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03648D" w14:paraId="0034F736" w14:textId="77777777">
        <w:tc>
          <w:tcPr>
            <w:tcW w:w="1620" w:type="dxa"/>
            <w:tcBorders>
              <w:bottom w:val="single" w:sz="4" w:space="0" w:color="auto"/>
            </w:tcBorders>
            <w:shd w:val="clear" w:color="auto" w:fill="FFFFFF"/>
            <w:vAlign w:val="center"/>
          </w:tcPr>
          <w:p w14:paraId="6C1B6F84" w14:textId="77777777" w:rsidR="00152993" w:rsidRPr="0003648D" w:rsidRDefault="00EE6681">
            <w:pPr>
              <w:pStyle w:val="Header"/>
              <w:rPr>
                <w:rFonts w:ascii="Verdana" w:hAnsi="Verdana"/>
                <w:sz w:val="22"/>
              </w:rPr>
            </w:pPr>
            <w:r w:rsidRPr="0003648D">
              <w:t>N</w:t>
            </w:r>
            <w:r w:rsidR="00152993" w:rsidRPr="0003648D">
              <w:t>PRR Number</w:t>
            </w:r>
          </w:p>
        </w:tc>
        <w:tc>
          <w:tcPr>
            <w:tcW w:w="1260" w:type="dxa"/>
            <w:tcBorders>
              <w:bottom w:val="single" w:sz="4" w:space="0" w:color="auto"/>
            </w:tcBorders>
            <w:vAlign w:val="center"/>
          </w:tcPr>
          <w:p w14:paraId="73920739" w14:textId="77777777" w:rsidR="00152993" w:rsidRPr="0003648D" w:rsidRDefault="00817153">
            <w:pPr>
              <w:pStyle w:val="Header"/>
            </w:pPr>
            <w:hyperlink r:id="rId8" w:history="1">
              <w:r w:rsidR="000F6C75" w:rsidRPr="0003648D">
                <w:rPr>
                  <w:rStyle w:val="Hyperlink"/>
                </w:rPr>
                <w:t>863</w:t>
              </w:r>
            </w:hyperlink>
          </w:p>
        </w:tc>
        <w:tc>
          <w:tcPr>
            <w:tcW w:w="900" w:type="dxa"/>
            <w:tcBorders>
              <w:bottom w:val="single" w:sz="4" w:space="0" w:color="auto"/>
            </w:tcBorders>
            <w:shd w:val="clear" w:color="auto" w:fill="FFFFFF"/>
            <w:vAlign w:val="center"/>
          </w:tcPr>
          <w:p w14:paraId="442C01AE" w14:textId="77777777" w:rsidR="00152993" w:rsidRPr="0003648D" w:rsidRDefault="00EE6681">
            <w:pPr>
              <w:pStyle w:val="Header"/>
            </w:pPr>
            <w:r w:rsidRPr="0003648D">
              <w:t>N</w:t>
            </w:r>
            <w:r w:rsidR="00152993" w:rsidRPr="0003648D">
              <w:t>PRR Title</w:t>
            </w:r>
          </w:p>
        </w:tc>
        <w:tc>
          <w:tcPr>
            <w:tcW w:w="6660" w:type="dxa"/>
            <w:tcBorders>
              <w:bottom w:val="single" w:sz="4" w:space="0" w:color="auto"/>
            </w:tcBorders>
            <w:vAlign w:val="center"/>
          </w:tcPr>
          <w:p w14:paraId="6749404F" w14:textId="77777777" w:rsidR="00152993" w:rsidRPr="0003648D" w:rsidRDefault="000F6C75">
            <w:pPr>
              <w:pStyle w:val="Header"/>
            </w:pPr>
            <w:r w:rsidRPr="0003648D">
              <w:t>Creation of Primary Frequency Response Service Product and Revisions to Responsive Reserve</w:t>
            </w:r>
          </w:p>
        </w:tc>
      </w:tr>
      <w:tr w:rsidR="00152993" w:rsidRPr="0003648D" w14:paraId="1267AEB9" w14:textId="77777777">
        <w:trPr>
          <w:trHeight w:val="413"/>
        </w:trPr>
        <w:tc>
          <w:tcPr>
            <w:tcW w:w="2880" w:type="dxa"/>
            <w:gridSpan w:val="2"/>
            <w:tcBorders>
              <w:top w:val="nil"/>
              <w:left w:val="nil"/>
              <w:bottom w:val="single" w:sz="4" w:space="0" w:color="auto"/>
              <w:right w:val="nil"/>
            </w:tcBorders>
            <w:vAlign w:val="center"/>
          </w:tcPr>
          <w:p w14:paraId="0AFC844C" w14:textId="77777777" w:rsidR="00152993" w:rsidRPr="0003648D" w:rsidRDefault="00152993">
            <w:pPr>
              <w:pStyle w:val="NormalArial"/>
            </w:pPr>
            <w:bookmarkStart w:id="0" w:name="_GoBack"/>
            <w:bookmarkEnd w:id="0"/>
          </w:p>
        </w:tc>
        <w:tc>
          <w:tcPr>
            <w:tcW w:w="7560" w:type="dxa"/>
            <w:gridSpan w:val="2"/>
            <w:tcBorders>
              <w:top w:val="single" w:sz="4" w:space="0" w:color="auto"/>
              <w:left w:val="nil"/>
              <w:bottom w:val="nil"/>
              <w:right w:val="nil"/>
            </w:tcBorders>
            <w:vAlign w:val="center"/>
          </w:tcPr>
          <w:p w14:paraId="146C1B80" w14:textId="77777777" w:rsidR="00152993" w:rsidRPr="0003648D" w:rsidRDefault="00152993">
            <w:pPr>
              <w:pStyle w:val="NormalArial"/>
            </w:pPr>
          </w:p>
        </w:tc>
      </w:tr>
      <w:tr w:rsidR="00152993" w:rsidRPr="0003648D" w14:paraId="24F2DD9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EA6A066" w14:textId="77777777" w:rsidR="00152993" w:rsidRPr="0003648D" w:rsidRDefault="00152993">
            <w:pPr>
              <w:pStyle w:val="Header"/>
            </w:pPr>
            <w:r w:rsidRPr="0003648D">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9643931" w14:textId="77777777" w:rsidR="00152993" w:rsidRPr="0003648D" w:rsidRDefault="00EA29DD" w:rsidP="00EA29DD">
            <w:pPr>
              <w:pStyle w:val="NormalArial"/>
            </w:pPr>
            <w:r w:rsidRPr="0003648D">
              <w:t>June XX</w:t>
            </w:r>
            <w:r w:rsidR="009929C1" w:rsidRPr="0003648D">
              <w:t xml:space="preserve">, </w:t>
            </w:r>
            <w:r w:rsidR="00895E07" w:rsidRPr="0003648D">
              <w:t>2018</w:t>
            </w:r>
          </w:p>
        </w:tc>
      </w:tr>
      <w:tr w:rsidR="00152993" w:rsidRPr="0003648D" w14:paraId="05FF5152" w14:textId="77777777">
        <w:trPr>
          <w:trHeight w:val="467"/>
        </w:trPr>
        <w:tc>
          <w:tcPr>
            <w:tcW w:w="2880" w:type="dxa"/>
            <w:gridSpan w:val="2"/>
            <w:tcBorders>
              <w:top w:val="single" w:sz="4" w:space="0" w:color="auto"/>
              <w:left w:val="nil"/>
              <w:bottom w:val="nil"/>
              <w:right w:val="nil"/>
            </w:tcBorders>
            <w:shd w:val="clear" w:color="auto" w:fill="FFFFFF"/>
            <w:vAlign w:val="center"/>
          </w:tcPr>
          <w:p w14:paraId="142C92E0" w14:textId="77777777" w:rsidR="00152993" w:rsidRPr="0003648D" w:rsidRDefault="00152993">
            <w:pPr>
              <w:pStyle w:val="NormalArial"/>
            </w:pPr>
          </w:p>
        </w:tc>
        <w:tc>
          <w:tcPr>
            <w:tcW w:w="7560" w:type="dxa"/>
            <w:gridSpan w:val="2"/>
            <w:tcBorders>
              <w:top w:val="nil"/>
              <w:left w:val="nil"/>
              <w:bottom w:val="nil"/>
              <w:right w:val="nil"/>
            </w:tcBorders>
            <w:vAlign w:val="center"/>
          </w:tcPr>
          <w:p w14:paraId="0D0B4FC1" w14:textId="77777777" w:rsidR="00152993" w:rsidRPr="0003648D" w:rsidRDefault="00152993">
            <w:pPr>
              <w:pStyle w:val="NormalArial"/>
            </w:pPr>
          </w:p>
        </w:tc>
      </w:tr>
      <w:tr w:rsidR="00152993" w:rsidRPr="0003648D" w14:paraId="4A41D84A" w14:textId="77777777">
        <w:trPr>
          <w:trHeight w:val="440"/>
        </w:trPr>
        <w:tc>
          <w:tcPr>
            <w:tcW w:w="10440" w:type="dxa"/>
            <w:gridSpan w:val="4"/>
            <w:tcBorders>
              <w:top w:val="single" w:sz="4" w:space="0" w:color="auto"/>
            </w:tcBorders>
            <w:shd w:val="clear" w:color="auto" w:fill="FFFFFF"/>
            <w:vAlign w:val="center"/>
          </w:tcPr>
          <w:p w14:paraId="2EDF5EBA" w14:textId="77777777" w:rsidR="00152993" w:rsidRPr="0003648D" w:rsidRDefault="00152993">
            <w:pPr>
              <w:pStyle w:val="Header"/>
              <w:jc w:val="center"/>
            </w:pPr>
            <w:r w:rsidRPr="0003648D">
              <w:t>Submitter’s Information</w:t>
            </w:r>
          </w:p>
        </w:tc>
      </w:tr>
      <w:tr w:rsidR="00AD6197" w:rsidRPr="0003648D" w14:paraId="1639DD64" w14:textId="77777777" w:rsidTr="00A96782">
        <w:trPr>
          <w:trHeight w:val="350"/>
        </w:trPr>
        <w:tc>
          <w:tcPr>
            <w:tcW w:w="2880" w:type="dxa"/>
            <w:gridSpan w:val="2"/>
            <w:shd w:val="clear" w:color="auto" w:fill="FFFFFF"/>
            <w:vAlign w:val="center"/>
          </w:tcPr>
          <w:p w14:paraId="5B137D1A" w14:textId="77777777" w:rsidR="00AD6197" w:rsidRPr="0003648D" w:rsidRDefault="00AD6197" w:rsidP="00AD6197">
            <w:pPr>
              <w:pStyle w:val="Header"/>
            </w:pPr>
            <w:r w:rsidRPr="0003648D">
              <w:t>Name</w:t>
            </w:r>
          </w:p>
        </w:tc>
        <w:tc>
          <w:tcPr>
            <w:tcW w:w="7560" w:type="dxa"/>
            <w:gridSpan w:val="2"/>
            <w:vAlign w:val="center"/>
          </w:tcPr>
          <w:p w14:paraId="15B32FB5" w14:textId="77777777" w:rsidR="00AD6197" w:rsidRPr="0003648D" w:rsidRDefault="00AD6197" w:rsidP="00A96782">
            <w:pPr>
              <w:pStyle w:val="NormalArial"/>
            </w:pPr>
          </w:p>
        </w:tc>
      </w:tr>
      <w:tr w:rsidR="00AD6197" w:rsidRPr="0003648D" w14:paraId="02A0DAD5" w14:textId="77777777" w:rsidTr="00A96782">
        <w:trPr>
          <w:trHeight w:val="350"/>
        </w:trPr>
        <w:tc>
          <w:tcPr>
            <w:tcW w:w="2880" w:type="dxa"/>
            <w:gridSpan w:val="2"/>
            <w:shd w:val="clear" w:color="auto" w:fill="FFFFFF"/>
            <w:vAlign w:val="center"/>
          </w:tcPr>
          <w:p w14:paraId="44EF065E" w14:textId="77777777" w:rsidR="00AD6197" w:rsidRPr="0003648D" w:rsidRDefault="00AD6197" w:rsidP="00AD6197">
            <w:pPr>
              <w:pStyle w:val="Header"/>
            </w:pPr>
            <w:r w:rsidRPr="0003648D">
              <w:t>E-mail Address</w:t>
            </w:r>
          </w:p>
        </w:tc>
        <w:tc>
          <w:tcPr>
            <w:tcW w:w="7560" w:type="dxa"/>
            <w:gridSpan w:val="2"/>
            <w:vAlign w:val="center"/>
          </w:tcPr>
          <w:p w14:paraId="20D4111A" w14:textId="77777777" w:rsidR="00AD6197" w:rsidRPr="0003648D" w:rsidRDefault="00AD6197" w:rsidP="00A96782">
            <w:pPr>
              <w:pStyle w:val="NormalArial"/>
            </w:pPr>
          </w:p>
        </w:tc>
      </w:tr>
      <w:tr w:rsidR="00AD6197" w:rsidRPr="0003648D" w14:paraId="47A0F8DC" w14:textId="77777777" w:rsidTr="00A96782">
        <w:trPr>
          <w:trHeight w:val="350"/>
        </w:trPr>
        <w:tc>
          <w:tcPr>
            <w:tcW w:w="2880" w:type="dxa"/>
            <w:gridSpan w:val="2"/>
            <w:shd w:val="clear" w:color="auto" w:fill="FFFFFF"/>
            <w:vAlign w:val="center"/>
          </w:tcPr>
          <w:p w14:paraId="6FF7BC52" w14:textId="77777777" w:rsidR="00AD6197" w:rsidRPr="0003648D" w:rsidRDefault="00AD6197" w:rsidP="00AD6197">
            <w:pPr>
              <w:pStyle w:val="Header"/>
            </w:pPr>
            <w:r w:rsidRPr="0003648D">
              <w:t>Company</w:t>
            </w:r>
          </w:p>
        </w:tc>
        <w:tc>
          <w:tcPr>
            <w:tcW w:w="7560" w:type="dxa"/>
            <w:gridSpan w:val="2"/>
            <w:vAlign w:val="center"/>
          </w:tcPr>
          <w:p w14:paraId="0E0096AC" w14:textId="77777777" w:rsidR="00AD6197" w:rsidRPr="0003648D" w:rsidRDefault="00AD6197" w:rsidP="00A96782">
            <w:pPr>
              <w:pStyle w:val="NormalArial"/>
            </w:pPr>
          </w:p>
        </w:tc>
      </w:tr>
      <w:tr w:rsidR="00AD6197" w:rsidRPr="0003648D" w14:paraId="0D6005D7" w14:textId="77777777" w:rsidTr="00A96782">
        <w:trPr>
          <w:trHeight w:val="350"/>
        </w:trPr>
        <w:tc>
          <w:tcPr>
            <w:tcW w:w="2880" w:type="dxa"/>
            <w:gridSpan w:val="2"/>
            <w:tcBorders>
              <w:bottom w:val="single" w:sz="4" w:space="0" w:color="auto"/>
            </w:tcBorders>
            <w:shd w:val="clear" w:color="auto" w:fill="FFFFFF"/>
            <w:vAlign w:val="center"/>
          </w:tcPr>
          <w:p w14:paraId="0577E87E" w14:textId="77777777" w:rsidR="00AD6197" w:rsidRPr="0003648D" w:rsidRDefault="00AD6197" w:rsidP="00AD6197">
            <w:pPr>
              <w:pStyle w:val="Header"/>
            </w:pPr>
            <w:r w:rsidRPr="0003648D">
              <w:t>Phone Number</w:t>
            </w:r>
          </w:p>
        </w:tc>
        <w:tc>
          <w:tcPr>
            <w:tcW w:w="7560" w:type="dxa"/>
            <w:gridSpan w:val="2"/>
            <w:tcBorders>
              <w:bottom w:val="single" w:sz="4" w:space="0" w:color="auto"/>
            </w:tcBorders>
            <w:vAlign w:val="center"/>
          </w:tcPr>
          <w:p w14:paraId="641ED1B5" w14:textId="77777777" w:rsidR="00AD6197" w:rsidRPr="0003648D" w:rsidRDefault="00AD6197" w:rsidP="00A96782">
            <w:pPr>
              <w:pStyle w:val="NormalArial"/>
            </w:pPr>
          </w:p>
        </w:tc>
      </w:tr>
      <w:tr w:rsidR="00AD6197" w:rsidRPr="0003648D" w14:paraId="13CA2120" w14:textId="77777777" w:rsidTr="00A96782">
        <w:trPr>
          <w:trHeight w:val="350"/>
        </w:trPr>
        <w:tc>
          <w:tcPr>
            <w:tcW w:w="2880" w:type="dxa"/>
            <w:gridSpan w:val="2"/>
            <w:shd w:val="clear" w:color="auto" w:fill="FFFFFF"/>
            <w:vAlign w:val="center"/>
          </w:tcPr>
          <w:p w14:paraId="37CCD0F6" w14:textId="77777777" w:rsidR="00AD6197" w:rsidRPr="0003648D" w:rsidRDefault="00AD6197" w:rsidP="00AD6197">
            <w:pPr>
              <w:pStyle w:val="Header"/>
            </w:pPr>
            <w:r w:rsidRPr="0003648D">
              <w:t>Cell Number</w:t>
            </w:r>
          </w:p>
        </w:tc>
        <w:tc>
          <w:tcPr>
            <w:tcW w:w="7560" w:type="dxa"/>
            <w:gridSpan w:val="2"/>
            <w:vAlign w:val="center"/>
          </w:tcPr>
          <w:p w14:paraId="47794EA0" w14:textId="77777777" w:rsidR="00AD6197" w:rsidRPr="0003648D" w:rsidRDefault="00AD6197" w:rsidP="00A96782">
            <w:pPr>
              <w:pStyle w:val="NormalArial"/>
            </w:pPr>
          </w:p>
        </w:tc>
      </w:tr>
      <w:tr w:rsidR="00AD6197" w:rsidRPr="0003648D" w14:paraId="4F510D7F" w14:textId="77777777" w:rsidTr="00A96782">
        <w:trPr>
          <w:trHeight w:val="350"/>
        </w:trPr>
        <w:tc>
          <w:tcPr>
            <w:tcW w:w="2880" w:type="dxa"/>
            <w:gridSpan w:val="2"/>
            <w:tcBorders>
              <w:bottom w:val="single" w:sz="4" w:space="0" w:color="auto"/>
            </w:tcBorders>
            <w:shd w:val="clear" w:color="auto" w:fill="FFFFFF"/>
            <w:vAlign w:val="center"/>
          </w:tcPr>
          <w:p w14:paraId="4C6589AA" w14:textId="77777777" w:rsidR="00AD6197" w:rsidRPr="0003648D" w:rsidDel="00075A94" w:rsidRDefault="00AD6197" w:rsidP="00AD6197">
            <w:pPr>
              <w:pStyle w:val="Header"/>
            </w:pPr>
            <w:r w:rsidRPr="0003648D">
              <w:t>Market Segment</w:t>
            </w:r>
          </w:p>
        </w:tc>
        <w:tc>
          <w:tcPr>
            <w:tcW w:w="7560" w:type="dxa"/>
            <w:gridSpan w:val="2"/>
            <w:tcBorders>
              <w:bottom w:val="single" w:sz="4" w:space="0" w:color="auto"/>
            </w:tcBorders>
            <w:vAlign w:val="center"/>
          </w:tcPr>
          <w:p w14:paraId="6E5F0BB5" w14:textId="77777777" w:rsidR="00AD6197" w:rsidRPr="0003648D" w:rsidRDefault="00AD6197" w:rsidP="00A96782">
            <w:pPr>
              <w:pStyle w:val="NormalArial"/>
            </w:pPr>
          </w:p>
        </w:tc>
      </w:tr>
    </w:tbl>
    <w:p w14:paraId="737FACF5" w14:textId="77777777" w:rsidR="00075A94" w:rsidRPr="0003648D"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03648D" w14:paraId="1EF91313" w14:textId="77777777" w:rsidTr="00B5080A">
        <w:trPr>
          <w:trHeight w:val="422"/>
          <w:jc w:val="center"/>
        </w:trPr>
        <w:tc>
          <w:tcPr>
            <w:tcW w:w="10440" w:type="dxa"/>
            <w:vAlign w:val="center"/>
          </w:tcPr>
          <w:p w14:paraId="041B1B75" w14:textId="77777777" w:rsidR="00075A94" w:rsidRPr="0003648D" w:rsidRDefault="00075A94" w:rsidP="00B5080A">
            <w:pPr>
              <w:pStyle w:val="Header"/>
              <w:jc w:val="center"/>
            </w:pPr>
            <w:r w:rsidRPr="0003648D">
              <w:t>Comments</w:t>
            </w:r>
          </w:p>
        </w:tc>
      </w:tr>
    </w:tbl>
    <w:p w14:paraId="545D82E3" w14:textId="77777777" w:rsidR="00EB3979" w:rsidRPr="0003648D" w:rsidRDefault="00EB3979" w:rsidP="00AD6197">
      <w:pPr>
        <w:pStyle w:val="NormalArial"/>
        <w:spacing w:before="120" w:after="120"/>
      </w:pPr>
    </w:p>
    <w:p w14:paraId="22732724" w14:textId="77777777" w:rsidR="00EB3979" w:rsidRPr="0003648D" w:rsidRDefault="00EB3979" w:rsidP="00AD6197">
      <w:pPr>
        <w:pStyle w:val="NormalArial"/>
        <w:spacing w:before="120" w:after="12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03648D" w14:paraId="4DCC1E78" w14:textId="77777777" w:rsidTr="00B5080A">
        <w:trPr>
          <w:trHeight w:val="350"/>
        </w:trPr>
        <w:tc>
          <w:tcPr>
            <w:tcW w:w="10440" w:type="dxa"/>
            <w:tcBorders>
              <w:bottom w:val="single" w:sz="4" w:space="0" w:color="auto"/>
            </w:tcBorders>
            <w:shd w:val="clear" w:color="auto" w:fill="FFFFFF"/>
            <w:vAlign w:val="center"/>
          </w:tcPr>
          <w:p w14:paraId="36B16067" w14:textId="77777777" w:rsidR="00BD7258" w:rsidRPr="0003648D" w:rsidRDefault="00BD7258" w:rsidP="00B5080A">
            <w:pPr>
              <w:pStyle w:val="Header"/>
              <w:jc w:val="center"/>
            </w:pPr>
            <w:r w:rsidRPr="0003648D">
              <w:t>Revised Cover Page Language</w:t>
            </w:r>
          </w:p>
        </w:tc>
      </w:tr>
    </w:tbl>
    <w:p w14:paraId="2AB9AD46" w14:textId="77777777" w:rsidR="00BD7258" w:rsidRPr="0003648D" w:rsidRDefault="00BD7258" w:rsidP="000F220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325CF" w:rsidRPr="0003648D" w14:paraId="71E69972" w14:textId="77777777" w:rsidTr="002F0E83">
        <w:tc>
          <w:tcPr>
            <w:tcW w:w="1620" w:type="dxa"/>
            <w:tcBorders>
              <w:bottom w:val="single" w:sz="4" w:space="0" w:color="auto"/>
            </w:tcBorders>
            <w:shd w:val="clear" w:color="auto" w:fill="FFFFFF"/>
            <w:vAlign w:val="center"/>
          </w:tcPr>
          <w:p w14:paraId="30391B71" w14:textId="77777777" w:rsidR="009325CF" w:rsidRPr="0003648D" w:rsidRDefault="009325CF" w:rsidP="002F0E83">
            <w:pPr>
              <w:pStyle w:val="Header"/>
            </w:pPr>
            <w:r w:rsidRPr="0003648D">
              <w:t>NPRR Number</w:t>
            </w:r>
          </w:p>
        </w:tc>
        <w:tc>
          <w:tcPr>
            <w:tcW w:w="1260" w:type="dxa"/>
            <w:tcBorders>
              <w:bottom w:val="single" w:sz="4" w:space="0" w:color="auto"/>
            </w:tcBorders>
            <w:vAlign w:val="center"/>
          </w:tcPr>
          <w:p w14:paraId="19DE7CB2" w14:textId="77777777" w:rsidR="009325CF" w:rsidRPr="0003648D" w:rsidRDefault="00817153" w:rsidP="002F0E83">
            <w:pPr>
              <w:pStyle w:val="Header"/>
            </w:pPr>
            <w:hyperlink r:id="rId9" w:history="1">
              <w:r w:rsidR="009325CF" w:rsidRPr="0003648D">
                <w:rPr>
                  <w:rStyle w:val="Hyperlink"/>
                </w:rPr>
                <w:t>863</w:t>
              </w:r>
            </w:hyperlink>
          </w:p>
        </w:tc>
        <w:tc>
          <w:tcPr>
            <w:tcW w:w="900" w:type="dxa"/>
            <w:tcBorders>
              <w:bottom w:val="single" w:sz="4" w:space="0" w:color="auto"/>
            </w:tcBorders>
            <w:shd w:val="clear" w:color="auto" w:fill="FFFFFF"/>
            <w:vAlign w:val="center"/>
          </w:tcPr>
          <w:p w14:paraId="07626673" w14:textId="77777777" w:rsidR="009325CF" w:rsidRPr="0003648D" w:rsidRDefault="009325CF" w:rsidP="002F0E83">
            <w:pPr>
              <w:pStyle w:val="Header"/>
            </w:pPr>
            <w:r w:rsidRPr="0003648D">
              <w:t>NPRR Title</w:t>
            </w:r>
          </w:p>
        </w:tc>
        <w:tc>
          <w:tcPr>
            <w:tcW w:w="6660" w:type="dxa"/>
            <w:tcBorders>
              <w:bottom w:val="single" w:sz="4" w:space="0" w:color="auto"/>
            </w:tcBorders>
            <w:vAlign w:val="center"/>
          </w:tcPr>
          <w:p w14:paraId="6500FC94" w14:textId="77777777" w:rsidR="009325CF" w:rsidRPr="0003648D" w:rsidRDefault="009325CF" w:rsidP="006A3FC1">
            <w:pPr>
              <w:pStyle w:val="Header"/>
            </w:pPr>
            <w:r w:rsidRPr="0003648D">
              <w:t xml:space="preserve">Creation of </w:t>
            </w:r>
            <w:del w:id="1" w:author="STEC 042618" w:date="2018-04-26T09:08:00Z">
              <w:r w:rsidRPr="0003648D" w:rsidDel="006A3FC1">
                <w:delText xml:space="preserve">Primary </w:delText>
              </w:r>
            </w:del>
            <w:r w:rsidRPr="0003648D">
              <w:t>Frequency Response Service Product and Revisions to Responsive Reserve</w:t>
            </w:r>
          </w:p>
        </w:tc>
      </w:tr>
      <w:tr w:rsidR="00BA308D" w:rsidRPr="0003648D" w14:paraId="4D3301D9" w14:textId="77777777" w:rsidTr="00D93F97">
        <w:trPr>
          <w:trHeight w:val="890"/>
        </w:trPr>
        <w:tc>
          <w:tcPr>
            <w:tcW w:w="2880" w:type="dxa"/>
            <w:gridSpan w:val="2"/>
            <w:tcBorders>
              <w:bottom w:val="single" w:sz="4" w:space="0" w:color="auto"/>
            </w:tcBorders>
            <w:shd w:val="clear" w:color="auto" w:fill="FFFFFF"/>
            <w:vAlign w:val="center"/>
          </w:tcPr>
          <w:p w14:paraId="3699A8E5" w14:textId="77777777" w:rsidR="00BA308D" w:rsidRPr="0003648D" w:rsidRDefault="00BA308D" w:rsidP="00BA308D">
            <w:pPr>
              <w:pStyle w:val="Header"/>
            </w:pPr>
            <w:r w:rsidRPr="0003648D">
              <w:t xml:space="preserve">Nodal Protocol Sections Requiring Revision </w:t>
            </w:r>
          </w:p>
        </w:tc>
        <w:tc>
          <w:tcPr>
            <w:tcW w:w="7560" w:type="dxa"/>
            <w:gridSpan w:val="2"/>
            <w:tcBorders>
              <w:bottom w:val="single" w:sz="4" w:space="0" w:color="auto"/>
            </w:tcBorders>
            <w:vAlign w:val="center"/>
          </w:tcPr>
          <w:p w14:paraId="3FF1240C" w14:textId="77777777" w:rsidR="00BA308D" w:rsidRPr="0003648D" w:rsidRDefault="00BA308D" w:rsidP="00BA308D">
            <w:pPr>
              <w:pStyle w:val="NormalArial"/>
            </w:pPr>
            <w:r w:rsidRPr="0003648D">
              <w:t>2.1, Definitions</w:t>
            </w:r>
          </w:p>
          <w:p w14:paraId="2100A572" w14:textId="77777777" w:rsidR="00BA308D" w:rsidRDefault="00BA308D" w:rsidP="00BA308D">
            <w:pPr>
              <w:pStyle w:val="NormalArial"/>
              <w:rPr>
                <w:ins w:id="2" w:author="ERCOT 06XX18" w:date="2018-06-08T08:57:00Z"/>
              </w:rPr>
            </w:pPr>
            <w:r w:rsidRPr="0003648D">
              <w:t>2.2, Acronyms and Abbreviations</w:t>
            </w:r>
          </w:p>
          <w:p w14:paraId="30D7CC06" w14:textId="77777777" w:rsidR="007E1E11" w:rsidRDefault="007E1E11" w:rsidP="00BA308D">
            <w:pPr>
              <w:pStyle w:val="NormalArial"/>
              <w:rPr>
                <w:ins w:id="3" w:author="ERCOT 06XX18" w:date="2018-06-08T09:14:00Z"/>
              </w:rPr>
            </w:pPr>
            <w:ins w:id="4" w:author="ERCOT 06XX18" w:date="2018-06-08T08:57:00Z">
              <w:r w:rsidRPr="007E1E11">
                <w:t>3.2.5</w:t>
              </w:r>
              <w:r>
                <w:t xml:space="preserve"> </w:t>
              </w:r>
              <w:r w:rsidRPr="007E1E11">
                <w:t>Publication of Resource and Load Information</w:t>
              </w:r>
            </w:ins>
          </w:p>
          <w:p w14:paraId="61BAD234" w14:textId="77777777" w:rsidR="00FB556C" w:rsidRPr="0003648D" w:rsidRDefault="00FB556C" w:rsidP="00BA308D">
            <w:pPr>
              <w:pStyle w:val="NormalArial"/>
            </w:pPr>
            <w:ins w:id="5" w:author="ERCOT 06XX18" w:date="2018-06-08T09:14:00Z">
              <w:r w:rsidRPr="00FB556C">
                <w:t>3.2.6.2.1</w:t>
              </w:r>
              <w:r>
                <w:t xml:space="preserve"> </w:t>
              </w:r>
              <w:r w:rsidRPr="00FB556C">
                <w:t>Peak Load Estimate</w:t>
              </w:r>
            </w:ins>
          </w:p>
          <w:p w14:paraId="571EEE6E" w14:textId="77777777" w:rsidR="00BA308D" w:rsidRPr="0003648D" w:rsidRDefault="00BA308D" w:rsidP="00BA308D">
            <w:pPr>
              <w:pStyle w:val="NormalArial"/>
            </w:pPr>
            <w:r w:rsidRPr="0003648D">
              <w:t>3.6.1, Load Resource Participation</w:t>
            </w:r>
          </w:p>
          <w:p w14:paraId="58ADCE1F" w14:textId="77777777" w:rsidR="00BA308D" w:rsidRPr="0003648D" w:rsidRDefault="00BA308D" w:rsidP="00BA308D">
            <w:pPr>
              <w:pStyle w:val="NormalArial"/>
            </w:pPr>
            <w:r w:rsidRPr="0003648D">
              <w:t>3.8.3, Quick Start Generation Resources</w:t>
            </w:r>
          </w:p>
          <w:p w14:paraId="1EC96523" w14:textId="77777777" w:rsidR="00BA308D" w:rsidRPr="0003648D" w:rsidRDefault="00BA308D" w:rsidP="00BA308D">
            <w:pPr>
              <w:pStyle w:val="NormalArial"/>
            </w:pPr>
            <w:r w:rsidRPr="0003648D">
              <w:t>3.8.4, Hydro Generation Resources</w:t>
            </w:r>
          </w:p>
          <w:p w14:paraId="2F39BC71" w14:textId="77777777" w:rsidR="00BA308D" w:rsidRPr="0003648D" w:rsidRDefault="00BA308D" w:rsidP="00BA308D">
            <w:pPr>
              <w:pStyle w:val="NormalArial"/>
            </w:pPr>
            <w:r w:rsidRPr="0003648D">
              <w:t>3.9.1, Current Operating Plan (COP) Criteria</w:t>
            </w:r>
          </w:p>
          <w:p w14:paraId="54FF14E4" w14:textId="77777777" w:rsidR="00BA308D" w:rsidRPr="0003648D" w:rsidRDefault="00BA308D" w:rsidP="00BA308D">
            <w:pPr>
              <w:pStyle w:val="NormalArial"/>
            </w:pPr>
            <w:r w:rsidRPr="0003648D">
              <w:t>3.16, Standards for Determining Ancillary Service Quantities</w:t>
            </w:r>
          </w:p>
          <w:p w14:paraId="58D14080" w14:textId="77777777" w:rsidR="00BA308D" w:rsidRPr="0003648D" w:rsidRDefault="00BA308D" w:rsidP="00BA308D">
            <w:pPr>
              <w:pStyle w:val="NormalArial"/>
            </w:pPr>
            <w:r w:rsidRPr="0003648D">
              <w:t>3.17.2, Responsive Reserve Service</w:t>
            </w:r>
          </w:p>
          <w:p w14:paraId="6EA447E3" w14:textId="77777777" w:rsidR="00BA308D" w:rsidRPr="0003648D" w:rsidRDefault="00BA308D" w:rsidP="00BA308D">
            <w:pPr>
              <w:pStyle w:val="NormalArial"/>
            </w:pPr>
            <w:r w:rsidRPr="0003648D">
              <w:t xml:space="preserve">3.17.4, </w:t>
            </w:r>
            <w:del w:id="6" w:author="STEC 042618" w:date="2018-04-26T09:08:00Z">
              <w:r w:rsidRPr="0003648D" w:rsidDel="006A3FC1">
                <w:delText xml:space="preserve">Primary </w:delText>
              </w:r>
            </w:del>
            <w:r w:rsidRPr="0003648D">
              <w:t>Frequency Response Service (new)</w:t>
            </w:r>
          </w:p>
          <w:p w14:paraId="2F66C40E" w14:textId="77777777" w:rsidR="00BA308D" w:rsidRDefault="00BA308D" w:rsidP="00BA308D">
            <w:pPr>
              <w:pStyle w:val="NormalArial"/>
              <w:rPr>
                <w:ins w:id="7" w:author="ERCOT 06XX18" w:date="2018-06-08T09:16:00Z"/>
              </w:rPr>
            </w:pPr>
            <w:r w:rsidRPr="0003648D">
              <w:t>3.18, Resource Limits in Providing Ancillary Service</w:t>
            </w:r>
          </w:p>
          <w:p w14:paraId="147C18D7" w14:textId="77777777" w:rsidR="00FB556C" w:rsidRPr="0003648D" w:rsidRDefault="00FB556C" w:rsidP="00BA308D">
            <w:pPr>
              <w:pStyle w:val="NormalArial"/>
            </w:pPr>
            <w:ins w:id="8" w:author="ERCOT 06XX18" w:date="2018-06-08T09:16:00Z">
              <w:r w:rsidRPr="00FB556C">
                <w:t>4.2.1.1</w:t>
              </w:r>
              <w:r>
                <w:t xml:space="preserve"> </w:t>
              </w:r>
              <w:r w:rsidRPr="00FB556C">
                <w:t>Ancillary Service Plan</w:t>
              </w:r>
            </w:ins>
          </w:p>
          <w:p w14:paraId="77D1BC14" w14:textId="77777777" w:rsidR="00BA308D" w:rsidRDefault="00BA308D" w:rsidP="00BA308D">
            <w:pPr>
              <w:pStyle w:val="NormalArial"/>
              <w:rPr>
                <w:ins w:id="9" w:author="ERCOT 06XX18" w:date="2018-06-08T09:24:00Z"/>
              </w:rPr>
            </w:pPr>
            <w:r w:rsidRPr="0003648D">
              <w:t>4.4.7.1, Self-Arranged Ancillary Service Quantities</w:t>
            </w:r>
          </w:p>
          <w:p w14:paraId="44295283" w14:textId="77777777" w:rsidR="00FB556C" w:rsidRDefault="00FB556C" w:rsidP="00BA308D">
            <w:pPr>
              <w:pStyle w:val="NormalArial"/>
              <w:rPr>
                <w:ins w:id="10" w:author="ERCOT 06XX18" w:date="2018-06-08T09:24:00Z"/>
              </w:rPr>
            </w:pPr>
            <w:ins w:id="11" w:author="ERCOT 06XX18" w:date="2018-06-08T09:24:00Z">
              <w:r w:rsidRPr="00FB556C">
                <w:t>4.4.7.1.1</w:t>
              </w:r>
              <w:r>
                <w:t xml:space="preserve"> </w:t>
              </w:r>
              <w:r w:rsidRPr="00FB556C">
                <w:t>Negative Self-Arranged Ancillary Service Quantities</w:t>
              </w:r>
            </w:ins>
          </w:p>
          <w:p w14:paraId="004F4030" w14:textId="77777777" w:rsidR="00FB556C" w:rsidRPr="0003648D" w:rsidRDefault="00FB556C" w:rsidP="00BA308D">
            <w:pPr>
              <w:pStyle w:val="NormalArial"/>
            </w:pPr>
            <w:ins w:id="12" w:author="ERCOT 06XX18" w:date="2018-06-08T09:24:00Z">
              <w:r w:rsidRPr="00FB556C">
                <w:t>4.4.7.2</w:t>
              </w:r>
              <w:r>
                <w:t xml:space="preserve"> </w:t>
              </w:r>
              <w:r w:rsidRPr="00FB556C">
                <w:t>Ancillary Service Offers</w:t>
              </w:r>
            </w:ins>
          </w:p>
          <w:p w14:paraId="7B5E27AF" w14:textId="77777777" w:rsidR="0075555E" w:rsidRDefault="0075555E" w:rsidP="00BA308D">
            <w:pPr>
              <w:pStyle w:val="NormalArial"/>
              <w:rPr>
                <w:ins w:id="13" w:author="ERCOT 06XX18" w:date="2018-06-08T09:25:00Z"/>
              </w:rPr>
            </w:pPr>
            <w:ins w:id="14" w:author="ERCOT 06XX18" w:date="2018-06-08T09:25:00Z">
              <w:r>
                <w:t xml:space="preserve">4.4.7.2.1 </w:t>
              </w:r>
              <w:r w:rsidRPr="0075555E">
                <w:t>Ancillary Service Offer Criteria</w:t>
              </w:r>
            </w:ins>
          </w:p>
          <w:p w14:paraId="662551E5" w14:textId="77777777" w:rsidR="00BA308D" w:rsidRPr="0003648D" w:rsidRDefault="00BA308D" w:rsidP="00BA308D">
            <w:pPr>
              <w:pStyle w:val="NormalArial"/>
            </w:pPr>
            <w:r w:rsidRPr="0003648D">
              <w:t>4.4.7.3, Ancillary Service Trades</w:t>
            </w:r>
          </w:p>
          <w:p w14:paraId="40C3A704" w14:textId="77777777" w:rsidR="00BA308D" w:rsidRPr="0003648D" w:rsidRDefault="00BA308D" w:rsidP="00BA308D">
            <w:pPr>
              <w:pStyle w:val="NormalArial"/>
            </w:pPr>
            <w:r w:rsidRPr="0003648D">
              <w:t>4.5.2, Ancillary Service Insufficiency</w:t>
            </w:r>
          </w:p>
          <w:p w14:paraId="2CEB22B7" w14:textId="77777777" w:rsidR="00BA308D" w:rsidRPr="0003648D" w:rsidRDefault="00BA308D" w:rsidP="00BA308D">
            <w:pPr>
              <w:pStyle w:val="NormalArial"/>
            </w:pPr>
            <w:r w:rsidRPr="0003648D">
              <w:lastRenderedPageBreak/>
              <w:t>4.6.2.3.1, Day-Ahead Make-Whole Payment</w:t>
            </w:r>
          </w:p>
          <w:p w14:paraId="539F8D49" w14:textId="77777777" w:rsidR="00BA308D" w:rsidRPr="0003648D" w:rsidRDefault="00BA308D" w:rsidP="00BA308D">
            <w:pPr>
              <w:pStyle w:val="NormalArial"/>
            </w:pPr>
            <w:r w:rsidRPr="0003648D">
              <w:t xml:space="preserve">4.6.4.1.5, </w:t>
            </w:r>
            <w:del w:id="15" w:author="STEC 042618" w:date="2018-04-26T09:08:00Z">
              <w:r w:rsidRPr="0003648D" w:rsidDel="006A3FC1">
                <w:delText xml:space="preserve">Primary </w:delText>
              </w:r>
            </w:del>
            <w:r w:rsidRPr="0003648D">
              <w:t>Frequency Response Service Payment (new)</w:t>
            </w:r>
          </w:p>
          <w:p w14:paraId="2AFC1C50" w14:textId="77777777" w:rsidR="00BA308D" w:rsidRPr="0003648D" w:rsidRDefault="00BA308D" w:rsidP="00BA308D">
            <w:pPr>
              <w:pStyle w:val="NormalArial"/>
            </w:pPr>
            <w:r w:rsidRPr="0003648D">
              <w:t xml:space="preserve">4.6.4.2.5, </w:t>
            </w:r>
            <w:del w:id="16" w:author="STEC 042618" w:date="2018-04-26T09:08:00Z">
              <w:r w:rsidRPr="0003648D" w:rsidDel="006A3FC1">
                <w:delText xml:space="preserve">Primary </w:delText>
              </w:r>
            </w:del>
            <w:r w:rsidRPr="0003648D">
              <w:t>Frequency Response Service Charge (new)</w:t>
            </w:r>
          </w:p>
          <w:p w14:paraId="24D6E708" w14:textId="77777777" w:rsidR="00BA308D" w:rsidRPr="0003648D" w:rsidRDefault="00BA308D" w:rsidP="00BA308D">
            <w:pPr>
              <w:pStyle w:val="NormalArial"/>
            </w:pPr>
            <w:r w:rsidRPr="0003648D">
              <w:t>6.4.9.2, Supplemental Ancillary Services Market</w:t>
            </w:r>
          </w:p>
          <w:p w14:paraId="6369D9B2" w14:textId="77777777" w:rsidR="00BA308D" w:rsidRPr="0003648D" w:rsidRDefault="00BA308D" w:rsidP="00BA308D">
            <w:pPr>
              <w:pStyle w:val="NormalArial"/>
            </w:pPr>
            <w:r w:rsidRPr="0003648D">
              <w:t>6.5.1.2, Centralized Dispatch</w:t>
            </w:r>
          </w:p>
          <w:p w14:paraId="6ED17FEA" w14:textId="77777777" w:rsidR="00BA308D" w:rsidRPr="0003648D" w:rsidRDefault="00BA308D" w:rsidP="00BA308D">
            <w:pPr>
              <w:pStyle w:val="NormalArial"/>
            </w:pPr>
            <w:r w:rsidRPr="0003648D">
              <w:t>6.5.5.2, Operational Data Requirements</w:t>
            </w:r>
          </w:p>
          <w:p w14:paraId="762536AE" w14:textId="77777777" w:rsidR="00BA308D" w:rsidRPr="0003648D" w:rsidRDefault="00BA308D" w:rsidP="00BA308D">
            <w:pPr>
              <w:pStyle w:val="NormalArial"/>
            </w:pPr>
            <w:r w:rsidRPr="0003648D">
              <w:t>6.5.7.2, Resource Limit Calculator</w:t>
            </w:r>
          </w:p>
          <w:p w14:paraId="0CAFA906" w14:textId="77777777" w:rsidR="00BA308D" w:rsidRPr="0003648D" w:rsidRDefault="00BA308D" w:rsidP="00BA308D">
            <w:pPr>
              <w:pStyle w:val="NormalArial"/>
            </w:pPr>
            <w:r w:rsidRPr="0003648D">
              <w:t>6.5.7.5, Ancillary Services Capacity Monitor</w:t>
            </w:r>
          </w:p>
          <w:p w14:paraId="49F40FBD" w14:textId="77777777" w:rsidR="00BA308D" w:rsidRPr="0003648D" w:rsidRDefault="00BA308D" w:rsidP="00BA308D">
            <w:pPr>
              <w:pStyle w:val="NormalArial"/>
            </w:pPr>
            <w:r w:rsidRPr="0003648D">
              <w:t>6.5.7.6.2.2, Deployment of Responsive Reserve Service</w:t>
            </w:r>
          </w:p>
          <w:p w14:paraId="330CA738" w14:textId="77777777" w:rsidR="00BA308D" w:rsidRPr="0003648D" w:rsidRDefault="00BA308D" w:rsidP="00BA308D">
            <w:pPr>
              <w:pStyle w:val="NormalArial"/>
            </w:pPr>
            <w:ins w:id="17" w:author="STEC 042618" w:date="2018-04-26T08:54:00Z">
              <w:r w:rsidRPr="0003648D">
                <w:t>6.5.7.6.2.3, Deployment and Recall of Responsive Reserve Service (new)</w:t>
              </w:r>
            </w:ins>
          </w:p>
          <w:p w14:paraId="0777D5DB" w14:textId="77777777" w:rsidR="00BA308D" w:rsidRPr="0003648D" w:rsidDel="00BA308D" w:rsidRDefault="00BA308D" w:rsidP="00BA308D">
            <w:pPr>
              <w:pStyle w:val="NormalArial"/>
              <w:rPr>
                <w:del w:id="18" w:author="STEC 042618" w:date="2018-04-26T08:54:00Z"/>
              </w:rPr>
            </w:pPr>
            <w:del w:id="19" w:author="STEC 042618" w:date="2018-04-26T08:54:00Z">
              <w:r w:rsidRPr="0003648D" w:rsidDel="00BA308D">
                <w:delText>6.5.7.6.2.4, Deployment of Primary Frequency Response Service (new)</w:delText>
              </w:r>
            </w:del>
          </w:p>
          <w:p w14:paraId="1B53E31D" w14:textId="77777777" w:rsidR="00BA308D" w:rsidRPr="0003648D" w:rsidRDefault="00BA308D" w:rsidP="00BA308D">
            <w:pPr>
              <w:pStyle w:val="NormalArial"/>
              <w:rPr>
                <w:ins w:id="20" w:author="STEC 042618" w:date="2018-04-26T08:57:00Z"/>
              </w:rPr>
            </w:pPr>
            <w:ins w:id="21" w:author="STEC 042618" w:date="2018-04-26T08:55:00Z">
              <w:r w:rsidRPr="0003648D">
                <w:t>6.5.9.3.3, Watch</w:t>
              </w:r>
            </w:ins>
          </w:p>
          <w:p w14:paraId="7C3C9DFB" w14:textId="77777777" w:rsidR="00BA308D" w:rsidRPr="0003648D" w:rsidRDefault="00BA308D" w:rsidP="00BA308D">
            <w:pPr>
              <w:pStyle w:val="NormalArial"/>
              <w:rPr>
                <w:ins w:id="22" w:author="STEC 042618" w:date="2018-04-26T08:55:00Z"/>
              </w:rPr>
            </w:pPr>
            <w:ins w:id="23" w:author="STEC 042618" w:date="2018-04-26T08:57:00Z">
              <w:r w:rsidRPr="0003648D">
                <w:t>6.5.9.4.1, General Procedures Prior to EEA Operations</w:t>
              </w:r>
            </w:ins>
          </w:p>
          <w:p w14:paraId="3C85AD34" w14:textId="77777777" w:rsidR="00BA308D" w:rsidRPr="0003648D" w:rsidRDefault="00BA308D" w:rsidP="00BA308D">
            <w:pPr>
              <w:pStyle w:val="NormalArial"/>
            </w:pPr>
            <w:r w:rsidRPr="0003648D">
              <w:t>6.5.9.4.2, EEA Levels</w:t>
            </w:r>
          </w:p>
          <w:p w14:paraId="6F528A04" w14:textId="77777777" w:rsidR="00BA308D" w:rsidRPr="0003648D" w:rsidRDefault="00BA308D" w:rsidP="00BA308D">
            <w:pPr>
              <w:pStyle w:val="NormalArial"/>
            </w:pPr>
            <w:r w:rsidRPr="0003648D">
              <w:t>6.6.5.1, Resource Base Point Deviation Charge</w:t>
            </w:r>
          </w:p>
          <w:p w14:paraId="4C85AB65" w14:textId="77777777" w:rsidR="00BA308D" w:rsidRPr="0003648D" w:rsidRDefault="00BA308D" w:rsidP="00BA308D">
            <w:pPr>
              <w:pStyle w:val="NormalArial"/>
            </w:pPr>
            <w:r w:rsidRPr="0003648D">
              <w:t>6.7.1, Payments for Ancillary Service Capacity Sold in a Supplemental Ancillary Services Market (SASM) or Reconfiguration Supplemental Ancillary Services Market (RSASM)</w:t>
            </w:r>
          </w:p>
          <w:p w14:paraId="3F0D29EB" w14:textId="77777777" w:rsidR="00BA308D" w:rsidRDefault="00BA308D" w:rsidP="00BA308D">
            <w:pPr>
              <w:pStyle w:val="NormalArial"/>
            </w:pPr>
            <w:r w:rsidRPr="0003648D">
              <w:t>6.7.2, Payments for Ancillary Service Capacity Assigned in Real-Time Operations</w:t>
            </w:r>
          </w:p>
          <w:p w14:paraId="770DE93F" w14:textId="77777777" w:rsidR="000644BD" w:rsidRDefault="000644BD" w:rsidP="00BA308D">
            <w:pPr>
              <w:pStyle w:val="NormalArial"/>
              <w:rPr>
                <w:ins w:id="24" w:author="ERCOT 06XX18" w:date="2018-06-11T12:22:00Z"/>
              </w:rPr>
            </w:pPr>
            <w:r>
              <w:t xml:space="preserve">6.7.2.1, </w:t>
            </w:r>
            <w:r w:rsidRPr="000644BD">
              <w:t>Charges for Infeasible Ancillary Service Capacity Due to Transmission Constraints</w:t>
            </w:r>
          </w:p>
          <w:p w14:paraId="6BB9FDA9" w14:textId="77777777" w:rsidR="00CE6E50" w:rsidRPr="0003648D" w:rsidRDefault="00CE6E50" w:rsidP="00BA308D">
            <w:pPr>
              <w:pStyle w:val="NormalArial"/>
            </w:pPr>
            <w:ins w:id="25" w:author="ERCOT 06XX18" w:date="2018-06-11T12:22:00Z">
              <w:r>
                <w:t>6.7.2.2</w:t>
              </w:r>
              <w:r w:rsidRPr="0003648D">
                <w:t xml:space="preserve">, </w:t>
              </w:r>
              <w:r>
                <w:t>Real-Time Adjustments to Day-Ahead Make Whole Payments due to Ancillary Services Infeasibility Charges</w:t>
              </w:r>
            </w:ins>
          </w:p>
          <w:p w14:paraId="59452C43" w14:textId="77777777" w:rsidR="00BA308D" w:rsidRPr="0003648D" w:rsidRDefault="00BA308D" w:rsidP="00BA308D">
            <w:pPr>
              <w:pStyle w:val="NormalArial"/>
            </w:pPr>
            <w:r w:rsidRPr="0003648D">
              <w:t>6.7.3, Charges for Ancillary Service Capacity Replaced Due to Failure to Provide</w:t>
            </w:r>
          </w:p>
          <w:p w14:paraId="4DBFE785" w14:textId="77777777" w:rsidR="00BA308D" w:rsidRPr="0003648D" w:rsidRDefault="00BA308D" w:rsidP="00BA308D">
            <w:pPr>
              <w:pStyle w:val="NormalArial"/>
            </w:pPr>
            <w:r w:rsidRPr="0003648D">
              <w:t>6.7.4, Adjustments to Cost Allocations for Ancillary Services Procurement</w:t>
            </w:r>
          </w:p>
          <w:p w14:paraId="5621C9B5" w14:textId="77777777" w:rsidR="00BA308D" w:rsidRPr="0003648D" w:rsidRDefault="00BA308D" w:rsidP="00BA308D">
            <w:pPr>
              <w:pStyle w:val="NormalArial"/>
            </w:pPr>
            <w:r w:rsidRPr="0003648D">
              <w:t>6.7.5, Real-Time Ancillary Service Imbalance Payment or Charge</w:t>
            </w:r>
          </w:p>
          <w:p w14:paraId="69441046" w14:textId="77777777" w:rsidR="00BA308D" w:rsidRPr="0003648D" w:rsidRDefault="00BA308D" w:rsidP="00BA308D">
            <w:pPr>
              <w:pStyle w:val="NormalArial"/>
            </w:pPr>
            <w:r w:rsidRPr="0003648D">
              <w:t>6.7.7, Adjustments to Net Cost Allocations for Real-Time Ancillary Services</w:t>
            </w:r>
          </w:p>
          <w:p w14:paraId="7331405E" w14:textId="77777777" w:rsidR="00BA308D" w:rsidRPr="0003648D" w:rsidRDefault="00BA308D" w:rsidP="00BA308D">
            <w:pPr>
              <w:pStyle w:val="NormalArial"/>
            </w:pPr>
            <w:r w:rsidRPr="0003648D">
              <w:t>8.1, QSE and Resource Performance Monitoring</w:t>
            </w:r>
          </w:p>
          <w:p w14:paraId="437F486A" w14:textId="77777777" w:rsidR="00BA308D" w:rsidRPr="0003648D" w:rsidRDefault="00BA308D" w:rsidP="00BA308D">
            <w:pPr>
              <w:pStyle w:val="NormalArial"/>
            </w:pPr>
            <w:r w:rsidRPr="0003648D">
              <w:t>8.1.1.1, Ancillary Service Qualification and Testing</w:t>
            </w:r>
          </w:p>
          <w:p w14:paraId="0509E480" w14:textId="77777777" w:rsidR="00BA308D" w:rsidRPr="0003648D" w:rsidRDefault="00BA308D" w:rsidP="00BA308D">
            <w:pPr>
              <w:pStyle w:val="NormalArial"/>
            </w:pPr>
            <w:r w:rsidRPr="0003648D">
              <w:t>8.1.1.2.1.2, Responsive Reserve Service Qualification</w:t>
            </w:r>
          </w:p>
          <w:p w14:paraId="678FBBBE" w14:textId="77777777" w:rsidR="00BA308D" w:rsidRDefault="00BA308D" w:rsidP="00BA308D">
            <w:pPr>
              <w:pStyle w:val="NormalArial"/>
              <w:rPr>
                <w:ins w:id="26" w:author="ERCOT 06XX18" w:date="2018-06-11T11:48:00Z"/>
              </w:rPr>
            </w:pPr>
            <w:r w:rsidRPr="0003648D">
              <w:t xml:space="preserve">8.1.1.2.1.6, </w:t>
            </w:r>
            <w:del w:id="27" w:author="STEC 042618" w:date="2018-04-26T09:08:00Z">
              <w:r w:rsidRPr="0003648D" w:rsidDel="006A3FC1">
                <w:delText xml:space="preserve">Primary </w:delText>
              </w:r>
            </w:del>
            <w:r w:rsidRPr="0003648D">
              <w:t>Frequency Response Service Qualification (new)</w:t>
            </w:r>
          </w:p>
          <w:p w14:paraId="10225F8A" w14:textId="129541BC" w:rsidR="00BB0FBE" w:rsidRPr="00D93F97" w:rsidRDefault="00BB0FBE" w:rsidP="00D93F97">
            <w:pPr>
              <w:pStyle w:val="NormalArial"/>
              <w:rPr>
                <w:rFonts w:ascii="Times New Roman" w:hAnsi="Times New Roman"/>
                <w:bCs/>
                <w:i/>
                <w:iCs/>
                <w:szCs w:val="26"/>
              </w:rPr>
            </w:pPr>
            <w:ins w:id="28" w:author="ERCOT 06XX18" w:date="2018-06-11T11:48:00Z">
              <w:r>
                <w:t>8.1.1.3.4</w:t>
              </w:r>
              <w:r w:rsidR="00D93F97">
                <w:t xml:space="preserve">, </w:t>
              </w:r>
              <w:r>
                <w:t xml:space="preserve">Frequency Response </w:t>
              </w:r>
              <w:r w:rsidRPr="00EB6A56">
                <w:t>Service Capacity Monitoring Criteria</w:t>
              </w:r>
            </w:ins>
          </w:p>
          <w:p w14:paraId="11B7D9BF" w14:textId="77777777" w:rsidR="00BA308D" w:rsidRPr="0003648D" w:rsidRDefault="00BA308D" w:rsidP="00BA308D">
            <w:pPr>
              <w:pStyle w:val="NormalArial"/>
            </w:pPr>
            <w:r w:rsidRPr="0003648D">
              <w:t>8.1.1.4.2, Responsive Reserve Service Energy Deployment Criteria</w:t>
            </w:r>
          </w:p>
          <w:p w14:paraId="55293918" w14:textId="77777777" w:rsidR="00BA308D" w:rsidRPr="0003648D" w:rsidRDefault="00BA308D" w:rsidP="00BA308D">
            <w:pPr>
              <w:pStyle w:val="NormalArial"/>
            </w:pPr>
            <w:r w:rsidRPr="0003648D">
              <w:t xml:space="preserve">8.1.1.4.4, </w:t>
            </w:r>
            <w:del w:id="29" w:author="STEC 042618" w:date="2018-04-26T09:08:00Z">
              <w:r w:rsidRPr="0003648D" w:rsidDel="006A3FC1">
                <w:delText xml:space="preserve">Primary </w:delText>
              </w:r>
            </w:del>
            <w:r w:rsidRPr="0003648D">
              <w:t>Frequency Response Service Energy Deployment Criteria (new)</w:t>
            </w:r>
          </w:p>
          <w:p w14:paraId="29803D37" w14:textId="77777777" w:rsidR="00BA308D" w:rsidRPr="0003648D" w:rsidRDefault="00BA308D" w:rsidP="00BA308D">
            <w:pPr>
              <w:pStyle w:val="NormalArial"/>
            </w:pPr>
            <w:r w:rsidRPr="0003648D">
              <w:t>8.5.1.1, Governor in Service</w:t>
            </w:r>
          </w:p>
          <w:p w14:paraId="37B9253F" w14:textId="77777777" w:rsidR="00BA308D" w:rsidRPr="0003648D" w:rsidRDefault="00BA308D" w:rsidP="00BA308D">
            <w:pPr>
              <w:pStyle w:val="NormalArial"/>
            </w:pPr>
            <w:r w:rsidRPr="0003648D">
              <w:t>8.5.1.3, Wind-powered Generation Resource (WGR) Primary Frequency Response</w:t>
            </w:r>
          </w:p>
          <w:p w14:paraId="54D6B98D" w14:textId="77777777" w:rsidR="00BA308D" w:rsidRPr="0003648D" w:rsidRDefault="00BA308D" w:rsidP="00BA308D">
            <w:pPr>
              <w:pStyle w:val="NormalArial"/>
            </w:pPr>
            <w:r w:rsidRPr="0003648D">
              <w:t>8.5.2, Primary Frequency Response Measurements</w:t>
            </w:r>
          </w:p>
          <w:p w14:paraId="4C9943FE" w14:textId="77777777" w:rsidR="00BA308D" w:rsidRPr="0003648D" w:rsidRDefault="00BA308D" w:rsidP="00BA308D">
            <w:pPr>
              <w:pStyle w:val="NormalArial"/>
              <w:ind w:left="1062" w:hanging="1062"/>
              <w:rPr>
                <w:ins w:id="30" w:author="STEC 042618" w:date="2018-04-26T09:00:00Z"/>
              </w:rPr>
            </w:pPr>
            <w:r w:rsidRPr="0003648D">
              <w:lastRenderedPageBreak/>
              <w:t>8.5.2.1, ERCOT Required Primary Frequency Response</w:t>
            </w:r>
          </w:p>
          <w:p w14:paraId="2ED24516" w14:textId="77777777" w:rsidR="00F52D9B" w:rsidRPr="0003648D" w:rsidRDefault="00F52D9B" w:rsidP="00BA308D">
            <w:pPr>
              <w:pStyle w:val="NormalArial"/>
              <w:ind w:left="1062" w:hanging="1062"/>
              <w:rPr>
                <w:ins w:id="31" w:author="STEC 042618" w:date="2018-04-26T09:01:00Z"/>
              </w:rPr>
            </w:pPr>
            <w:ins w:id="32" w:author="STEC 042618" w:date="2018-04-26T09:00:00Z">
              <w:r w:rsidRPr="0003648D">
                <w:t>9.2.3, DAM Settlement Charge Types</w:t>
              </w:r>
            </w:ins>
          </w:p>
          <w:p w14:paraId="53B1205A" w14:textId="77777777" w:rsidR="00F52D9B" w:rsidRPr="0003648D" w:rsidRDefault="00F52D9B" w:rsidP="00BA308D">
            <w:pPr>
              <w:pStyle w:val="NormalArial"/>
              <w:ind w:left="1062" w:hanging="1062"/>
            </w:pPr>
            <w:ins w:id="33" w:author="STEC 042618" w:date="2018-04-26T09:01:00Z">
              <w:r w:rsidRPr="0003648D">
                <w:t>9.5.3, Real-Time Market Settlement Charge Types</w:t>
              </w:r>
            </w:ins>
          </w:p>
        </w:tc>
      </w:tr>
      <w:tr w:rsidR="009325CF" w:rsidRPr="0003648D" w14:paraId="39B562E5" w14:textId="77777777" w:rsidTr="002F0E83">
        <w:trPr>
          <w:trHeight w:val="518"/>
        </w:trPr>
        <w:tc>
          <w:tcPr>
            <w:tcW w:w="2880" w:type="dxa"/>
            <w:gridSpan w:val="2"/>
            <w:tcBorders>
              <w:bottom w:val="single" w:sz="4" w:space="0" w:color="auto"/>
            </w:tcBorders>
            <w:shd w:val="clear" w:color="auto" w:fill="FFFFFF"/>
            <w:vAlign w:val="center"/>
          </w:tcPr>
          <w:p w14:paraId="38DAC3EA" w14:textId="77777777" w:rsidR="009325CF" w:rsidRPr="0003648D" w:rsidRDefault="009325CF" w:rsidP="002F0E83">
            <w:pPr>
              <w:pStyle w:val="Header"/>
            </w:pPr>
            <w:r w:rsidRPr="0003648D">
              <w:lastRenderedPageBreak/>
              <w:t>Revision Description</w:t>
            </w:r>
          </w:p>
        </w:tc>
        <w:tc>
          <w:tcPr>
            <w:tcW w:w="7560" w:type="dxa"/>
            <w:gridSpan w:val="2"/>
            <w:tcBorders>
              <w:bottom w:val="single" w:sz="4" w:space="0" w:color="auto"/>
            </w:tcBorders>
            <w:vAlign w:val="center"/>
          </w:tcPr>
          <w:p w14:paraId="3B9AB8EE" w14:textId="77777777" w:rsidR="009325CF" w:rsidRPr="0003648D" w:rsidRDefault="009325CF" w:rsidP="00716662">
            <w:pPr>
              <w:pStyle w:val="NormalArial"/>
              <w:spacing w:before="120" w:after="120"/>
            </w:pPr>
            <w:r w:rsidRPr="0003648D">
              <w:t xml:space="preserve">This Nodal Protocol Revision Request (NPRR) separates the Primary Frequency Response function from Responsive Reserve (RRS), thereby establishing two discrete Ancillary Services:  </w:t>
            </w:r>
            <w:del w:id="34" w:author="STEC 042618" w:date="2018-04-26T09:02:00Z">
              <w:r w:rsidRPr="0003648D" w:rsidDel="00716662">
                <w:delText xml:space="preserve">Primary </w:delText>
              </w:r>
            </w:del>
            <w:r w:rsidRPr="0003648D">
              <w:t>Frequency Response Service (</w:t>
            </w:r>
            <w:del w:id="35" w:author="STEC 042618" w:date="2018-04-26T09:02:00Z">
              <w:r w:rsidRPr="0003648D" w:rsidDel="00716662">
                <w:delText>P</w:delText>
              </w:r>
            </w:del>
            <w:r w:rsidRPr="0003648D">
              <w:t>FRS) and RRS.</w:t>
            </w:r>
          </w:p>
        </w:tc>
      </w:tr>
      <w:tr w:rsidR="009325CF" w:rsidRPr="0003648D" w14:paraId="14CE5DF3" w14:textId="77777777" w:rsidTr="009325C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9FBC43" w14:textId="77777777" w:rsidR="009325CF" w:rsidRPr="0003648D" w:rsidRDefault="009325CF" w:rsidP="002F0E83">
            <w:pPr>
              <w:pStyle w:val="Header"/>
            </w:pPr>
            <w:r w:rsidRPr="0003648D">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0644B5" w14:textId="77777777" w:rsidR="009325CF" w:rsidRPr="0003648D" w:rsidRDefault="009325CF" w:rsidP="002F0E83">
            <w:pPr>
              <w:pStyle w:val="NormalArial"/>
              <w:spacing w:before="120" w:after="120"/>
            </w:pPr>
            <w:r w:rsidRPr="0003648D">
              <w:t>RRS has been a staple of the current suite of Ancillary Services since the beginning of the Zonal Market.  This Ancillary Service has always consisted of two components, a Primary Frequency Response component and a 10-minute energy deployment component, and is a reflection of the technology available at the beginning of the market to provide the service - thermal Generation Resources.  As technology has advanced, changes have been made to RRS to allow new participants to enter the market (e.g. Load Resources), however, the product has always remained a multi-component Ancillary Service which has proven to not be conducive to the entry of new participants, nor is it conducive to the efficient procurement and deployment of Ancillary Services on the ERCOT System.  Several NPRRs with reasonable merit have failed to survive the stakeholder process as a direct result of the inflexibility of the current RRS product.</w:t>
            </w:r>
          </w:p>
          <w:p w14:paraId="7886C305" w14:textId="77777777" w:rsidR="009325CF" w:rsidRPr="0003648D" w:rsidRDefault="009325CF" w:rsidP="002F0E83">
            <w:pPr>
              <w:pStyle w:val="NormalArial"/>
              <w:spacing w:before="120" w:after="120"/>
            </w:pPr>
            <w:r w:rsidRPr="0003648D">
              <w:t xml:space="preserve">Under the current version of North American Electric Reliability Corporation (NERC) Reliability Standard BAL-001-1-TRE, Primary Frequency Response in the ERCOT Region, all On-Line Generation Resources are required to have their Governors in service and provide Primary Frequency Response unless exempted by the Balancing Authority (ERCOT).  As a result, all Generation Resources on the system are providing an uncompensated service to the ERCOT System and are subject to compliance risk regardless of whether the Resource has a RRS Ancillary Service Resource Responsibility at the time.  Additionally, this free service results in increased wear and tear and Operations and Maintenance (O&amp;M) costs that are borne by the generator owner.  As is the case with most things that are provided for free, Primary Frequency Response has become used most frequently and often masks the requirements needed to operate the ERCOT grid since its usage front runs the usage of other Ancillary Services which ultimately impacts price formation.  This NPRR would allow for compensation to those Resources that hold a </w:t>
            </w:r>
            <w:del w:id="36" w:author="STEC 042618" w:date="2018-04-26T09:03:00Z">
              <w:r w:rsidRPr="0003648D" w:rsidDel="00716662">
                <w:delText xml:space="preserve">Primary </w:delText>
              </w:r>
            </w:del>
            <w:r w:rsidRPr="0003648D">
              <w:t>Frequency Response Service (</w:t>
            </w:r>
            <w:del w:id="37" w:author="STEC 042618" w:date="2018-04-26T09:03:00Z">
              <w:r w:rsidRPr="0003648D" w:rsidDel="00716662">
                <w:delText>P</w:delText>
              </w:r>
            </w:del>
            <w:r w:rsidRPr="0003648D">
              <w:t>FRS) Ancillary Service Resource Responsibility.  At the same time, it creates a blanket exemption by ERCOT to those Generation Resources that do not have a</w:t>
            </w:r>
            <w:ins w:id="38" w:author="ERCOT 06XX18" w:date="2018-06-01T15:04:00Z">
              <w:r w:rsidR="0003648D" w:rsidRPr="0003648D">
                <w:t>n</w:t>
              </w:r>
            </w:ins>
            <w:r w:rsidRPr="0003648D">
              <w:t xml:space="preserve"> </w:t>
            </w:r>
            <w:del w:id="39" w:author="ERCOT 06XX18" w:date="2018-06-01T15:04:00Z">
              <w:r w:rsidRPr="0003648D" w:rsidDel="0003648D">
                <w:delText>P</w:delText>
              </w:r>
            </w:del>
            <w:r w:rsidRPr="0003648D">
              <w:t xml:space="preserve">FRS Ancillary Service Resource Responsibility, thereby mitigating undue compliance risk borne by </w:t>
            </w:r>
            <w:r w:rsidRPr="0003648D">
              <w:lastRenderedPageBreak/>
              <w:t xml:space="preserve">Generation Resources located in ERCOT.  This new exemption policy is consistent with ERCOT’s current modeling practices for gauging frequency response characteristics of the ERCOT System where ERCOT “turns off” the Governors for all Generation Resources that do not have a RRS Ancillary Service Resource Responsibility.  </w:t>
            </w:r>
          </w:p>
          <w:p w14:paraId="64F48CE7" w14:textId="77777777" w:rsidR="009325CF" w:rsidRPr="0003648D" w:rsidRDefault="009325CF" w:rsidP="002F0E83">
            <w:pPr>
              <w:pStyle w:val="NormalArial"/>
              <w:spacing w:before="120" w:after="120"/>
            </w:pPr>
            <w:r w:rsidRPr="0003648D">
              <w:t>By separating Primary Frequency Response from RRS and creating two distinct Ancillary Service products, barriers to entry are removed, market efficiencies are realized, unnecessary regulatory compliance risk is removed, Resources are appropriately compensated for the service(s) that they provide, and the system’s frequency response characteristics will more closely align with the modeling currently done by ERCOT.</w:t>
            </w:r>
          </w:p>
        </w:tc>
      </w:tr>
    </w:tbl>
    <w:p w14:paraId="4BF6F98F" w14:textId="77777777" w:rsidR="00C61586" w:rsidRPr="0003648D" w:rsidRDefault="00C61586" w:rsidP="00C61586">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61586" w:rsidRPr="0003648D" w14:paraId="511509F7" w14:textId="77777777" w:rsidTr="00C61586">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D0CB53" w14:textId="77777777" w:rsidR="00C61586" w:rsidRPr="0003648D" w:rsidRDefault="00C61586">
            <w:pPr>
              <w:pStyle w:val="Header"/>
              <w:jc w:val="center"/>
            </w:pPr>
            <w:r w:rsidRPr="0003648D">
              <w:t>Market Rules Notes</w:t>
            </w:r>
          </w:p>
        </w:tc>
      </w:tr>
    </w:tbl>
    <w:p w14:paraId="2F2C2844" w14:textId="77777777" w:rsidR="00C61586" w:rsidRPr="0003648D" w:rsidRDefault="00C61586" w:rsidP="00C61586">
      <w:pPr>
        <w:tabs>
          <w:tab w:val="num" w:pos="0"/>
        </w:tabs>
        <w:spacing w:before="120"/>
        <w:rPr>
          <w:rFonts w:ascii="Arial" w:hAnsi="Arial" w:cs="Arial"/>
        </w:rPr>
      </w:pPr>
      <w:r w:rsidRPr="0003648D">
        <w:rPr>
          <w:rFonts w:ascii="Arial" w:hAnsi="Arial" w:cs="Arial"/>
        </w:rPr>
        <w:t>Please note the baseline Protocol language in the following section(s) has been updated to reflect the incorporation of the following NPRR(s) into the Protocols:</w:t>
      </w:r>
    </w:p>
    <w:p w14:paraId="4C1182E2" w14:textId="77777777" w:rsidR="00C61586" w:rsidRPr="0003648D" w:rsidRDefault="00C61586" w:rsidP="00C61586">
      <w:pPr>
        <w:numPr>
          <w:ilvl w:val="0"/>
          <w:numId w:val="29"/>
        </w:numPr>
        <w:spacing w:before="120"/>
        <w:rPr>
          <w:rFonts w:ascii="Arial" w:hAnsi="Arial" w:cs="Arial"/>
        </w:rPr>
      </w:pPr>
      <w:r w:rsidRPr="0003648D">
        <w:rPr>
          <w:rFonts w:ascii="Arial" w:hAnsi="Arial" w:cs="Arial"/>
        </w:rPr>
        <w:t>NPRR841, Real-Time Adjustments to Day-Ahead Make Whole Payments due to Ancillary Services Infeasibility Charges (incorporated 3/1/18)</w:t>
      </w:r>
    </w:p>
    <w:p w14:paraId="56D6EB32" w14:textId="77777777" w:rsidR="009325CF" w:rsidRPr="0003648D" w:rsidRDefault="00C61586" w:rsidP="00C61586">
      <w:pPr>
        <w:numPr>
          <w:ilvl w:val="1"/>
          <w:numId w:val="29"/>
        </w:numPr>
        <w:spacing w:after="120"/>
        <w:rPr>
          <w:rFonts w:ascii="Arial" w:hAnsi="Arial" w:cs="Arial"/>
        </w:rPr>
      </w:pPr>
      <w:r w:rsidRPr="0003648D">
        <w:rPr>
          <w:rFonts w:ascii="Arial" w:hAnsi="Arial" w:cs="Arial"/>
        </w:rPr>
        <w:t>Section 6.7.4</w:t>
      </w:r>
    </w:p>
    <w:p w14:paraId="0E09C7DE" w14:textId="77777777" w:rsidR="00AD6197" w:rsidRPr="0003648D" w:rsidRDefault="00AD6197" w:rsidP="00B47ED2">
      <w:pPr>
        <w:numPr>
          <w:ilvl w:val="0"/>
          <w:numId w:val="29"/>
        </w:numPr>
        <w:spacing w:before="120"/>
        <w:rPr>
          <w:rFonts w:ascii="Arial" w:hAnsi="Arial" w:cs="Arial"/>
        </w:rPr>
      </w:pPr>
      <w:r w:rsidRPr="0003648D">
        <w:rPr>
          <w:rFonts w:ascii="Arial" w:hAnsi="Arial" w:cs="Arial"/>
        </w:rPr>
        <w:t xml:space="preserve">NPRR815, </w:t>
      </w:r>
      <w:r w:rsidR="00B47ED2" w:rsidRPr="0003648D">
        <w:rPr>
          <w:rFonts w:ascii="Arial" w:hAnsi="Arial" w:cs="Arial"/>
        </w:rPr>
        <w:t>Revise the Limitation of Load Resources Providing Responsive Reserve (RRS) Service</w:t>
      </w:r>
      <w:r w:rsidRPr="0003648D">
        <w:rPr>
          <w:rFonts w:ascii="Arial" w:hAnsi="Arial" w:cs="Arial"/>
        </w:rPr>
        <w:t xml:space="preserve"> (</w:t>
      </w:r>
      <w:r w:rsidR="00B47ED2" w:rsidRPr="0003648D">
        <w:rPr>
          <w:rFonts w:ascii="Arial" w:hAnsi="Arial" w:cs="Arial"/>
        </w:rPr>
        <w:t>unboxed 6</w:t>
      </w:r>
      <w:r w:rsidRPr="0003648D">
        <w:rPr>
          <w:rFonts w:ascii="Arial" w:hAnsi="Arial" w:cs="Arial"/>
        </w:rPr>
        <w:t>/1/18)</w:t>
      </w:r>
    </w:p>
    <w:p w14:paraId="284535F0" w14:textId="77777777" w:rsidR="00AD6197" w:rsidRPr="0003648D" w:rsidRDefault="00AD6197" w:rsidP="00AD6197">
      <w:pPr>
        <w:numPr>
          <w:ilvl w:val="1"/>
          <w:numId w:val="29"/>
        </w:numPr>
        <w:spacing w:after="120"/>
        <w:rPr>
          <w:rFonts w:ascii="Arial" w:hAnsi="Arial" w:cs="Arial"/>
        </w:rPr>
      </w:pPr>
      <w:r w:rsidRPr="0003648D">
        <w:rPr>
          <w:rFonts w:ascii="Arial" w:hAnsi="Arial" w:cs="Arial"/>
        </w:rPr>
        <w:t xml:space="preserve">Section </w:t>
      </w:r>
      <w:r w:rsidR="00B47ED2" w:rsidRPr="0003648D">
        <w:rPr>
          <w:rFonts w:ascii="Arial" w:hAnsi="Arial" w:cs="Arial"/>
        </w:rPr>
        <w:t>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03648D" w14:paraId="7B3C143D" w14:textId="77777777">
        <w:trPr>
          <w:trHeight w:val="350"/>
        </w:trPr>
        <w:tc>
          <w:tcPr>
            <w:tcW w:w="10440" w:type="dxa"/>
            <w:tcBorders>
              <w:bottom w:val="single" w:sz="4" w:space="0" w:color="auto"/>
            </w:tcBorders>
            <w:shd w:val="clear" w:color="auto" w:fill="FFFFFF"/>
            <w:vAlign w:val="center"/>
          </w:tcPr>
          <w:p w14:paraId="02330B10" w14:textId="77777777" w:rsidR="00152993" w:rsidRPr="0003648D" w:rsidRDefault="00152993">
            <w:pPr>
              <w:pStyle w:val="Header"/>
              <w:jc w:val="center"/>
            </w:pPr>
            <w:r w:rsidRPr="0003648D">
              <w:t>Revised Proposed Protocol Language</w:t>
            </w:r>
          </w:p>
        </w:tc>
      </w:tr>
    </w:tbl>
    <w:p w14:paraId="4AE1678A" w14:textId="77777777" w:rsidR="00BA7A09" w:rsidRPr="0003648D" w:rsidRDefault="00BA7A09" w:rsidP="00BA7A09">
      <w:pPr>
        <w:keepNext/>
        <w:tabs>
          <w:tab w:val="left" w:pos="900"/>
        </w:tabs>
        <w:spacing w:before="240" w:after="240"/>
        <w:ind w:left="900" w:hanging="900"/>
        <w:outlineLvl w:val="1"/>
        <w:rPr>
          <w:b/>
          <w:szCs w:val="20"/>
        </w:rPr>
      </w:pPr>
      <w:bookmarkStart w:id="40" w:name="_Toc73847790"/>
      <w:bookmarkStart w:id="41" w:name="_Toc118224488"/>
      <w:bookmarkStart w:id="42" w:name="_Toc118909556"/>
      <w:bookmarkStart w:id="43" w:name="_Toc205190375"/>
      <w:r w:rsidRPr="0003648D">
        <w:rPr>
          <w:b/>
          <w:szCs w:val="20"/>
        </w:rPr>
        <w:t>2.1</w:t>
      </w:r>
      <w:r w:rsidRPr="0003648D">
        <w:rPr>
          <w:b/>
          <w:szCs w:val="20"/>
        </w:rPr>
        <w:tab/>
        <w:t>DEFINITIONS</w:t>
      </w:r>
    </w:p>
    <w:p w14:paraId="444E01F5" w14:textId="77777777" w:rsidR="00BA7A09" w:rsidRPr="0003648D" w:rsidRDefault="00BA7A09" w:rsidP="00DC714F">
      <w:pPr>
        <w:pStyle w:val="H3"/>
        <w:tabs>
          <w:tab w:val="left" w:pos="720"/>
        </w:tabs>
        <w:spacing w:after="120"/>
        <w:ind w:left="0" w:firstLine="0"/>
        <w:rPr>
          <w:ins w:id="44" w:author="STEC" w:date="2017-11-03T15:37:00Z"/>
          <w:i w:val="0"/>
        </w:rPr>
      </w:pPr>
      <w:ins w:id="45" w:author="STEC" w:date="2017-11-03T15:37:00Z">
        <w:r w:rsidRPr="0003648D">
          <w:rPr>
            <w:i w:val="0"/>
          </w:rPr>
          <w:t xml:space="preserve">Fast Frequency Response (FFR) </w:t>
        </w:r>
      </w:ins>
    </w:p>
    <w:p w14:paraId="7FADF243" w14:textId="77777777" w:rsidR="00B26A3E" w:rsidRPr="0003648D" w:rsidRDefault="00B26A3E" w:rsidP="00B26A3E">
      <w:pPr>
        <w:keepNext/>
        <w:tabs>
          <w:tab w:val="left" w:pos="540"/>
        </w:tabs>
        <w:spacing w:before="240" w:after="240"/>
        <w:outlineLvl w:val="1"/>
        <w:rPr>
          <w:ins w:id="46" w:author="STEC" w:date="2017-11-03T15:40:00Z"/>
          <w:rFonts w:eastAsia="Calibri"/>
        </w:rPr>
      </w:pPr>
      <w:ins w:id="47" w:author="STEC" w:date="2017-11-03T15:38:00Z">
        <w:r w:rsidRPr="0003648D">
          <w:rPr>
            <w:szCs w:val="20"/>
          </w:rPr>
          <w:t xml:space="preserve">The automatic self-deployment and provision by a Resource of their </w:t>
        </w:r>
      </w:ins>
      <w:ins w:id="48" w:author="STEC" w:date="2017-11-03T15:39:00Z">
        <w:r w:rsidRPr="0003648D">
          <w:rPr>
            <w:szCs w:val="20"/>
          </w:rPr>
          <w:t>obligated</w:t>
        </w:r>
      </w:ins>
      <w:ins w:id="49" w:author="STEC" w:date="2017-11-03T15:38:00Z">
        <w:r w:rsidRPr="0003648D">
          <w:rPr>
            <w:szCs w:val="20"/>
          </w:rPr>
          <w:t xml:space="preserve"> response within </w:t>
        </w:r>
      </w:ins>
      <w:ins w:id="50" w:author="ERCOT 06XX18" w:date="2018-06-01T11:01:00Z">
        <w:r w:rsidR="006401A0" w:rsidRPr="0003648D">
          <w:rPr>
            <w:szCs w:val="20"/>
          </w:rPr>
          <w:t>15</w:t>
        </w:r>
      </w:ins>
      <w:ins w:id="51" w:author="STEC" w:date="2017-11-03T15:38:00Z">
        <w:del w:id="52" w:author="ERCOT 06XX18" w:date="2018-06-01T11:01:00Z">
          <w:r w:rsidRPr="0003648D" w:rsidDel="006401A0">
            <w:rPr>
              <w:szCs w:val="20"/>
            </w:rPr>
            <w:delText>30</w:delText>
          </w:r>
        </w:del>
        <w:r w:rsidRPr="0003648D">
          <w:rPr>
            <w:szCs w:val="20"/>
          </w:rPr>
          <w:t xml:space="preserve"> cycles after frequency meets or drops below a preset threshold or via an ERCOT Verbal Dispatch Instruction (VDI).</w:t>
        </w:r>
        <w:r w:rsidRPr="0003648D">
          <w:t xml:space="preserve">  </w:t>
        </w:r>
        <w:del w:id="53" w:author="STEC 042618" w:date="2018-04-26T09:27:00Z">
          <w:r w:rsidRPr="0003648D" w:rsidDel="00B26A3E">
            <w:delText xml:space="preserve">FFR includes </w:delText>
          </w:r>
        </w:del>
        <w:r w:rsidRPr="0003648D">
          <w:rPr>
            <w:szCs w:val="20"/>
          </w:rPr>
          <w:t xml:space="preserve">Resources capable of automatically self-deploying and providing their full Ancillary Service Resource Responsibility within </w:t>
        </w:r>
      </w:ins>
      <w:ins w:id="54" w:author="ERCOT 06XX18" w:date="2018-06-01T11:01:00Z">
        <w:r w:rsidR="006401A0" w:rsidRPr="0003648D">
          <w:rPr>
            <w:szCs w:val="20"/>
          </w:rPr>
          <w:t>15</w:t>
        </w:r>
      </w:ins>
      <w:ins w:id="55" w:author="STEC" w:date="2017-11-03T15:38:00Z">
        <w:del w:id="56" w:author="ERCOT 06XX18" w:date="2018-06-01T11:01:00Z">
          <w:r w:rsidRPr="0003648D" w:rsidDel="006401A0">
            <w:rPr>
              <w:szCs w:val="20"/>
            </w:rPr>
            <w:delText>30</w:delText>
          </w:r>
        </w:del>
        <w:r w:rsidRPr="0003648D">
          <w:rPr>
            <w:szCs w:val="20"/>
          </w:rPr>
          <w:t xml:space="preserve"> cycles after frequency meets or drops below a preset threshold and</w:t>
        </w:r>
        <w:r w:rsidRPr="0003648D">
          <w:rPr>
            <w:rFonts w:eastAsia="Calibri"/>
          </w:rPr>
          <w:t xml:space="preserve"> sustaining a full response </w:t>
        </w:r>
      </w:ins>
      <w:ins w:id="57" w:author="STEC" w:date="2017-11-03T15:40:00Z">
        <w:r w:rsidRPr="0003648D">
          <w:rPr>
            <w:rFonts w:eastAsia="Calibri"/>
          </w:rPr>
          <w:t xml:space="preserve">for at least </w:t>
        </w:r>
      </w:ins>
      <w:ins w:id="58" w:author="STEC 042618" w:date="2018-04-26T09:27:00Z">
        <w:r w:rsidRPr="0003648D">
          <w:rPr>
            <w:rFonts w:eastAsia="Calibri"/>
          </w:rPr>
          <w:t xml:space="preserve">15 </w:t>
        </w:r>
        <w:r w:rsidRPr="0003648D">
          <w:rPr>
            <w:rFonts w:eastAsia="Calibri"/>
          </w:rPr>
          <w:lastRenderedPageBreak/>
          <w:t>minutes may provide Frequency Response Service (FRS)</w:t>
        </w:r>
      </w:ins>
      <w:ins w:id="59" w:author="STEC" w:date="2017-11-03T15:40:00Z">
        <w:del w:id="60" w:author="STEC 042618" w:date="2018-04-26T09:27:00Z">
          <w:r w:rsidRPr="0003648D" w:rsidDel="00B26A3E">
            <w:rPr>
              <w:rFonts w:eastAsia="Calibri"/>
            </w:rPr>
            <w:delText>an hour if providing Primary Frequency Response Service</w:delText>
          </w:r>
        </w:del>
      </w:ins>
      <w:ins w:id="61" w:author="STEC" w:date="2017-12-27T09:31:00Z">
        <w:del w:id="62" w:author="STEC 042618" w:date="2018-04-26T09:27:00Z">
          <w:r w:rsidRPr="0003648D" w:rsidDel="00B26A3E">
            <w:rPr>
              <w:rFonts w:eastAsia="Calibri"/>
            </w:rPr>
            <w:delText xml:space="preserve"> (PFRS)</w:delText>
          </w:r>
        </w:del>
      </w:ins>
      <w:ins w:id="63" w:author="STEC" w:date="2017-11-03T15:40:00Z">
        <w:del w:id="64" w:author="STEC 042618" w:date="2018-04-26T09:27:00Z">
          <w:r w:rsidRPr="0003648D" w:rsidDel="00B26A3E">
            <w:rPr>
              <w:rFonts w:eastAsia="Calibri"/>
            </w:rPr>
            <w:delText xml:space="preserve">, and three hours if providing Responsive Reserve </w:delText>
          </w:r>
        </w:del>
      </w:ins>
      <w:ins w:id="65" w:author="STEC" w:date="2017-12-27T09:31:00Z">
        <w:del w:id="66" w:author="STEC 042618" w:date="2018-04-26T09:27:00Z">
          <w:r w:rsidRPr="0003648D" w:rsidDel="00B26A3E">
            <w:rPr>
              <w:rFonts w:eastAsia="Calibri"/>
            </w:rPr>
            <w:delText>(RRS)</w:delText>
          </w:r>
        </w:del>
      </w:ins>
      <w:ins w:id="67" w:author="STEC" w:date="2017-11-03T15:40:00Z">
        <w:r w:rsidRPr="0003648D">
          <w:rPr>
            <w:rFonts w:eastAsia="Calibri"/>
          </w:rPr>
          <w:t>.</w:t>
        </w:r>
      </w:ins>
    </w:p>
    <w:p w14:paraId="4F33E183" w14:textId="77777777" w:rsidR="00DC714F" w:rsidRPr="0003648D" w:rsidRDefault="00DC714F" w:rsidP="00DC714F">
      <w:pPr>
        <w:keepNext/>
        <w:tabs>
          <w:tab w:val="left" w:pos="900"/>
        </w:tabs>
        <w:spacing w:before="240" w:after="240"/>
        <w:ind w:left="900" w:hanging="900"/>
        <w:outlineLvl w:val="1"/>
        <w:rPr>
          <w:ins w:id="68" w:author="STEC 042618" w:date="2018-03-27T23:45:00Z"/>
          <w:b/>
          <w:szCs w:val="20"/>
        </w:rPr>
      </w:pPr>
      <w:ins w:id="69" w:author="STEC 042618" w:date="2018-03-27T23:45:00Z">
        <w:r w:rsidRPr="0003648D">
          <w:rPr>
            <w:b/>
            <w:szCs w:val="20"/>
          </w:rPr>
          <w:t>Frequency Response Service (FRS)</w:t>
        </w:r>
      </w:ins>
    </w:p>
    <w:p w14:paraId="145F2B18" w14:textId="77777777" w:rsidR="00DC714F" w:rsidRPr="00C32440" w:rsidRDefault="00DC714F" w:rsidP="00DC714F">
      <w:pPr>
        <w:keepNext/>
        <w:tabs>
          <w:tab w:val="left" w:pos="900"/>
        </w:tabs>
        <w:spacing w:before="240" w:after="240"/>
        <w:ind w:left="900" w:hanging="900"/>
        <w:outlineLvl w:val="1"/>
        <w:rPr>
          <w:ins w:id="70" w:author="STEC 042618" w:date="2018-03-27T23:45:00Z"/>
          <w:szCs w:val="20"/>
        </w:rPr>
      </w:pPr>
      <w:ins w:id="71" w:author="STEC 042618" w:date="2018-03-27T23:45:00Z">
        <w:r w:rsidRPr="00C32440">
          <w:rPr>
            <w:szCs w:val="20"/>
          </w:rPr>
          <w:t>An Ancillary Service that provides operating reserves that is intended to:</w:t>
        </w:r>
      </w:ins>
    </w:p>
    <w:p w14:paraId="2204FCA8" w14:textId="77777777" w:rsidR="00DC714F" w:rsidRPr="0003648D" w:rsidRDefault="00DC714F" w:rsidP="00DC714F">
      <w:pPr>
        <w:spacing w:after="240"/>
        <w:ind w:left="1440" w:hanging="720"/>
        <w:rPr>
          <w:ins w:id="72" w:author="STEC 042618" w:date="2018-03-27T23:45:00Z"/>
          <w:szCs w:val="20"/>
          <w:lang w:eastAsia="x-none"/>
        </w:rPr>
      </w:pPr>
      <w:ins w:id="73" w:author="STEC 042618" w:date="2018-03-27T23:45:00Z">
        <w:r w:rsidRPr="00C32440">
          <w:rPr>
            <w:szCs w:val="20"/>
            <w:lang w:eastAsia="x-none"/>
          </w:rPr>
          <w:t xml:space="preserve">(a) </w:t>
        </w:r>
        <w:r w:rsidRPr="00C32440">
          <w:rPr>
            <w:szCs w:val="20"/>
            <w:lang w:eastAsia="x-none"/>
          </w:rPr>
          <w:tab/>
          <w:t>Arrest frequency within the first few seconds of a significant frequency deviation on the ERCOT Transmission Grid using Primary Frequency</w:t>
        </w:r>
        <w:r w:rsidRPr="0003648D">
          <w:rPr>
            <w:szCs w:val="20"/>
            <w:lang w:eastAsia="x-none"/>
          </w:rPr>
          <w:t xml:space="preserve"> Response, Fast Frequency Response</w:t>
        </w:r>
      </w:ins>
      <w:ins w:id="74" w:author="STEC 042618" w:date="2018-04-26T09:24:00Z">
        <w:r w:rsidR="00B26A3E" w:rsidRPr="0003648D">
          <w:rPr>
            <w:szCs w:val="20"/>
            <w:lang w:eastAsia="x-none"/>
          </w:rPr>
          <w:t xml:space="preserve"> (FFR),</w:t>
        </w:r>
      </w:ins>
      <w:ins w:id="75" w:author="STEC 042618" w:date="2018-03-27T23:51:00Z">
        <w:r w:rsidRPr="0003648D">
          <w:rPr>
            <w:szCs w:val="20"/>
            <w:lang w:eastAsia="x-none"/>
          </w:rPr>
          <w:t xml:space="preserve"> </w:t>
        </w:r>
      </w:ins>
      <w:ins w:id="76" w:author="STEC 042618" w:date="2018-03-27T23:45:00Z">
        <w:r w:rsidRPr="0003648D">
          <w:rPr>
            <w:szCs w:val="20"/>
            <w:lang w:eastAsia="x-none"/>
          </w:rPr>
          <w:t xml:space="preserve">and interruptible Load; </w:t>
        </w:r>
      </w:ins>
    </w:p>
    <w:p w14:paraId="345D70B4" w14:textId="77777777" w:rsidR="00DC714F" w:rsidRPr="0003648D" w:rsidRDefault="00DC714F" w:rsidP="00DC714F">
      <w:pPr>
        <w:spacing w:after="240"/>
        <w:ind w:left="1440" w:hanging="720"/>
        <w:rPr>
          <w:ins w:id="77" w:author="STEC 042618" w:date="2018-03-31T15:06:00Z"/>
          <w:szCs w:val="20"/>
          <w:lang w:eastAsia="x-none"/>
        </w:rPr>
      </w:pPr>
      <w:ins w:id="78" w:author="STEC 042618" w:date="2018-03-27T23:45:00Z">
        <w:r w:rsidRPr="0003648D">
          <w:rPr>
            <w:szCs w:val="20"/>
            <w:lang w:eastAsia="x-none"/>
          </w:rPr>
          <w:t>(b)</w:t>
        </w:r>
        <w:r w:rsidRPr="0003648D">
          <w:rPr>
            <w:szCs w:val="20"/>
            <w:lang w:eastAsia="x-none"/>
          </w:rPr>
          <w:tab/>
          <w:t xml:space="preserve">After the first few seconds of a significant frequency deviation, help </w:t>
        </w:r>
      </w:ins>
      <w:ins w:id="79" w:author="STEC 042618" w:date="2018-04-25T14:26:00Z">
        <w:r w:rsidR="006A2D11" w:rsidRPr="0003648D">
          <w:rPr>
            <w:szCs w:val="20"/>
            <w:lang w:eastAsia="x-none"/>
          </w:rPr>
          <w:t xml:space="preserve">arrest and stabilize </w:t>
        </w:r>
      </w:ins>
      <w:ins w:id="80" w:author="STEC 042618" w:date="2018-03-27T23:45:00Z">
        <w:r w:rsidRPr="0003648D">
          <w:rPr>
            <w:szCs w:val="20"/>
            <w:lang w:eastAsia="x-none"/>
          </w:rPr>
          <w:t>frequency</w:t>
        </w:r>
      </w:ins>
      <w:ins w:id="81" w:author="STEC 042618" w:date="2018-04-26T09:24:00Z">
        <w:r w:rsidR="00B26A3E" w:rsidRPr="0003648D">
          <w:rPr>
            <w:szCs w:val="20"/>
            <w:lang w:eastAsia="x-none"/>
          </w:rPr>
          <w:t>; and</w:t>
        </w:r>
      </w:ins>
    </w:p>
    <w:p w14:paraId="7FB981A7" w14:textId="77777777" w:rsidR="00C92187" w:rsidRPr="0003648D" w:rsidRDefault="00C92187" w:rsidP="00DC714F">
      <w:pPr>
        <w:spacing w:after="240"/>
        <w:ind w:left="1440" w:hanging="720"/>
        <w:rPr>
          <w:ins w:id="82" w:author="STEC 042618" w:date="2018-03-27T23:45:00Z"/>
          <w:szCs w:val="20"/>
          <w:lang w:eastAsia="x-none"/>
        </w:rPr>
      </w:pPr>
      <w:ins w:id="83" w:author="STEC 042618" w:date="2018-03-31T15:06:00Z">
        <w:r w:rsidRPr="0003648D">
          <w:rPr>
            <w:szCs w:val="20"/>
            <w:lang w:val="x-none" w:eastAsia="x-none"/>
          </w:rPr>
          <w:t>(</w:t>
        </w:r>
        <w:r w:rsidRPr="0003648D">
          <w:rPr>
            <w:szCs w:val="20"/>
            <w:lang w:eastAsia="x-none"/>
          </w:rPr>
          <w:t>c</w:t>
        </w:r>
        <w:r w:rsidRPr="0003648D">
          <w:rPr>
            <w:szCs w:val="20"/>
            <w:lang w:val="x-none" w:eastAsia="x-none"/>
          </w:rPr>
          <w:t>)</w:t>
        </w:r>
        <w:r w:rsidRPr="0003648D">
          <w:rPr>
            <w:szCs w:val="20"/>
            <w:lang w:val="x-none" w:eastAsia="x-none"/>
          </w:rPr>
          <w:tab/>
          <w:t xml:space="preserve">Provide energy or continued Load interruption during the implementation of the Energy Emergency Alert </w:t>
        </w:r>
        <w:r w:rsidRPr="0003648D">
          <w:rPr>
            <w:szCs w:val="20"/>
            <w:lang w:eastAsia="x-none"/>
          </w:rPr>
          <w:t>(</w:t>
        </w:r>
        <w:r w:rsidRPr="0003648D">
          <w:rPr>
            <w:szCs w:val="20"/>
            <w:lang w:val="x-none" w:eastAsia="x-none"/>
          </w:rPr>
          <w:t>EEA</w:t>
        </w:r>
        <w:r w:rsidRPr="0003648D">
          <w:rPr>
            <w:szCs w:val="20"/>
            <w:lang w:eastAsia="x-none"/>
          </w:rPr>
          <w:t>)</w:t>
        </w:r>
        <w:r w:rsidRPr="0003648D">
          <w:rPr>
            <w:szCs w:val="20"/>
            <w:lang w:val="x-none" w:eastAsia="x-none"/>
          </w:rPr>
          <w:t>;</w:t>
        </w:r>
      </w:ins>
    </w:p>
    <w:p w14:paraId="0AAFE2D3" w14:textId="77777777" w:rsidR="00BA7A09" w:rsidRPr="0003648D" w:rsidRDefault="00BA7A09" w:rsidP="00BA7A09">
      <w:pPr>
        <w:keepNext/>
        <w:tabs>
          <w:tab w:val="left" w:pos="900"/>
        </w:tabs>
        <w:spacing w:before="240" w:after="240"/>
        <w:ind w:left="900" w:hanging="900"/>
        <w:outlineLvl w:val="1"/>
        <w:rPr>
          <w:b/>
          <w:szCs w:val="20"/>
        </w:rPr>
      </w:pPr>
      <w:r w:rsidRPr="0003648D">
        <w:rPr>
          <w:b/>
          <w:szCs w:val="20"/>
        </w:rPr>
        <w:t>High Ancillary Service Limit (HASL)</w:t>
      </w:r>
      <w:bookmarkEnd w:id="40"/>
      <w:bookmarkEnd w:id="41"/>
      <w:bookmarkEnd w:id="42"/>
      <w:bookmarkEnd w:id="43"/>
      <w:r w:rsidRPr="0003648D">
        <w:rPr>
          <w:b/>
          <w:szCs w:val="20"/>
        </w:rPr>
        <w:t xml:space="preserve"> </w:t>
      </w:r>
    </w:p>
    <w:p w14:paraId="189D7592" w14:textId="77777777" w:rsidR="00BA7A09" w:rsidRPr="0003648D" w:rsidRDefault="00BA7A09" w:rsidP="00BA7A09">
      <w:pPr>
        <w:spacing w:after="240"/>
        <w:rPr>
          <w:szCs w:val="20"/>
        </w:rPr>
      </w:pPr>
      <w:bookmarkStart w:id="84" w:name="_Toc74126496"/>
      <w:bookmarkStart w:id="85" w:name="_Toc73847791"/>
      <w:bookmarkStart w:id="86" w:name="_Toc73847794"/>
      <w:r w:rsidRPr="0003648D">
        <w:rPr>
          <w:iCs/>
          <w:szCs w:val="20"/>
        </w:rPr>
        <w:t>A dynamically calculated MW upper limit on a Resource to reserve the part of the Resource’s capacity committed for Ancillary Service, calculated as described in Section 6.5.7.2, Resource Limit Calculator.</w:t>
      </w:r>
      <w:r w:rsidRPr="0003648D">
        <w:rPr>
          <w:b/>
          <w:iCs/>
          <w:szCs w:val="20"/>
        </w:rPr>
        <w:t xml:space="preserve">  </w:t>
      </w:r>
      <w:r w:rsidRPr="0003648D">
        <w:rPr>
          <w:szCs w:val="20"/>
        </w:rPr>
        <w:t>HASL is also included in Section 5.7.4.1.1, Capacity Shortfall Ratio Share, and in the Reliability Unit Commitment (RUC) optimization</w:t>
      </w:r>
      <w:del w:id="87" w:author="STEC" w:date="2017-11-03T13:27:00Z">
        <w:r w:rsidRPr="0003648D" w:rsidDel="005D29AA">
          <w:rPr>
            <w:szCs w:val="20"/>
          </w:rPr>
          <w:delText xml:space="preserve"> but is not adjusted for Non-Frequency Responsive Capacity (NFRC) as in Section 6.5.7.2</w:delText>
        </w:r>
      </w:del>
      <w:r w:rsidRPr="0003648D">
        <w:rPr>
          <w:szCs w:val="20"/>
        </w:rPr>
        <w:t>.</w:t>
      </w:r>
    </w:p>
    <w:p w14:paraId="6BB42F5D" w14:textId="77777777" w:rsidR="00BA7A09" w:rsidRPr="0003648D" w:rsidDel="00DC714F" w:rsidRDefault="00BA7A09" w:rsidP="00BA7A09">
      <w:pPr>
        <w:keepNext/>
        <w:tabs>
          <w:tab w:val="left" w:pos="900"/>
        </w:tabs>
        <w:spacing w:before="240" w:after="240"/>
        <w:ind w:left="900" w:hanging="900"/>
        <w:outlineLvl w:val="1"/>
        <w:rPr>
          <w:ins w:id="88" w:author="STEC" w:date="2017-11-03T13:37:00Z"/>
          <w:del w:id="89" w:author="STEC 042618" w:date="2018-03-27T23:59:00Z"/>
          <w:b/>
          <w:szCs w:val="20"/>
        </w:rPr>
      </w:pPr>
      <w:bookmarkStart w:id="90" w:name="_Toc73847946"/>
      <w:bookmarkStart w:id="91" w:name="_Toc118224601"/>
      <w:bookmarkStart w:id="92" w:name="_Toc118909669"/>
      <w:bookmarkStart w:id="93" w:name="_Toc205190508"/>
      <w:ins w:id="94" w:author="STEC" w:date="2017-11-03T13:37:00Z">
        <w:del w:id="95" w:author="STEC 042618" w:date="2018-03-27T16:41:00Z">
          <w:r w:rsidRPr="0003648D" w:rsidDel="009C6070">
            <w:rPr>
              <w:b/>
              <w:szCs w:val="20"/>
            </w:rPr>
            <w:delText xml:space="preserve">Primary </w:delText>
          </w:r>
        </w:del>
        <w:del w:id="96" w:author="STEC 042618" w:date="2018-03-27T23:59:00Z">
          <w:r w:rsidRPr="0003648D" w:rsidDel="00DC714F">
            <w:rPr>
              <w:b/>
              <w:szCs w:val="20"/>
            </w:rPr>
            <w:delText>Frequency Response Service</w:delText>
          </w:r>
        </w:del>
      </w:ins>
      <w:ins w:id="97" w:author="STEC" w:date="2017-11-03T13:39:00Z">
        <w:del w:id="98" w:author="STEC 042618" w:date="2018-03-27T23:59:00Z">
          <w:r w:rsidRPr="0003648D" w:rsidDel="00DC714F">
            <w:rPr>
              <w:b/>
              <w:szCs w:val="20"/>
            </w:rPr>
            <w:delText xml:space="preserve"> (</w:delText>
          </w:r>
        </w:del>
        <w:del w:id="99" w:author="STEC 042618" w:date="2018-03-27T16:42:00Z">
          <w:r w:rsidRPr="0003648D" w:rsidDel="009C6070">
            <w:rPr>
              <w:b/>
              <w:szCs w:val="20"/>
            </w:rPr>
            <w:delText>P</w:delText>
          </w:r>
        </w:del>
        <w:del w:id="100" w:author="STEC 042618" w:date="2018-03-27T23:59:00Z">
          <w:r w:rsidRPr="0003648D" w:rsidDel="00DC714F">
            <w:rPr>
              <w:b/>
              <w:szCs w:val="20"/>
            </w:rPr>
            <w:delText>FRS)</w:delText>
          </w:r>
        </w:del>
      </w:ins>
    </w:p>
    <w:p w14:paraId="7A89EE01" w14:textId="77777777" w:rsidR="00BA7A09" w:rsidRPr="0003648D" w:rsidDel="00DC714F" w:rsidRDefault="00BA7A09" w:rsidP="00BA7A09">
      <w:pPr>
        <w:keepNext/>
        <w:tabs>
          <w:tab w:val="left" w:pos="900"/>
        </w:tabs>
        <w:spacing w:before="240" w:after="240"/>
        <w:ind w:left="900" w:hanging="900"/>
        <w:outlineLvl w:val="1"/>
        <w:rPr>
          <w:ins w:id="101" w:author="STEC" w:date="2017-11-06T11:22:00Z"/>
          <w:del w:id="102" w:author="STEC 042618" w:date="2018-03-27T23:59:00Z"/>
          <w:szCs w:val="20"/>
          <w:u w:val="single"/>
        </w:rPr>
      </w:pPr>
      <w:ins w:id="103" w:author="STEC" w:date="2017-11-03T13:37:00Z">
        <w:del w:id="104" w:author="STEC 042618" w:date="2018-03-27T23:59:00Z">
          <w:r w:rsidRPr="0003648D" w:rsidDel="00DC714F">
            <w:rPr>
              <w:szCs w:val="20"/>
              <w:u w:val="single"/>
            </w:rPr>
            <w:delText>An Ancillary Service that provides operating reserves that is intended to:</w:delText>
          </w:r>
        </w:del>
      </w:ins>
    </w:p>
    <w:p w14:paraId="187C99DF" w14:textId="77777777" w:rsidR="00BA7A09" w:rsidRPr="0003648D" w:rsidDel="00DC714F" w:rsidRDefault="00BA7A09" w:rsidP="00BA7A09">
      <w:pPr>
        <w:spacing w:after="240"/>
        <w:ind w:left="1440" w:hanging="720"/>
        <w:rPr>
          <w:ins w:id="105" w:author="STEC" w:date="2017-11-06T11:22:00Z"/>
          <w:del w:id="106" w:author="STEC 042618" w:date="2018-03-27T23:59:00Z"/>
          <w:szCs w:val="20"/>
          <w:lang w:eastAsia="x-none"/>
        </w:rPr>
      </w:pPr>
      <w:ins w:id="107" w:author="STEC" w:date="2017-11-06T11:22:00Z">
        <w:del w:id="108" w:author="STEC 042618" w:date="2018-03-27T23:59:00Z">
          <w:r w:rsidRPr="0003648D" w:rsidDel="00DC714F">
            <w:rPr>
              <w:szCs w:val="20"/>
              <w:lang w:eastAsia="x-none"/>
            </w:rPr>
            <w:delText xml:space="preserve">(a) </w:delText>
          </w:r>
          <w:r w:rsidRPr="0003648D" w:rsidDel="00DC714F">
            <w:rPr>
              <w:szCs w:val="20"/>
              <w:lang w:eastAsia="x-none"/>
            </w:rPr>
            <w:tab/>
            <w:delText xml:space="preserve">Arrest frequency within the first few seconds of a significant frequency deviation on the ERCOT Transmission Grid using Primary Frequency Response and interruptible Load; and </w:delText>
          </w:r>
        </w:del>
      </w:ins>
    </w:p>
    <w:p w14:paraId="7F27BD13" w14:textId="77777777" w:rsidR="00FF6149" w:rsidRPr="0003648D" w:rsidDel="00DC714F" w:rsidRDefault="00BA7A09" w:rsidP="00BA7A09">
      <w:pPr>
        <w:spacing w:after="240"/>
        <w:ind w:left="1440" w:hanging="720"/>
        <w:rPr>
          <w:ins w:id="109" w:author="STEC" w:date="2017-11-06T11:22:00Z"/>
          <w:del w:id="110" w:author="STEC 042618" w:date="2018-03-27T23:59:00Z"/>
          <w:szCs w:val="20"/>
          <w:lang w:eastAsia="x-none"/>
        </w:rPr>
      </w:pPr>
      <w:ins w:id="111" w:author="STEC" w:date="2017-11-06T11:22:00Z">
        <w:del w:id="112" w:author="STEC 042618" w:date="2018-03-27T23:59:00Z">
          <w:r w:rsidRPr="0003648D" w:rsidDel="00DC714F">
            <w:rPr>
              <w:szCs w:val="20"/>
              <w:lang w:eastAsia="x-none"/>
            </w:rPr>
            <w:delText>(b)</w:delText>
          </w:r>
          <w:r w:rsidRPr="0003648D" w:rsidDel="00DC714F">
            <w:rPr>
              <w:szCs w:val="20"/>
              <w:lang w:eastAsia="x-none"/>
            </w:rPr>
            <w:tab/>
            <w:delText>After the first few seconds of a significant frequency deviation, help restore frequency to its scheduled value to return the system to normal</w:delText>
          </w:r>
        </w:del>
        <w:del w:id="113" w:author="STEC 042618" w:date="2018-03-27T22:31:00Z">
          <w:r w:rsidRPr="0003648D" w:rsidDel="00FF6149">
            <w:rPr>
              <w:szCs w:val="20"/>
              <w:lang w:eastAsia="x-none"/>
            </w:rPr>
            <w:delText>;</w:delText>
          </w:r>
        </w:del>
      </w:ins>
    </w:p>
    <w:p w14:paraId="328D8388" w14:textId="77777777" w:rsidR="00BA7A09" w:rsidRPr="0003648D" w:rsidRDefault="00BA7A09" w:rsidP="00BA7A09">
      <w:pPr>
        <w:keepNext/>
        <w:tabs>
          <w:tab w:val="left" w:pos="900"/>
        </w:tabs>
        <w:spacing w:before="240" w:after="240"/>
        <w:ind w:left="900" w:hanging="900"/>
        <w:outlineLvl w:val="1"/>
        <w:rPr>
          <w:b/>
          <w:szCs w:val="20"/>
        </w:rPr>
      </w:pPr>
      <w:r w:rsidRPr="0003648D">
        <w:rPr>
          <w:b/>
          <w:szCs w:val="20"/>
        </w:rPr>
        <w:t>Responsive Reserve</w:t>
      </w:r>
      <w:bookmarkEnd w:id="90"/>
      <w:bookmarkEnd w:id="91"/>
      <w:bookmarkEnd w:id="92"/>
      <w:bookmarkEnd w:id="93"/>
      <w:r w:rsidRPr="0003648D">
        <w:rPr>
          <w:b/>
          <w:szCs w:val="20"/>
        </w:rPr>
        <w:t xml:space="preserve"> (RRS)</w:t>
      </w:r>
    </w:p>
    <w:p w14:paraId="79FBB52B" w14:textId="77777777" w:rsidR="00BA7A09" w:rsidRPr="0003648D" w:rsidRDefault="00BA7A09" w:rsidP="00BA7A09">
      <w:pPr>
        <w:spacing w:after="240"/>
        <w:rPr>
          <w:iCs/>
          <w:szCs w:val="20"/>
        </w:rPr>
      </w:pPr>
      <w:r w:rsidRPr="0003648D">
        <w:rPr>
          <w:iCs/>
          <w:szCs w:val="20"/>
        </w:rPr>
        <w:t xml:space="preserve">An Ancillary Service that provides operating reserves that is intended to: </w:t>
      </w:r>
    </w:p>
    <w:p w14:paraId="48623EBD" w14:textId="77777777" w:rsidR="00BA7A09" w:rsidRPr="0003648D" w:rsidDel="005D29AA" w:rsidRDefault="00BA7A09" w:rsidP="00BA7A09">
      <w:pPr>
        <w:spacing w:after="240"/>
        <w:ind w:left="1440" w:hanging="720"/>
        <w:rPr>
          <w:del w:id="114" w:author="STEC" w:date="2017-11-03T13:30:00Z"/>
          <w:szCs w:val="20"/>
          <w:lang w:val="x-none" w:eastAsia="x-none"/>
        </w:rPr>
      </w:pPr>
      <w:r w:rsidRPr="0003648D">
        <w:rPr>
          <w:szCs w:val="20"/>
          <w:lang w:val="x-none" w:eastAsia="x-none"/>
        </w:rPr>
        <w:t xml:space="preserve">(a) </w:t>
      </w:r>
      <w:r w:rsidRPr="0003648D">
        <w:rPr>
          <w:szCs w:val="20"/>
          <w:lang w:val="x-none" w:eastAsia="x-none"/>
        </w:rPr>
        <w:tab/>
      </w:r>
      <w:ins w:id="115" w:author="STEC" w:date="2017-11-03T13:40:00Z">
        <w:r w:rsidRPr="0003648D">
          <w:rPr>
            <w:szCs w:val="20"/>
            <w:lang w:eastAsia="x-none"/>
          </w:rPr>
          <w:t xml:space="preserve">Restore </w:t>
        </w:r>
        <w:del w:id="116" w:author="STEC 042618" w:date="2018-03-27T22:26:00Z">
          <w:r w:rsidRPr="0003648D" w:rsidDel="00710355">
            <w:rPr>
              <w:szCs w:val="20"/>
              <w:lang w:eastAsia="x-none"/>
            </w:rPr>
            <w:delText xml:space="preserve">Primary </w:delText>
          </w:r>
        </w:del>
        <w:r w:rsidRPr="0003648D">
          <w:rPr>
            <w:szCs w:val="20"/>
            <w:lang w:eastAsia="x-none"/>
          </w:rPr>
          <w:t xml:space="preserve">Frequency Response Service </w:t>
        </w:r>
      </w:ins>
      <w:ins w:id="117" w:author="STEC" w:date="2017-11-03T13:42:00Z">
        <w:r w:rsidRPr="0003648D">
          <w:rPr>
            <w:szCs w:val="20"/>
            <w:lang w:eastAsia="x-none"/>
          </w:rPr>
          <w:t>(</w:t>
        </w:r>
        <w:del w:id="118" w:author="STEC 042618" w:date="2018-03-27T22:26:00Z">
          <w:r w:rsidRPr="0003648D" w:rsidDel="00710355">
            <w:rPr>
              <w:szCs w:val="20"/>
              <w:lang w:eastAsia="x-none"/>
            </w:rPr>
            <w:delText>P</w:delText>
          </w:r>
        </w:del>
        <w:r w:rsidRPr="0003648D">
          <w:rPr>
            <w:szCs w:val="20"/>
            <w:lang w:eastAsia="x-none"/>
          </w:rPr>
          <w:t xml:space="preserve">FRS) </w:t>
        </w:r>
      </w:ins>
      <w:ins w:id="119" w:author="STEC" w:date="2017-11-03T13:40:00Z">
        <w:r w:rsidRPr="0003648D">
          <w:rPr>
            <w:szCs w:val="20"/>
            <w:lang w:eastAsia="x-none"/>
          </w:rPr>
          <w:t xml:space="preserve">within </w:t>
        </w:r>
      </w:ins>
      <w:ins w:id="120" w:author="STEC" w:date="2017-12-27T09:05:00Z">
        <w:r w:rsidRPr="0003648D">
          <w:rPr>
            <w:szCs w:val="20"/>
            <w:lang w:eastAsia="x-none"/>
          </w:rPr>
          <w:t>ten</w:t>
        </w:r>
      </w:ins>
      <w:ins w:id="121" w:author="STEC" w:date="2017-11-03T13:40:00Z">
        <w:r w:rsidRPr="0003648D">
          <w:rPr>
            <w:szCs w:val="20"/>
            <w:lang w:eastAsia="x-none"/>
          </w:rPr>
          <w:t xml:space="preserve"> minutes of a frequency deviation that results in significant depletion of </w:t>
        </w:r>
        <w:del w:id="122" w:author="STEC 042618" w:date="2018-04-02T13:16:00Z">
          <w:r w:rsidRPr="0003648D" w:rsidDel="007F28D7">
            <w:rPr>
              <w:szCs w:val="20"/>
              <w:lang w:eastAsia="x-none"/>
            </w:rPr>
            <w:delText>P</w:delText>
          </w:r>
        </w:del>
        <w:r w:rsidRPr="0003648D">
          <w:rPr>
            <w:szCs w:val="20"/>
            <w:lang w:eastAsia="x-none"/>
          </w:rPr>
          <w:t>FRS</w:t>
        </w:r>
      </w:ins>
      <w:ins w:id="123" w:author="STEC 042618" w:date="2018-04-25T14:28:00Z">
        <w:r w:rsidR="006A2D11" w:rsidRPr="0003648D">
          <w:rPr>
            <w:szCs w:val="20"/>
            <w:lang w:eastAsia="x-none"/>
          </w:rPr>
          <w:t xml:space="preserve"> by restoring frequency to its scheduled value to return the system to normal</w:t>
        </w:r>
      </w:ins>
      <w:del w:id="124" w:author="STEC" w:date="2017-11-03T13:30:00Z">
        <w:r w:rsidRPr="0003648D" w:rsidDel="005D29AA">
          <w:rPr>
            <w:szCs w:val="20"/>
            <w:lang w:val="x-none" w:eastAsia="x-none"/>
          </w:rPr>
          <w:delText xml:space="preserve">Arrest frequency </w:delText>
        </w:r>
        <w:r w:rsidRPr="0003648D" w:rsidDel="005D29AA">
          <w:rPr>
            <w:szCs w:val="20"/>
            <w:lang w:val="x-none" w:eastAsia="x-none"/>
          </w:rPr>
          <w:lastRenderedPageBreak/>
          <w:delText>decay within the first few seconds of a significant frequency deviation on the ERCOT Transmission Grid using Primary Frequency Response and interruptible Load</w:delText>
        </w:r>
      </w:del>
      <w:r w:rsidRPr="0003648D">
        <w:rPr>
          <w:szCs w:val="20"/>
          <w:lang w:val="x-none" w:eastAsia="x-none"/>
        </w:rPr>
        <w:t>;</w:t>
      </w:r>
      <w:del w:id="125" w:author="STEC" w:date="2017-11-03T13:30:00Z">
        <w:r w:rsidRPr="0003648D" w:rsidDel="005D29AA">
          <w:rPr>
            <w:szCs w:val="20"/>
            <w:lang w:val="x-none" w:eastAsia="x-none"/>
          </w:rPr>
          <w:delText xml:space="preserve"> </w:delText>
        </w:r>
      </w:del>
    </w:p>
    <w:p w14:paraId="7C0DA5E8" w14:textId="77777777" w:rsidR="00BA7A09" w:rsidRPr="0003648D" w:rsidRDefault="00BA7A09" w:rsidP="00BA7A09">
      <w:pPr>
        <w:spacing w:after="240"/>
        <w:ind w:left="1440" w:hanging="720"/>
        <w:rPr>
          <w:szCs w:val="20"/>
          <w:lang w:val="x-none" w:eastAsia="x-none"/>
        </w:rPr>
      </w:pPr>
      <w:del w:id="126" w:author="STEC" w:date="2017-11-03T13:30:00Z">
        <w:r w:rsidRPr="0003648D" w:rsidDel="005D29AA">
          <w:rPr>
            <w:szCs w:val="20"/>
            <w:lang w:val="x-none" w:eastAsia="x-none"/>
          </w:rPr>
          <w:delText>(b)</w:delText>
        </w:r>
        <w:r w:rsidRPr="0003648D" w:rsidDel="005D29AA">
          <w:rPr>
            <w:szCs w:val="20"/>
            <w:lang w:val="x-none" w:eastAsia="x-none"/>
          </w:rPr>
          <w:tab/>
          <w:delText>After the first few seconds of a significant frequency deviation, help restore frequency to its scheduled value to return the system to normal;</w:delText>
        </w:r>
      </w:del>
      <w:r w:rsidRPr="0003648D">
        <w:rPr>
          <w:szCs w:val="20"/>
          <w:lang w:val="x-none" w:eastAsia="x-none"/>
        </w:rPr>
        <w:t xml:space="preserve"> </w:t>
      </w:r>
    </w:p>
    <w:p w14:paraId="32A2BFE6" w14:textId="77777777" w:rsidR="00BA7A09" w:rsidRPr="0003648D" w:rsidRDefault="00BA7A09" w:rsidP="00BA7A09">
      <w:pPr>
        <w:spacing w:after="240"/>
        <w:ind w:left="1440" w:hanging="720"/>
        <w:rPr>
          <w:szCs w:val="20"/>
          <w:lang w:val="x-none" w:eastAsia="x-none"/>
        </w:rPr>
      </w:pPr>
      <w:r w:rsidRPr="0003648D">
        <w:rPr>
          <w:szCs w:val="20"/>
          <w:lang w:val="x-none" w:eastAsia="x-none"/>
        </w:rPr>
        <w:t>(</w:t>
      </w:r>
      <w:del w:id="127" w:author="STEC" w:date="2017-11-03T13:30:00Z">
        <w:r w:rsidRPr="0003648D" w:rsidDel="005D29AA">
          <w:rPr>
            <w:szCs w:val="20"/>
            <w:lang w:val="x-none" w:eastAsia="x-none"/>
          </w:rPr>
          <w:delText>c</w:delText>
        </w:r>
      </w:del>
      <w:ins w:id="128" w:author="STEC" w:date="2017-11-03T13:30:00Z">
        <w:r w:rsidRPr="0003648D">
          <w:rPr>
            <w:szCs w:val="20"/>
            <w:lang w:eastAsia="x-none"/>
          </w:rPr>
          <w:t>b</w:t>
        </w:r>
      </w:ins>
      <w:r w:rsidRPr="0003648D">
        <w:rPr>
          <w:szCs w:val="20"/>
          <w:lang w:val="x-none" w:eastAsia="x-none"/>
        </w:rPr>
        <w:t>)</w:t>
      </w:r>
      <w:r w:rsidRPr="0003648D">
        <w:rPr>
          <w:szCs w:val="20"/>
          <w:lang w:val="x-none" w:eastAsia="x-none"/>
        </w:rPr>
        <w:tab/>
        <w:t xml:space="preserve">Provide energy or continued Load interruption </w:t>
      </w:r>
      <w:del w:id="129" w:author="STEC 042618" w:date="2018-03-31T15:07:00Z">
        <w:r w:rsidRPr="0003648D" w:rsidDel="00C92187">
          <w:rPr>
            <w:szCs w:val="20"/>
            <w:lang w:val="x-none" w:eastAsia="x-none"/>
          </w:rPr>
          <w:delText xml:space="preserve">during </w:delText>
        </w:r>
      </w:del>
      <w:ins w:id="130" w:author="STEC 042618" w:date="2018-03-31T15:07:00Z">
        <w:r w:rsidR="00C92187" w:rsidRPr="0003648D">
          <w:rPr>
            <w:szCs w:val="20"/>
            <w:lang w:eastAsia="x-none"/>
          </w:rPr>
          <w:t>prior to</w:t>
        </w:r>
        <w:r w:rsidR="00C92187" w:rsidRPr="0003648D">
          <w:rPr>
            <w:szCs w:val="20"/>
            <w:lang w:val="x-none" w:eastAsia="x-none"/>
          </w:rPr>
          <w:t xml:space="preserve"> </w:t>
        </w:r>
      </w:ins>
      <w:ins w:id="131" w:author="STEC 042618" w:date="2018-03-31T15:08:00Z">
        <w:r w:rsidR="00C92187" w:rsidRPr="0003648D">
          <w:rPr>
            <w:szCs w:val="20"/>
            <w:lang w:eastAsia="x-none"/>
          </w:rPr>
          <w:t xml:space="preserve">or during </w:t>
        </w:r>
      </w:ins>
      <w:r w:rsidRPr="0003648D">
        <w:rPr>
          <w:szCs w:val="20"/>
          <w:lang w:val="x-none" w:eastAsia="x-none"/>
        </w:rPr>
        <w:t xml:space="preserve">the implementation of the </w:t>
      </w:r>
      <w:ins w:id="132" w:author="STEC" w:date="2017-12-27T09:32:00Z">
        <w:r w:rsidRPr="0003648D">
          <w:rPr>
            <w:szCs w:val="20"/>
            <w:lang w:val="x-none" w:eastAsia="x-none"/>
          </w:rPr>
          <w:t xml:space="preserve">Energy Emergency Alert </w:t>
        </w:r>
        <w:r w:rsidRPr="0003648D">
          <w:rPr>
            <w:szCs w:val="20"/>
            <w:lang w:eastAsia="x-none"/>
          </w:rPr>
          <w:t>(</w:t>
        </w:r>
      </w:ins>
      <w:r w:rsidRPr="0003648D">
        <w:rPr>
          <w:szCs w:val="20"/>
          <w:lang w:val="x-none" w:eastAsia="x-none"/>
        </w:rPr>
        <w:t>EEA</w:t>
      </w:r>
      <w:ins w:id="133" w:author="STEC" w:date="2017-12-27T09:32:00Z">
        <w:r w:rsidRPr="0003648D">
          <w:rPr>
            <w:szCs w:val="20"/>
            <w:lang w:eastAsia="x-none"/>
          </w:rPr>
          <w:t>)</w:t>
        </w:r>
      </w:ins>
      <w:r w:rsidRPr="0003648D">
        <w:rPr>
          <w:szCs w:val="20"/>
          <w:lang w:val="x-none" w:eastAsia="x-none"/>
        </w:rPr>
        <w:t xml:space="preserve">; and </w:t>
      </w:r>
    </w:p>
    <w:p w14:paraId="28A8B5E5" w14:textId="77777777" w:rsidR="00BA7A09" w:rsidRPr="0003648D" w:rsidRDefault="00BA7A09" w:rsidP="00BA7A09">
      <w:pPr>
        <w:spacing w:after="240"/>
        <w:ind w:left="1440" w:hanging="720"/>
        <w:rPr>
          <w:ins w:id="134" w:author="STEC" w:date="2017-11-06T11:23:00Z"/>
          <w:szCs w:val="20"/>
          <w:lang w:eastAsia="x-none"/>
        </w:rPr>
      </w:pPr>
      <w:r w:rsidRPr="0003648D">
        <w:rPr>
          <w:szCs w:val="20"/>
          <w:lang w:val="x-none" w:eastAsia="x-none"/>
        </w:rPr>
        <w:t>(</w:t>
      </w:r>
      <w:del w:id="135" w:author="STEC" w:date="2017-11-03T13:30:00Z">
        <w:r w:rsidRPr="0003648D" w:rsidDel="005D29AA">
          <w:rPr>
            <w:szCs w:val="20"/>
            <w:lang w:val="x-none" w:eastAsia="x-none"/>
          </w:rPr>
          <w:delText>d</w:delText>
        </w:r>
      </w:del>
      <w:ins w:id="136" w:author="STEC" w:date="2017-11-03T13:30:00Z">
        <w:r w:rsidRPr="0003648D">
          <w:rPr>
            <w:szCs w:val="20"/>
            <w:lang w:eastAsia="x-none"/>
          </w:rPr>
          <w:t>c</w:t>
        </w:r>
      </w:ins>
      <w:r w:rsidRPr="0003648D">
        <w:rPr>
          <w:szCs w:val="20"/>
          <w:lang w:val="x-none" w:eastAsia="x-none"/>
        </w:rPr>
        <w:t>)</w:t>
      </w:r>
      <w:r w:rsidRPr="0003648D">
        <w:rPr>
          <w:szCs w:val="20"/>
          <w:lang w:val="x-none" w:eastAsia="x-none"/>
        </w:rPr>
        <w:tab/>
        <w:t>Provide backup regulation.</w:t>
      </w:r>
    </w:p>
    <w:p w14:paraId="6B56D5C6" w14:textId="77777777" w:rsidR="00BA7A09" w:rsidRPr="0003648D" w:rsidRDefault="00BA7A09" w:rsidP="00B863A6">
      <w:pPr>
        <w:pStyle w:val="Heading2"/>
        <w:numPr>
          <w:ilvl w:val="0"/>
          <w:numId w:val="0"/>
        </w:numPr>
        <w:tabs>
          <w:tab w:val="left" w:pos="720"/>
        </w:tabs>
        <w:spacing w:after="360"/>
        <w:ind w:left="576" w:hanging="576"/>
      </w:pPr>
      <w:r w:rsidRPr="0003648D">
        <w:t>2.2</w:t>
      </w:r>
      <w:r w:rsidRPr="0003648D">
        <w:rPr>
          <w:b w:val="0"/>
        </w:rPr>
        <w:tab/>
      </w:r>
      <w:r w:rsidRPr="0003648D">
        <w:t>ACRONYMS AND ABBREVIATIONS</w:t>
      </w:r>
    </w:p>
    <w:p w14:paraId="7D5406FC" w14:textId="77777777" w:rsidR="00BA7A09" w:rsidRPr="0003648D" w:rsidRDefault="00BA7A09" w:rsidP="00BA7A09">
      <w:pPr>
        <w:tabs>
          <w:tab w:val="left" w:pos="2160"/>
        </w:tabs>
        <w:rPr>
          <w:ins w:id="137" w:author="STEC" w:date="2017-12-27T09:28:00Z"/>
          <w:szCs w:val="20"/>
        </w:rPr>
      </w:pPr>
      <w:ins w:id="138" w:author="STEC" w:date="2017-12-27T09:28:00Z">
        <w:r w:rsidRPr="0003648D">
          <w:rPr>
            <w:b/>
            <w:szCs w:val="20"/>
          </w:rPr>
          <w:t>FFR</w:t>
        </w:r>
        <w:r w:rsidRPr="0003648D">
          <w:rPr>
            <w:szCs w:val="20"/>
          </w:rPr>
          <w:tab/>
          <w:t>Fast Frequency Response</w:t>
        </w:r>
      </w:ins>
    </w:p>
    <w:p w14:paraId="1B9CEDB5" w14:textId="77777777" w:rsidR="00BA7A09" w:rsidRPr="0003648D" w:rsidRDefault="00BA7A09" w:rsidP="00BA7A09">
      <w:pPr>
        <w:tabs>
          <w:tab w:val="left" w:pos="2160"/>
        </w:tabs>
        <w:rPr>
          <w:ins w:id="139" w:author="STEC 042618" w:date="2018-03-28T00:01:00Z"/>
          <w:szCs w:val="20"/>
        </w:rPr>
      </w:pPr>
      <w:ins w:id="140" w:author="STEC" w:date="2017-11-08T14:45:00Z">
        <w:del w:id="141" w:author="STEC 042618" w:date="2018-03-27T16:43:00Z">
          <w:r w:rsidRPr="0003648D" w:rsidDel="009C6070">
            <w:rPr>
              <w:b/>
              <w:szCs w:val="20"/>
            </w:rPr>
            <w:delText>P</w:delText>
          </w:r>
        </w:del>
        <w:r w:rsidRPr="0003648D">
          <w:rPr>
            <w:b/>
            <w:szCs w:val="20"/>
          </w:rPr>
          <w:t>FRS</w:t>
        </w:r>
        <w:r w:rsidRPr="0003648D">
          <w:rPr>
            <w:szCs w:val="20"/>
          </w:rPr>
          <w:tab/>
        </w:r>
        <w:del w:id="142" w:author="STEC 042618" w:date="2018-03-27T16:43:00Z">
          <w:r w:rsidRPr="0003648D" w:rsidDel="009C6070">
            <w:rPr>
              <w:szCs w:val="20"/>
            </w:rPr>
            <w:delText xml:space="preserve">Primary </w:delText>
          </w:r>
        </w:del>
        <w:r w:rsidRPr="0003648D">
          <w:rPr>
            <w:szCs w:val="20"/>
          </w:rPr>
          <w:t>Frequency Response Service</w:t>
        </w:r>
      </w:ins>
    </w:p>
    <w:p w14:paraId="6E57EB7A" w14:textId="77777777" w:rsidR="007E1E11" w:rsidRDefault="007E1E11" w:rsidP="007E1E11">
      <w:pPr>
        <w:pStyle w:val="H3"/>
      </w:pPr>
      <w:bookmarkStart w:id="143" w:name="_Toc400526097"/>
      <w:bookmarkStart w:id="144" w:name="_Toc405534415"/>
      <w:bookmarkStart w:id="145" w:name="_Toc406570428"/>
      <w:bookmarkStart w:id="146" w:name="_Toc410910580"/>
      <w:bookmarkStart w:id="147" w:name="_Toc411841008"/>
      <w:bookmarkStart w:id="148" w:name="_Toc422146970"/>
      <w:bookmarkStart w:id="149" w:name="_Toc433020566"/>
      <w:bookmarkStart w:id="150" w:name="_Toc437262007"/>
      <w:bookmarkStart w:id="151" w:name="_Toc478375179"/>
      <w:bookmarkStart w:id="152" w:name="_Toc510513271"/>
      <w:bookmarkStart w:id="153" w:name="_Toc400526127"/>
      <w:bookmarkStart w:id="154" w:name="_Toc405534445"/>
      <w:bookmarkStart w:id="155" w:name="_Toc406570458"/>
      <w:bookmarkStart w:id="156" w:name="_Toc410910610"/>
      <w:bookmarkStart w:id="157" w:name="_Toc411841038"/>
      <w:bookmarkStart w:id="158" w:name="_Toc422147000"/>
      <w:bookmarkStart w:id="159" w:name="_Toc433020596"/>
      <w:bookmarkStart w:id="160" w:name="_Toc437262037"/>
      <w:bookmarkStart w:id="161" w:name="_Toc478375212"/>
      <w:bookmarkStart w:id="162" w:name="_Toc495313735"/>
      <w:bookmarkStart w:id="163" w:name="_Toc277141537"/>
      <w:bookmarkStart w:id="164" w:name="_Toc400526138"/>
      <w:bookmarkStart w:id="165" w:name="_Toc405534456"/>
      <w:bookmarkStart w:id="166" w:name="_Toc406570469"/>
      <w:bookmarkStart w:id="167" w:name="_Toc410910621"/>
      <w:bookmarkStart w:id="168" w:name="_Toc411841049"/>
      <w:bookmarkStart w:id="169" w:name="_Toc422147011"/>
      <w:bookmarkStart w:id="170" w:name="_Toc433020607"/>
      <w:bookmarkStart w:id="171" w:name="_Toc437262048"/>
      <w:bookmarkStart w:id="172" w:name="_Toc478375223"/>
      <w:bookmarkStart w:id="173" w:name="_Toc495313746"/>
      <w:bookmarkStart w:id="174" w:name="_Toc114235807"/>
      <w:bookmarkStart w:id="175" w:name="_Toc144691995"/>
      <w:bookmarkStart w:id="176" w:name="_Toc204048607"/>
      <w:bookmarkStart w:id="177" w:name="_Toc400526225"/>
      <w:bookmarkStart w:id="178" w:name="_Toc405534543"/>
      <w:bookmarkStart w:id="179" w:name="_Toc406570556"/>
      <w:bookmarkStart w:id="180" w:name="_Toc410910708"/>
      <w:bookmarkStart w:id="181" w:name="_Toc411841137"/>
      <w:bookmarkStart w:id="182" w:name="_Toc422147099"/>
      <w:bookmarkStart w:id="183" w:name="_Toc433020695"/>
      <w:bookmarkStart w:id="184" w:name="_Toc437262136"/>
      <w:bookmarkStart w:id="185" w:name="_Toc478375314"/>
      <w:bookmarkStart w:id="186" w:name="_Toc495313836"/>
      <w:bookmarkStart w:id="187" w:name="_Toc114235810"/>
      <w:bookmarkStart w:id="188" w:name="_Toc144691998"/>
      <w:bookmarkStart w:id="189" w:name="_Toc204048610"/>
      <w:bookmarkStart w:id="190" w:name="_Toc400526228"/>
      <w:bookmarkStart w:id="191" w:name="_Toc405534546"/>
      <w:bookmarkStart w:id="192" w:name="_Toc406570559"/>
      <w:bookmarkStart w:id="193" w:name="_Toc410910711"/>
      <w:bookmarkStart w:id="194" w:name="_Toc411841140"/>
      <w:bookmarkStart w:id="195" w:name="_Toc422147102"/>
      <w:bookmarkStart w:id="196" w:name="_Toc433020698"/>
      <w:bookmarkStart w:id="197" w:name="_Toc437262139"/>
      <w:bookmarkStart w:id="198" w:name="_Toc478375317"/>
      <w:bookmarkStart w:id="199" w:name="_Toc495313839"/>
      <w:r>
        <w:t>3.2.5</w:t>
      </w:r>
      <w:r>
        <w:tab/>
        <w:t>Publication of Resource and Load Information</w:t>
      </w:r>
      <w:bookmarkEnd w:id="143"/>
      <w:bookmarkEnd w:id="144"/>
      <w:bookmarkEnd w:id="145"/>
      <w:bookmarkEnd w:id="146"/>
      <w:bookmarkEnd w:id="147"/>
      <w:bookmarkEnd w:id="148"/>
      <w:bookmarkEnd w:id="149"/>
      <w:bookmarkEnd w:id="150"/>
      <w:bookmarkEnd w:id="151"/>
      <w:bookmarkEnd w:id="152"/>
    </w:p>
    <w:p w14:paraId="3DF1A666" w14:textId="77777777" w:rsidR="007E1E11" w:rsidRDefault="007E1E11" w:rsidP="007E1E11">
      <w:pPr>
        <w:pStyle w:val="List"/>
      </w:pPr>
      <w:r>
        <w:t>(1)</w:t>
      </w:r>
      <w:r>
        <w:tab/>
      </w:r>
      <w:r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A89734A" w14:textId="77777777" w:rsidR="007E1E11" w:rsidRDefault="007E1E11" w:rsidP="007E1E11">
      <w:pPr>
        <w:pStyle w:val="List"/>
      </w:pPr>
      <w:r>
        <w:t>(a)</w:t>
      </w:r>
      <w: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0618CEBB" w14:textId="77777777" w:rsidR="007E1E11" w:rsidRDefault="007E1E11" w:rsidP="007E1E11">
      <w:pPr>
        <w:pStyle w:val="List"/>
      </w:pPr>
      <w:r>
        <w:t>(b)</w:t>
      </w:r>
      <w: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00BF7E54" w14:textId="77777777" w:rsidR="007E1E11" w:rsidRDefault="007E1E11" w:rsidP="007E1E11">
      <w:pPr>
        <w:pStyle w:val="List"/>
      </w:pPr>
      <w:r>
        <w:lastRenderedPageBreak/>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D5E1E4D" w14:textId="77777777" w:rsidR="007E1E11" w:rsidRDefault="007E1E11" w:rsidP="007E1E11">
      <w:pPr>
        <w:pStyle w:val="List"/>
      </w:pPr>
      <w:r>
        <w:t>(d)</w:t>
      </w:r>
      <w:r>
        <w:tab/>
        <w:t>The sum of LSLs, sum of Output Schedules, and sum of HSLs for Generation Resources without Energy Offer Curves;</w:t>
      </w:r>
    </w:p>
    <w:p w14:paraId="2EBD5C3F" w14:textId="77777777" w:rsidR="007E1E11" w:rsidRDefault="007E1E11" w:rsidP="007E1E11">
      <w:pPr>
        <w:pStyle w:val="List"/>
      </w:pPr>
      <w:r>
        <w:t>(e)</w:t>
      </w:r>
      <w:r>
        <w:tab/>
        <w:t xml:space="preserve">The sum of the Base Points, High Ancillary Service Limit (HASL) and Low Ancillary Service Limit (LASL) of non-IRR Generation Resources with Energy Offer Curves, sum of the Base Points, HASL and LASL of WGRs with Energy Offer Curves, </w:t>
      </w:r>
      <w:r w:rsidRPr="00FE4B4B">
        <w:t>sum of the Base Points, HASL and LASL of PVGRs with Energy Offer Curves</w:t>
      </w:r>
      <w:r>
        <w:t xml:space="preserve">, and the sum of the Base Points, HASL and LASL of all remaining Generation Resources dispatched in SCED; </w:t>
      </w:r>
    </w:p>
    <w:p w14:paraId="3188ADE3" w14:textId="77777777" w:rsidR="007E1E11" w:rsidRDefault="007E1E11" w:rsidP="007E1E11">
      <w:pPr>
        <w:pStyle w:val="List"/>
      </w:pPr>
      <w:r>
        <w:t>(f)</w:t>
      </w:r>
      <w:r>
        <w:tab/>
        <w:t>The sum of the telemetered Generation Resource net output used in SCED; and</w:t>
      </w:r>
    </w:p>
    <w:p w14:paraId="63839E80" w14:textId="77777777" w:rsidR="007E1E11" w:rsidRDefault="007E1E11" w:rsidP="007E1E11">
      <w:pPr>
        <w:pStyle w:val="List"/>
      </w:pPr>
      <w:r w:rsidRPr="006A6281">
        <w:t>(</w:t>
      </w:r>
      <w:r>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4B6487D0" w14:textId="77777777" w:rsidR="007E1E11" w:rsidRDefault="007E1E11" w:rsidP="007E1E11">
      <w:pPr>
        <w:pStyle w:val="List"/>
      </w:pPr>
      <w:r>
        <w:t>(2)</w:t>
      </w:r>
      <w:r>
        <w:tab/>
        <w:t>Two days after the applicable Operating Day, ERCOT shall post on the MIS Public Area for the ERCOT System the following information derived from the first complete execution of SCED in each 15-minute Settlement Interval:</w:t>
      </w:r>
    </w:p>
    <w:p w14:paraId="6ABB254E" w14:textId="77777777" w:rsidR="007E1E11" w:rsidRDefault="007E1E11" w:rsidP="007E1E11">
      <w:pPr>
        <w:pStyle w:val="List"/>
      </w:pPr>
      <w:r>
        <w:t>(a)</w:t>
      </w:r>
      <w:r>
        <w:tab/>
        <w:t>Each telemetered Dynamically Scheduled Resource (DSR) Load, and the telemetered DSR net output(s) associated with each DSR Load; and</w:t>
      </w:r>
    </w:p>
    <w:p w14:paraId="28930D02" w14:textId="77777777" w:rsidR="007E1E11" w:rsidRDefault="007E1E11" w:rsidP="007E1E11">
      <w:pPr>
        <w:pStyle w:val="List"/>
      </w:pPr>
      <w:r>
        <w:t>(b)</w:t>
      </w:r>
      <w:r>
        <w:tab/>
        <w:t>The actual ERCOT Load as determined by subtracting the Direct Current Tie (DC Tie) Resource actual telemetry from the sum of the telemetered Generation Resource net output as used in SCED.</w:t>
      </w:r>
    </w:p>
    <w:p w14:paraId="2C66E03E" w14:textId="77777777" w:rsidR="007E1E11" w:rsidRDefault="007E1E11" w:rsidP="007E1E11">
      <w:pPr>
        <w:pStyle w:val="List"/>
      </w:pPr>
      <w:r>
        <w:t>(3)</w:t>
      </w:r>
      <w:r>
        <w:tab/>
        <w:t>Two days after the applicable Operating Day, ERCOT shall post on the MIS Public Area the following information for the ERCOT System and, if applicable, for each Disclosure Area from the DAM for each hourly Settlement Interval:</w:t>
      </w:r>
    </w:p>
    <w:p w14:paraId="01B56E30" w14:textId="77777777" w:rsidR="007E1E11" w:rsidRDefault="007E1E11" w:rsidP="007E1E11">
      <w:pPr>
        <w:pStyle w:val="List"/>
      </w:pPr>
      <w:r>
        <w:t>(a)</w:t>
      </w:r>
      <w:r>
        <w:tab/>
        <w:t xml:space="preserve">An aggregate energy supply curve based on all energy offers that are available to the DAM, not taking into consideration Resource Startup Offer or Minimum-Energy Offer or </w:t>
      </w:r>
      <w:r>
        <w:lastRenderedPageBreak/>
        <w:t>any physical limitations of the ERCOT System.  The result will represent the energy supply curve at various pricing points for energy offers available in the DAM;</w:t>
      </w:r>
    </w:p>
    <w:p w14:paraId="2850DBBD" w14:textId="77777777" w:rsidR="007E1E11" w:rsidRDefault="007E1E11" w:rsidP="007E1E11">
      <w:pPr>
        <w:pStyle w:val="List"/>
      </w:pPr>
      <w:r>
        <w:t>(b)</w:t>
      </w:r>
      <w:r>
        <w:tab/>
        <w:t>Aggregate minimum energy supply curves based on all Minimum-Energy Offers that are available to the DAM;</w:t>
      </w:r>
    </w:p>
    <w:p w14:paraId="410AB342" w14:textId="77777777" w:rsidR="007E1E11" w:rsidRDefault="007E1E11" w:rsidP="007E1E11">
      <w:pPr>
        <w:pStyle w:val="List"/>
      </w:pPr>
      <w:r>
        <w:t>(c)</w:t>
      </w:r>
      <w:r>
        <w:tab/>
        <w:t>An aggregate energy Demand curve based on the DAM Energy Bid curves available to the DAM, not taking into consideration any physical limitations of the ERCOT System;</w:t>
      </w:r>
    </w:p>
    <w:p w14:paraId="528BD466" w14:textId="77777777" w:rsidR="007E1E11" w:rsidRDefault="007E1E11" w:rsidP="007E1E11">
      <w:pPr>
        <w:pStyle w:val="List"/>
      </w:pPr>
      <w:r>
        <w:t>(d)</w:t>
      </w:r>
      <w:r>
        <w:tab/>
        <w:t>The aggregate amount of cleared energy bids and offers including cleared Minimum-Energy Offer quantities;</w:t>
      </w:r>
    </w:p>
    <w:p w14:paraId="59603CB2" w14:textId="77777777" w:rsidR="007E1E11" w:rsidRDefault="007E1E11" w:rsidP="007E1E11">
      <w:pPr>
        <w:pStyle w:val="List"/>
      </w:pPr>
      <w:r>
        <w:t>(e)</w:t>
      </w:r>
      <w:r>
        <w:tab/>
        <w:t xml:space="preserve">The aggregate Ancillary Service Offers (prices and quantities) in the DAM, for each type of Ancillary Service regardless of a Resource’s On-Line or Off-Line status.  For </w:t>
      </w:r>
      <w:ins w:id="200" w:author="ERCOT 06XX18" w:date="2018-06-08T09:13:00Z">
        <w:r w:rsidR="00FB556C">
          <w:t>Frequency</w:t>
        </w:r>
      </w:ins>
      <w:ins w:id="201" w:author="ERCOT 06XX18" w:date="2018-06-08T08:58:00Z">
        <w:r>
          <w:t xml:space="preserve"> Respons</w:t>
        </w:r>
      </w:ins>
      <w:ins w:id="202" w:author="ERCOT 06XX18" w:date="2018-06-08T09:13:00Z">
        <w:r w:rsidR="00FB556C">
          <w:t>e</w:t>
        </w:r>
      </w:ins>
      <w:ins w:id="203" w:author="ERCOT 06XX18" w:date="2018-06-08T08:58:00Z">
        <w:r>
          <w:t xml:space="preserve"> Service (FRS) and </w:t>
        </w:r>
      </w:ins>
      <w:r>
        <w:t>Responsive Reserve (RRS) Service, ERCOT shall separately post aggregated offers from Generation Resources, Controllable Load Resources, and non-Controllable Load Resources.  Linked Ancillary Service Offers will be included as non-linked Ancillary Service Offers;</w:t>
      </w:r>
    </w:p>
    <w:p w14:paraId="5C056B3A" w14:textId="77777777" w:rsidR="007E1E11" w:rsidRDefault="007E1E11" w:rsidP="007E1E11">
      <w:pPr>
        <w:pStyle w:val="List"/>
      </w:pPr>
      <w:r>
        <w:t>(f)</w:t>
      </w:r>
      <w:r>
        <w:tab/>
        <w:t>The aggregate Self-Arranged Ancillary Service Quantity, for each type of service, by hour;</w:t>
      </w:r>
    </w:p>
    <w:p w14:paraId="56EF85DB" w14:textId="77777777" w:rsidR="007E1E11" w:rsidRDefault="007E1E11" w:rsidP="007E1E11">
      <w:pPr>
        <w:pStyle w:val="List"/>
      </w:pPr>
      <w:r>
        <w:t>(g)</w:t>
      </w:r>
      <w:r>
        <w:tab/>
        <w:t>The aggregate amount of cleared Ancillary Service Offers; and</w:t>
      </w:r>
    </w:p>
    <w:p w14:paraId="3DEF1114" w14:textId="77777777" w:rsidR="007E1E11" w:rsidRDefault="007E1E11" w:rsidP="007E1E11">
      <w:pPr>
        <w:pStyle w:val="List"/>
      </w:pPr>
      <w:r>
        <w:t>(h)</w:t>
      </w:r>
      <w:r>
        <w:tab/>
        <w:t>The aggregate Point-to-Point (PTP) Obligation bids (not-to-exceed price and quantities) for the ERCOT System and the aggregate PTP Obligation bids that sink in the Disclosure Area for each Disclosure Area.</w:t>
      </w:r>
    </w:p>
    <w:p w14:paraId="176F0309" w14:textId="77777777" w:rsidR="007E1E11" w:rsidRDefault="007E1E11" w:rsidP="007E1E11">
      <w:pPr>
        <w:pStyle w:val="List"/>
      </w:pPr>
      <w:r>
        <w:t>(4)</w:t>
      </w:r>
      <w:r>
        <w:tab/>
        <w:t>ERCOT shall post on the MIS Public Area the following information for each Resource for each 15-minute Settlement Interval 60 days prior to the current Operating Day:</w:t>
      </w:r>
    </w:p>
    <w:p w14:paraId="18D430C9" w14:textId="77777777" w:rsidR="007E1E11" w:rsidRDefault="007E1E11" w:rsidP="007E1E11">
      <w:pPr>
        <w:pStyle w:val="BodyText"/>
        <w:ind w:left="1440" w:hanging="720"/>
      </w:pPr>
      <w:r>
        <w:t>(a)</w:t>
      </w:r>
      <w:r>
        <w:tab/>
        <w:t>The Generation Resource name and the Generation Resource’s Energy Offer Curve (prices and quantities):</w:t>
      </w:r>
    </w:p>
    <w:p w14:paraId="1F60518F" w14:textId="77777777" w:rsidR="007E1E11" w:rsidRDefault="007E1E11" w:rsidP="007E1E11">
      <w:pPr>
        <w:spacing w:after="240"/>
        <w:ind w:left="2160" w:hanging="720"/>
      </w:pPr>
      <w:r>
        <w:t>(i)</w:t>
      </w:r>
      <w:r>
        <w:tab/>
        <w:t>As submitted;</w:t>
      </w:r>
    </w:p>
    <w:p w14:paraId="4D2599D0" w14:textId="77777777" w:rsidR="007E1E11" w:rsidRDefault="007E1E11" w:rsidP="007E1E11">
      <w:pPr>
        <w:spacing w:after="240"/>
        <w:ind w:left="2160" w:hanging="720"/>
      </w:pPr>
      <w:r>
        <w:t>(ii)</w:t>
      </w:r>
      <w:r>
        <w:tab/>
        <w:t>As submitted and extended (or truncated) with proxy Energy Offer Curve logic by ERCOT to fit to the operational HSL and LSL values that are available for dispatch by SCED; and</w:t>
      </w:r>
    </w:p>
    <w:p w14:paraId="368AA99D" w14:textId="77777777" w:rsidR="007E1E11" w:rsidRDefault="007E1E11" w:rsidP="007E1E11">
      <w:pPr>
        <w:pStyle w:val="List"/>
        <w:ind w:left="2160"/>
      </w:pPr>
      <w:r>
        <w:t>(iii)</w:t>
      </w:r>
      <w:r>
        <w:tab/>
        <w:t>As mitigated and extended for use in SCED, including the Incremental and Decremental Energy Offer Curves for DSRs;</w:t>
      </w:r>
    </w:p>
    <w:p w14:paraId="0099B8D7" w14:textId="77777777" w:rsidR="007E1E11" w:rsidRDefault="007E1E11" w:rsidP="007E1E11">
      <w:pPr>
        <w:pStyle w:val="List"/>
        <w:ind w:firstLine="0"/>
      </w:pPr>
      <w:r>
        <w:t>(b)</w:t>
      </w:r>
      <w:r>
        <w:tab/>
        <w:t>The Generation Resource name and the Generation Resource’s Output Schedule;</w:t>
      </w:r>
    </w:p>
    <w:p w14:paraId="2454CA8D" w14:textId="77777777" w:rsidR="007E1E11" w:rsidRDefault="007E1E11" w:rsidP="007E1E11">
      <w:pPr>
        <w:pStyle w:val="List"/>
      </w:pPr>
      <w:r>
        <w:t>(c)</w:t>
      </w:r>
      <w:r>
        <w:tab/>
        <w:t>For a DSR, the DSR Load and associated DSR name and DSR net output;</w:t>
      </w:r>
    </w:p>
    <w:p w14:paraId="63EB50C6" w14:textId="77777777" w:rsidR="007E1E11" w:rsidRDefault="007E1E11" w:rsidP="007E1E11">
      <w:pPr>
        <w:pStyle w:val="List"/>
      </w:pPr>
      <w:r>
        <w:t>(d)</w:t>
      </w:r>
      <w:r>
        <w:tab/>
        <w:t>The Generation Resource name and actual metered Generation Resource net output;</w:t>
      </w:r>
    </w:p>
    <w:p w14:paraId="5586A132" w14:textId="77777777" w:rsidR="007E1E11" w:rsidRDefault="007E1E11" w:rsidP="007E1E11">
      <w:pPr>
        <w:pStyle w:val="List"/>
      </w:pPr>
      <w:r>
        <w:lastRenderedPageBreak/>
        <w:t>(e)</w:t>
      </w:r>
      <w:r>
        <w:tab/>
        <w:t>The self-arranged Ancillary Service by service for each QSE;</w:t>
      </w:r>
    </w:p>
    <w:p w14:paraId="28E2D47B" w14:textId="77777777" w:rsidR="007E1E11" w:rsidRDefault="007E1E11" w:rsidP="007E1E11">
      <w:pPr>
        <w:pStyle w:val="List"/>
      </w:pPr>
      <w:r>
        <w:t>(f)</w:t>
      </w:r>
      <w:r>
        <w:tab/>
        <w:t xml:space="preserve">The following Generation Resource data using a single snapshot during the first SCED execution in each Settlement Interval: </w:t>
      </w:r>
    </w:p>
    <w:p w14:paraId="20FE39F1" w14:textId="77777777" w:rsidR="007E1E11" w:rsidRDefault="007E1E11" w:rsidP="007E1E11">
      <w:pPr>
        <w:pStyle w:val="List2"/>
      </w:pPr>
      <w:r>
        <w:t>(i)</w:t>
      </w:r>
      <w:r>
        <w:tab/>
        <w:t>The Generation Resource name;</w:t>
      </w:r>
    </w:p>
    <w:p w14:paraId="5401A26C" w14:textId="77777777" w:rsidR="007E1E11" w:rsidRDefault="007E1E11" w:rsidP="007E1E11">
      <w:pPr>
        <w:pStyle w:val="List2"/>
      </w:pPr>
      <w:r>
        <w:t>(ii)</w:t>
      </w:r>
      <w:r>
        <w:tab/>
        <w:t>The Generation Resource status;</w:t>
      </w:r>
    </w:p>
    <w:p w14:paraId="5DC0FB33" w14:textId="77777777" w:rsidR="007E1E11" w:rsidRDefault="007E1E11" w:rsidP="007E1E11">
      <w:pPr>
        <w:pStyle w:val="List2"/>
      </w:pPr>
      <w:r>
        <w:t>(iii)</w:t>
      </w:r>
      <w:r>
        <w:tab/>
        <w:t>The Generation Resource HSL, LSL, HASL, LASL, High Dispatch Limit (HDL), and Low Dispatch Limit (LDL);</w:t>
      </w:r>
    </w:p>
    <w:p w14:paraId="4F71B7EE" w14:textId="77777777" w:rsidR="007E1E11" w:rsidRDefault="007E1E11" w:rsidP="007E1E11">
      <w:pPr>
        <w:pStyle w:val="List2"/>
      </w:pPr>
      <w:r>
        <w:t>(iv)</w:t>
      </w:r>
      <w:r>
        <w:tab/>
        <w:t>The Generation Resource Base Point from SCED;</w:t>
      </w:r>
    </w:p>
    <w:p w14:paraId="58AA0E96" w14:textId="77777777" w:rsidR="007E1E11" w:rsidRDefault="007E1E11" w:rsidP="007E1E11">
      <w:pPr>
        <w:pStyle w:val="List2"/>
      </w:pPr>
      <w:r>
        <w:t>(v)</w:t>
      </w:r>
      <w:r>
        <w:tab/>
        <w:t>The telemetered Generation Resource net output used in SCED;</w:t>
      </w:r>
    </w:p>
    <w:p w14:paraId="0EFE6444" w14:textId="77777777" w:rsidR="007E1E11" w:rsidRDefault="007E1E11" w:rsidP="007E1E11">
      <w:pPr>
        <w:pStyle w:val="List2"/>
      </w:pPr>
      <w:r>
        <w:t>(vi)</w:t>
      </w:r>
      <w:r>
        <w:tab/>
        <w:t>The Ancillary Service Resource Responsibility for each Ancillary Service; and</w:t>
      </w:r>
    </w:p>
    <w:p w14:paraId="50593B07" w14:textId="77777777" w:rsidR="007E1E11" w:rsidRDefault="007E1E11" w:rsidP="007E1E11">
      <w:pPr>
        <w:pStyle w:val="List2"/>
      </w:pPr>
      <w:r>
        <w:t>(vii)</w:t>
      </w:r>
      <w:r>
        <w:tab/>
        <w:t>The Generation Resource Startup Cost and minimum energy cost used in the Reliability Unit Commitment (RUC); and</w:t>
      </w:r>
    </w:p>
    <w:p w14:paraId="0A3A4979" w14:textId="77777777" w:rsidR="007E1E11" w:rsidRDefault="007E1E11" w:rsidP="007E1E11">
      <w:pPr>
        <w:pStyle w:val="List"/>
      </w:pPr>
      <w:r>
        <w:t>(g)</w:t>
      </w:r>
      <w:r>
        <w:tab/>
        <w:t xml:space="preserve">The following Load Resource data using a single snapshot during the first SCED execution in each Settlement Interval: </w:t>
      </w:r>
    </w:p>
    <w:p w14:paraId="792156D5" w14:textId="77777777" w:rsidR="007E1E11" w:rsidRDefault="007E1E11" w:rsidP="007E1E11">
      <w:pPr>
        <w:pStyle w:val="List2"/>
      </w:pPr>
      <w:r>
        <w:t>(i)</w:t>
      </w:r>
      <w:r>
        <w:tab/>
        <w:t>The Load Resource name;</w:t>
      </w:r>
    </w:p>
    <w:p w14:paraId="0F0D2C35" w14:textId="77777777" w:rsidR="007E1E11" w:rsidRDefault="007E1E11" w:rsidP="007E1E11">
      <w:pPr>
        <w:pStyle w:val="List2"/>
      </w:pPr>
      <w:r>
        <w:t>(ii)</w:t>
      </w:r>
      <w:r>
        <w:tab/>
        <w:t>The Load Resource status;</w:t>
      </w:r>
    </w:p>
    <w:p w14:paraId="0765A66E" w14:textId="77777777" w:rsidR="007E1E11" w:rsidRDefault="007E1E11" w:rsidP="007E1E11">
      <w:pPr>
        <w:pStyle w:val="List2"/>
      </w:pPr>
      <w:r>
        <w:t>(iii)</w:t>
      </w:r>
      <w:r>
        <w:tab/>
        <w:t>The Maximum Power Consumption (MPC for a Load Resource);</w:t>
      </w:r>
    </w:p>
    <w:p w14:paraId="61AE6DC6" w14:textId="77777777" w:rsidR="007E1E11" w:rsidRDefault="007E1E11" w:rsidP="007E1E11">
      <w:pPr>
        <w:pStyle w:val="List2"/>
      </w:pPr>
      <w:r>
        <w:t>(iv)</w:t>
      </w:r>
      <w:r>
        <w:tab/>
        <w:t>The Low Power Consumption (LPC for a Load Resource);</w:t>
      </w:r>
    </w:p>
    <w:p w14:paraId="7BB63E63" w14:textId="77777777" w:rsidR="007E1E11" w:rsidRDefault="007E1E11" w:rsidP="007E1E11">
      <w:pPr>
        <w:pStyle w:val="List2"/>
      </w:pPr>
      <w:r>
        <w:t>(v)</w:t>
      </w:r>
      <w:r>
        <w:tab/>
        <w:t>The telemetered real power consumption; and</w:t>
      </w:r>
    </w:p>
    <w:p w14:paraId="198446AA" w14:textId="77777777" w:rsidR="007E1E11" w:rsidRDefault="007E1E11" w:rsidP="007E1E11">
      <w:pPr>
        <w:pStyle w:val="List2"/>
        <w:spacing w:after="0"/>
      </w:pPr>
      <w:r>
        <w:t>(vi)</w:t>
      </w:r>
      <w:r>
        <w:tab/>
        <w:t xml:space="preserve">The Ancillary Service Resource Responsibility for each Ancillary Service. </w:t>
      </w:r>
    </w:p>
    <w:p w14:paraId="0297B46A" w14:textId="77777777" w:rsidR="007E1E11" w:rsidRDefault="007E1E11" w:rsidP="007E1E11">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E1E11" w14:paraId="6B077EE7" w14:textId="77777777" w:rsidTr="00A112CE">
        <w:tc>
          <w:tcPr>
            <w:tcW w:w="9445" w:type="dxa"/>
            <w:tcBorders>
              <w:top w:val="single" w:sz="4" w:space="0" w:color="auto"/>
              <w:left w:val="single" w:sz="4" w:space="0" w:color="auto"/>
              <w:bottom w:val="single" w:sz="4" w:space="0" w:color="auto"/>
              <w:right w:val="single" w:sz="4" w:space="0" w:color="auto"/>
            </w:tcBorders>
            <w:shd w:val="clear" w:color="auto" w:fill="D9D9D9"/>
          </w:tcPr>
          <w:p w14:paraId="10F0F305" w14:textId="77777777" w:rsidR="007E1E11" w:rsidRDefault="007E1E11" w:rsidP="00A112CE">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06A7B641" w14:textId="77777777" w:rsidR="007E1E11" w:rsidRPr="00DF7080" w:rsidRDefault="007E1E11" w:rsidP="00A112CE">
            <w:pPr>
              <w:spacing w:after="240"/>
              <w:ind w:left="720" w:hanging="720"/>
            </w:pPr>
            <w:r w:rsidRPr="00DE268A">
              <w:t>(6)</w:t>
            </w:r>
            <w:r w:rsidRPr="00DE268A">
              <w:tab/>
              <w:t xml:space="preserve">If any Market Clearing Price for Capacity (MCPC) for an Ancillary Service exceeds 50 times the FIP for any Operating Hour in a DAM or Supplemental Ancillary Services </w:t>
            </w:r>
            <w:r w:rsidRPr="00DE268A">
              <w:lastRenderedPageBreak/>
              <w:t>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199C52F7" w14:textId="77777777" w:rsidR="007E1E11" w:rsidRDefault="007E1E11" w:rsidP="007E1E11">
      <w:pPr>
        <w:pStyle w:val="List"/>
        <w:spacing w:before="240"/>
      </w:pPr>
      <w:r>
        <w:lastRenderedPageBreak/>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1D2788B4" w14:textId="77777777" w:rsidR="007E1E11" w:rsidRDefault="007E1E11" w:rsidP="007E1E11">
      <w:pPr>
        <w:pStyle w:val="List"/>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10B412FF" w14:textId="77777777" w:rsidR="007E1E11" w:rsidRDefault="007E1E11" w:rsidP="007E1E11">
      <w:pPr>
        <w:pStyle w:val="List"/>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E1E11" w14:paraId="22853EDE" w14:textId="77777777" w:rsidTr="00A112CE">
        <w:tc>
          <w:tcPr>
            <w:tcW w:w="9445" w:type="dxa"/>
            <w:tcBorders>
              <w:top w:val="single" w:sz="4" w:space="0" w:color="auto"/>
              <w:left w:val="single" w:sz="4" w:space="0" w:color="auto"/>
              <w:bottom w:val="single" w:sz="4" w:space="0" w:color="auto"/>
              <w:right w:val="single" w:sz="4" w:space="0" w:color="auto"/>
            </w:tcBorders>
            <w:shd w:val="clear" w:color="auto" w:fill="D9D9D9"/>
          </w:tcPr>
          <w:p w14:paraId="67497D8D" w14:textId="77777777" w:rsidR="007E1E11" w:rsidRDefault="007E1E11" w:rsidP="00A112CE">
            <w:pPr>
              <w:spacing w:before="120" w:after="240"/>
              <w:rPr>
                <w:b/>
                <w:i/>
              </w:rPr>
            </w:pPr>
            <w:r>
              <w:rPr>
                <w:b/>
                <w:i/>
              </w:rPr>
              <w:t>[NPRR843</w:t>
            </w:r>
            <w:r w:rsidRPr="004B0726">
              <w:rPr>
                <w:b/>
                <w:i/>
              </w:rPr>
              <w:t xml:space="preserve">: </w:t>
            </w:r>
            <w:r>
              <w:rPr>
                <w:b/>
                <w:i/>
              </w:rPr>
              <w:t xml:space="preserve"> Replace paragraph (8) above with the following upon system implementation:</w:t>
            </w:r>
            <w:r w:rsidRPr="004B0726">
              <w:rPr>
                <w:b/>
                <w:i/>
              </w:rPr>
              <w:t>]</w:t>
            </w:r>
          </w:p>
          <w:p w14:paraId="09627DEA" w14:textId="77777777" w:rsidR="007E1E11" w:rsidRPr="00DF7080" w:rsidRDefault="007E1E11" w:rsidP="00A112CE">
            <w:pPr>
              <w:pStyle w:val="List"/>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6CC9A1B6" w14:textId="77777777" w:rsidR="007E1E11" w:rsidRDefault="007E1E11" w:rsidP="007E1E11">
      <w:pPr>
        <w:pStyle w:val="List"/>
        <w:spacing w:before="240"/>
      </w:pPr>
      <w:r>
        <w:t>(9)</w:t>
      </w:r>
      <w:r>
        <w:tab/>
        <w:t xml:space="preserve">ERCOT shall post on the MIS Public Area for each Operating Day the following information for each Resource: </w:t>
      </w:r>
    </w:p>
    <w:p w14:paraId="0E4DC5DF" w14:textId="77777777" w:rsidR="007E1E11" w:rsidRDefault="007E1E11" w:rsidP="007E1E11">
      <w:pPr>
        <w:pStyle w:val="List"/>
      </w:pPr>
      <w:r>
        <w:t>(a)</w:t>
      </w:r>
      <w:r>
        <w:tab/>
        <w:t>The Resource name;</w:t>
      </w:r>
    </w:p>
    <w:p w14:paraId="58ACAE23" w14:textId="77777777" w:rsidR="007E1E11" w:rsidRDefault="007E1E11" w:rsidP="007E1E11">
      <w:pPr>
        <w:pStyle w:val="List"/>
      </w:pPr>
      <w:r>
        <w:t>(b)</w:t>
      </w:r>
      <w:r>
        <w:tab/>
        <w:t>The names of the Entities providing information to ERCOT;</w:t>
      </w:r>
    </w:p>
    <w:p w14:paraId="73A16268" w14:textId="77777777" w:rsidR="007E1E11" w:rsidRDefault="007E1E11" w:rsidP="007E1E11">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11492CFD" w14:textId="77777777" w:rsidR="007E1E11" w:rsidRDefault="007E1E11" w:rsidP="007E1E11">
      <w:pPr>
        <w:pStyle w:val="List"/>
      </w:pPr>
      <w:r>
        <w:t>(d)</w:t>
      </w:r>
      <w:r>
        <w:tab/>
        <w:t>Flag for Reliability Must-Run (RMR) Resources.</w:t>
      </w:r>
    </w:p>
    <w:p w14:paraId="3F4FAD78" w14:textId="77777777" w:rsidR="007E1E11" w:rsidRDefault="007E1E11" w:rsidP="007E1E11">
      <w:pPr>
        <w:pStyle w:val="List"/>
      </w:pPr>
      <w:r>
        <w:lastRenderedPageBreak/>
        <w:t>(10)</w:t>
      </w:r>
      <w:r>
        <w:tab/>
        <w:t>ERCOT shall post on the MIS Public Area the following information from the DAM for each hourly Settlement Interval for the applicable Operating Day 60 days prior to the current Operating Day:</w:t>
      </w:r>
    </w:p>
    <w:p w14:paraId="6EBE99FA" w14:textId="77777777" w:rsidR="007E1E11" w:rsidRDefault="007E1E11" w:rsidP="007E1E11">
      <w:pPr>
        <w:pStyle w:val="List"/>
      </w:pPr>
      <w:r>
        <w:t>(a)</w:t>
      </w:r>
      <w:r>
        <w:tab/>
        <w:t xml:space="preserve">The Generation Resource name and the Generation Resource’s Three-Part Supply Offer (prices and quantities), including Startup Offer and Minimum-Energy Offer, available for the DAM; </w:t>
      </w:r>
    </w:p>
    <w:p w14:paraId="2125ED4E" w14:textId="77777777" w:rsidR="007E1E11" w:rsidRDefault="007E1E11" w:rsidP="007E1E11">
      <w:pPr>
        <w:pStyle w:val="List"/>
      </w:pPr>
      <w:r>
        <w:t>(b)</w:t>
      </w:r>
      <w:r>
        <w:tab/>
        <w:t xml:space="preserve">For each Settlement Point, individual DAM Energy-Only Offer Curves available for the DAM and the name of the QSE submitting the offer; </w:t>
      </w:r>
    </w:p>
    <w:p w14:paraId="470D88F3" w14:textId="77777777" w:rsidR="007E1E11" w:rsidRDefault="007E1E11" w:rsidP="007E1E11">
      <w:pPr>
        <w:pStyle w:val="List"/>
      </w:pPr>
      <w:r>
        <w:t>(c)</w:t>
      </w:r>
      <w:r>
        <w:tab/>
        <w:t xml:space="preserve">The Resource name and the Resource’s Ancillary Service Offers available for the DAM; </w:t>
      </w:r>
    </w:p>
    <w:p w14:paraId="6D4BB448" w14:textId="77777777" w:rsidR="007E1E11" w:rsidRDefault="007E1E11" w:rsidP="007E1E11">
      <w:pPr>
        <w:pStyle w:val="List"/>
      </w:pPr>
      <w:r>
        <w:t>(d)</w:t>
      </w:r>
      <w:r>
        <w:tab/>
        <w:t>For each Settlement Point, individual DAM Energy Bids available for the DAM and the name of the QSE submitting the bid;</w:t>
      </w:r>
    </w:p>
    <w:p w14:paraId="0C501E7A" w14:textId="77777777" w:rsidR="007E1E11" w:rsidRDefault="007E1E11" w:rsidP="007E1E11">
      <w:pPr>
        <w:pStyle w:val="List"/>
      </w:pPr>
      <w:r>
        <w:t>(e)</w:t>
      </w:r>
      <w:r>
        <w:tab/>
        <w:t>For each Settlement Point, individual PTP Obligation bids available to the DAM that sink at the Settlement Point and the QSE submitting the bid;</w:t>
      </w:r>
    </w:p>
    <w:p w14:paraId="78ADEC95" w14:textId="77777777" w:rsidR="007E1E11" w:rsidRDefault="007E1E11" w:rsidP="007E1E11">
      <w:pPr>
        <w:pStyle w:val="List"/>
      </w:pPr>
      <w:r>
        <w:t>(f)</w:t>
      </w:r>
      <w:r>
        <w:tab/>
        <w:t>The awards for each Ancillary Service from DAM for each Generation Resource;</w:t>
      </w:r>
    </w:p>
    <w:p w14:paraId="435A0E29" w14:textId="77777777" w:rsidR="007E1E11" w:rsidRDefault="007E1E11" w:rsidP="007E1E11">
      <w:pPr>
        <w:pStyle w:val="List"/>
      </w:pPr>
      <w:r>
        <w:t>(g)</w:t>
      </w:r>
      <w:r>
        <w:tab/>
        <w:t>The awards for each Ancillary Service from DAM for each Load Resource;</w:t>
      </w:r>
    </w:p>
    <w:p w14:paraId="70DE0273" w14:textId="77777777" w:rsidR="007E1E11" w:rsidRDefault="007E1E11" w:rsidP="007E1E11">
      <w:pPr>
        <w:pStyle w:val="List"/>
      </w:pPr>
      <w:r>
        <w:t>(h)</w:t>
      </w:r>
      <w:r>
        <w:tab/>
        <w:t>The award of each Three-Part Supply Offer from the DAM and the name of the QSE receiving the award;</w:t>
      </w:r>
    </w:p>
    <w:p w14:paraId="1010E187" w14:textId="77777777" w:rsidR="007E1E11" w:rsidRDefault="007E1E11" w:rsidP="007E1E11">
      <w:pPr>
        <w:pStyle w:val="List"/>
      </w:pPr>
      <w:r>
        <w:t>(i)</w:t>
      </w:r>
      <w:r>
        <w:tab/>
        <w:t>For each Settlement Point, the award of each DAM Energy-Only Offer from the DAM and the name of the QSE receiving the award;</w:t>
      </w:r>
    </w:p>
    <w:p w14:paraId="72A8B34F" w14:textId="77777777" w:rsidR="007E1E11" w:rsidRDefault="007E1E11" w:rsidP="007E1E11">
      <w:pPr>
        <w:pStyle w:val="List"/>
      </w:pPr>
      <w:r>
        <w:t>(j)</w:t>
      </w:r>
      <w:r>
        <w:tab/>
        <w:t>For each Settlement Point, the award of each DAM Energy Bid from the DAM and the name of the QSE receiving the award; and</w:t>
      </w:r>
    </w:p>
    <w:p w14:paraId="4CF3D18A" w14:textId="77777777" w:rsidR="007E1E11" w:rsidRDefault="007E1E11" w:rsidP="007E1E11">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E1E11" w14:paraId="6D5F1021" w14:textId="77777777" w:rsidTr="00A112CE">
        <w:tc>
          <w:tcPr>
            <w:tcW w:w="9445" w:type="dxa"/>
            <w:tcBorders>
              <w:top w:val="single" w:sz="4" w:space="0" w:color="auto"/>
              <w:left w:val="single" w:sz="4" w:space="0" w:color="auto"/>
              <w:bottom w:val="single" w:sz="4" w:space="0" w:color="auto"/>
              <w:right w:val="single" w:sz="4" w:space="0" w:color="auto"/>
            </w:tcBorders>
            <w:shd w:val="clear" w:color="auto" w:fill="D9D9D9"/>
          </w:tcPr>
          <w:p w14:paraId="40BA6E14" w14:textId="77777777" w:rsidR="007E1E11" w:rsidRDefault="007E1E11" w:rsidP="00A112CE">
            <w:pPr>
              <w:spacing w:before="120" w:after="240"/>
              <w:rPr>
                <w:b/>
                <w:i/>
              </w:rPr>
            </w:pPr>
            <w:r>
              <w:rPr>
                <w:b/>
                <w:i/>
              </w:rPr>
              <w:t>[NPRR843</w:t>
            </w:r>
            <w:r w:rsidRPr="004B0726">
              <w:rPr>
                <w:b/>
                <w:i/>
              </w:rPr>
              <w:t xml:space="preserve">: </w:t>
            </w:r>
            <w:r>
              <w:rPr>
                <w:b/>
                <w:i/>
              </w:rPr>
              <w:t xml:space="preserve"> Insert paragraph (11) below upon system implementation:</w:t>
            </w:r>
            <w:r w:rsidRPr="004B0726">
              <w:rPr>
                <w:b/>
                <w:i/>
              </w:rPr>
              <w:t>]</w:t>
            </w:r>
          </w:p>
          <w:p w14:paraId="4B1DD207" w14:textId="77777777" w:rsidR="007E1E11" w:rsidRDefault="007E1E11" w:rsidP="00A112CE">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520F2B70" w14:textId="77777777" w:rsidR="007E1E11" w:rsidRDefault="007E1E11" w:rsidP="00A112CE">
            <w:pPr>
              <w:pStyle w:val="List"/>
            </w:pPr>
            <w:r>
              <w:t>(a)</w:t>
            </w:r>
            <w:r>
              <w:tab/>
              <w:t>The Resource name and the Resource’s Ancillary Service Offers available for any applicable SASMs;</w:t>
            </w:r>
          </w:p>
          <w:p w14:paraId="2B0239CF" w14:textId="77777777" w:rsidR="007E1E11" w:rsidRDefault="007E1E11" w:rsidP="00A112CE">
            <w:pPr>
              <w:pStyle w:val="List"/>
            </w:pPr>
            <w:r>
              <w:t>(b)</w:t>
            </w:r>
            <w:r>
              <w:tab/>
              <w:t>The awards for each Ancillary Service from any applicable SASMs for each Generation Resource; and</w:t>
            </w:r>
          </w:p>
          <w:p w14:paraId="0F70970A" w14:textId="77777777" w:rsidR="007E1E11" w:rsidRPr="00DF7080" w:rsidRDefault="007E1E11" w:rsidP="00A112CE">
            <w:pPr>
              <w:pStyle w:val="List"/>
            </w:pPr>
            <w:r>
              <w:lastRenderedPageBreak/>
              <w:t>(c)</w:t>
            </w:r>
            <w:r>
              <w:tab/>
              <w:t>The awards for each Ancillary Service from any applicable SASMs for each Load Resource.</w:t>
            </w:r>
          </w:p>
        </w:tc>
      </w:tr>
    </w:tbl>
    <w:p w14:paraId="72FAB659" w14:textId="77777777" w:rsidR="00FB556C" w:rsidRDefault="00FB556C" w:rsidP="00FB556C">
      <w:pPr>
        <w:pStyle w:val="H5"/>
        <w:ind w:left="1627" w:hanging="1627"/>
      </w:pPr>
      <w:bookmarkStart w:id="204" w:name="_Toc266254156"/>
      <w:bookmarkStart w:id="205" w:name="_Toc289696707"/>
      <w:bookmarkStart w:id="206" w:name="_Toc400526101"/>
      <w:bookmarkStart w:id="207" w:name="_Toc405534419"/>
      <w:bookmarkStart w:id="208" w:name="_Toc406570432"/>
      <w:bookmarkStart w:id="209" w:name="_Toc410910584"/>
      <w:bookmarkStart w:id="210" w:name="_Toc411841012"/>
      <w:bookmarkStart w:id="211" w:name="_Toc422146974"/>
      <w:bookmarkStart w:id="212" w:name="_Toc433020570"/>
      <w:bookmarkStart w:id="213" w:name="_Toc437262011"/>
      <w:bookmarkStart w:id="214" w:name="_Toc478375186"/>
      <w:bookmarkStart w:id="215" w:name="_Toc510513278"/>
      <w:r>
        <w:lastRenderedPageBreak/>
        <w:t>3.2.6.2</w:t>
      </w:r>
      <w:r w:rsidRPr="006A0091">
        <w:t>.1</w:t>
      </w:r>
      <w:r w:rsidRPr="006A0091">
        <w:tab/>
        <w:t>Peak Load Estimate</w:t>
      </w:r>
      <w:bookmarkEnd w:id="204"/>
      <w:bookmarkEnd w:id="205"/>
      <w:bookmarkEnd w:id="206"/>
      <w:bookmarkEnd w:id="207"/>
      <w:bookmarkEnd w:id="208"/>
      <w:bookmarkEnd w:id="209"/>
      <w:bookmarkEnd w:id="210"/>
      <w:bookmarkEnd w:id="211"/>
      <w:bookmarkEnd w:id="212"/>
      <w:bookmarkEnd w:id="213"/>
      <w:bookmarkEnd w:id="214"/>
      <w:bookmarkEnd w:id="215"/>
    </w:p>
    <w:p w14:paraId="173277FC" w14:textId="77777777" w:rsidR="00FB556C" w:rsidRPr="006A0091" w:rsidRDefault="00FB556C" w:rsidP="00FB556C">
      <w:pPr>
        <w:pStyle w:val="BodyTextNumbered"/>
      </w:pPr>
      <w:r>
        <w:t>(1)</w:t>
      </w:r>
      <w:r>
        <w:tab/>
      </w:r>
      <w:r w:rsidRPr="006A0091">
        <w:t>ERCOT shall prepare, at least annually, a</w:t>
      </w:r>
      <w:r>
        <w:t xml:space="preserve"> forecast</w:t>
      </w:r>
      <w:r w:rsidRPr="006A0091">
        <w:t xml:space="preserve"> of the total peak Load for both summer and winter </w:t>
      </w:r>
      <w:r>
        <w:t>P</w:t>
      </w:r>
      <w:r w:rsidRPr="006A0091">
        <w:t xml:space="preserve">eak Load </w:t>
      </w:r>
      <w:r>
        <w:t>Seasons</w:t>
      </w:r>
      <w:r w:rsidRPr="006A0091">
        <w:t xml:space="preserve"> for the current year and a minimum of ten future years using an econometric forecast, taking into account econometric inputs, weather conditions, demographic data and other variables as deemed appropriate by ERCOT.  The firm </w:t>
      </w:r>
      <w:r>
        <w:t>P</w:t>
      </w:r>
      <w:r w:rsidRPr="006A0091">
        <w:t xml:space="preserve">eak Load </w:t>
      </w:r>
      <w:r w:rsidRPr="002616D0">
        <w:t>Season estimate shall be determined by the following equation:</w:t>
      </w:r>
      <w:r w:rsidRPr="006A0091">
        <w:t xml:space="preserve"> </w:t>
      </w:r>
    </w:p>
    <w:p w14:paraId="0631B792" w14:textId="77777777" w:rsidR="00FB556C" w:rsidRDefault="00FB556C" w:rsidP="00FB556C">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ins w:id="216" w:author="ERCOT 06XX18" w:date="2018-06-08T09:11:00Z">
        <w:r w:rsidRPr="006A0091">
          <w:rPr>
            <w:b/>
            <w:bCs/>
          </w:rPr>
          <w:t>– LR</w:t>
        </w:r>
        <w:r>
          <w:rPr>
            <w:b/>
            <w:bCs/>
          </w:rPr>
          <w:t>F</w:t>
        </w:r>
        <w:r w:rsidRPr="006A0091">
          <w:rPr>
            <w:b/>
            <w:bCs/>
          </w:rPr>
          <w:t>RS</w:t>
        </w:r>
        <w:r>
          <w:rPr>
            <w:b/>
            <w:bCs/>
          </w:rPr>
          <w:t xml:space="preserve"> </w:t>
        </w:r>
        <w:r w:rsidRPr="006A0091">
          <w:rPr>
            <w:b/>
            <w:bCs/>
            <w:i/>
            <w:vertAlign w:val="subscript"/>
          </w:rPr>
          <w:t xml:space="preserve">s, i </w:t>
        </w:r>
      </w:ins>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3C5C1848" w14:textId="77777777" w:rsidR="00FB556C" w:rsidRDefault="00FB556C" w:rsidP="00FB556C">
      <w:pPr>
        <w:tabs>
          <w:tab w:val="left" w:pos="2340"/>
        </w:tabs>
        <w:rPr>
          <w:iCs/>
        </w:rPr>
      </w:pPr>
      <w:r>
        <w:rPr>
          <w:iCs/>
        </w:rPr>
        <w:tab/>
      </w:r>
    </w:p>
    <w:p w14:paraId="341C5D7F" w14:textId="77777777" w:rsidR="00FB556C" w:rsidRPr="006A0091" w:rsidRDefault="00FB556C" w:rsidP="00FB556C">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FB556C" w:rsidRPr="006A0091" w14:paraId="006FD644" w14:textId="77777777" w:rsidTr="00A112CE">
        <w:trPr>
          <w:cantSplit/>
          <w:tblHeader/>
        </w:trPr>
        <w:tc>
          <w:tcPr>
            <w:tcW w:w="876" w:type="pct"/>
          </w:tcPr>
          <w:p w14:paraId="3F3B94B9" w14:textId="77777777" w:rsidR="00FB556C" w:rsidRPr="00545FF6" w:rsidRDefault="00FB556C" w:rsidP="00A112CE">
            <w:pPr>
              <w:pStyle w:val="TableHead"/>
              <w:rPr>
                <w:iCs w:val="0"/>
              </w:rPr>
            </w:pPr>
            <w:r w:rsidRPr="00545FF6">
              <w:rPr>
                <w:iCs w:val="0"/>
              </w:rPr>
              <w:lastRenderedPageBreak/>
              <w:t>Variable</w:t>
            </w:r>
          </w:p>
        </w:tc>
        <w:tc>
          <w:tcPr>
            <w:tcW w:w="455" w:type="pct"/>
          </w:tcPr>
          <w:p w14:paraId="6BC550E6" w14:textId="77777777" w:rsidR="00FB556C" w:rsidRPr="00545FF6" w:rsidRDefault="00FB556C" w:rsidP="00A112CE">
            <w:pPr>
              <w:pStyle w:val="TableHead"/>
              <w:rPr>
                <w:iCs w:val="0"/>
              </w:rPr>
            </w:pPr>
            <w:r w:rsidRPr="00545FF6">
              <w:rPr>
                <w:iCs w:val="0"/>
              </w:rPr>
              <w:t>Unit</w:t>
            </w:r>
          </w:p>
        </w:tc>
        <w:tc>
          <w:tcPr>
            <w:tcW w:w="3669" w:type="pct"/>
          </w:tcPr>
          <w:p w14:paraId="0BBD83A4" w14:textId="77777777" w:rsidR="00FB556C" w:rsidRPr="00545FF6" w:rsidRDefault="00FB556C" w:rsidP="00A112CE">
            <w:pPr>
              <w:pStyle w:val="TableHead"/>
              <w:rPr>
                <w:iCs w:val="0"/>
              </w:rPr>
            </w:pPr>
            <w:r w:rsidRPr="00545FF6">
              <w:rPr>
                <w:iCs w:val="0"/>
              </w:rPr>
              <w:t>Definition</w:t>
            </w:r>
          </w:p>
        </w:tc>
      </w:tr>
      <w:tr w:rsidR="00FB556C" w:rsidRPr="006A0091" w14:paraId="672087F7" w14:textId="77777777" w:rsidTr="00A112CE">
        <w:trPr>
          <w:cantSplit/>
          <w:tblHeader/>
        </w:trPr>
        <w:tc>
          <w:tcPr>
            <w:tcW w:w="876" w:type="pct"/>
          </w:tcPr>
          <w:p w14:paraId="5D7B9E35" w14:textId="77777777" w:rsidR="00FB556C" w:rsidRPr="006A0091" w:rsidRDefault="00FB556C" w:rsidP="00A112CE">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6A71373C" w14:textId="77777777" w:rsidR="00FB556C" w:rsidRPr="00545FF6" w:rsidRDefault="00FB556C" w:rsidP="00A112CE">
            <w:pPr>
              <w:spacing w:after="60"/>
              <w:rPr>
                <w:iCs/>
                <w:sz w:val="20"/>
              </w:rPr>
            </w:pPr>
            <w:r w:rsidRPr="00545FF6">
              <w:rPr>
                <w:iCs/>
                <w:sz w:val="20"/>
              </w:rPr>
              <w:t>MW</w:t>
            </w:r>
          </w:p>
        </w:tc>
        <w:tc>
          <w:tcPr>
            <w:tcW w:w="3669" w:type="pct"/>
          </w:tcPr>
          <w:p w14:paraId="1460F841" w14:textId="77777777" w:rsidR="00FB556C" w:rsidRPr="006A0091" w:rsidRDefault="00FB556C" w:rsidP="00A112CE">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FB556C" w:rsidRPr="006A0091" w14:paraId="5BFFDCF0" w14:textId="77777777" w:rsidTr="00A112CE">
        <w:trPr>
          <w:cantSplit/>
          <w:tblHeader/>
        </w:trPr>
        <w:tc>
          <w:tcPr>
            <w:tcW w:w="876" w:type="pct"/>
          </w:tcPr>
          <w:p w14:paraId="660CEAF7" w14:textId="77777777" w:rsidR="00FB556C" w:rsidRPr="006A0091" w:rsidRDefault="00FB556C" w:rsidP="00A112CE">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189EF693" w14:textId="77777777" w:rsidR="00FB556C" w:rsidRPr="00545FF6" w:rsidRDefault="00FB556C" w:rsidP="00A112CE">
            <w:pPr>
              <w:spacing w:after="60"/>
              <w:rPr>
                <w:iCs/>
                <w:sz w:val="20"/>
              </w:rPr>
            </w:pPr>
            <w:r w:rsidRPr="00545FF6">
              <w:rPr>
                <w:iCs/>
                <w:sz w:val="20"/>
              </w:rPr>
              <w:t>MW</w:t>
            </w:r>
          </w:p>
        </w:tc>
        <w:tc>
          <w:tcPr>
            <w:tcW w:w="3669" w:type="pct"/>
          </w:tcPr>
          <w:p w14:paraId="25662E03" w14:textId="77777777" w:rsidR="00FB556C" w:rsidRPr="006A0091" w:rsidRDefault="00FB556C" w:rsidP="00A112CE">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FB556C" w:rsidRPr="006A0091" w14:paraId="41BA03EA" w14:textId="77777777" w:rsidTr="00A112CE">
        <w:trPr>
          <w:cantSplit/>
          <w:tblHeader/>
        </w:trPr>
        <w:tc>
          <w:tcPr>
            <w:tcW w:w="876" w:type="pct"/>
          </w:tcPr>
          <w:p w14:paraId="01CBD7B5" w14:textId="77777777" w:rsidR="00FB556C" w:rsidRPr="006A0091" w:rsidRDefault="00FB556C" w:rsidP="00A112CE">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041ED92E" w14:textId="77777777" w:rsidR="00FB556C" w:rsidRPr="00545FF6" w:rsidRDefault="00FB556C" w:rsidP="00A112CE">
            <w:pPr>
              <w:spacing w:after="60"/>
              <w:rPr>
                <w:iCs/>
                <w:sz w:val="20"/>
              </w:rPr>
            </w:pPr>
            <w:r w:rsidRPr="00545FF6">
              <w:rPr>
                <w:iCs/>
                <w:sz w:val="20"/>
              </w:rPr>
              <w:t>MW</w:t>
            </w:r>
          </w:p>
        </w:tc>
        <w:tc>
          <w:tcPr>
            <w:tcW w:w="3669" w:type="pct"/>
          </w:tcPr>
          <w:p w14:paraId="2E7E6373" w14:textId="77777777" w:rsidR="00FB556C" w:rsidRPr="006A0091" w:rsidRDefault="00FB556C" w:rsidP="00A112CE">
            <w:pPr>
              <w:spacing w:after="60"/>
              <w:rPr>
                <w:iCs/>
                <w:sz w:val="20"/>
              </w:rPr>
            </w:pPr>
            <w:r w:rsidRPr="00545FF6">
              <w:rPr>
                <w:i/>
                <w:iCs/>
                <w:sz w:val="20"/>
              </w:rPr>
              <w:t xml:space="preserve">Load Resource providing </w:t>
            </w:r>
            <w:r>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FB556C" w:rsidRPr="006A0091" w14:paraId="7CE33AEF" w14:textId="77777777" w:rsidTr="00A112CE">
        <w:trPr>
          <w:cantSplit/>
          <w:tblHeader/>
          <w:ins w:id="217" w:author="ERCOT 06XX18" w:date="2018-06-08T09:12:00Z"/>
        </w:trPr>
        <w:tc>
          <w:tcPr>
            <w:tcW w:w="876" w:type="pct"/>
          </w:tcPr>
          <w:p w14:paraId="18350E1A" w14:textId="77777777" w:rsidR="00FB556C" w:rsidRPr="006A0091" w:rsidRDefault="00FB556C" w:rsidP="00FB556C">
            <w:pPr>
              <w:spacing w:after="60"/>
              <w:rPr>
                <w:ins w:id="218" w:author="ERCOT 06XX18" w:date="2018-06-08T09:12:00Z"/>
                <w:iCs/>
                <w:sz w:val="20"/>
              </w:rPr>
            </w:pPr>
            <w:ins w:id="219" w:author="ERCOT 06XX18" w:date="2018-06-08T09:12:00Z">
              <w:r w:rsidRPr="006A0091">
                <w:rPr>
                  <w:iCs/>
                  <w:sz w:val="20"/>
                </w:rPr>
                <w:t>LR</w:t>
              </w:r>
              <w:r>
                <w:rPr>
                  <w:iCs/>
                  <w:sz w:val="20"/>
                </w:rPr>
                <w:t>F</w:t>
              </w:r>
              <w:r w:rsidRPr="006A0091">
                <w:rPr>
                  <w:iCs/>
                  <w:sz w:val="20"/>
                </w:rPr>
                <w:t>RS</w:t>
              </w:r>
              <w:r>
                <w:rPr>
                  <w:iCs/>
                  <w:sz w:val="20"/>
                </w:rPr>
                <w:t xml:space="preserve"> </w:t>
              </w:r>
              <w:r w:rsidRPr="006A0091">
                <w:rPr>
                  <w:i/>
                  <w:iCs/>
                  <w:sz w:val="20"/>
                  <w:vertAlign w:val="subscript"/>
                </w:rPr>
                <w:t>s, i</w:t>
              </w:r>
            </w:ins>
          </w:p>
        </w:tc>
        <w:tc>
          <w:tcPr>
            <w:tcW w:w="455" w:type="pct"/>
          </w:tcPr>
          <w:p w14:paraId="466AAE66" w14:textId="77777777" w:rsidR="00FB556C" w:rsidRPr="00545FF6" w:rsidRDefault="00FB556C" w:rsidP="00FB556C">
            <w:pPr>
              <w:spacing w:after="60"/>
              <w:rPr>
                <w:ins w:id="220" w:author="ERCOT 06XX18" w:date="2018-06-08T09:12:00Z"/>
                <w:iCs/>
                <w:sz w:val="20"/>
              </w:rPr>
            </w:pPr>
            <w:ins w:id="221" w:author="ERCOT 06XX18" w:date="2018-06-08T09:12:00Z">
              <w:r w:rsidRPr="00545FF6">
                <w:rPr>
                  <w:iCs/>
                  <w:sz w:val="20"/>
                </w:rPr>
                <w:t>MW</w:t>
              </w:r>
            </w:ins>
          </w:p>
        </w:tc>
        <w:tc>
          <w:tcPr>
            <w:tcW w:w="3669" w:type="pct"/>
          </w:tcPr>
          <w:p w14:paraId="05B14651" w14:textId="77777777" w:rsidR="00FB556C" w:rsidRPr="00545FF6" w:rsidRDefault="00FB556C" w:rsidP="00FB556C">
            <w:pPr>
              <w:spacing w:after="60"/>
              <w:rPr>
                <w:ins w:id="222" w:author="ERCOT 06XX18" w:date="2018-06-08T09:12:00Z"/>
                <w:i/>
                <w:iCs/>
                <w:sz w:val="20"/>
              </w:rPr>
            </w:pPr>
            <w:ins w:id="223" w:author="ERCOT 06XX18" w:date="2018-06-08T09:12:00Z">
              <w:r w:rsidRPr="00545FF6">
                <w:rPr>
                  <w:i/>
                  <w:iCs/>
                  <w:sz w:val="20"/>
                </w:rPr>
                <w:t xml:space="preserve">Load Resource providing </w:t>
              </w:r>
              <w:r>
                <w:rPr>
                  <w:i/>
                  <w:iCs/>
                  <w:sz w:val="20"/>
                </w:rPr>
                <w:t>FRS</w:t>
              </w:r>
              <w:r w:rsidRPr="006A0091">
                <w:rPr>
                  <w:iCs/>
                  <w:sz w:val="20"/>
                </w:rPr>
                <w:t xml:space="preserve">—The amount of </w:t>
              </w:r>
              <w:r>
                <w:rPr>
                  <w:iCs/>
                  <w:sz w:val="20"/>
                </w:rPr>
                <w:t>F</w:t>
              </w:r>
              <w:r w:rsidRPr="006A0091">
                <w:rPr>
                  <w:iCs/>
                  <w:sz w:val="20"/>
                </w:rPr>
                <w:t xml:space="preserve">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ins>
          </w:p>
        </w:tc>
      </w:tr>
      <w:tr w:rsidR="00FB556C" w:rsidRPr="006A0091" w14:paraId="3BAF061A" w14:textId="77777777" w:rsidTr="00A112CE">
        <w:trPr>
          <w:cantSplit/>
          <w:tblHeader/>
        </w:trPr>
        <w:tc>
          <w:tcPr>
            <w:tcW w:w="876" w:type="pct"/>
          </w:tcPr>
          <w:p w14:paraId="3458D4CB" w14:textId="77777777" w:rsidR="00FB556C" w:rsidRPr="006A0091" w:rsidRDefault="00FB556C" w:rsidP="00FB556C">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4EE82DDC" w14:textId="77777777" w:rsidR="00FB556C" w:rsidRPr="00545FF6" w:rsidRDefault="00FB556C" w:rsidP="00FB556C">
            <w:pPr>
              <w:spacing w:after="60"/>
              <w:rPr>
                <w:iCs/>
                <w:sz w:val="20"/>
              </w:rPr>
            </w:pPr>
            <w:r w:rsidRPr="00545FF6">
              <w:rPr>
                <w:iCs/>
                <w:sz w:val="20"/>
              </w:rPr>
              <w:t>MW</w:t>
            </w:r>
          </w:p>
        </w:tc>
        <w:tc>
          <w:tcPr>
            <w:tcW w:w="3669" w:type="pct"/>
          </w:tcPr>
          <w:p w14:paraId="3C344104" w14:textId="77777777" w:rsidR="00FB556C" w:rsidRPr="006A0091" w:rsidRDefault="00FB556C" w:rsidP="00FB556C">
            <w:pPr>
              <w:spacing w:after="60"/>
              <w:rPr>
                <w:iCs/>
                <w:sz w:val="20"/>
              </w:rPr>
            </w:pPr>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FB556C" w:rsidRPr="006A0091" w14:paraId="2774F100" w14:textId="77777777" w:rsidTr="00A112CE">
        <w:trPr>
          <w:cantSplit/>
          <w:tblHeader/>
        </w:trPr>
        <w:tc>
          <w:tcPr>
            <w:tcW w:w="876" w:type="pct"/>
          </w:tcPr>
          <w:p w14:paraId="4489F082" w14:textId="77777777" w:rsidR="00FB556C" w:rsidRPr="006A0091" w:rsidRDefault="00FB556C" w:rsidP="00FB556C">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7ADC75A1" w14:textId="77777777" w:rsidR="00FB556C" w:rsidRPr="00545FF6" w:rsidRDefault="00FB556C" w:rsidP="00FB556C">
            <w:pPr>
              <w:spacing w:after="60"/>
              <w:rPr>
                <w:iCs/>
                <w:sz w:val="20"/>
              </w:rPr>
            </w:pPr>
            <w:r w:rsidRPr="00545FF6">
              <w:rPr>
                <w:iCs/>
                <w:sz w:val="20"/>
              </w:rPr>
              <w:t>MW</w:t>
            </w:r>
          </w:p>
        </w:tc>
        <w:tc>
          <w:tcPr>
            <w:tcW w:w="3669" w:type="pct"/>
          </w:tcPr>
          <w:p w14:paraId="7699897C" w14:textId="77777777" w:rsidR="00FB556C" w:rsidRDefault="00FB556C" w:rsidP="00FB556C">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Pr>
                <w:iCs/>
                <w:sz w:val="20"/>
              </w:rPr>
              <w:t>calculated as follows</w:t>
            </w:r>
            <w:r w:rsidRPr="006A0091">
              <w:rPr>
                <w:iCs/>
                <w:sz w:val="20"/>
              </w:rPr>
              <w:t xml:space="preserve">: </w:t>
            </w:r>
            <w:r>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FB556C" w:rsidRPr="00743CFE" w14:paraId="7BC914C6" w14:textId="77777777" w:rsidTr="00A112CE">
              <w:trPr>
                <w:trHeight w:val="791"/>
              </w:trPr>
              <w:tc>
                <w:tcPr>
                  <w:tcW w:w="1226" w:type="dxa"/>
                  <w:shd w:val="clear" w:color="auto" w:fill="auto"/>
                  <w:vAlign w:val="center"/>
                </w:tcPr>
                <w:p w14:paraId="7B3C5EBE" w14:textId="77777777" w:rsidR="00FB556C" w:rsidRPr="00851514" w:rsidRDefault="00FB556C" w:rsidP="00FB556C">
                  <w:pPr>
                    <w:spacing w:after="60"/>
                    <w:jc w:val="center"/>
                    <w:rPr>
                      <w:b/>
                      <w:iCs/>
                      <w:sz w:val="20"/>
                    </w:rPr>
                  </w:pPr>
                  <w:r w:rsidRPr="00851514">
                    <w:rPr>
                      <w:b/>
                      <w:iCs/>
                      <w:sz w:val="20"/>
                    </w:rPr>
                    <w:t>Year (i)</w:t>
                  </w:r>
                </w:p>
              </w:tc>
              <w:tc>
                <w:tcPr>
                  <w:tcW w:w="2880" w:type="dxa"/>
                  <w:shd w:val="clear" w:color="auto" w:fill="auto"/>
                  <w:vAlign w:val="center"/>
                </w:tcPr>
                <w:p w14:paraId="560B933C" w14:textId="77777777" w:rsidR="00FB556C" w:rsidRPr="00851514" w:rsidRDefault="00FB556C" w:rsidP="00FB556C">
                  <w:pPr>
                    <w:spacing w:after="60"/>
                    <w:jc w:val="center"/>
                    <w:rPr>
                      <w:b/>
                      <w:iCs/>
                      <w:sz w:val="20"/>
                    </w:rPr>
                  </w:pPr>
                  <w:r w:rsidRPr="00851514">
                    <w:rPr>
                      <w:b/>
                      <w:iCs/>
                      <w:sz w:val="20"/>
                    </w:rPr>
                    <w:t>Winter Peak Load</w:t>
                  </w:r>
                </w:p>
              </w:tc>
              <w:tc>
                <w:tcPr>
                  <w:tcW w:w="2690" w:type="dxa"/>
                  <w:shd w:val="clear" w:color="auto" w:fill="auto"/>
                  <w:vAlign w:val="center"/>
                </w:tcPr>
                <w:p w14:paraId="151C5A83" w14:textId="77777777" w:rsidR="00FB556C" w:rsidRPr="00851514" w:rsidRDefault="00FB556C" w:rsidP="00FB556C">
                  <w:pPr>
                    <w:spacing w:after="60"/>
                    <w:jc w:val="center"/>
                    <w:rPr>
                      <w:b/>
                      <w:iCs/>
                      <w:sz w:val="20"/>
                    </w:rPr>
                  </w:pPr>
                  <w:r w:rsidRPr="00851514">
                    <w:rPr>
                      <w:b/>
                      <w:iCs/>
                      <w:sz w:val="20"/>
                    </w:rPr>
                    <w:t>Summer Peak Load</w:t>
                  </w:r>
                </w:p>
              </w:tc>
            </w:tr>
            <w:tr w:rsidR="00FB556C" w:rsidRPr="00743CFE" w14:paraId="3F2E28DD" w14:textId="77777777" w:rsidTr="00A112CE">
              <w:trPr>
                <w:trHeight w:val="764"/>
              </w:trPr>
              <w:tc>
                <w:tcPr>
                  <w:tcW w:w="1226" w:type="dxa"/>
                  <w:shd w:val="clear" w:color="auto" w:fill="auto"/>
                  <w:vAlign w:val="center"/>
                </w:tcPr>
                <w:p w14:paraId="6C2EF12E" w14:textId="77777777" w:rsidR="00FB556C" w:rsidRPr="00851514" w:rsidRDefault="00FB556C" w:rsidP="00FB556C">
                  <w:pPr>
                    <w:spacing w:after="60"/>
                    <w:rPr>
                      <w:iCs/>
                      <w:sz w:val="20"/>
                    </w:rPr>
                  </w:pPr>
                  <w:r w:rsidRPr="00851514">
                    <w:rPr>
                      <w:iCs/>
                      <w:sz w:val="20"/>
                    </w:rPr>
                    <w:t>Current Year (i = 1)</w:t>
                  </w:r>
                </w:p>
              </w:tc>
              <w:tc>
                <w:tcPr>
                  <w:tcW w:w="2880" w:type="dxa"/>
                  <w:shd w:val="clear" w:color="auto" w:fill="auto"/>
                  <w:vAlign w:val="center"/>
                </w:tcPr>
                <w:p w14:paraId="5FE75849" w14:textId="77777777" w:rsidR="00FB556C" w:rsidRPr="00851514" w:rsidRDefault="00FB556C" w:rsidP="00FB556C">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4932DBFC" w14:textId="77777777" w:rsidR="00FB556C" w:rsidRPr="00851514" w:rsidRDefault="00FB556C" w:rsidP="00FB556C">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FB556C" w:rsidRPr="00743CFE" w14:paraId="173AD62F" w14:textId="77777777" w:rsidTr="00A112CE">
              <w:trPr>
                <w:trHeight w:val="818"/>
              </w:trPr>
              <w:tc>
                <w:tcPr>
                  <w:tcW w:w="1226" w:type="dxa"/>
                  <w:shd w:val="clear" w:color="auto" w:fill="auto"/>
                  <w:vAlign w:val="center"/>
                </w:tcPr>
                <w:p w14:paraId="68E289B6" w14:textId="77777777" w:rsidR="00FB556C" w:rsidRPr="00851514" w:rsidRDefault="00FB556C" w:rsidP="00FB556C">
                  <w:pPr>
                    <w:spacing w:after="60"/>
                    <w:rPr>
                      <w:iCs/>
                      <w:sz w:val="20"/>
                    </w:rPr>
                  </w:pPr>
                  <w:r w:rsidRPr="00851514">
                    <w:rPr>
                      <w:iCs/>
                      <w:sz w:val="20"/>
                    </w:rPr>
                    <w:t>Second Year (i = 2)</w:t>
                  </w:r>
                </w:p>
              </w:tc>
              <w:tc>
                <w:tcPr>
                  <w:tcW w:w="2880" w:type="dxa"/>
                  <w:shd w:val="clear" w:color="auto" w:fill="auto"/>
                  <w:vAlign w:val="center"/>
                </w:tcPr>
                <w:p w14:paraId="55CA0CBE" w14:textId="77777777" w:rsidR="00FB556C" w:rsidRPr="00851514" w:rsidRDefault="00FB556C" w:rsidP="00FB556C">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4357B801" w14:textId="77777777" w:rsidR="00FB556C" w:rsidRPr="00851514" w:rsidRDefault="00FB556C" w:rsidP="00FB556C">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FB556C" w:rsidRPr="00743CFE" w14:paraId="11E50631" w14:textId="77777777" w:rsidTr="00A112CE">
              <w:trPr>
                <w:trHeight w:val="818"/>
              </w:trPr>
              <w:tc>
                <w:tcPr>
                  <w:tcW w:w="1226" w:type="dxa"/>
                  <w:shd w:val="clear" w:color="auto" w:fill="auto"/>
                  <w:vAlign w:val="center"/>
                </w:tcPr>
                <w:p w14:paraId="4737780E" w14:textId="77777777" w:rsidR="00FB556C" w:rsidRPr="00851514" w:rsidRDefault="00FB556C" w:rsidP="00FB556C">
                  <w:pPr>
                    <w:spacing w:after="60"/>
                    <w:rPr>
                      <w:iCs/>
                      <w:sz w:val="20"/>
                    </w:rPr>
                  </w:pPr>
                  <w:r w:rsidRPr="00851514">
                    <w:rPr>
                      <w:iCs/>
                      <w:sz w:val="20"/>
                    </w:rPr>
                    <w:t>Third Year (i = 3)</w:t>
                  </w:r>
                </w:p>
              </w:tc>
              <w:tc>
                <w:tcPr>
                  <w:tcW w:w="2880" w:type="dxa"/>
                  <w:shd w:val="clear" w:color="auto" w:fill="auto"/>
                  <w:vAlign w:val="center"/>
                </w:tcPr>
                <w:p w14:paraId="360586A8" w14:textId="77777777" w:rsidR="00FB556C" w:rsidRPr="00851514" w:rsidRDefault="00FB556C" w:rsidP="00FB556C">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0D0B9F25" w14:textId="77777777" w:rsidR="00FB556C" w:rsidRPr="00851514" w:rsidRDefault="00FB556C" w:rsidP="00FB556C">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FB556C" w:rsidRPr="00743CFE" w14:paraId="14C06097" w14:textId="77777777" w:rsidTr="00A112CE">
              <w:trPr>
                <w:trHeight w:val="818"/>
              </w:trPr>
              <w:tc>
                <w:tcPr>
                  <w:tcW w:w="1226" w:type="dxa"/>
                  <w:shd w:val="clear" w:color="auto" w:fill="auto"/>
                  <w:vAlign w:val="center"/>
                </w:tcPr>
                <w:p w14:paraId="1A2B3EAD" w14:textId="77777777" w:rsidR="00FB556C" w:rsidRPr="00851514" w:rsidRDefault="00FB556C" w:rsidP="00FB556C">
                  <w:pPr>
                    <w:spacing w:after="60"/>
                    <w:rPr>
                      <w:iCs/>
                      <w:sz w:val="20"/>
                    </w:rPr>
                  </w:pPr>
                  <w:r w:rsidRPr="00851514">
                    <w:rPr>
                      <w:iCs/>
                      <w:sz w:val="20"/>
                    </w:rPr>
                    <w:t>Years after Third Year (i &gt; 3)</w:t>
                  </w:r>
                </w:p>
              </w:tc>
              <w:tc>
                <w:tcPr>
                  <w:tcW w:w="2880" w:type="dxa"/>
                  <w:shd w:val="clear" w:color="auto" w:fill="auto"/>
                  <w:vAlign w:val="center"/>
                </w:tcPr>
                <w:p w14:paraId="08102128" w14:textId="77777777" w:rsidR="00FB556C" w:rsidRPr="00851514" w:rsidRDefault="00FB556C" w:rsidP="00FB556C">
                  <w:pPr>
                    <w:spacing w:after="60"/>
                    <w:rPr>
                      <w:iCs/>
                      <w:sz w:val="20"/>
                    </w:rPr>
                  </w:pPr>
                  <w:r w:rsidRPr="00851514">
                    <w:rPr>
                      <w:iCs/>
                      <w:sz w:val="20"/>
                    </w:rPr>
                    <w:t>Equal to third year amount.</w:t>
                  </w:r>
                </w:p>
              </w:tc>
              <w:tc>
                <w:tcPr>
                  <w:tcW w:w="2690" w:type="dxa"/>
                  <w:shd w:val="clear" w:color="auto" w:fill="auto"/>
                  <w:vAlign w:val="center"/>
                </w:tcPr>
                <w:p w14:paraId="6DD4B8BF" w14:textId="77777777" w:rsidR="00FB556C" w:rsidRPr="00851514" w:rsidRDefault="00FB556C" w:rsidP="00FB556C">
                  <w:pPr>
                    <w:spacing w:after="60"/>
                    <w:rPr>
                      <w:iCs/>
                      <w:sz w:val="20"/>
                    </w:rPr>
                  </w:pPr>
                  <w:r w:rsidRPr="00851514">
                    <w:rPr>
                      <w:iCs/>
                      <w:sz w:val="20"/>
                    </w:rPr>
                    <w:t>Equal to third year amount.</w:t>
                  </w:r>
                </w:p>
              </w:tc>
            </w:tr>
          </w:tbl>
          <w:p w14:paraId="3346353B" w14:textId="77777777" w:rsidR="00FB556C" w:rsidRPr="006A0091" w:rsidRDefault="00FB556C" w:rsidP="00FB556C">
            <w:pPr>
              <w:spacing w:after="60"/>
              <w:rPr>
                <w:i/>
                <w:iCs/>
                <w:sz w:val="20"/>
              </w:rPr>
            </w:pPr>
          </w:p>
        </w:tc>
      </w:tr>
      <w:tr w:rsidR="00FB556C" w:rsidRPr="006A0091" w14:paraId="6F59F6A5" w14:textId="77777777" w:rsidTr="00A112CE">
        <w:trPr>
          <w:cantSplit/>
          <w:tblHeader/>
        </w:trPr>
        <w:tc>
          <w:tcPr>
            <w:tcW w:w="876" w:type="pct"/>
          </w:tcPr>
          <w:p w14:paraId="4C4E5B4D" w14:textId="77777777" w:rsidR="00FB556C" w:rsidRPr="006A0091" w:rsidRDefault="00FB556C" w:rsidP="00FB556C">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75116BB1" w14:textId="77777777" w:rsidR="00FB556C" w:rsidRPr="00545FF6" w:rsidRDefault="00FB556C" w:rsidP="00FB556C">
            <w:pPr>
              <w:spacing w:after="60"/>
              <w:rPr>
                <w:iCs/>
                <w:sz w:val="20"/>
              </w:rPr>
            </w:pPr>
            <w:r w:rsidRPr="00545FF6">
              <w:rPr>
                <w:iCs/>
                <w:sz w:val="20"/>
              </w:rPr>
              <w:t>MW</w:t>
            </w:r>
          </w:p>
        </w:tc>
        <w:tc>
          <w:tcPr>
            <w:tcW w:w="3669" w:type="pct"/>
          </w:tcPr>
          <w:p w14:paraId="385D5385" w14:textId="77777777" w:rsidR="00FB556C" w:rsidRPr="006A0091" w:rsidRDefault="00FB556C" w:rsidP="00FB556C">
            <w:pPr>
              <w:spacing w:after="60"/>
              <w:rPr>
                <w:iCs/>
                <w:sz w:val="20"/>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Pr>
                <w:iCs/>
                <w:sz w:val="20"/>
              </w:rPr>
              <w:t xml:space="preserve">  This value does not include Wholesale Storage Load (WSL).</w:t>
            </w:r>
          </w:p>
        </w:tc>
      </w:tr>
      <w:tr w:rsidR="00FB556C" w:rsidRPr="006A0091" w14:paraId="645A9B2F" w14:textId="77777777" w:rsidTr="00A112CE">
        <w:trPr>
          <w:cantSplit/>
          <w:tblHeader/>
        </w:trPr>
        <w:tc>
          <w:tcPr>
            <w:tcW w:w="876" w:type="pct"/>
          </w:tcPr>
          <w:p w14:paraId="69581645" w14:textId="77777777" w:rsidR="00FB556C" w:rsidRPr="006A0091" w:rsidRDefault="00FB556C" w:rsidP="00FB556C">
            <w:pPr>
              <w:spacing w:after="60"/>
              <w:rPr>
                <w:iCs/>
                <w:sz w:val="20"/>
              </w:rPr>
            </w:pPr>
            <w:r w:rsidRPr="006A0091">
              <w:rPr>
                <w:iCs/>
                <w:sz w:val="20"/>
              </w:rPr>
              <w:lastRenderedPageBreak/>
              <w:t>ENERGYEFF</w:t>
            </w:r>
            <w:r>
              <w:rPr>
                <w:iCs/>
                <w:sz w:val="20"/>
              </w:rPr>
              <w:t xml:space="preserve"> </w:t>
            </w:r>
            <w:r w:rsidRPr="006A0091">
              <w:rPr>
                <w:bCs/>
                <w:i/>
                <w:iCs/>
                <w:sz w:val="20"/>
                <w:vertAlign w:val="subscript"/>
              </w:rPr>
              <w:t>s, i</w:t>
            </w:r>
          </w:p>
        </w:tc>
        <w:tc>
          <w:tcPr>
            <w:tcW w:w="455" w:type="pct"/>
          </w:tcPr>
          <w:p w14:paraId="735B387E" w14:textId="77777777" w:rsidR="00FB556C" w:rsidRPr="00545FF6" w:rsidRDefault="00FB556C" w:rsidP="00FB556C">
            <w:pPr>
              <w:spacing w:after="60"/>
              <w:rPr>
                <w:iCs/>
                <w:sz w:val="20"/>
              </w:rPr>
            </w:pPr>
            <w:r w:rsidRPr="00545FF6">
              <w:rPr>
                <w:iCs/>
                <w:sz w:val="20"/>
              </w:rPr>
              <w:t>MW</w:t>
            </w:r>
          </w:p>
        </w:tc>
        <w:tc>
          <w:tcPr>
            <w:tcW w:w="3669" w:type="pct"/>
          </w:tcPr>
          <w:p w14:paraId="0D933B67" w14:textId="77777777" w:rsidR="00FB556C" w:rsidRPr="006A0091" w:rsidRDefault="00FB556C" w:rsidP="00FB556C">
            <w:pPr>
              <w:spacing w:after="60"/>
              <w:rPr>
                <w:iCs/>
                <w:sz w:val="20"/>
              </w:rPr>
            </w:pPr>
            <w:r w:rsidRPr="001D6190">
              <w:rPr>
                <w:i/>
                <w:iCs/>
                <w:sz w:val="20"/>
              </w:rPr>
              <w:t>Amount of Energy Efficiency Programs Procured</w:t>
            </w:r>
            <w:r w:rsidRPr="006A0091">
              <w:rPr>
                <w:iCs/>
                <w:sz w:val="20"/>
              </w:rPr>
              <w:t>—</w:t>
            </w:r>
            <w:r>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Pr>
                <w:i/>
                <w:iCs/>
                <w:sz w:val="20"/>
              </w:rPr>
              <w:t xml:space="preserve">  </w:t>
            </w:r>
            <w:r>
              <w:rPr>
                <w:iCs/>
                <w:sz w:val="20"/>
              </w:rPr>
              <w:t>ERCOT may also consider any energy efficiency and/or Demand response initiatives reported by Non-Opt-In Entities (NOIEs).</w:t>
            </w:r>
            <w:r w:rsidRPr="006A0091">
              <w:rPr>
                <w:i/>
                <w:iCs/>
                <w:sz w:val="20"/>
              </w:rPr>
              <w:t xml:space="preserve">  </w:t>
            </w:r>
          </w:p>
        </w:tc>
      </w:tr>
      <w:tr w:rsidR="00FB556C" w:rsidRPr="006A0091" w14:paraId="5C00F669" w14:textId="77777777" w:rsidTr="00A112CE">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03003FD5" w14:textId="77777777" w:rsidR="00FB556C" w:rsidRPr="006A0091" w:rsidRDefault="00FB556C" w:rsidP="00FB556C">
            <w:pPr>
              <w:pStyle w:val="TableBody"/>
              <w:rPr>
                <w:i/>
              </w:rPr>
            </w:pPr>
            <w:bookmarkStart w:id="224" w:name="_Toc289696708"/>
            <w:r w:rsidRPr="006A0091">
              <w:rPr>
                <w:i/>
              </w:rPr>
              <w:t>i</w:t>
            </w:r>
            <w:bookmarkEnd w:id="224"/>
          </w:p>
        </w:tc>
        <w:tc>
          <w:tcPr>
            <w:tcW w:w="455" w:type="pct"/>
            <w:tcBorders>
              <w:top w:val="single" w:sz="6" w:space="0" w:color="auto"/>
              <w:left w:val="single" w:sz="6" w:space="0" w:color="auto"/>
              <w:bottom w:val="single" w:sz="6" w:space="0" w:color="auto"/>
              <w:right w:val="single" w:sz="6" w:space="0" w:color="auto"/>
            </w:tcBorders>
          </w:tcPr>
          <w:p w14:paraId="3B9D751E" w14:textId="77777777" w:rsidR="00FB556C" w:rsidRPr="00545FF6" w:rsidRDefault="00FB556C" w:rsidP="00FB556C">
            <w:pPr>
              <w:pStyle w:val="TableBody"/>
            </w:pPr>
            <w:bookmarkStart w:id="225" w:name="_Toc289696709"/>
            <w:r w:rsidRPr="00545FF6">
              <w:t>None</w:t>
            </w:r>
            <w:bookmarkEnd w:id="225"/>
          </w:p>
        </w:tc>
        <w:tc>
          <w:tcPr>
            <w:tcW w:w="3669" w:type="pct"/>
            <w:tcBorders>
              <w:top w:val="single" w:sz="6" w:space="0" w:color="auto"/>
              <w:left w:val="single" w:sz="6" w:space="0" w:color="auto"/>
              <w:bottom w:val="single" w:sz="6" w:space="0" w:color="auto"/>
              <w:right w:val="single" w:sz="4" w:space="0" w:color="auto"/>
            </w:tcBorders>
          </w:tcPr>
          <w:p w14:paraId="22A2D638" w14:textId="77777777" w:rsidR="00FB556C" w:rsidRPr="006A0091" w:rsidRDefault="00FB556C" w:rsidP="00FB556C">
            <w:pPr>
              <w:pStyle w:val="TableBody"/>
            </w:pPr>
            <w:bookmarkStart w:id="226" w:name="_Toc289696710"/>
            <w:r>
              <w:t>Y</w:t>
            </w:r>
            <w:r w:rsidRPr="006A0091">
              <w:t>ear</w:t>
            </w:r>
            <w:bookmarkEnd w:id="226"/>
            <w:r>
              <w:t>.</w:t>
            </w:r>
          </w:p>
        </w:tc>
      </w:tr>
      <w:tr w:rsidR="00FB556C" w:rsidRPr="006A0091" w14:paraId="299852A8" w14:textId="77777777" w:rsidTr="00A112CE">
        <w:trPr>
          <w:cantSplit/>
          <w:tblHeader/>
        </w:trPr>
        <w:tc>
          <w:tcPr>
            <w:tcW w:w="876" w:type="pct"/>
            <w:tcBorders>
              <w:top w:val="single" w:sz="6" w:space="0" w:color="auto"/>
              <w:left w:val="single" w:sz="4" w:space="0" w:color="auto"/>
              <w:bottom w:val="single" w:sz="4" w:space="0" w:color="auto"/>
              <w:right w:val="single" w:sz="6" w:space="0" w:color="auto"/>
            </w:tcBorders>
          </w:tcPr>
          <w:p w14:paraId="2BFA12B5" w14:textId="77777777" w:rsidR="00FB556C" w:rsidRPr="006A0091" w:rsidRDefault="00FB556C" w:rsidP="00FB556C">
            <w:pPr>
              <w:pStyle w:val="TableBody"/>
              <w:rPr>
                <w:i/>
              </w:rPr>
            </w:pPr>
            <w:bookmarkStart w:id="227" w:name="_Toc289696711"/>
            <w:r w:rsidRPr="006A0091">
              <w:rPr>
                <w:i/>
              </w:rPr>
              <w:t>s</w:t>
            </w:r>
            <w:bookmarkEnd w:id="227"/>
          </w:p>
        </w:tc>
        <w:tc>
          <w:tcPr>
            <w:tcW w:w="455" w:type="pct"/>
            <w:tcBorders>
              <w:top w:val="single" w:sz="6" w:space="0" w:color="auto"/>
              <w:left w:val="single" w:sz="6" w:space="0" w:color="auto"/>
              <w:bottom w:val="single" w:sz="4" w:space="0" w:color="auto"/>
              <w:right w:val="single" w:sz="6" w:space="0" w:color="auto"/>
            </w:tcBorders>
          </w:tcPr>
          <w:p w14:paraId="33AC6732" w14:textId="77777777" w:rsidR="00FB556C" w:rsidRPr="00545FF6" w:rsidRDefault="00FB556C" w:rsidP="00FB556C">
            <w:pPr>
              <w:pStyle w:val="TableBody"/>
            </w:pPr>
            <w:bookmarkStart w:id="228" w:name="_Toc289696712"/>
            <w:r w:rsidRPr="00545FF6">
              <w:t>None</w:t>
            </w:r>
            <w:bookmarkEnd w:id="228"/>
          </w:p>
        </w:tc>
        <w:tc>
          <w:tcPr>
            <w:tcW w:w="3669" w:type="pct"/>
            <w:tcBorders>
              <w:top w:val="single" w:sz="6" w:space="0" w:color="auto"/>
              <w:left w:val="single" w:sz="6" w:space="0" w:color="auto"/>
              <w:bottom w:val="single" w:sz="4" w:space="0" w:color="auto"/>
              <w:right w:val="single" w:sz="4" w:space="0" w:color="auto"/>
            </w:tcBorders>
          </w:tcPr>
          <w:p w14:paraId="77FFC0E7" w14:textId="77777777" w:rsidR="00FB556C" w:rsidRPr="006A0091" w:rsidRDefault="00FB556C" w:rsidP="00FB556C">
            <w:pPr>
              <w:pStyle w:val="TableBody"/>
            </w:pPr>
            <w:bookmarkStart w:id="229" w:name="_Toc289696713"/>
            <w:r w:rsidRPr="006A0091">
              <w:t>Peak Load Season</w:t>
            </w:r>
            <w:bookmarkEnd w:id="229"/>
            <w:r>
              <w:t>.</w:t>
            </w:r>
          </w:p>
        </w:tc>
      </w:tr>
    </w:tbl>
    <w:p w14:paraId="53A7D0DF" w14:textId="77777777" w:rsidR="007E1E11" w:rsidRDefault="007E1E11" w:rsidP="00BA7A09">
      <w:pPr>
        <w:spacing w:before="240" w:after="240"/>
        <w:ind w:left="907" w:hanging="907"/>
        <w:outlineLvl w:val="2"/>
        <w:rPr>
          <w:b/>
          <w:i/>
          <w:iCs/>
          <w:szCs w:val="20"/>
        </w:rPr>
      </w:pPr>
    </w:p>
    <w:p w14:paraId="6804CCAE" w14:textId="77777777" w:rsidR="00BA7A09" w:rsidRPr="0003648D" w:rsidRDefault="00BA7A09" w:rsidP="00BA7A09">
      <w:pPr>
        <w:spacing w:before="240" w:after="240"/>
        <w:ind w:left="907" w:hanging="907"/>
        <w:outlineLvl w:val="2"/>
        <w:rPr>
          <w:b/>
          <w:i/>
          <w:iCs/>
          <w:szCs w:val="20"/>
        </w:rPr>
      </w:pPr>
      <w:r w:rsidRPr="0003648D">
        <w:rPr>
          <w:b/>
          <w:i/>
          <w:iCs/>
          <w:szCs w:val="20"/>
        </w:rPr>
        <w:t>3.6.1</w:t>
      </w:r>
      <w:r w:rsidRPr="0003648D">
        <w:rPr>
          <w:b/>
          <w:i/>
          <w:iCs/>
          <w:szCs w:val="20"/>
        </w:rPr>
        <w:tab/>
        <w:t>Load Resource Participation</w:t>
      </w:r>
      <w:bookmarkEnd w:id="153"/>
      <w:bookmarkEnd w:id="154"/>
      <w:bookmarkEnd w:id="155"/>
      <w:bookmarkEnd w:id="156"/>
      <w:bookmarkEnd w:id="157"/>
      <w:bookmarkEnd w:id="158"/>
      <w:bookmarkEnd w:id="159"/>
      <w:bookmarkEnd w:id="160"/>
      <w:bookmarkEnd w:id="161"/>
      <w:bookmarkEnd w:id="162"/>
    </w:p>
    <w:p w14:paraId="1B2D2EF7"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A Load Resource may participate by providing: </w:t>
      </w:r>
    </w:p>
    <w:p w14:paraId="2F6F87F5" w14:textId="77777777" w:rsidR="00BA7A09" w:rsidRPr="0003648D" w:rsidRDefault="00BA7A09" w:rsidP="00BA7A09">
      <w:pPr>
        <w:spacing w:after="240"/>
        <w:ind w:left="1440" w:hanging="720"/>
        <w:rPr>
          <w:szCs w:val="20"/>
        </w:rPr>
      </w:pPr>
      <w:r w:rsidRPr="0003648D">
        <w:rPr>
          <w:szCs w:val="20"/>
        </w:rPr>
        <w:t>(a)</w:t>
      </w:r>
      <w:r w:rsidRPr="0003648D">
        <w:rPr>
          <w:szCs w:val="20"/>
        </w:rPr>
        <w:tab/>
        <w:t>Ancillary Service:</w:t>
      </w:r>
    </w:p>
    <w:p w14:paraId="64BF8DC1" w14:textId="77777777" w:rsidR="00BA7A09" w:rsidRPr="0003648D" w:rsidRDefault="00BA7A09" w:rsidP="00BA7A09">
      <w:pPr>
        <w:spacing w:after="240"/>
        <w:ind w:left="2160" w:hanging="720"/>
        <w:rPr>
          <w:szCs w:val="20"/>
        </w:rPr>
      </w:pPr>
      <w:r w:rsidRPr="0003648D">
        <w:rPr>
          <w:szCs w:val="20"/>
        </w:rPr>
        <w:t>(i)</w:t>
      </w:r>
      <w:r w:rsidRPr="0003648D">
        <w:rPr>
          <w:szCs w:val="20"/>
        </w:rPr>
        <w:tab/>
        <w:t>Regulation Up (Reg-Up) Service as a Controllable Load Resource capable of providing Primary Frequency Response;</w:t>
      </w:r>
    </w:p>
    <w:p w14:paraId="23AE1775" w14:textId="77777777" w:rsidR="00BA7A09" w:rsidRPr="0003648D" w:rsidRDefault="00BA7A09" w:rsidP="00BA7A09">
      <w:pPr>
        <w:spacing w:after="240"/>
        <w:ind w:left="2160" w:hanging="720"/>
        <w:rPr>
          <w:szCs w:val="20"/>
        </w:rPr>
      </w:pPr>
      <w:r w:rsidRPr="0003648D">
        <w:rPr>
          <w:szCs w:val="20"/>
        </w:rPr>
        <w:t>(ii)</w:t>
      </w:r>
      <w:r w:rsidRPr="0003648D">
        <w:rPr>
          <w:szCs w:val="20"/>
        </w:rPr>
        <w:tab/>
        <w:t>Regulation Down (Reg-Down) Service as a Controllable Load Resource capable of providing Primary Frequency Response;</w:t>
      </w:r>
    </w:p>
    <w:p w14:paraId="68C69E05" w14:textId="77777777" w:rsidR="00DC11B1" w:rsidRPr="0003648D" w:rsidRDefault="00BA7A09" w:rsidP="00736CA4">
      <w:pPr>
        <w:spacing w:after="240"/>
        <w:ind w:left="2160" w:hanging="720"/>
        <w:rPr>
          <w:ins w:id="230" w:author="STEC 042618" w:date="2018-03-27T22:09:00Z"/>
          <w:szCs w:val="20"/>
        </w:rPr>
      </w:pPr>
      <w:r w:rsidRPr="0003648D">
        <w:rPr>
          <w:szCs w:val="20"/>
        </w:rPr>
        <w:t>(iii)</w:t>
      </w:r>
      <w:r w:rsidRPr="0003648D">
        <w:rPr>
          <w:szCs w:val="20"/>
        </w:rPr>
        <w:tab/>
      </w:r>
      <w:ins w:id="231" w:author="STEC 042618" w:date="2018-03-27T22:10:00Z">
        <w:r w:rsidR="00DC11B1" w:rsidRPr="0003648D">
          <w:rPr>
            <w:szCs w:val="20"/>
          </w:rPr>
          <w:t>Frequency Response</w:t>
        </w:r>
      </w:ins>
      <w:ins w:id="232" w:author="STEC 042618" w:date="2018-03-28T00:02:00Z">
        <w:r w:rsidR="00DC714F" w:rsidRPr="0003648D">
          <w:rPr>
            <w:szCs w:val="20"/>
          </w:rPr>
          <w:t xml:space="preserve"> </w:t>
        </w:r>
      </w:ins>
      <w:ins w:id="233" w:author="STEC 042618" w:date="2018-03-27T22:09:00Z">
        <w:r w:rsidR="00DC11B1" w:rsidRPr="0003648D">
          <w:rPr>
            <w:szCs w:val="20"/>
          </w:rPr>
          <w:t xml:space="preserve">Service </w:t>
        </w:r>
      </w:ins>
      <w:ins w:id="234" w:author="STEC 042618" w:date="2018-03-27T22:11:00Z">
        <w:r w:rsidR="00DC11B1" w:rsidRPr="0003648D">
          <w:rPr>
            <w:szCs w:val="20"/>
          </w:rPr>
          <w:t xml:space="preserve">(FRS) </w:t>
        </w:r>
      </w:ins>
      <w:ins w:id="235" w:author="STEC 042618" w:date="2018-03-27T22:09:00Z">
        <w:r w:rsidR="00DC11B1" w:rsidRPr="0003648D">
          <w:rPr>
            <w:szCs w:val="20"/>
          </w:rPr>
          <w:t>as a Controllable Load Resource or a Load Resource controlled by high-set under-frequency relay;</w:t>
        </w:r>
      </w:ins>
    </w:p>
    <w:p w14:paraId="26A920B3" w14:textId="77777777" w:rsidR="00BA7A09" w:rsidRPr="0003648D" w:rsidRDefault="00DC11B1" w:rsidP="00BA7A09">
      <w:pPr>
        <w:spacing w:after="240"/>
        <w:ind w:left="2160" w:hanging="720"/>
        <w:rPr>
          <w:szCs w:val="20"/>
        </w:rPr>
      </w:pPr>
      <w:ins w:id="236" w:author="STEC 042618" w:date="2018-03-27T22:09:00Z">
        <w:r w:rsidRPr="0003648D">
          <w:rPr>
            <w:szCs w:val="20"/>
          </w:rPr>
          <w:t>(iv)</w:t>
        </w:r>
        <w:r w:rsidRPr="0003648D">
          <w:rPr>
            <w:szCs w:val="20"/>
          </w:rPr>
          <w:tab/>
        </w:r>
      </w:ins>
      <w:r w:rsidR="00BA7A09" w:rsidRPr="0003648D">
        <w:rPr>
          <w:szCs w:val="20"/>
        </w:rPr>
        <w:t xml:space="preserve">Responsive Reserve (RRS) Service as a Controllable Load Resource qualified for Security-Constrained Economic Dispatch (SCED) Dispatch and capable of providing Primary Frequency Response, or as a Load Resource </w:t>
      </w:r>
      <w:ins w:id="237" w:author="STEC 042618" w:date="2018-04-18T13:55:00Z">
        <w:r w:rsidR="00394316" w:rsidRPr="0003648D">
          <w:rPr>
            <w:szCs w:val="20"/>
          </w:rPr>
          <w:t xml:space="preserve">that may or may not be </w:t>
        </w:r>
      </w:ins>
      <w:r w:rsidR="00BA7A09" w:rsidRPr="0003648D">
        <w:rPr>
          <w:szCs w:val="20"/>
        </w:rPr>
        <w:t>controlled by high-set under-frequency relay; and</w:t>
      </w:r>
    </w:p>
    <w:p w14:paraId="415848AC" w14:textId="77777777" w:rsidR="00BA7A09" w:rsidRPr="0003648D" w:rsidRDefault="00BA7A09" w:rsidP="00BA7A09">
      <w:pPr>
        <w:spacing w:after="240"/>
        <w:ind w:left="2160" w:hanging="720"/>
        <w:rPr>
          <w:szCs w:val="20"/>
        </w:rPr>
      </w:pPr>
      <w:r w:rsidRPr="0003648D">
        <w:rPr>
          <w:szCs w:val="20"/>
        </w:rPr>
        <w:t>(</w:t>
      </w:r>
      <w:del w:id="238" w:author="STEC 042618" w:date="2018-04-10T10:13:00Z">
        <w:r w:rsidRPr="0003648D" w:rsidDel="00342870">
          <w:rPr>
            <w:szCs w:val="20"/>
          </w:rPr>
          <w:delText>i</w:delText>
        </w:r>
      </w:del>
      <w:r w:rsidRPr="0003648D">
        <w:rPr>
          <w:szCs w:val="20"/>
        </w:rPr>
        <w:t>v)</w:t>
      </w:r>
      <w:r w:rsidRPr="0003648D">
        <w:rPr>
          <w:szCs w:val="20"/>
        </w:rPr>
        <w:tab/>
        <w:t xml:space="preserve">Non-Spinning Reserve (Non-Spin) Service as a Controllable Load Resource qualified for SCED Dispatch; </w:t>
      </w:r>
    </w:p>
    <w:p w14:paraId="72E8B98F" w14:textId="77777777" w:rsidR="00BA7A09" w:rsidRPr="0003648D" w:rsidRDefault="00BA7A09" w:rsidP="00BA7A09">
      <w:pPr>
        <w:spacing w:after="240"/>
        <w:ind w:left="1440" w:hanging="720"/>
        <w:rPr>
          <w:szCs w:val="20"/>
        </w:rPr>
      </w:pPr>
      <w:r w:rsidRPr="0003648D">
        <w:rPr>
          <w:szCs w:val="20"/>
        </w:rPr>
        <w:t>(b)</w:t>
      </w:r>
      <w:r w:rsidRPr="0003648D">
        <w:rPr>
          <w:szCs w:val="20"/>
        </w:rPr>
        <w:tab/>
        <w:t xml:space="preserve">Energy in the form of Demand response from a Controllable Load Resource in Real-Time via SCED; </w:t>
      </w:r>
    </w:p>
    <w:p w14:paraId="6523A34D" w14:textId="77777777" w:rsidR="00BA7A09" w:rsidRPr="0003648D" w:rsidRDefault="00BA7A09" w:rsidP="00BA7A09">
      <w:pPr>
        <w:spacing w:after="240"/>
        <w:ind w:left="1440" w:hanging="720"/>
        <w:rPr>
          <w:szCs w:val="20"/>
        </w:rPr>
      </w:pPr>
      <w:r w:rsidRPr="0003648D">
        <w:rPr>
          <w:szCs w:val="20"/>
        </w:rPr>
        <w:t>(c)</w:t>
      </w:r>
      <w:r w:rsidRPr="0003648D">
        <w:rPr>
          <w:szCs w:val="20"/>
        </w:rPr>
        <w:tab/>
        <w:t>Emergency Response Service (ERS) for hours in which the Load Resource does not have an Ancillary Service Resource Responsibility; and</w:t>
      </w:r>
    </w:p>
    <w:p w14:paraId="233CA0A8" w14:textId="77777777" w:rsidR="00BA7A09" w:rsidRPr="0003648D" w:rsidRDefault="00BA7A09" w:rsidP="00BA7A09">
      <w:pPr>
        <w:spacing w:after="240"/>
        <w:ind w:left="1440" w:hanging="720"/>
        <w:rPr>
          <w:szCs w:val="20"/>
        </w:rPr>
      </w:pPr>
      <w:r w:rsidRPr="0003648D">
        <w:rPr>
          <w:szCs w:val="20"/>
        </w:rPr>
        <w:t>(d)</w:t>
      </w:r>
      <w:r w:rsidRPr="0003648D">
        <w:rPr>
          <w:szCs w:val="20"/>
        </w:rPr>
        <w:tab/>
        <w:t xml:space="preserve">Voluntary Load response in Real-Time. </w:t>
      </w:r>
    </w:p>
    <w:p w14:paraId="67EC2525" w14:textId="77777777" w:rsidR="00BA7A09" w:rsidRPr="0003648D" w:rsidRDefault="00BA7A09" w:rsidP="00BA7A09">
      <w:pPr>
        <w:spacing w:after="240"/>
        <w:ind w:left="720" w:hanging="720"/>
        <w:rPr>
          <w:szCs w:val="20"/>
        </w:rPr>
      </w:pPr>
      <w:r w:rsidRPr="0003648D">
        <w:rPr>
          <w:szCs w:val="20"/>
        </w:rPr>
        <w:t>(2)</w:t>
      </w:r>
      <w:r w:rsidRPr="0003648D">
        <w:rPr>
          <w:szCs w:val="20"/>
        </w:rPr>
        <w:tab/>
        <w:t xml:space="preserve">Except for voluntary Load response and ERS, loads participating in any ERCOT market must be registered as a Load Resource and are subject to qualification testing administered by ERCOT.  </w:t>
      </w:r>
    </w:p>
    <w:p w14:paraId="6959EDA8" w14:textId="77777777" w:rsidR="00BA7A09" w:rsidRPr="0003648D" w:rsidRDefault="00BA7A09" w:rsidP="00BA7A09">
      <w:pPr>
        <w:spacing w:after="240"/>
        <w:ind w:left="720" w:hanging="720"/>
        <w:rPr>
          <w:szCs w:val="20"/>
        </w:rPr>
      </w:pPr>
      <w:r w:rsidRPr="0003648D">
        <w:rPr>
          <w:szCs w:val="20"/>
        </w:rPr>
        <w:lastRenderedPageBreak/>
        <w:t>(3)</w:t>
      </w:r>
      <w:r w:rsidRPr="0003648D">
        <w:rPr>
          <w:szCs w:val="20"/>
        </w:rPr>
        <w:tab/>
        <w:t>All ERCOT Settlements resulting from Load Resource participation are made only with the Qualified Scheduling Entity (QSE) representing the Load Resource.</w:t>
      </w:r>
    </w:p>
    <w:p w14:paraId="39FF317B" w14:textId="77777777" w:rsidR="00BA7A09" w:rsidRPr="0003648D" w:rsidRDefault="00BA7A09" w:rsidP="00BA7A09">
      <w:pPr>
        <w:spacing w:after="240"/>
        <w:ind w:left="720" w:hanging="720"/>
        <w:rPr>
          <w:szCs w:val="20"/>
        </w:rPr>
      </w:pPr>
      <w:r w:rsidRPr="0003648D">
        <w:rPr>
          <w:szCs w:val="20"/>
        </w:rPr>
        <w:t>(4)</w:t>
      </w:r>
      <w:r w:rsidRPr="0003648D">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0E1A014C" w14:textId="77777777" w:rsidR="00BA7A09" w:rsidRPr="0003648D" w:rsidRDefault="00BA7A09" w:rsidP="00BA7A09">
      <w:pPr>
        <w:spacing w:after="240"/>
        <w:ind w:left="720" w:hanging="720"/>
        <w:rPr>
          <w:iCs/>
          <w:szCs w:val="20"/>
        </w:rPr>
      </w:pPr>
      <w:r w:rsidRPr="0003648D">
        <w:rPr>
          <w:iCs/>
          <w:szCs w:val="20"/>
        </w:rPr>
        <w:t>(5)</w:t>
      </w:r>
      <w:r w:rsidRPr="0003648D">
        <w:rPr>
          <w:iCs/>
          <w:szCs w:val="20"/>
        </w:rPr>
        <w:tab/>
        <w:t xml:space="preserve">The Settlement Point for a Controllable Load Resource with a Real-Time Market (RTM) Energy Bid is its Load Zone Settlement Point. </w:t>
      </w:r>
    </w:p>
    <w:p w14:paraId="16B06A46" w14:textId="77777777" w:rsidR="00BA7A09" w:rsidRPr="0003648D" w:rsidRDefault="00BA7A09" w:rsidP="00BA7A09">
      <w:pPr>
        <w:spacing w:after="240"/>
        <w:ind w:left="720" w:hanging="720"/>
        <w:rPr>
          <w:szCs w:val="20"/>
        </w:rPr>
      </w:pPr>
      <w:r w:rsidRPr="0003648D">
        <w:rPr>
          <w:szCs w:val="20"/>
        </w:rPr>
        <w:t>(6)</w:t>
      </w:r>
      <w:r w:rsidRPr="0003648D">
        <w:rPr>
          <w:szCs w:val="20"/>
        </w:rPr>
        <w:tab/>
        <w:t>QSEs shall not submit offers for Load Resources containing sites associated with a Dynamically Scheduled Resource (DSR).</w:t>
      </w:r>
    </w:p>
    <w:p w14:paraId="08E9B29C" w14:textId="77777777" w:rsidR="00BA7A09" w:rsidRPr="0003648D" w:rsidRDefault="00BA7A09" w:rsidP="00BA7A09">
      <w:pPr>
        <w:keepNext/>
        <w:tabs>
          <w:tab w:val="left" w:pos="1080"/>
        </w:tabs>
        <w:spacing w:before="240" w:after="240"/>
        <w:ind w:left="1080" w:hanging="1080"/>
        <w:outlineLvl w:val="2"/>
        <w:rPr>
          <w:b/>
          <w:bCs/>
          <w:i/>
          <w:szCs w:val="20"/>
        </w:rPr>
      </w:pPr>
      <w:r w:rsidRPr="0003648D">
        <w:rPr>
          <w:b/>
          <w:bCs/>
          <w:i/>
          <w:szCs w:val="20"/>
        </w:rPr>
        <w:t>3.8.3</w:t>
      </w:r>
      <w:r w:rsidRPr="0003648D">
        <w:rPr>
          <w:bCs/>
          <w:i/>
          <w:szCs w:val="20"/>
        </w:rPr>
        <w:tab/>
      </w:r>
      <w:r w:rsidRPr="0003648D">
        <w:rPr>
          <w:b/>
          <w:bCs/>
          <w:i/>
          <w:szCs w:val="20"/>
        </w:rPr>
        <w:t>Quick Start Generation Resources</w:t>
      </w:r>
      <w:bookmarkEnd w:id="163"/>
      <w:bookmarkEnd w:id="164"/>
      <w:bookmarkEnd w:id="165"/>
      <w:bookmarkEnd w:id="166"/>
      <w:bookmarkEnd w:id="167"/>
      <w:bookmarkEnd w:id="168"/>
      <w:bookmarkEnd w:id="169"/>
      <w:bookmarkEnd w:id="170"/>
      <w:bookmarkEnd w:id="171"/>
      <w:bookmarkEnd w:id="172"/>
      <w:bookmarkEnd w:id="173"/>
    </w:p>
    <w:p w14:paraId="0875C079"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239" w:name="_Hlk512418377"/>
      <w:r w:rsidR="00FD16A4" w:rsidRPr="0003648D">
        <w:rPr>
          <w:iCs/>
          <w:szCs w:val="20"/>
        </w:rPr>
        <w:t xml:space="preserve"> </w:t>
      </w:r>
      <w:ins w:id="240" w:author="STEC 042618" w:date="2018-04-24T22:39:00Z">
        <w:r w:rsidR="0093066F" w:rsidRPr="0003648D">
          <w:rPr>
            <w:iCs/>
            <w:szCs w:val="20"/>
          </w:rPr>
          <w:t>If the QSGR is providing Responsive Reserve (</w:t>
        </w:r>
      </w:ins>
      <w:ins w:id="241" w:author="STEC 042618" w:date="2018-04-24T22:40:00Z">
        <w:r w:rsidR="0093066F" w:rsidRPr="0003648D">
          <w:rPr>
            <w:iCs/>
            <w:szCs w:val="20"/>
          </w:rPr>
          <w:t>RRS</w:t>
        </w:r>
      </w:ins>
      <w:ins w:id="242" w:author="STEC 042618" w:date="2018-04-24T22:39:00Z">
        <w:r w:rsidR="0093066F" w:rsidRPr="0003648D">
          <w:rPr>
            <w:iCs/>
            <w:szCs w:val="20"/>
          </w:rPr>
          <w:t xml:space="preserve">), then the Ancillary Service Resource Responsibility for </w:t>
        </w:r>
      </w:ins>
      <w:ins w:id="243" w:author="STEC 042618" w:date="2018-04-24T22:40:00Z">
        <w:r w:rsidR="0093066F" w:rsidRPr="0003648D">
          <w:rPr>
            <w:iCs/>
            <w:szCs w:val="20"/>
          </w:rPr>
          <w:t>RRS</w:t>
        </w:r>
      </w:ins>
      <w:ins w:id="244" w:author="STEC 042618" w:date="2018-04-24T22:39:00Z">
        <w:r w:rsidR="0093066F" w:rsidRPr="0003648D">
          <w:rPr>
            <w:iCs/>
            <w:szCs w:val="20"/>
          </w:rPr>
          <w:t xml:space="preserve"> shall be set to the Resource’s QSE-assigned </w:t>
        </w:r>
      </w:ins>
      <w:ins w:id="245" w:author="STEC 042618" w:date="2018-04-24T22:40:00Z">
        <w:r w:rsidR="0093066F" w:rsidRPr="0003648D">
          <w:rPr>
            <w:iCs/>
            <w:szCs w:val="20"/>
          </w:rPr>
          <w:t>RRS</w:t>
        </w:r>
      </w:ins>
      <w:ins w:id="246" w:author="STEC 042618" w:date="2018-04-24T22:39:00Z">
        <w:r w:rsidR="0093066F" w:rsidRPr="0003648D">
          <w:rPr>
            <w:iCs/>
            <w:szCs w:val="20"/>
          </w:rPr>
          <w:t xml:space="preserve"> responsibility in the COP</w:t>
        </w:r>
        <w:bookmarkEnd w:id="239"/>
        <w:r w:rsidR="0093066F" w:rsidRPr="0003648D">
          <w:rPr>
            <w:iCs/>
            <w:szCs w:val="20"/>
          </w:rPr>
          <w:t>.</w:t>
        </w:r>
      </w:ins>
    </w:p>
    <w:p w14:paraId="2865A578"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5E89B952" w14:textId="77777777"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A QSGR with a telemeter breaker status of open and a telemeter Resource Status OFFQS shall not provide Regulation Service or </w:t>
      </w:r>
      <w:del w:id="247" w:author="STEC" w:date="2017-11-06T11:31:00Z">
        <w:r w:rsidRPr="0003648D" w:rsidDel="00207662">
          <w:rPr>
            <w:iCs/>
            <w:szCs w:val="20"/>
          </w:rPr>
          <w:delText>Responsive Reserve (RRS)</w:delText>
        </w:r>
      </w:del>
      <w:ins w:id="248" w:author="STEC" w:date="2017-11-06T11:31:00Z">
        <w:del w:id="249" w:author="STEC 042618" w:date="2018-03-27T22:13:00Z">
          <w:r w:rsidRPr="0003648D" w:rsidDel="00DC11B1">
            <w:rPr>
              <w:iCs/>
              <w:szCs w:val="20"/>
            </w:rPr>
            <w:delText>Primary</w:delText>
          </w:r>
        </w:del>
        <w:del w:id="250" w:author="STEC 042618" w:date="2018-04-26T09:33:00Z">
          <w:r w:rsidRPr="0003648D" w:rsidDel="008A43EA">
            <w:rPr>
              <w:iCs/>
              <w:szCs w:val="20"/>
            </w:rPr>
            <w:delText xml:space="preserve"> </w:delText>
          </w:r>
        </w:del>
        <w:r w:rsidRPr="0003648D">
          <w:rPr>
            <w:iCs/>
            <w:szCs w:val="20"/>
          </w:rPr>
          <w:t>Frequency Response</w:t>
        </w:r>
      </w:ins>
      <w:r w:rsidRPr="0003648D">
        <w:rPr>
          <w:iCs/>
          <w:szCs w:val="20"/>
        </w:rPr>
        <w:t xml:space="preserve"> Service</w:t>
      </w:r>
      <w:ins w:id="251" w:author="STEC" w:date="2017-11-06T11:31:00Z">
        <w:r w:rsidRPr="0003648D">
          <w:rPr>
            <w:iCs/>
            <w:szCs w:val="20"/>
          </w:rPr>
          <w:t xml:space="preserve"> (</w:t>
        </w:r>
        <w:del w:id="252" w:author="STEC 042618" w:date="2018-03-27T22:13:00Z">
          <w:r w:rsidRPr="0003648D" w:rsidDel="00DC11B1">
            <w:rPr>
              <w:iCs/>
              <w:szCs w:val="20"/>
            </w:rPr>
            <w:delText>P</w:delText>
          </w:r>
        </w:del>
        <w:r w:rsidRPr="0003648D">
          <w:rPr>
            <w:iCs/>
            <w:szCs w:val="20"/>
          </w:rPr>
          <w:t>FRS)</w:t>
        </w:r>
      </w:ins>
      <w:r w:rsidRPr="0003648D">
        <w:rPr>
          <w:iCs/>
          <w:szCs w:val="20"/>
        </w:rPr>
        <w:t>.</w:t>
      </w:r>
    </w:p>
    <w:p w14:paraId="649758A0" w14:textId="77777777" w:rsidR="00BA7A09" w:rsidRPr="0003648D" w:rsidRDefault="00BA7A09" w:rsidP="00BA7A09">
      <w:pPr>
        <w:spacing w:after="240"/>
        <w:ind w:left="720" w:hanging="720"/>
        <w:rPr>
          <w:iCs/>
          <w:szCs w:val="20"/>
        </w:rPr>
      </w:pPr>
      <w:r w:rsidRPr="0003648D">
        <w:rPr>
          <w:iCs/>
          <w:szCs w:val="20"/>
        </w:rPr>
        <w:t>(4)</w:t>
      </w:r>
      <w:r w:rsidRPr="0003648D">
        <w:rPr>
          <w:iCs/>
          <w:szCs w:val="20"/>
        </w:rPr>
        <w:tab/>
        <w:t>ERCOT shall adjust the QSGR’s Mitigated Offer Cap curve as described in Section 4.4.9.4.1, Mitigated Offer Cap.</w:t>
      </w:r>
    </w:p>
    <w:p w14:paraId="1D2FEA2A" w14:textId="77777777" w:rsidR="00BA7A09" w:rsidRPr="0003648D" w:rsidRDefault="00BA7A09" w:rsidP="00BA7A09">
      <w:pPr>
        <w:spacing w:after="240"/>
        <w:ind w:left="720" w:hanging="720"/>
        <w:rPr>
          <w:iCs/>
          <w:szCs w:val="20"/>
        </w:rPr>
      </w:pPr>
      <w:r w:rsidRPr="0003648D">
        <w:rPr>
          <w:iCs/>
          <w:szCs w:val="20"/>
        </w:rPr>
        <w:lastRenderedPageBreak/>
        <w:t>(5)</w:t>
      </w:r>
      <w:r w:rsidRPr="0003648D">
        <w:rPr>
          <w:iCs/>
          <w:szCs w:val="20"/>
        </w:rP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52370048" w14:textId="77777777" w:rsidR="00BA7A09" w:rsidRPr="0003648D" w:rsidRDefault="00BA7A09" w:rsidP="00BA7A09">
      <w:pPr>
        <w:spacing w:after="240"/>
        <w:ind w:left="720" w:hanging="720"/>
        <w:rPr>
          <w:iCs/>
          <w:szCs w:val="20"/>
        </w:rPr>
      </w:pPr>
      <w:bookmarkStart w:id="253" w:name="OLE_LINK1"/>
      <w:bookmarkStart w:id="254" w:name="OLE_LINK2"/>
      <w:r w:rsidRPr="0003648D">
        <w:rPr>
          <w:iCs/>
          <w:szCs w:val="20"/>
        </w:rPr>
        <w:t>(6)</w:t>
      </w:r>
      <w:r w:rsidRPr="0003648D">
        <w:rPr>
          <w:iCs/>
          <w:szCs w:val="20"/>
        </w:rPr>
        <w:tab/>
        <w:t>Any hour in which the QSE for the QSGR has shown the Resource as available for SCED Dispatch as described in this Section 3.8.3 is considered a QSE-Committed Interval.</w:t>
      </w:r>
    </w:p>
    <w:p w14:paraId="2312BEBF" w14:textId="77777777" w:rsidR="00BA7A09" w:rsidRPr="0003648D" w:rsidRDefault="00BA7A09" w:rsidP="00BA7A09">
      <w:pPr>
        <w:spacing w:after="240"/>
        <w:ind w:left="720" w:hanging="720"/>
        <w:rPr>
          <w:iCs/>
          <w:szCs w:val="20"/>
        </w:rPr>
      </w:pPr>
      <w:r w:rsidRPr="0003648D">
        <w:rPr>
          <w:iCs/>
          <w:szCs w:val="20"/>
        </w:rPr>
        <w:t>(7)</w:t>
      </w:r>
      <w:r w:rsidRPr="0003648D">
        <w:rPr>
          <w:iCs/>
          <w:szCs w:val="20"/>
        </w:rPr>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253"/>
      <w:bookmarkEnd w:id="254"/>
    </w:p>
    <w:p w14:paraId="212C7124" w14:textId="77777777" w:rsidR="00BA7A09" w:rsidRPr="0003648D" w:rsidRDefault="00BA7A09" w:rsidP="00BA7A09">
      <w:pPr>
        <w:spacing w:after="240"/>
        <w:ind w:left="720" w:hanging="720"/>
        <w:rPr>
          <w:iCs/>
          <w:szCs w:val="20"/>
        </w:rPr>
      </w:pPr>
      <w:r w:rsidRPr="0003648D">
        <w:rPr>
          <w:iCs/>
          <w:szCs w:val="20"/>
        </w:rPr>
        <w:t>(8)</w:t>
      </w:r>
      <w:r w:rsidRPr="0003648D">
        <w:rPr>
          <w:iCs/>
          <w:szCs w:val="20"/>
        </w:rPr>
        <w:tab/>
        <w:t>Other than for the potential decommitment of a QSGR as described in Section 3.8.3.1, Quick Start Generation Resource Decommitment Decision Process, following a SCED QSGR deployment, the QSGR is expected to follow the SCED Base Points.</w:t>
      </w:r>
    </w:p>
    <w:p w14:paraId="40FD3E0E" w14:textId="77777777" w:rsidR="00BA7A09" w:rsidRPr="0003648D" w:rsidRDefault="00BA7A09" w:rsidP="00BA7A09">
      <w:pPr>
        <w:keepNext/>
        <w:tabs>
          <w:tab w:val="left" w:pos="1080"/>
        </w:tabs>
        <w:spacing w:before="240" w:after="240"/>
        <w:ind w:left="1080" w:hanging="1080"/>
        <w:outlineLvl w:val="2"/>
        <w:rPr>
          <w:b/>
          <w:bCs/>
          <w:i/>
          <w:szCs w:val="20"/>
        </w:rPr>
      </w:pPr>
      <w:bookmarkStart w:id="255" w:name="_Toc293314049"/>
      <w:bookmarkStart w:id="256" w:name="_Toc400526140"/>
      <w:bookmarkStart w:id="257" w:name="_Toc405534458"/>
      <w:bookmarkStart w:id="258" w:name="_Toc406570471"/>
      <w:bookmarkStart w:id="259" w:name="_Toc410910623"/>
      <w:bookmarkStart w:id="260" w:name="_Toc411841051"/>
      <w:bookmarkStart w:id="261" w:name="_Toc422147013"/>
      <w:bookmarkStart w:id="262" w:name="_Toc433020609"/>
      <w:bookmarkStart w:id="263" w:name="_Toc437262050"/>
      <w:bookmarkStart w:id="264" w:name="_Toc478375225"/>
      <w:bookmarkStart w:id="265" w:name="_Toc495313748"/>
      <w:r w:rsidRPr="0003648D">
        <w:rPr>
          <w:b/>
          <w:bCs/>
          <w:i/>
          <w:szCs w:val="20"/>
        </w:rPr>
        <w:t>3.8.4</w:t>
      </w:r>
      <w:r w:rsidRPr="0003648D">
        <w:rPr>
          <w:b/>
          <w:bCs/>
          <w:i/>
          <w:szCs w:val="20"/>
        </w:rPr>
        <w:tab/>
      </w:r>
      <w:del w:id="266" w:author="STEC 042618" w:date="2018-04-02T13:39:00Z">
        <w:r w:rsidRPr="0003648D" w:rsidDel="00944B1C">
          <w:rPr>
            <w:b/>
            <w:bCs/>
            <w:i/>
            <w:szCs w:val="20"/>
          </w:rPr>
          <w:delText xml:space="preserve">Hydro </w:delText>
        </w:r>
      </w:del>
      <w:r w:rsidRPr="0003648D">
        <w:rPr>
          <w:b/>
          <w:bCs/>
          <w:i/>
          <w:szCs w:val="20"/>
        </w:rPr>
        <w:t>Generation Resources</w:t>
      </w:r>
      <w:bookmarkEnd w:id="255"/>
      <w:bookmarkEnd w:id="256"/>
      <w:bookmarkEnd w:id="257"/>
      <w:bookmarkEnd w:id="258"/>
      <w:bookmarkEnd w:id="259"/>
      <w:bookmarkEnd w:id="260"/>
      <w:bookmarkEnd w:id="261"/>
      <w:bookmarkEnd w:id="262"/>
      <w:bookmarkEnd w:id="263"/>
      <w:bookmarkEnd w:id="264"/>
      <w:bookmarkEnd w:id="265"/>
      <w:ins w:id="267" w:author="STEC 042618" w:date="2018-04-02T13:38:00Z">
        <w:r w:rsidR="00944B1C" w:rsidRPr="0003648D">
          <w:rPr>
            <w:b/>
            <w:bCs/>
            <w:i/>
            <w:szCs w:val="20"/>
          </w:rPr>
          <w:t xml:space="preserve"> Operating in Synchronous Condenser Fast Response Mode</w:t>
        </w:r>
      </w:ins>
    </w:p>
    <w:p w14:paraId="4E427FF8" w14:textId="77777777" w:rsidR="00BA7A09" w:rsidRPr="0003648D" w:rsidRDefault="00BA7A09" w:rsidP="00BA7A09">
      <w:pPr>
        <w:spacing w:after="240"/>
        <w:ind w:left="720" w:hanging="720"/>
        <w:rPr>
          <w:iCs/>
          <w:szCs w:val="20"/>
        </w:rPr>
      </w:pPr>
      <w:r w:rsidRPr="0003648D">
        <w:rPr>
          <w:szCs w:val="20"/>
        </w:rPr>
        <w:t>(1)</w:t>
      </w:r>
      <w:r w:rsidRPr="0003648D">
        <w:rPr>
          <w:szCs w:val="20"/>
        </w:rPr>
        <w:tab/>
        <w:t xml:space="preserve">A QSE is considered to have performed for the amount of its </w:t>
      </w:r>
      <w:ins w:id="268" w:author="STEC 042618" w:date="2018-04-13T14:50:00Z">
        <w:r w:rsidR="008A66EC" w:rsidRPr="0003648D">
          <w:rPr>
            <w:szCs w:val="20"/>
          </w:rPr>
          <w:t>F</w:t>
        </w:r>
      </w:ins>
      <w:del w:id="269" w:author="STEC 042618" w:date="2018-04-13T14:50:00Z">
        <w:r w:rsidRPr="0003648D" w:rsidDel="008A66EC">
          <w:rPr>
            <w:szCs w:val="20"/>
          </w:rPr>
          <w:delText>R</w:delText>
        </w:r>
      </w:del>
      <w:r w:rsidRPr="0003648D">
        <w:rPr>
          <w:szCs w:val="20"/>
        </w:rPr>
        <w:t xml:space="preserve">RS obligation for the MW amount provided by a </w:t>
      </w:r>
      <w:del w:id="270" w:author="STEC 042618" w:date="2018-04-02T13:38:00Z">
        <w:r w:rsidRPr="0003648D" w:rsidDel="00944B1C">
          <w:rPr>
            <w:szCs w:val="20"/>
          </w:rPr>
          <w:delText>hydro</w:delText>
        </w:r>
      </w:del>
      <w:r w:rsidRPr="0003648D">
        <w:rPr>
          <w:szCs w:val="20"/>
        </w:rPr>
        <w:t xml:space="preserve"> Generation Resource operating in synchronous condenser fast-response mode and triggered by an under-frequency relay device at the frequency set point specified in paragraph (3)(</w:t>
      </w:r>
      <w:del w:id="271" w:author="STEC" w:date="2017-11-06T13:08:00Z">
        <w:r w:rsidRPr="0003648D" w:rsidDel="000474C9">
          <w:rPr>
            <w:szCs w:val="20"/>
          </w:rPr>
          <w:delText>b</w:delText>
        </w:r>
      </w:del>
      <w:ins w:id="272" w:author="STEC" w:date="2017-11-06T13:08:00Z">
        <w:r w:rsidRPr="0003648D">
          <w:rPr>
            <w:szCs w:val="20"/>
          </w:rPr>
          <w:t>c</w:t>
        </w:r>
      </w:ins>
      <w:r w:rsidRPr="0003648D">
        <w:rPr>
          <w:szCs w:val="20"/>
        </w:rPr>
        <w:t xml:space="preserve">) of Section 3.18, Resource Limits in Providing Ancillary Service, without corresponding </w:t>
      </w:r>
      <w:ins w:id="273" w:author="STEC 042618" w:date="2018-04-13T14:51:00Z">
        <w:r w:rsidR="008A66EC" w:rsidRPr="0003648D">
          <w:rPr>
            <w:szCs w:val="20"/>
          </w:rPr>
          <w:t>F</w:t>
        </w:r>
      </w:ins>
      <w:del w:id="274" w:author="STEC 042618" w:date="2018-04-13T14:51:00Z">
        <w:r w:rsidRPr="0003648D" w:rsidDel="008A66EC">
          <w:rPr>
            <w:szCs w:val="20"/>
          </w:rPr>
          <w:delText>R</w:delText>
        </w:r>
      </w:del>
      <w:r w:rsidRPr="0003648D">
        <w:rPr>
          <w:szCs w:val="20"/>
        </w:rPr>
        <w:t>RS deployment by ERCOT.  This provision applies only for the duration when</w:t>
      </w:r>
      <w:del w:id="275" w:author="STEC 042618" w:date="2018-04-02T13:39:00Z">
        <w:r w:rsidRPr="0003648D" w:rsidDel="00944B1C">
          <w:rPr>
            <w:szCs w:val="20"/>
          </w:rPr>
          <w:delText xml:space="preserve"> hydro</w:delText>
        </w:r>
      </w:del>
      <w:r w:rsidRPr="0003648D">
        <w:rPr>
          <w:szCs w:val="20"/>
        </w:rPr>
        <w:t xml:space="preserve"> </w:t>
      </w:r>
      <w:ins w:id="276" w:author="STEC 042618" w:date="2018-04-13T14:51:00Z">
        <w:r w:rsidR="008A66EC" w:rsidRPr="0003648D">
          <w:rPr>
            <w:szCs w:val="20"/>
          </w:rPr>
          <w:t>F</w:t>
        </w:r>
      </w:ins>
      <w:del w:id="277" w:author="STEC 042618" w:date="2018-04-13T14:51:00Z">
        <w:r w:rsidRPr="0003648D" w:rsidDel="008A66EC">
          <w:rPr>
            <w:szCs w:val="20"/>
          </w:rPr>
          <w:delText>R</w:delText>
        </w:r>
      </w:del>
      <w:r w:rsidRPr="0003648D">
        <w:rPr>
          <w:szCs w:val="20"/>
        </w:rPr>
        <w:t>RS MW is deployed by automatic under-frequency relay action.</w:t>
      </w:r>
    </w:p>
    <w:p w14:paraId="6834219C" w14:textId="77777777" w:rsidR="00BA7A09" w:rsidRPr="0003648D" w:rsidRDefault="00BA7A09" w:rsidP="00BA7A09">
      <w:pPr>
        <w:keepNext/>
        <w:tabs>
          <w:tab w:val="left" w:pos="1080"/>
        </w:tabs>
        <w:spacing w:before="240" w:after="240"/>
        <w:ind w:left="1080" w:hanging="1080"/>
        <w:outlineLvl w:val="2"/>
        <w:rPr>
          <w:b/>
          <w:bCs/>
          <w:i/>
          <w:szCs w:val="20"/>
        </w:rPr>
      </w:pPr>
      <w:bookmarkStart w:id="278" w:name="_Toc400526142"/>
      <w:bookmarkStart w:id="279" w:name="_Toc405534460"/>
      <w:bookmarkStart w:id="280" w:name="_Toc406570473"/>
      <w:bookmarkStart w:id="281" w:name="_Toc410910625"/>
      <w:bookmarkStart w:id="282" w:name="_Toc411841053"/>
      <w:bookmarkStart w:id="283" w:name="_Toc422147015"/>
      <w:bookmarkStart w:id="284" w:name="_Toc433020611"/>
      <w:bookmarkStart w:id="285" w:name="_Toc437262052"/>
      <w:bookmarkStart w:id="286" w:name="_Toc478375227"/>
      <w:bookmarkStart w:id="287" w:name="_Toc495313750"/>
      <w:r w:rsidRPr="0003648D">
        <w:rPr>
          <w:b/>
          <w:bCs/>
          <w:i/>
          <w:szCs w:val="20"/>
        </w:rPr>
        <w:t>3.9.1</w:t>
      </w:r>
      <w:r w:rsidRPr="0003648D">
        <w:rPr>
          <w:b/>
          <w:bCs/>
          <w:i/>
          <w:szCs w:val="20"/>
        </w:rPr>
        <w:tab/>
        <w:t>Current Operating Plan (COP) Criteria</w:t>
      </w:r>
      <w:bookmarkEnd w:id="278"/>
      <w:bookmarkEnd w:id="279"/>
      <w:bookmarkEnd w:id="280"/>
      <w:bookmarkEnd w:id="281"/>
      <w:bookmarkEnd w:id="282"/>
      <w:bookmarkEnd w:id="283"/>
      <w:bookmarkEnd w:id="284"/>
      <w:bookmarkEnd w:id="285"/>
      <w:bookmarkEnd w:id="286"/>
      <w:bookmarkEnd w:id="287"/>
    </w:p>
    <w:p w14:paraId="32FA59AE"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Each QSE that represents a Resource must submit a COP to ERCOT that reflects expected operating conditions for each Resource for each hour in the next seven Operating Days.</w:t>
      </w:r>
    </w:p>
    <w:p w14:paraId="494F334A"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7E6F77DE" w14:textId="77777777" w:rsidR="00BA7A09" w:rsidRPr="0003648D" w:rsidRDefault="00BA7A09" w:rsidP="00BA7A09">
      <w:pPr>
        <w:spacing w:after="240"/>
        <w:ind w:left="720" w:hanging="720"/>
        <w:rPr>
          <w:iCs/>
          <w:szCs w:val="20"/>
        </w:rPr>
      </w:pPr>
      <w:r w:rsidRPr="0003648D">
        <w:rPr>
          <w:iCs/>
          <w:szCs w:val="20"/>
        </w:rPr>
        <w:lastRenderedPageBreak/>
        <w:t>(3)</w:t>
      </w:r>
      <w:r w:rsidRPr="0003648D">
        <w:rPr>
          <w:iCs/>
          <w:szCs w:val="20"/>
        </w:rPr>
        <w:tab/>
        <w:t xml:space="preserve">The Resource capacity in a QSE’s COP must be sufficient to supply the Ancillary Service Supply Responsibility of that QSE. </w:t>
      </w:r>
    </w:p>
    <w:p w14:paraId="155685A0" w14:textId="77777777" w:rsidR="00BA7A09" w:rsidRPr="0003648D" w:rsidRDefault="00BA7A09" w:rsidP="00BA7A09">
      <w:pPr>
        <w:spacing w:after="240"/>
        <w:ind w:left="720" w:hanging="720"/>
        <w:rPr>
          <w:iCs/>
          <w:szCs w:val="20"/>
        </w:rPr>
      </w:pPr>
      <w:r w:rsidRPr="0003648D">
        <w:rPr>
          <w:iCs/>
          <w:szCs w:val="20"/>
        </w:rPr>
        <w:t>(4)</w:t>
      </w:r>
      <w:r w:rsidRPr="0003648D">
        <w:rPr>
          <w:iCs/>
          <w:szCs w:val="20"/>
        </w:rPr>
        <w:tab/>
      </w:r>
      <w:r w:rsidRPr="0003648D">
        <w:rPr>
          <w:szCs w:val="20"/>
        </w:rPr>
        <w:t xml:space="preserve">Load Resource COP values may be adjusted to reflect Distribution Losses in accordance with Section 8.1.1.2, </w:t>
      </w:r>
      <w:r w:rsidRPr="0003648D">
        <w:rPr>
          <w:iCs/>
          <w:szCs w:val="20"/>
        </w:rPr>
        <w:t>General Capacity Testing Requirements.</w:t>
      </w:r>
    </w:p>
    <w:p w14:paraId="3350F5E9" w14:textId="77777777" w:rsidR="00BA7A09" w:rsidRPr="0003648D" w:rsidRDefault="00BA7A09" w:rsidP="00BA7A09">
      <w:pPr>
        <w:spacing w:after="240"/>
        <w:ind w:left="720" w:hanging="720"/>
        <w:rPr>
          <w:iCs/>
          <w:szCs w:val="20"/>
        </w:rPr>
      </w:pPr>
      <w:r w:rsidRPr="0003648D">
        <w:rPr>
          <w:iCs/>
          <w:szCs w:val="20"/>
        </w:rPr>
        <w:t>(5)</w:t>
      </w:r>
      <w:r w:rsidRPr="0003648D">
        <w:rPr>
          <w:iCs/>
          <w:szCs w:val="20"/>
        </w:rPr>
        <w:tab/>
        <w:t>A COP must include the following for each Resource represented by the QSE:</w:t>
      </w:r>
    </w:p>
    <w:p w14:paraId="43F6BA9E" w14:textId="77777777" w:rsidR="00BA7A09" w:rsidRPr="0003648D" w:rsidRDefault="00BA7A09" w:rsidP="00BA7A09">
      <w:pPr>
        <w:spacing w:after="240"/>
        <w:ind w:left="1440" w:hanging="720"/>
        <w:rPr>
          <w:szCs w:val="20"/>
        </w:rPr>
      </w:pPr>
      <w:r w:rsidRPr="0003648D">
        <w:rPr>
          <w:szCs w:val="20"/>
        </w:rPr>
        <w:t>(a)</w:t>
      </w:r>
      <w:r w:rsidRPr="0003648D">
        <w:rPr>
          <w:szCs w:val="20"/>
        </w:rPr>
        <w:tab/>
        <w:t>The name of the Resource;</w:t>
      </w:r>
    </w:p>
    <w:p w14:paraId="6B622A78" w14:textId="77777777" w:rsidR="00BA7A09" w:rsidRPr="0003648D" w:rsidRDefault="00BA7A09" w:rsidP="00BA7A09">
      <w:pPr>
        <w:spacing w:after="240"/>
        <w:ind w:left="1440" w:hanging="720"/>
        <w:rPr>
          <w:szCs w:val="20"/>
        </w:rPr>
      </w:pPr>
      <w:r w:rsidRPr="0003648D">
        <w:rPr>
          <w:szCs w:val="20"/>
        </w:rPr>
        <w:t>(b)</w:t>
      </w:r>
      <w:r w:rsidRPr="0003648D">
        <w:rPr>
          <w:szCs w:val="20"/>
        </w:rPr>
        <w:tab/>
        <w:t>The expected Resource Status:</w:t>
      </w:r>
    </w:p>
    <w:p w14:paraId="30042D17" w14:textId="77777777" w:rsidR="00BA7A09" w:rsidRPr="0003648D" w:rsidRDefault="00BA7A09" w:rsidP="00BA7A09">
      <w:pPr>
        <w:spacing w:after="240"/>
        <w:ind w:left="2160" w:hanging="720"/>
        <w:rPr>
          <w:szCs w:val="20"/>
        </w:rPr>
      </w:pPr>
      <w:r w:rsidRPr="0003648D">
        <w:rPr>
          <w:szCs w:val="20"/>
        </w:rPr>
        <w:t>(i)</w:t>
      </w:r>
      <w:r w:rsidRPr="0003648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B42899F" w14:textId="77777777" w:rsidR="00BA7A09" w:rsidRPr="0003648D" w:rsidRDefault="00BA7A09" w:rsidP="00BA7A09">
      <w:pPr>
        <w:spacing w:after="240"/>
        <w:ind w:left="2880" w:hanging="720"/>
        <w:rPr>
          <w:szCs w:val="20"/>
        </w:rPr>
      </w:pPr>
      <w:r w:rsidRPr="0003648D">
        <w:rPr>
          <w:szCs w:val="20"/>
        </w:rPr>
        <w:t>(A)</w:t>
      </w:r>
      <w:r w:rsidRPr="0003648D">
        <w:rPr>
          <w:szCs w:val="20"/>
        </w:rPr>
        <w:tab/>
        <w:t>ONRUC – On-Line and the hour is a RUC-Committed Hour;</w:t>
      </w:r>
    </w:p>
    <w:p w14:paraId="32A6706E" w14:textId="77777777" w:rsidR="00BA7A09" w:rsidRPr="0003648D" w:rsidRDefault="00BA7A09" w:rsidP="00BA7A09">
      <w:pPr>
        <w:spacing w:after="240"/>
        <w:ind w:left="2880" w:hanging="720"/>
        <w:rPr>
          <w:szCs w:val="20"/>
        </w:rPr>
      </w:pPr>
      <w:r w:rsidRPr="0003648D">
        <w:rPr>
          <w:szCs w:val="20"/>
        </w:rPr>
        <w:t>(B)</w:t>
      </w:r>
      <w:r w:rsidRPr="0003648D">
        <w:rPr>
          <w:szCs w:val="20"/>
        </w:rPr>
        <w:tab/>
        <w:t>ONREG – On-Line Resource with Energy Offer Curve providing Regulation Service;</w:t>
      </w:r>
    </w:p>
    <w:p w14:paraId="3633F35E" w14:textId="77777777" w:rsidR="00BA7A09" w:rsidRPr="0003648D" w:rsidRDefault="00BA7A09" w:rsidP="00BA7A09">
      <w:pPr>
        <w:spacing w:after="240"/>
        <w:ind w:left="2880" w:hanging="720"/>
        <w:rPr>
          <w:szCs w:val="20"/>
        </w:rPr>
      </w:pPr>
      <w:r w:rsidRPr="0003648D">
        <w:rPr>
          <w:szCs w:val="20"/>
        </w:rPr>
        <w:t>(C)</w:t>
      </w:r>
      <w:r w:rsidRPr="0003648D">
        <w:rPr>
          <w:szCs w:val="20"/>
        </w:rPr>
        <w:tab/>
        <w:t>ON – On-Line Resource with Energy Offer Curve;</w:t>
      </w:r>
    </w:p>
    <w:p w14:paraId="020C3AF6" w14:textId="77777777" w:rsidR="00BA7A09" w:rsidRPr="0003648D" w:rsidRDefault="00BA7A09" w:rsidP="00BA7A09">
      <w:pPr>
        <w:spacing w:after="240"/>
        <w:ind w:left="2880" w:hanging="720"/>
        <w:rPr>
          <w:szCs w:val="20"/>
        </w:rPr>
      </w:pPr>
      <w:r w:rsidRPr="0003648D">
        <w:rPr>
          <w:szCs w:val="20"/>
        </w:rPr>
        <w:t>(D)</w:t>
      </w:r>
      <w:r w:rsidRPr="0003648D">
        <w:rPr>
          <w:szCs w:val="20"/>
        </w:rPr>
        <w:tab/>
        <w:t>ONDSR – On-Line Dynamically Scheduled Resource (DSR);</w:t>
      </w:r>
    </w:p>
    <w:p w14:paraId="2A3EB2BB" w14:textId="77777777" w:rsidR="00BA7A09" w:rsidRPr="0003648D" w:rsidRDefault="00BA7A09" w:rsidP="00BA7A09">
      <w:pPr>
        <w:spacing w:after="240"/>
        <w:ind w:left="2880" w:hanging="720"/>
        <w:rPr>
          <w:szCs w:val="20"/>
        </w:rPr>
      </w:pPr>
      <w:r w:rsidRPr="0003648D">
        <w:rPr>
          <w:szCs w:val="20"/>
        </w:rPr>
        <w:t>(E)</w:t>
      </w:r>
      <w:r w:rsidRPr="0003648D">
        <w:rPr>
          <w:szCs w:val="20"/>
        </w:rPr>
        <w:tab/>
        <w:t>ONOS – On-Line Resource with Output Schedule;</w:t>
      </w:r>
    </w:p>
    <w:p w14:paraId="425B6EBA" w14:textId="77777777" w:rsidR="00BA7A09" w:rsidRPr="0003648D" w:rsidRDefault="00BA7A09" w:rsidP="00BA7A09">
      <w:pPr>
        <w:spacing w:after="240"/>
        <w:ind w:left="2880" w:hanging="720"/>
        <w:rPr>
          <w:szCs w:val="20"/>
        </w:rPr>
      </w:pPr>
      <w:r w:rsidRPr="0003648D">
        <w:rPr>
          <w:szCs w:val="20"/>
        </w:rPr>
        <w:t>(F)</w:t>
      </w:r>
      <w:r w:rsidRPr="0003648D">
        <w:rPr>
          <w:szCs w:val="20"/>
        </w:rPr>
        <w:tab/>
        <w:t>ONOSREG – On-Line Resource with Output Schedule providing Regulation Service;</w:t>
      </w:r>
    </w:p>
    <w:p w14:paraId="48B3A84A" w14:textId="77777777" w:rsidR="00BA7A09" w:rsidRPr="0003648D" w:rsidRDefault="00BA7A09" w:rsidP="00BA7A09">
      <w:pPr>
        <w:spacing w:after="240"/>
        <w:ind w:left="2880" w:hanging="720"/>
        <w:rPr>
          <w:szCs w:val="20"/>
        </w:rPr>
      </w:pPr>
      <w:r w:rsidRPr="0003648D">
        <w:rPr>
          <w:szCs w:val="20"/>
        </w:rPr>
        <w:t>(G)</w:t>
      </w:r>
      <w:r w:rsidRPr="0003648D">
        <w:rPr>
          <w:szCs w:val="20"/>
        </w:rPr>
        <w:tab/>
        <w:t>ONDSRREG – On-Line DSR providing Regulation Service;</w:t>
      </w:r>
    </w:p>
    <w:p w14:paraId="2F4C0D1B" w14:textId="77777777" w:rsidR="00BA7A09" w:rsidRPr="0003648D" w:rsidRDefault="00BA7A09" w:rsidP="00BA7A09">
      <w:pPr>
        <w:spacing w:after="240"/>
        <w:ind w:left="2880" w:hanging="720"/>
        <w:rPr>
          <w:szCs w:val="20"/>
        </w:rPr>
      </w:pPr>
      <w:r w:rsidRPr="0003648D">
        <w:rPr>
          <w:szCs w:val="20"/>
        </w:rPr>
        <w:t>(H)</w:t>
      </w:r>
      <w:r w:rsidRPr="0003648D">
        <w:rPr>
          <w:szCs w:val="20"/>
        </w:rPr>
        <w:tab/>
        <w:t>FRRSUP – Available for Dispatch of Fast Responding Regulation Service (FRRS).  This Resource Status is only to be used for Real-Time telemetry purposes;</w:t>
      </w:r>
    </w:p>
    <w:p w14:paraId="139F7FB5" w14:textId="77777777" w:rsidR="00BA7A09" w:rsidRPr="0003648D" w:rsidRDefault="00BA7A09" w:rsidP="00BA7A09">
      <w:pPr>
        <w:spacing w:after="240"/>
        <w:ind w:left="2880" w:hanging="720"/>
        <w:rPr>
          <w:szCs w:val="20"/>
        </w:rPr>
      </w:pPr>
      <w:r w:rsidRPr="0003648D">
        <w:rPr>
          <w:szCs w:val="20"/>
        </w:rPr>
        <w:t>(I)</w:t>
      </w:r>
      <w:r w:rsidRPr="0003648D">
        <w:rPr>
          <w:szCs w:val="20"/>
        </w:rPr>
        <w:tab/>
        <w:t>ONTEST – On-Line blocked from Security-Constrained Economic Dispatch (SCED) for operations testing (while ONTEST, a Generation Resource may be shown on Outage in the Outage Scheduler);</w:t>
      </w:r>
    </w:p>
    <w:p w14:paraId="68F2ED63" w14:textId="77777777" w:rsidR="00BA7A09" w:rsidRPr="0003648D" w:rsidRDefault="00BA7A09" w:rsidP="00BA7A09">
      <w:pPr>
        <w:spacing w:after="240"/>
        <w:ind w:left="2880" w:hanging="720"/>
        <w:rPr>
          <w:szCs w:val="20"/>
        </w:rPr>
      </w:pPr>
      <w:r w:rsidRPr="0003648D">
        <w:rPr>
          <w:szCs w:val="20"/>
        </w:rPr>
        <w:t>(J)</w:t>
      </w:r>
      <w:r w:rsidRPr="0003648D">
        <w:rPr>
          <w:szCs w:val="20"/>
        </w:rPr>
        <w:tab/>
        <w:t>ONEMR – On-Line EMR (available for commitment or dispatch only for ERCOT-declared Emergency Conditions; the QSE may appropriately set LSL and High Sustained Limit (HSL) to reflect operating limits);</w:t>
      </w:r>
    </w:p>
    <w:p w14:paraId="4A89D65E" w14:textId="77777777" w:rsidR="00BA7A09" w:rsidRPr="0003648D" w:rsidRDefault="00BA7A09" w:rsidP="00BA7A09">
      <w:pPr>
        <w:spacing w:after="240"/>
        <w:ind w:left="2880" w:hanging="720"/>
        <w:rPr>
          <w:szCs w:val="20"/>
        </w:rPr>
      </w:pPr>
      <w:r w:rsidRPr="0003648D">
        <w:rPr>
          <w:szCs w:val="20"/>
        </w:rPr>
        <w:t>(K)</w:t>
      </w:r>
      <w:r w:rsidRPr="0003648D">
        <w:rPr>
          <w:szCs w:val="20"/>
        </w:rPr>
        <w:tab/>
        <w:t>ON</w:t>
      </w:r>
      <w:ins w:id="288" w:author="STEC 042618" w:date="2018-04-13T14:53:00Z">
        <w:r w:rsidR="008A66EC" w:rsidRPr="0003648D">
          <w:rPr>
            <w:szCs w:val="20"/>
          </w:rPr>
          <w:t>F</w:t>
        </w:r>
      </w:ins>
      <w:del w:id="289" w:author="STEC 042618" w:date="2018-04-13T14:53:00Z">
        <w:r w:rsidRPr="0003648D" w:rsidDel="008A66EC">
          <w:rPr>
            <w:szCs w:val="20"/>
          </w:rPr>
          <w:delText>R</w:delText>
        </w:r>
      </w:del>
      <w:r w:rsidRPr="0003648D">
        <w:rPr>
          <w:szCs w:val="20"/>
        </w:rPr>
        <w:t>R</w:t>
      </w:r>
      <w:ins w:id="290" w:author="STEC 042618" w:date="2018-04-13T14:53:00Z">
        <w:r w:rsidR="008A66EC" w:rsidRPr="0003648D">
          <w:rPr>
            <w:szCs w:val="20"/>
          </w:rPr>
          <w:t>S</w:t>
        </w:r>
      </w:ins>
      <w:r w:rsidRPr="0003648D">
        <w:rPr>
          <w:szCs w:val="20"/>
        </w:rPr>
        <w:t xml:space="preserve"> – On-Line as a synchronous condenser </w:t>
      </w:r>
      <w:del w:id="291" w:author="STEC 042618" w:date="2018-04-02T13:37:00Z">
        <w:r w:rsidRPr="0003648D" w:rsidDel="00944B1C">
          <w:rPr>
            <w:szCs w:val="20"/>
          </w:rPr>
          <w:delText>(hydro)</w:delText>
        </w:r>
      </w:del>
      <w:r w:rsidRPr="0003648D">
        <w:rPr>
          <w:szCs w:val="20"/>
        </w:rPr>
        <w:t xml:space="preserve"> providing </w:t>
      </w:r>
      <w:ins w:id="292" w:author="STEC 042618" w:date="2018-03-31T15:17:00Z">
        <w:r w:rsidR="00C92187" w:rsidRPr="0003648D">
          <w:rPr>
            <w:szCs w:val="20"/>
          </w:rPr>
          <w:t xml:space="preserve">Frequency </w:t>
        </w:r>
      </w:ins>
      <w:r w:rsidRPr="0003648D">
        <w:rPr>
          <w:szCs w:val="20"/>
        </w:rPr>
        <w:t>Respons</w:t>
      </w:r>
      <w:ins w:id="293" w:author="STEC 042618" w:date="2018-03-31T15:17:00Z">
        <w:r w:rsidR="00C92187" w:rsidRPr="0003648D">
          <w:rPr>
            <w:szCs w:val="20"/>
          </w:rPr>
          <w:t>e</w:t>
        </w:r>
      </w:ins>
      <w:del w:id="294" w:author="STEC 042618" w:date="2018-03-31T15:17:00Z">
        <w:r w:rsidRPr="0003648D" w:rsidDel="00C92187">
          <w:rPr>
            <w:szCs w:val="20"/>
          </w:rPr>
          <w:delText>ive</w:delText>
        </w:r>
      </w:del>
      <w:r w:rsidRPr="0003648D">
        <w:rPr>
          <w:szCs w:val="20"/>
        </w:rPr>
        <w:t xml:space="preserve"> </w:t>
      </w:r>
      <w:del w:id="295" w:author="STEC 042618" w:date="2018-03-31T15:18:00Z">
        <w:r w:rsidRPr="0003648D" w:rsidDel="00C92187">
          <w:rPr>
            <w:szCs w:val="20"/>
          </w:rPr>
          <w:delText xml:space="preserve">Reserve </w:delText>
        </w:r>
      </w:del>
      <w:ins w:id="296" w:author="STEC 042618" w:date="2018-03-31T15:18:00Z">
        <w:r w:rsidR="00C92187" w:rsidRPr="0003648D">
          <w:rPr>
            <w:szCs w:val="20"/>
          </w:rPr>
          <w:t xml:space="preserve">Service </w:t>
        </w:r>
      </w:ins>
      <w:r w:rsidRPr="0003648D">
        <w:rPr>
          <w:szCs w:val="20"/>
        </w:rPr>
        <w:t>(</w:t>
      </w:r>
      <w:ins w:id="297" w:author="STEC 042618" w:date="2018-03-31T15:18:00Z">
        <w:r w:rsidR="00FB6CD3" w:rsidRPr="0003648D">
          <w:rPr>
            <w:szCs w:val="20"/>
          </w:rPr>
          <w:t>F</w:t>
        </w:r>
      </w:ins>
      <w:del w:id="298" w:author="STEC 042618" w:date="2018-03-31T15:18:00Z">
        <w:r w:rsidRPr="0003648D" w:rsidDel="00FB6CD3">
          <w:rPr>
            <w:szCs w:val="20"/>
          </w:rPr>
          <w:delText>R</w:delText>
        </w:r>
      </w:del>
      <w:r w:rsidRPr="0003648D">
        <w:rPr>
          <w:szCs w:val="20"/>
        </w:rPr>
        <w:t xml:space="preserve">RS) but </w:t>
      </w:r>
      <w:r w:rsidRPr="0003648D">
        <w:rPr>
          <w:szCs w:val="20"/>
        </w:rPr>
        <w:lastRenderedPageBreak/>
        <w:t>unavailable for Dispatch by SCED and available for commitment by RUC;</w:t>
      </w:r>
    </w:p>
    <w:p w14:paraId="24F1A11A" w14:textId="77777777" w:rsidR="00BA7A09" w:rsidRPr="0003648D" w:rsidRDefault="00BA7A09" w:rsidP="00BA7A09">
      <w:pPr>
        <w:spacing w:after="240"/>
        <w:ind w:left="2880" w:hanging="720"/>
        <w:rPr>
          <w:szCs w:val="20"/>
        </w:rPr>
      </w:pPr>
      <w:r w:rsidRPr="0003648D">
        <w:rPr>
          <w:szCs w:val="20"/>
        </w:rPr>
        <w:t>(L)</w:t>
      </w:r>
      <w:r w:rsidRPr="0003648D">
        <w:rPr>
          <w:szCs w:val="20"/>
        </w:rPr>
        <w:tab/>
        <w:t xml:space="preserve">ONOPTOUT – On-Line and the hour is a RUC Buy-Back Hour; </w:t>
      </w:r>
    </w:p>
    <w:p w14:paraId="64BE2AD3" w14:textId="77777777" w:rsidR="00BA7A09" w:rsidRPr="0003648D" w:rsidRDefault="00BA7A09" w:rsidP="00BA7A09">
      <w:pPr>
        <w:spacing w:after="240"/>
        <w:ind w:left="2880" w:hanging="720"/>
        <w:rPr>
          <w:szCs w:val="20"/>
        </w:rPr>
      </w:pPr>
      <w:r w:rsidRPr="0003648D">
        <w:rPr>
          <w:szCs w:val="20"/>
        </w:rPr>
        <w:t>(M)</w:t>
      </w:r>
      <w:r w:rsidRPr="0003648D">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del w:id="299" w:author="STEC 042618" w:date="2018-04-26T09:34:00Z">
        <w:r w:rsidRPr="0003648D" w:rsidDel="008A43EA">
          <w:rPr>
            <w:szCs w:val="20"/>
          </w:rPr>
          <w:delText xml:space="preserve"> and</w:delText>
        </w:r>
      </w:del>
    </w:p>
    <w:p w14:paraId="6E7DCC52" w14:textId="77777777" w:rsidR="00BA7A09" w:rsidRPr="0003648D" w:rsidRDefault="00BA7A09" w:rsidP="00BA7A09">
      <w:pPr>
        <w:spacing w:after="240"/>
        <w:ind w:left="2880" w:hanging="720"/>
        <w:rPr>
          <w:szCs w:val="20"/>
        </w:rPr>
      </w:pPr>
      <w:r w:rsidRPr="0003648D">
        <w:rPr>
          <w:szCs w:val="20"/>
        </w:rPr>
        <w:t>(N)</w:t>
      </w:r>
      <w:r w:rsidRPr="0003648D">
        <w:rPr>
          <w:szCs w:val="20"/>
        </w:rPr>
        <w:tab/>
        <w:t>STARTUP – The Resource is On-Line and in a start-up sequence and has no Ancillary Service Obligations.  This Resource Status is only to be used for Real-Time telemetry purposes</w:t>
      </w:r>
      <w:ins w:id="300" w:author="STEC 042618" w:date="2018-04-26T09:34:00Z">
        <w:r w:rsidR="008A43EA" w:rsidRPr="0003648D">
          <w:rPr>
            <w:szCs w:val="20"/>
          </w:rPr>
          <w:t>;</w:t>
        </w:r>
      </w:ins>
      <w:del w:id="301" w:author="STEC 042618" w:date="2018-04-26T09:34:00Z">
        <w:r w:rsidRPr="0003648D" w:rsidDel="008A43EA">
          <w:rPr>
            <w:szCs w:val="20"/>
          </w:rPr>
          <w:delText>.</w:delText>
        </w:r>
      </w:del>
    </w:p>
    <w:p w14:paraId="6B1466AA" w14:textId="77777777" w:rsidR="00BA7A09" w:rsidRPr="0003648D" w:rsidRDefault="00BA7A09" w:rsidP="00BA7A09">
      <w:pPr>
        <w:spacing w:after="240"/>
        <w:ind w:left="2880" w:hanging="720"/>
        <w:rPr>
          <w:ins w:id="302" w:author="STEC 042618" w:date="2018-03-31T15:15:00Z"/>
          <w:szCs w:val="20"/>
        </w:rPr>
      </w:pPr>
      <w:r w:rsidRPr="0003648D">
        <w:rPr>
          <w:szCs w:val="20"/>
        </w:rPr>
        <w:t>(O)</w:t>
      </w:r>
      <w:r w:rsidRPr="0003648D">
        <w:rPr>
          <w:szCs w:val="20"/>
        </w:rPr>
        <w:tab/>
        <w:t>OFFQS – Off-Line but available for SCED deployment.  Only qualified Quick Start Generation Resources (QSGRs) may utilize this status</w:t>
      </w:r>
      <w:ins w:id="303" w:author="STEC 042618" w:date="2018-04-26T09:34:00Z">
        <w:r w:rsidR="008A43EA" w:rsidRPr="0003648D">
          <w:rPr>
            <w:szCs w:val="20"/>
          </w:rPr>
          <w:t>;</w:t>
        </w:r>
      </w:ins>
      <w:del w:id="304" w:author="STEC 042618" w:date="2018-04-26T09:34:00Z">
        <w:r w:rsidRPr="0003648D" w:rsidDel="008A43EA">
          <w:rPr>
            <w:szCs w:val="20"/>
          </w:rPr>
          <w:delText>.</w:delText>
        </w:r>
      </w:del>
      <w:r w:rsidRPr="0003648D">
        <w:rPr>
          <w:szCs w:val="20"/>
        </w:rPr>
        <w:t xml:space="preserve">  </w:t>
      </w:r>
    </w:p>
    <w:p w14:paraId="08B371C9" w14:textId="77777777" w:rsidR="00C92187" w:rsidRPr="0003648D" w:rsidRDefault="00C92187" w:rsidP="00C92187">
      <w:pPr>
        <w:spacing w:after="240"/>
        <w:ind w:left="2880" w:hanging="720"/>
        <w:rPr>
          <w:ins w:id="305" w:author="STEC 042618" w:date="2018-03-31T15:15:00Z"/>
          <w:szCs w:val="20"/>
        </w:rPr>
      </w:pPr>
      <w:ins w:id="306" w:author="STEC 042618" w:date="2018-03-31T15:15:00Z">
        <w:r w:rsidRPr="0003648D">
          <w:rPr>
            <w:szCs w:val="20"/>
          </w:rPr>
          <w:t>(P)</w:t>
        </w:r>
        <w:r w:rsidRPr="0003648D">
          <w:rPr>
            <w:szCs w:val="20"/>
          </w:rPr>
          <w:tab/>
          <w:t>ON</w:t>
        </w:r>
      </w:ins>
      <w:ins w:id="307" w:author="STEC 042618" w:date="2018-03-31T15:24:00Z">
        <w:r w:rsidR="00FB6CD3" w:rsidRPr="0003648D">
          <w:rPr>
            <w:szCs w:val="20"/>
          </w:rPr>
          <w:t>FFR</w:t>
        </w:r>
      </w:ins>
      <w:ins w:id="308" w:author="STEC 042618" w:date="2018-03-31T15:15:00Z">
        <w:r w:rsidRPr="0003648D">
          <w:rPr>
            <w:szCs w:val="20"/>
          </w:rPr>
          <w:t>FR</w:t>
        </w:r>
      </w:ins>
      <w:ins w:id="309" w:author="STEC 042618" w:date="2018-03-31T15:16:00Z">
        <w:r w:rsidRPr="0003648D">
          <w:rPr>
            <w:szCs w:val="20"/>
          </w:rPr>
          <w:t>S</w:t>
        </w:r>
      </w:ins>
      <w:ins w:id="310" w:author="STEC 042618" w:date="2018-03-31T15:15:00Z">
        <w:r w:rsidRPr="0003648D">
          <w:rPr>
            <w:szCs w:val="20"/>
          </w:rPr>
          <w:t xml:space="preserve"> – Available for Dispatch of FRS providing Fast Frequency Response (FFR) from Generation Resources</w:t>
        </w:r>
        <w:del w:id="311" w:author="ERCOT 06XX18" w:date="2018-06-12T09:38:00Z">
          <w:r w:rsidRPr="0003648D" w:rsidDel="00494FA3">
            <w:rPr>
              <w:szCs w:val="20"/>
            </w:rPr>
            <w:delText>.</w:delText>
          </w:r>
        </w:del>
        <w:r w:rsidRPr="0003648D">
          <w:rPr>
            <w:szCs w:val="20"/>
          </w:rPr>
          <w:t xml:space="preserve">  This Resource Status is only to be used for Real-Time telemetry purposes</w:t>
        </w:r>
      </w:ins>
      <w:ins w:id="312" w:author="STEC 042618" w:date="2018-04-26T09:34:00Z">
        <w:r w:rsidR="008A43EA" w:rsidRPr="0003648D">
          <w:rPr>
            <w:szCs w:val="20"/>
          </w:rPr>
          <w:t>; and</w:t>
        </w:r>
      </w:ins>
    </w:p>
    <w:p w14:paraId="6720E064" w14:textId="5FD72895" w:rsidR="00C92187" w:rsidRPr="0003648D" w:rsidDel="00BB0FBE" w:rsidRDefault="00C92187" w:rsidP="00BA7A09">
      <w:pPr>
        <w:spacing w:after="240"/>
        <w:ind w:left="2880" w:hanging="720"/>
        <w:rPr>
          <w:del w:id="313" w:author="ERCOT 06XX18" w:date="2018-06-11T11:49:00Z"/>
          <w:szCs w:val="20"/>
        </w:rPr>
      </w:pPr>
      <w:ins w:id="314" w:author="STEC 042618" w:date="2018-03-31T15:16:00Z">
        <w:del w:id="315" w:author="ERCOT 06XX18" w:date="2018-06-11T11:49:00Z">
          <w:r w:rsidRPr="0003648D" w:rsidDel="00BB0FBE">
            <w:rPr>
              <w:szCs w:val="20"/>
            </w:rPr>
            <w:delText>(</w:delText>
          </w:r>
        </w:del>
      </w:ins>
      <w:ins w:id="316" w:author="STEC 042618" w:date="2018-03-31T15:15:00Z">
        <w:del w:id="317" w:author="ERCOT 06XX18" w:date="2018-06-11T11:49:00Z">
          <w:r w:rsidRPr="0003648D" w:rsidDel="00BB0FBE">
            <w:rPr>
              <w:szCs w:val="20"/>
            </w:rPr>
            <w:delText>Q)</w:delText>
          </w:r>
          <w:r w:rsidRPr="0003648D" w:rsidDel="00BB0FBE">
            <w:rPr>
              <w:szCs w:val="20"/>
            </w:rPr>
            <w:tab/>
            <w:delText>ONFFR</w:delText>
          </w:r>
        </w:del>
      </w:ins>
      <w:ins w:id="318" w:author="STEC 042618" w:date="2018-03-31T15:24:00Z">
        <w:del w:id="319" w:author="ERCOT 06XX18" w:date="2018-06-11T11:49:00Z">
          <w:r w:rsidR="00FB6CD3" w:rsidRPr="0003648D" w:rsidDel="00BB0FBE">
            <w:rPr>
              <w:szCs w:val="20"/>
            </w:rPr>
            <w:delText>RRS</w:delText>
          </w:r>
        </w:del>
      </w:ins>
      <w:ins w:id="320" w:author="STEC 042618" w:date="2018-03-31T15:15:00Z">
        <w:del w:id="321" w:author="ERCOT 06XX18" w:date="2018-06-11T11:49:00Z">
          <w:r w:rsidRPr="0003648D" w:rsidDel="00BB0FBE">
            <w:rPr>
              <w:szCs w:val="20"/>
            </w:rPr>
            <w:delText xml:space="preserve"> – Available for Dispatch of RRS providing FFR from Generation Resources.  This Resource Status is only to be used for Real-Time telemetry purposes.</w:delText>
          </w:r>
        </w:del>
      </w:ins>
    </w:p>
    <w:p w14:paraId="734D5B41" w14:textId="77777777" w:rsidR="00BA7A09" w:rsidRPr="0003648D" w:rsidRDefault="00BA7A09" w:rsidP="00BA7A09">
      <w:pPr>
        <w:spacing w:after="240"/>
        <w:ind w:left="2160" w:hanging="720"/>
        <w:rPr>
          <w:szCs w:val="20"/>
        </w:rPr>
      </w:pPr>
      <w:r w:rsidRPr="0003648D">
        <w:rPr>
          <w:szCs w:val="20"/>
        </w:rPr>
        <w:t>(ii)</w:t>
      </w:r>
      <w:r w:rsidRPr="0003648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79B2C146" w14:textId="77777777" w:rsidR="00BA7A09" w:rsidRPr="0003648D" w:rsidRDefault="00BA7A09" w:rsidP="00BA7A09">
      <w:pPr>
        <w:spacing w:after="240"/>
        <w:ind w:left="2880" w:hanging="720"/>
        <w:rPr>
          <w:szCs w:val="20"/>
        </w:rPr>
      </w:pPr>
      <w:r w:rsidRPr="0003648D">
        <w:rPr>
          <w:szCs w:val="20"/>
        </w:rPr>
        <w:t>(A)</w:t>
      </w:r>
      <w:r w:rsidRPr="0003648D">
        <w:rPr>
          <w:szCs w:val="20"/>
        </w:rPr>
        <w:tab/>
        <w:t>OUT – Off-Line and unavailable;</w:t>
      </w:r>
    </w:p>
    <w:p w14:paraId="59AD9396" w14:textId="77777777" w:rsidR="00BA7A09" w:rsidRPr="0003648D" w:rsidRDefault="00BA7A09" w:rsidP="00BA7A09">
      <w:pPr>
        <w:spacing w:after="240"/>
        <w:ind w:left="2880" w:hanging="720"/>
        <w:rPr>
          <w:szCs w:val="20"/>
        </w:rPr>
      </w:pPr>
      <w:r w:rsidRPr="0003648D">
        <w:rPr>
          <w:szCs w:val="20"/>
        </w:rPr>
        <w:t>(B)</w:t>
      </w:r>
      <w:r w:rsidRPr="0003648D">
        <w:rPr>
          <w:szCs w:val="20"/>
        </w:rPr>
        <w:tab/>
        <w:t>OFFNS – Off-Line but reserved for Non-Spin;</w:t>
      </w:r>
    </w:p>
    <w:p w14:paraId="7303D6C1" w14:textId="77777777" w:rsidR="00BA7A09" w:rsidRPr="0003648D" w:rsidRDefault="00BA7A09" w:rsidP="00BA7A09">
      <w:pPr>
        <w:spacing w:after="240"/>
        <w:ind w:left="2880" w:hanging="720"/>
        <w:rPr>
          <w:szCs w:val="20"/>
        </w:rPr>
      </w:pPr>
      <w:r w:rsidRPr="0003648D">
        <w:rPr>
          <w:szCs w:val="20"/>
        </w:rPr>
        <w:t>(C)</w:t>
      </w:r>
      <w:r w:rsidRPr="0003648D">
        <w:rPr>
          <w:szCs w:val="20"/>
        </w:rPr>
        <w:tab/>
        <w:t>OFF – Off-Line but available for commitment in the Day-Ahead Market (DAM) and RUC; and</w:t>
      </w:r>
    </w:p>
    <w:p w14:paraId="75528E37" w14:textId="77777777" w:rsidR="00BA7A09" w:rsidRPr="0003648D" w:rsidRDefault="00BA7A09" w:rsidP="00BA7A09">
      <w:pPr>
        <w:spacing w:after="240"/>
        <w:ind w:left="2880" w:hanging="720"/>
        <w:rPr>
          <w:szCs w:val="20"/>
        </w:rPr>
      </w:pPr>
      <w:r w:rsidRPr="0003648D">
        <w:rPr>
          <w:szCs w:val="20"/>
        </w:rPr>
        <w:t>(D)</w:t>
      </w:r>
      <w:r w:rsidRPr="0003648D">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7B26C797" w14:textId="77777777" w:rsidR="00BA7A09" w:rsidRPr="0003648D" w:rsidRDefault="00BA7A09" w:rsidP="00BA7A09">
      <w:pPr>
        <w:spacing w:after="240"/>
        <w:ind w:left="2160" w:hanging="720"/>
        <w:rPr>
          <w:szCs w:val="20"/>
        </w:rPr>
      </w:pPr>
      <w:r w:rsidRPr="0003648D">
        <w:rPr>
          <w:szCs w:val="20"/>
        </w:rPr>
        <w:lastRenderedPageBreak/>
        <w:t>(iii)</w:t>
      </w:r>
      <w:r w:rsidRPr="0003648D">
        <w:rPr>
          <w:szCs w:val="20"/>
        </w:rPr>
        <w:tab/>
        <w:t>Select one of the following for Load Resources.  Unless otherwise provided below, these Resource Statuses are to be used for COP and/or Real-Time telemetry purposes.</w:t>
      </w:r>
    </w:p>
    <w:p w14:paraId="19C3F68D" w14:textId="77777777" w:rsidR="00BA7A09" w:rsidRPr="0003648D" w:rsidRDefault="00BA7A09" w:rsidP="00BA7A09">
      <w:pPr>
        <w:spacing w:after="240"/>
        <w:ind w:left="2880" w:hanging="720"/>
        <w:rPr>
          <w:szCs w:val="20"/>
        </w:rPr>
      </w:pPr>
      <w:r w:rsidRPr="0003648D">
        <w:rPr>
          <w:szCs w:val="20"/>
        </w:rPr>
        <w:t>(A)</w:t>
      </w:r>
      <w:r w:rsidRPr="0003648D">
        <w:rPr>
          <w:szCs w:val="20"/>
        </w:rPr>
        <w:tab/>
        <w:t xml:space="preserve">ONRGL – Available for Dispatch of Regulation Service by Load Frequency Control (LFC) and, for any remaining Dispatchable capacity, by SCED with a Real-Time Market (RTM) Energy Bid; </w:t>
      </w:r>
    </w:p>
    <w:p w14:paraId="0DD63B18" w14:textId="77777777" w:rsidR="00BA7A09" w:rsidRPr="0003648D" w:rsidRDefault="00BA7A09" w:rsidP="00BA7A09">
      <w:pPr>
        <w:spacing w:after="240"/>
        <w:ind w:left="2880" w:hanging="720"/>
        <w:rPr>
          <w:szCs w:val="20"/>
        </w:rPr>
      </w:pPr>
      <w:r w:rsidRPr="0003648D">
        <w:rPr>
          <w:szCs w:val="20"/>
        </w:rPr>
        <w:t>(B)</w:t>
      </w:r>
      <w:r w:rsidRPr="0003648D">
        <w:rPr>
          <w:szCs w:val="20"/>
        </w:rPr>
        <w:tab/>
        <w:t>FRRSUP – Available for Dispatch of FRRS by LFC and not Dispatchable by SCED.  This Resource Status is only to be used for Real-Time telemetry purposes;</w:t>
      </w:r>
    </w:p>
    <w:p w14:paraId="6EA5C036" w14:textId="77777777" w:rsidR="00BA7A09" w:rsidRPr="0003648D" w:rsidRDefault="00BA7A09" w:rsidP="00BA7A09">
      <w:pPr>
        <w:spacing w:after="240"/>
        <w:ind w:left="2880" w:hanging="720"/>
        <w:rPr>
          <w:szCs w:val="20"/>
        </w:rPr>
      </w:pPr>
      <w:r w:rsidRPr="0003648D">
        <w:rPr>
          <w:szCs w:val="20"/>
        </w:rPr>
        <w:t>(C)</w:t>
      </w:r>
      <w:r w:rsidRPr="0003648D">
        <w:rPr>
          <w:szCs w:val="20"/>
        </w:rPr>
        <w:tab/>
        <w:t xml:space="preserve">FRRSDN - Available for Dispatch of FRRS by LFC and not Dispatchable by SCED.  This Resource Status is only to be used for Real-Time telemetry purposes;  </w:t>
      </w:r>
    </w:p>
    <w:p w14:paraId="67CBD62B" w14:textId="77777777" w:rsidR="00BA7A09" w:rsidRPr="0003648D" w:rsidRDefault="00BA7A09" w:rsidP="00BA7A09">
      <w:pPr>
        <w:spacing w:after="240"/>
        <w:ind w:left="2880" w:hanging="720"/>
        <w:rPr>
          <w:szCs w:val="20"/>
        </w:rPr>
      </w:pPr>
      <w:r w:rsidRPr="0003648D">
        <w:rPr>
          <w:szCs w:val="20"/>
        </w:rPr>
        <w:t>(D)</w:t>
      </w:r>
      <w:r w:rsidRPr="0003648D">
        <w:rPr>
          <w:szCs w:val="20"/>
        </w:rPr>
        <w:tab/>
        <w:t>ONCLR – Available for Dispatch as a Controllable Load Resource by SCED with an RTM Energy Bid;</w:t>
      </w:r>
    </w:p>
    <w:p w14:paraId="11E427E2" w14:textId="77777777" w:rsidR="00BA7A09" w:rsidRPr="0003648D" w:rsidRDefault="00BA7A09" w:rsidP="00BA7A09">
      <w:pPr>
        <w:spacing w:after="240"/>
        <w:ind w:left="2880" w:hanging="720"/>
        <w:rPr>
          <w:szCs w:val="20"/>
        </w:rPr>
      </w:pPr>
      <w:r w:rsidRPr="0003648D">
        <w:rPr>
          <w:szCs w:val="20"/>
        </w:rPr>
        <w:t>(E)</w:t>
      </w:r>
      <w:r w:rsidRPr="0003648D">
        <w:rPr>
          <w:szCs w:val="20"/>
        </w:rPr>
        <w:tab/>
        <w:t xml:space="preserve">ONRL – Available for Dispatch of RRS Service, excluding Controllable Load Resources; </w:t>
      </w:r>
      <w:del w:id="322" w:author="STEC 042618" w:date="2018-03-31T15:20:00Z">
        <w:r w:rsidRPr="0003648D" w:rsidDel="00FB6CD3">
          <w:rPr>
            <w:szCs w:val="20"/>
          </w:rPr>
          <w:delText>and</w:delText>
        </w:r>
      </w:del>
    </w:p>
    <w:p w14:paraId="78DAD108" w14:textId="77777777" w:rsidR="00BA7A09" w:rsidRPr="0003648D" w:rsidRDefault="00BA7A09" w:rsidP="00BA7A09">
      <w:pPr>
        <w:spacing w:after="240"/>
        <w:ind w:left="2880" w:hanging="720"/>
        <w:rPr>
          <w:ins w:id="323" w:author="STEC 042618" w:date="2018-03-31T15:19:00Z"/>
          <w:szCs w:val="20"/>
        </w:rPr>
      </w:pPr>
      <w:r w:rsidRPr="0003648D">
        <w:rPr>
          <w:szCs w:val="20"/>
        </w:rPr>
        <w:t>(F)</w:t>
      </w:r>
      <w:r w:rsidRPr="0003648D">
        <w:rPr>
          <w:szCs w:val="20"/>
        </w:rPr>
        <w:tab/>
        <w:t>OUTL – Not available;</w:t>
      </w:r>
    </w:p>
    <w:p w14:paraId="7D920821" w14:textId="77777777" w:rsidR="00FB6CD3" w:rsidRPr="0003648D" w:rsidRDefault="00FB6CD3" w:rsidP="00FB6CD3">
      <w:pPr>
        <w:spacing w:after="240"/>
        <w:ind w:left="2880" w:hanging="720"/>
        <w:rPr>
          <w:ins w:id="324" w:author="STEC 042618" w:date="2018-03-31T15:20:00Z"/>
          <w:szCs w:val="20"/>
        </w:rPr>
      </w:pPr>
      <w:ins w:id="325" w:author="STEC 042618" w:date="2018-03-31T15:19:00Z">
        <w:r w:rsidRPr="0003648D">
          <w:rPr>
            <w:szCs w:val="20"/>
          </w:rPr>
          <w:t>(E)</w:t>
        </w:r>
        <w:r w:rsidRPr="0003648D">
          <w:rPr>
            <w:szCs w:val="20"/>
          </w:rPr>
          <w:tab/>
          <w:t>ON</w:t>
        </w:r>
      </w:ins>
      <w:ins w:id="326" w:author="STEC 042618" w:date="2018-03-31T15:25:00Z">
        <w:r w:rsidRPr="0003648D">
          <w:rPr>
            <w:szCs w:val="20"/>
          </w:rPr>
          <w:t>FFR</w:t>
        </w:r>
      </w:ins>
      <w:ins w:id="327" w:author="STEC 042618" w:date="2018-03-31T15:19:00Z">
        <w:r w:rsidRPr="0003648D">
          <w:rPr>
            <w:szCs w:val="20"/>
          </w:rPr>
          <w:t xml:space="preserve">FRSL – Available for Dispatch of FRS Service, excluding Controllable Load Resources. </w:t>
        </w:r>
      </w:ins>
      <w:ins w:id="328" w:author="STEC 042618" w:date="2018-03-31T15:26:00Z">
        <w:r w:rsidRPr="0003648D">
          <w:rPr>
            <w:szCs w:val="20"/>
          </w:rPr>
          <w:t>This Resource Status is only to be used for Real-Time telemetry purposes;</w:t>
        </w:r>
      </w:ins>
    </w:p>
    <w:p w14:paraId="664ECD4D" w14:textId="70DC5399" w:rsidR="00FB6CD3" w:rsidRPr="0003648D" w:rsidDel="00494FA3" w:rsidRDefault="00FB6CD3" w:rsidP="00BA7A09">
      <w:pPr>
        <w:spacing w:after="240"/>
        <w:ind w:left="2880" w:hanging="720"/>
        <w:rPr>
          <w:del w:id="329" w:author="ERCOT 06XX18" w:date="2018-06-12T09:36:00Z"/>
          <w:szCs w:val="20"/>
        </w:rPr>
      </w:pPr>
      <w:ins w:id="330" w:author="STEC 042618" w:date="2018-03-31T15:20:00Z">
        <w:del w:id="331" w:author="ERCOT 06XX18" w:date="2018-06-12T09:36:00Z">
          <w:r w:rsidRPr="0003648D" w:rsidDel="00494FA3">
            <w:rPr>
              <w:szCs w:val="20"/>
            </w:rPr>
            <w:delText>(E)</w:delText>
          </w:r>
          <w:r w:rsidRPr="0003648D" w:rsidDel="00494FA3">
            <w:rPr>
              <w:szCs w:val="20"/>
            </w:rPr>
            <w:tab/>
          </w:r>
        </w:del>
      </w:ins>
      <w:ins w:id="332" w:author="STEC 042618" w:date="2018-03-31T15:22:00Z">
        <w:del w:id="333" w:author="ERCOT 06XX18" w:date="2018-06-12T09:36:00Z">
          <w:r w:rsidRPr="0003648D" w:rsidDel="00494FA3">
            <w:rPr>
              <w:szCs w:val="20"/>
            </w:rPr>
            <w:delText>ONFFR</w:delText>
          </w:r>
        </w:del>
      </w:ins>
      <w:ins w:id="334" w:author="STEC 042618" w:date="2018-03-31T15:25:00Z">
        <w:del w:id="335" w:author="ERCOT 06XX18" w:date="2018-06-12T09:36:00Z">
          <w:r w:rsidRPr="0003648D" w:rsidDel="00494FA3">
            <w:rPr>
              <w:szCs w:val="20"/>
            </w:rPr>
            <w:delText>RRS</w:delText>
          </w:r>
        </w:del>
      </w:ins>
      <w:ins w:id="336" w:author="STEC 042618" w:date="2018-03-31T15:22:00Z">
        <w:del w:id="337" w:author="ERCOT 06XX18" w:date="2018-06-12T09:36:00Z">
          <w:r w:rsidRPr="0003648D" w:rsidDel="00494FA3">
            <w:rPr>
              <w:szCs w:val="20"/>
            </w:rPr>
            <w:delText>L – Available for Dispatch of RRS providing FFR from qualified Load Resources excluding Controllable Load Resources.  This Resource Status is only to be used for Real-Time telemetry purposes;</w:delText>
          </w:r>
        </w:del>
      </w:ins>
    </w:p>
    <w:p w14:paraId="7826F1CA" w14:textId="77777777" w:rsidR="00BA7A09" w:rsidRPr="0003648D" w:rsidRDefault="00BA7A09" w:rsidP="00BA7A09">
      <w:pPr>
        <w:spacing w:after="240"/>
        <w:ind w:left="1440" w:hanging="720"/>
        <w:rPr>
          <w:szCs w:val="20"/>
        </w:rPr>
      </w:pPr>
      <w:r w:rsidRPr="0003648D">
        <w:rPr>
          <w:szCs w:val="20"/>
        </w:rPr>
        <w:t>(c)</w:t>
      </w:r>
      <w:r w:rsidRPr="0003648D">
        <w:rPr>
          <w:szCs w:val="20"/>
        </w:rPr>
        <w:tab/>
        <w:t>The HSL;</w:t>
      </w:r>
    </w:p>
    <w:p w14:paraId="0916C507" w14:textId="77777777" w:rsidR="00BA7A09" w:rsidRPr="0003648D" w:rsidRDefault="00BA7A09" w:rsidP="00BA7A09">
      <w:pPr>
        <w:spacing w:after="240"/>
        <w:ind w:left="2160" w:hanging="720"/>
        <w:rPr>
          <w:szCs w:val="20"/>
        </w:rPr>
      </w:pPr>
      <w:r w:rsidRPr="0003648D">
        <w:rPr>
          <w:szCs w:val="20"/>
        </w:rPr>
        <w:t>(i)</w:t>
      </w:r>
      <w:r w:rsidRPr="0003648D">
        <w:rPr>
          <w:szCs w:val="20"/>
        </w:rPr>
        <w:tab/>
        <w:t>For Load Resources other than Controllable Load Resources, the HSL should equal the expected power consumption;</w:t>
      </w:r>
    </w:p>
    <w:p w14:paraId="49914DB9" w14:textId="77777777" w:rsidR="00BA7A09" w:rsidRPr="0003648D" w:rsidRDefault="00BA7A09" w:rsidP="00BA7A09">
      <w:pPr>
        <w:spacing w:after="240"/>
        <w:ind w:left="1440" w:hanging="720"/>
        <w:rPr>
          <w:szCs w:val="20"/>
        </w:rPr>
      </w:pPr>
      <w:r w:rsidRPr="0003648D">
        <w:rPr>
          <w:szCs w:val="20"/>
        </w:rPr>
        <w:t>(d)</w:t>
      </w:r>
      <w:r w:rsidRPr="0003648D">
        <w:rPr>
          <w:szCs w:val="20"/>
        </w:rPr>
        <w:tab/>
        <w:t>The LSL;</w:t>
      </w:r>
    </w:p>
    <w:p w14:paraId="665F842D" w14:textId="77777777" w:rsidR="00BA7A09" w:rsidRPr="0003648D" w:rsidRDefault="00BA7A09" w:rsidP="00BA7A09">
      <w:pPr>
        <w:spacing w:after="240"/>
        <w:ind w:left="2160" w:hanging="720"/>
        <w:rPr>
          <w:szCs w:val="20"/>
        </w:rPr>
      </w:pPr>
      <w:r w:rsidRPr="0003648D">
        <w:rPr>
          <w:szCs w:val="20"/>
        </w:rPr>
        <w:t>(i)</w:t>
      </w:r>
      <w:r w:rsidRPr="0003648D">
        <w:rPr>
          <w:szCs w:val="20"/>
        </w:rPr>
        <w:tab/>
        <w:t>For Load Resources other than Controllable Load Resources, the LSL should equal the expected Low Power Consumption (LPC);</w:t>
      </w:r>
    </w:p>
    <w:p w14:paraId="795EA79B" w14:textId="77777777" w:rsidR="00BA7A09" w:rsidRPr="0003648D" w:rsidRDefault="00BA7A09" w:rsidP="00BA7A09">
      <w:pPr>
        <w:spacing w:after="240"/>
        <w:ind w:left="1440" w:hanging="720"/>
        <w:rPr>
          <w:szCs w:val="20"/>
        </w:rPr>
      </w:pPr>
      <w:r w:rsidRPr="0003648D">
        <w:rPr>
          <w:szCs w:val="20"/>
        </w:rPr>
        <w:t>(e)</w:t>
      </w:r>
      <w:r w:rsidRPr="0003648D">
        <w:rPr>
          <w:szCs w:val="20"/>
        </w:rPr>
        <w:tab/>
        <w:t>The High Emergency Limit (HEL);</w:t>
      </w:r>
    </w:p>
    <w:p w14:paraId="3F50EFC7" w14:textId="77777777" w:rsidR="00BA7A09" w:rsidRPr="0003648D" w:rsidRDefault="00BA7A09" w:rsidP="00BA7A09">
      <w:pPr>
        <w:spacing w:after="240"/>
        <w:ind w:left="1440" w:hanging="720"/>
        <w:rPr>
          <w:szCs w:val="20"/>
        </w:rPr>
      </w:pPr>
      <w:r w:rsidRPr="0003648D">
        <w:rPr>
          <w:szCs w:val="20"/>
        </w:rPr>
        <w:t>(f)</w:t>
      </w:r>
      <w:r w:rsidRPr="0003648D">
        <w:rPr>
          <w:szCs w:val="20"/>
        </w:rPr>
        <w:tab/>
        <w:t>The Low Emergency Limit (LEL); and</w:t>
      </w:r>
    </w:p>
    <w:p w14:paraId="1F0B728C" w14:textId="77777777" w:rsidR="00BA7A09" w:rsidRPr="0003648D" w:rsidRDefault="00BA7A09" w:rsidP="00BA7A09">
      <w:pPr>
        <w:spacing w:after="240"/>
        <w:ind w:left="1440" w:hanging="720"/>
        <w:rPr>
          <w:szCs w:val="20"/>
        </w:rPr>
      </w:pPr>
      <w:r w:rsidRPr="0003648D">
        <w:rPr>
          <w:szCs w:val="20"/>
        </w:rPr>
        <w:t>(g)</w:t>
      </w:r>
      <w:r w:rsidRPr="0003648D">
        <w:rPr>
          <w:szCs w:val="20"/>
        </w:rPr>
        <w:tab/>
        <w:t>Ancillary Service Resource Responsibility capacity in MW for:</w:t>
      </w:r>
    </w:p>
    <w:p w14:paraId="153622C1" w14:textId="77777777" w:rsidR="00BA7A09" w:rsidRPr="0003648D" w:rsidRDefault="00BA7A09" w:rsidP="00BA7A09">
      <w:pPr>
        <w:spacing w:after="240"/>
        <w:ind w:left="2160" w:hanging="720"/>
        <w:rPr>
          <w:szCs w:val="20"/>
        </w:rPr>
      </w:pPr>
      <w:r w:rsidRPr="0003648D">
        <w:rPr>
          <w:szCs w:val="20"/>
        </w:rPr>
        <w:lastRenderedPageBreak/>
        <w:t>(i)</w:t>
      </w:r>
      <w:r w:rsidRPr="0003648D">
        <w:rPr>
          <w:szCs w:val="20"/>
        </w:rPr>
        <w:tab/>
        <w:t>Regulation Up (Reg-Up);</w:t>
      </w:r>
    </w:p>
    <w:p w14:paraId="58DFFAF0" w14:textId="77777777" w:rsidR="00BA7A09" w:rsidRPr="0003648D" w:rsidRDefault="00BA7A09" w:rsidP="00BA7A09">
      <w:pPr>
        <w:spacing w:after="240"/>
        <w:ind w:left="2160" w:hanging="720"/>
        <w:rPr>
          <w:ins w:id="338" w:author="STEC 042618" w:date="2018-03-27T22:16:00Z"/>
          <w:szCs w:val="20"/>
        </w:rPr>
      </w:pPr>
      <w:r w:rsidRPr="0003648D">
        <w:rPr>
          <w:szCs w:val="20"/>
        </w:rPr>
        <w:t>(ii)</w:t>
      </w:r>
      <w:r w:rsidRPr="0003648D">
        <w:rPr>
          <w:szCs w:val="20"/>
        </w:rPr>
        <w:tab/>
        <w:t>Regulation Down (Reg-Down);</w:t>
      </w:r>
    </w:p>
    <w:p w14:paraId="23AAA534" w14:textId="77777777" w:rsidR="008A43EA" w:rsidRPr="0003648D" w:rsidRDefault="00DC11B1" w:rsidP="00BA7A09">
      <w:pPr>
        <w:spacing w:after="240"/>
        <w:ind w:left="2160" w:hanging="720"/>
        <w:rPr>
          <w:ins w:id="339" w:author="STEC 042618" w:date="2018-04-26T09:36:00Z"/>
          <w:szCs w:val="20"/>
        </w:rPr>
      </w:pPr>
      <w:ins w:id="340" w:author="STEC 042618" w:date="2018-03-27T22:16:00Z">
        <w:r w:rsidRPr="0003648D">
          <w:rPr>
            <w:szCs w:val="20"/>
          </w:rPr>
          <w:t>(iii)</w:t>
        </w:r>
        <w:r w:rsidRPr="0003648D">
          <w:rPr>
            <w:szCs w:val="20"/>
          </w:rPr>
          <w:tab/>
          <w:t>F</w:t>
        </w:r>
      </w:ins>
      <w:ins w:id="341" w:author="STEC 042618" w:date="2018-04-26T09:35:00Z">
        <w:r w:rsidR="008A43EA" w:rsidRPr="0003648D">
          <w:rPr>
            <w:szCs w:val="20"/>
          </w:rPr>
          <w:t>RS</w:t>
        </w:r>
      </w:ins>
      <w:ins w:id="342" w:author="STEC 042618" w:date="2018-04-26T17:43:00Z">
        <w:r w:rsidR="005234B0" w:rsidRPr="0003648D">
          <w:rPr>
            <w:szCs w:val="20"/>
          </w:rPr>
          <w:t>;</w:t>
        </w:r>
      </w:ins>
    </w:p>
    <w:p w14:paraId="64907176" w14:textId="77777777" w:rsidR="00BA7A09" w:rsidRPr="0003648D" w:rsidRDefault="00BA7A09" w:rsidP="00BA7A09">
      <w:pPr>
        <w:spacing w:after="240"/>
        <w:ind w:left="2160" w:hanging="720"/>
        <w:rPr>
          <w:szCs w:val="20"/>
        </w:rPr>
      </w:pPr>
      <w:r w:rsidRPr="0003648D">
        <w:rPr>
          <w:szCs w:val="20"/>
        </w:rPr>
        <w:t>(</w:t>
      </w:r>
      <w:del w:id="343" w:author="STEC 042618" w:date="2018-04-10T10:36:00Z">
        <w:r w:rsidRPr="0003648D" w:rsidDel="00EC40FA">
          <w:rPr>
            <w:szCs w:val="20"/>
          </w:rPr>
          <w:delText>ii</w:delText>
        </w:r>
      </w:del>
      <w:r w:rsidRPr="0003648D">
        <w:rPr>
          <w:szCs w:val="20"/>
        </w:rPr>
        <w:t>i</w:t>
      </w:r>
      <w:ins w:id="344" w:author="STEC 042618" w:date="2018-04-10T10:36:00Z">
        <w:r w:rsidR="00EC40FA" w:rsidRPr="0003648D">
          <w:rPr>
            <w:szCs w:val="20"/>
          </w:rPr>
          <w:t>v</w:t>
        </w:r>
      </w:ins>
      <w:r w:rsidRPr="0003648D">
        <w:rPr>
          <w:szCs w:val="20"/>
        </w:rPr>
        <w:t>)</w:t>
      </w:r>
      <w:r w:rsidRPr="0003648D">
        <w:rPr>
          <w:szCs w:val="20"/>
        </w:rPr>
        <w:tab/>
        <w:t>RRS</w:t>
      </w:r>
      <w:del w:id="345" w:author="STEC" w:date="2017-12-27T09:33:00Z">
        <w:r w:rsidRPr="0003648D" w:rsidDel="0066732E">
          <w:rPr>
            <w:szCs w:val="20"/>
          </w:rPr>
          <w:delText xml:space="preserve"> Service</w:delText>
        </w:r>
      </w:del>
      <w:r w:rsidRPr="0003648D">
        <w:rPr>
          <w:szCs w:val="20"/>
        </w:rPr>
        <w:t xml:space="preserve">; </w:t>
      </w:r>
      <w:del w:id="346" w:author="STEC" w:date="2017-11-06T13:10:00Z">
        <w:r w:rsidRPr="0003648D" w:rsidDel="000474C9">
          <w:rPr>
            <w:szCs w:val="20"/>
          </w:rPr>
          <w:delText>and</w:delText>
        </w:r>
      </w:del>
      <w:ins w:id="347" w:author="STEC 042618" w:date="2018-03-27T22:17:00Z">
        <w:r w:rsidR="00DC11B1" w:rsidRPr="0003648D">
          <w:rPr>
            <w:szCs w:val="20"/>
          </w:rPr>
          <w:t>and</w:t>
        </w:r>
      </w:ins>
    </w:p>
    <w:p w14:paraId="145DB734" w14:textId="77777777" w:rsidR="00BA7A09" w:rsidRPr="0003648D" w:rsidDel="00DC11B1" w:rsidRDefault="00BA7A09" w:rsidP="00DC11B1">
      <w:pPr>
        <w:spacing w:after="240"/>
        <w:ind w:left="2160" w:hanging="720"/>
        <w:rPr>
          <w:ins w:id="348" w:author="STEC" w:date="2017-11-06T13:11:00Z"/>
          <w:del w:id="349" w:author="STEC 042618" w:date="2018-03-27T22:17:00Z"/>
          <w:szCs w:val="20"/>
        </w:rPr>
      </w:pPr>
      <w:r w:rsidRPr="0003648D">
        <w:rPr>
          <w:szCs w:val="20"/>
        </w:rPr>
        <w:t>(</w:t>
      </w:r>
      <w:del w:id="350" w:author="STEC 042618" w:date="2018-04-10T10:36:00Z">
        <w:r w:rsidRPr="0003648D" w:rsidDel="00EC40FA">
          <w:rPr>
            <w:szCs w:val="20"/>
          </w:rPr>
          <w:delText>i</w:delText>
        </w:r>
      </w:del>
      <w:r w:rsidRPr="0003648D">
        <w:rPr>
          <w:szCs w:val="20"/>
        </w:rPr>
        <w:t>v)</w:t>
      </w:r>
      <w:r w:rsidRPr="0003648D">
        <w:rPr>
          <w:szCs w:val="20"/>
        </w:rPr>
        <w:tab/>
        <w:t>Non-Spin</w:t>
      </w:r>
      <w:ins w:id="351" w:author="STEC" w:date="2017-11-06T13:11:00Z">
        <w:del w:id="352" w:author="STEC 042618" w:date="2018-03-27T22:17:00Z">
          <w:r w:rsidRPr="0003648D" w:rsidDel="00DC11B1">
            <w:rPr>
              <w:szCs w:val="20"/>
            </w:rPr>
            <w:delText>; and</w:delText>
          </w:r>
        </w:del>
      </w:ins>
      <w:del w:id="353" w:author="STEC 042618" w:date="2018-03-27T22:17:00Z">
        <w:r w:rsidRPr="0003648D" w:rsidDel="00DC11B1">
          <w:rPr>
            <w:szCs w:val="20"/>
          </w:rPr>
          <w:delText>.</w:delText>
        </w:r>
      </w:del>
    </w:p>
    <w:p w14:paraId="6A49F89D" w14:textId="77777777" w:rsidR="00BA7A09" w:rsidRPr="0003648D" w:rsidRDefault="00BA7A09" w:rsidP="00DC11B1">
      <w:pPr>
        <w:spacing w:after="240"/>
        <w:ind w:left="2160" w:hanging="720"/>
        <w:rPr>
          <w:szCs w:val="20"/>
        </w:rPr>
      </w:pPr>
      <w:ins w:id="354" w:author="STEC" w:date="2017-11-06T13:11:00Z">
        <w:del w:id="355" w:author="STEC 042618" w:date="2018-03-27T22:17:00Z">
          <w:r w:rsidRPr="0003648D" w:rsidDel="00DC11B1">
            <w:rPr>
              <w:szCs w:val="20"/>
            </w:rPr>
            <w:delText>(v)</w:delText>
          </w:r>
          <w:r w:rsidRPr="0003648D" w:rsidDel="00DC11B1">
            <w:rPr>
              <w:szCs w:val="20"/>
            </w:rPr>
            <w:tab/>
            <w:delText>Primary Frequency Response Service</w:delText>
          </w:r>
        </w:del>
      </w:ins>
      <w:ins w:id="356" w:author="STEC" w:date="2017-12-27T09:33:00Z">
        <w:del w:id="357" w:author="STEC 042618" w:date="2018-03-27T22:17:00Z">
          <w:r w:rsidRPr="0003648D" w:rsidDel="00DC11B1">
            <w:rPr>
              <w:szCs w:val="20"/>
            </w:rPr>
            <w:delText xml:space="preserve"> (PFRS)</w:delText>
          </w:r>
        </w:del>
      </w:ins>
      <w:ins w:id="358" w:author="STEC" w:date="2017-11-06T13:11:00Z">
        <w:r w:rsidRPr="0003648D">
          <w:rPr>
            <w:szCs w:val="20"/>
          </w:rPr>
          <w:t>.</w:t>
        </w:r>
      </w:ins>
      <w:r w:rsidRPr="0003648D">
        <w:rPr>
          <w:szCs w:val="20"/>
        </w:rPr>
        <w:t xml:space="preserve"> </w:t>
      </w:r>
    </w:p>
    <w:p w14:paraId="32D39E1D" w14:textId="77777777" w:rsidR="00BA7A09" w:rsidRPr="0003648D" w:rsidRDefault="00BA7A09" w:rsidP="00BA7A09">
      <w:pPr>
        <w:spacing w:after="240"/>
        <w:ind w:left="720" w:hanging="720"/>
        <w:rPr>
          <w:iCs/>
          <w:szCs w:val="20"/>
        </w:rPr>
      </w:pPr>
      <w:r w:rsidRPr="0003648D">
        <w:rPr>
          <w:iCs/>
          <w:szCs w:val="20"/>
        </w:rPr>
        <w:t>(6)</w:t>
      </w:r>
      <w:r w:rsidRPr="0003648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B659AC5" w14:textId="77777777" w:rsidR="00BA7A09" w:rsidRPr="0003648D" w:rsidRDefault="00BA7A09" w:rsidP="00BA7A09">
      <w:pPr>
        <w:spacing w:after="240"/>
        <w:ind w:left="1440" w:hanging="720"/>
        <w:rPr>
          <w:szCs w:val="20"/>
        </w:rPr>
      </w:pPr>
      <w:r w:rsidRPr="0003648D">
        <w:rPr>
          <w:szCs w:val="20"/>
        </w:rPr>
        <w:t>(a)</w:t>
      </w:r>
      <w:r w:rsidRPr="0003648D">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03EF686A" w14:textId="77777777" w:rsidR="00BA7A09" w:rsidRPr="0003648D" w:rsidRDefault="00BA7A09" w:rsidP="00BA7A09">
      <w:pPr>
        <w:spacing w:after="240"/>
        <w:ind w:left="1440" w:hanging="720"/>
        <w:rPr>
          <w:szCs w:val="20"/>
        </w:rPr>
      </w:pPr>
      <w:r w:rsidRPr="0003648D">
        <w:rPr>
          <w:szCs w:val="20"/>
        </w:rPr>
        <w:t>(b)</w:t>
      </w:r>
      <w:r w:rsidRPr="0003648D">
        <w:rPr>
          <w:szCs w:val="20"/>
        </w:rPr>
        <w:tab/>
        <w:t>For any hour in which QSE-submitted COP entries are used to determine the initial state of a Combined Cycle Generation Resource for a DAM or Day-Ahead Reliability Unit Commitment (DRUC) study and the COP shows multiple Combined-Cycle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2854CE7" w14:textId="77777777" w:rsidR="00BA7A09" w:rsidRPr="0003648D" w:rsidRDefault="00BA7A09" w:rsidP="00BA7A09">
      <w:pPr>
        <w:spacing w:after="240"/>
        <w:ind w:left="1440" w:hanging="720"/>
        <w:rPr>
          <w:szCs w:val="20"/>
        </w:rPr>
      </w:pPr>
      <w:r w:rsidRPr="0003648D">
        <w:rPr>
          <w:szCs w:val="20"/>
        </w:rPr>
        <w:t>(c)</w:t>
      </w:r>
      <w:r w:rsidRPr="0003648D">
        <w:rPr>
          <w:szCs w:val="20"/>
        </w:rPr>
        <w:tab/>
        <w:t>ERCOT systems shall allow only one Combined Cycle Generation Resource in a Combined Cycle Train to offer Off-Line Non-Spin in the DAM or Supplemental Ancillary Services Market (SASM).</w:t>
      </w:r>
    </w:p>
    <w:p w14:paraId="1EE3FBB5" w14:textId="77777777" w:rsidR="00BA7A09" w:rsidRPr="0003648D" w:rsidRDefault="00BA7A09" w:rsidP="00BA7A09">
      <w:pPr>
        <w:spacing w:after="240"/>
        <w:ind w:left="2160" w:hanging="720"/>
        <w:rPr>
          <w:szCs w:val="20"/>
        </w:rPr>
      </w:pPr>
      <w:r w:rsidRPr="0003648D">
        <w:rPr>
          <w:szCs w:val="20"/>
        </w:rPr>
        <w:t>(i)</w:t>
      </w:r>
      <w:r w:rsidRPr="0003648D">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B3C14AA" w14:textId="77777777" w:rsidR="00BA7A09" w:rsidRPr="0003648D" w:rsidRDefault="00BA7A09" w:rsidP="00BA7A09">
      <w:pPr>
        <w:spacing w:after="240"/>
        <w:ind w:left="2160" w:hanging="720"/>
        <w:rPr>
          <w:szCs w:val="20"/>
        </w:rPr>
      </w:pPr>
      <w:r w:rsidRPr="0003648D">
        <w:rPr>
          <w:szCs w:val="20"/>
        </w:rPr>
        <w:lastRenderedPageBreak/>
        <w:t>(ii)</w:t>
      </w:r>
      <w:r w:rsidRPr="0003648D">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AF1834B" w14:textId="77777777" w:rsidR="00BA7A09" w:rsidRPr="0003648D" w:rsidRDefault="00BA7A09" w:rsidP="00BA7A09">
      <w:pPr>
        <w:spacing w:after="240"/>
        <w:ind w:left="1440" w:hanging="720"/>
        <w:rPr>
          <w:iCs/>
          <w:szCs w:val="20"/>
        </w:rPr>
      </w:pPr>
      <w:r w:rsidRPr="0003648D">
        <w:rPr>
          <w:iCs/>
          <w:szCs w:val="20"/>
        </w:rPr>
        <w:t>(d)</w:t>
      </w:r>
      <w:r w:rsidRPr="0003648D">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E469D4D" w14:textId="77777777" w:rsidR="00BA7A09" w:rsidRPr="0003648D" w:rsidRDefault="00BA7A09" w:rsidP="00BA7A09">
      <w:pPr>
        <w:spacing w:after="240"/>
        <w:ind w:left="720" w:hanging="720"/>
        <w:rPr>
          <w:iCs/>
          <w:szCs w:val="20"/>
        </w:rPr>
      </w:pPr>
      <w:r w:rsidRPr="0003648D">
        <w:rPr>
          <w:iCs/>
          <w:szCs w:val="20"/>
        </w:rPr>
        <w:t>(7)</w:t>
      </w:r>
      <w:r w:rsidRPr="0003648D">
        <w:rPr>
          <w:iCs/>
          <w:szCs w:val="20"/>
        </w:rPr>
        <w:tab/>
        <w:t>ERCOT may accept COPs only from QSEs.</w:t>
      </w:r>
    </w:p>
    <w:p w14:paraId="560D70A2" w14:textId="77777777" w:rsidR="00BA7A09" w:rsidRPr="0003648D" w:rsidRDefault="00BA7A09" w:rsidP="00BA7A09">
      <w:pPr>
        <w:spacing w:after="240"/>
        <w:ind w:left="720" w:hanging="720"/>
        <w:rPr>
          <w:iCs/>
          <w:szCs w:val="20"/>
        </w:rPr>
      </w:pPr>
      <w:r w:rsidRPr="0003648D">
        <w:rPr>
          <w:iCs/>
          <w:szCs w:val="20"/>
        </w:rPr>
        <w:t>(8)</w:t>
      </w:r>
      <w:r w:rsidRPr="0003648D">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5CA6D2A3" w14:textId="77777777" w:rsidR="00BA7A09" w:rsidRPr="0003648D" w:rsidRDefault="00BA7A09" w:rsidP="00BA7A09">
      <w:pPr>
        <w:spacing w:after="240"/>
        <w:ind w:left="720" w:hanging="720"/>
        <w:rPr>
          <w:iCs/>
          <w:szCs w:val="20"/>
        </w:rPr>
      </w:pPr>
      <w:r w:rsidRPr="0003648D">
        <w:rPr>
          <w:iCs/>
          <w:szCs w:val="20"/>
        </w:rPr>
        <w:t>(9)</w:t>
      </w:r>
      <w:r w:rsidRPr="0003648D">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3648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3648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06EBA49D" w14:textId="77777777" w:rsidR="00BA7A09" w:rsidRPr="0003648D" w:rsidRDefault="00BA7A09" w:rsidP="00BA7A09">
      <w:pPr>
        <w:spacing w:after="240"/>
        <w:ind w:left="720" w:hanging="720"/>
        <w:rPr>
          <w:iCs/>
          <w:szCs w:val="20"/>
        </w:rPr>
      </w:pPr>
      <w:r w:rsidRPr="0003648D">
        <w:rPr>
          <w:iCs/>
          <w:szCs w:val="20"/>
        </w:rPr>
        <w:t>(10)</w:t>
      </w:r>
      <w:r w:rsidRPr="0003648D">
        <w:rPr>
          <w:iCs/>
          <w:szCs w:val="20"/>
        </w:rPr>
        <w:tab/>
        <w:t>If a QSE has not</w:t>
      </w:r>
      <w:del w:id="359" w:author="STEC 042618" w:date="2018-04-25T13:00:00Z">
        <w:r w:rsidRPr="0003648D" w:rsidDel="00BD1FF0">
          <w:rPr>
            <w:iCs/>
            <w:szCs w:val="20"/>
          </w:rPr>
          <w:delText xml:space="preserve"> </w:delText>
        </w:r>
      </w:del>
      <w:r w:rsidRPr="0003648D">
        <w:rPr>
          <w:iCs/>
          <w:szCs w:val="20"/>
        </w:rPr>
        <w:t xml:space="preserve"> submitted a valid COP for any Generation Resource for any hour in the DAM or RUC Study Period, then the Generation Resource is considered to have a Resource Status as OUT thus not available for DAM awards or RUC commitments for those hours. </w:t>
      </w:r>
    </w:p>
    <w:p w14:paraId="1916D602" w14:textId="77777777" w:rsidR="00BA7A09" w:rsidRPr="0003648D" w:rsidRDefault="00BA7A09" w:rsidP="00BA7A09">
      <w:pPr>
        <w:spacing w:after="240"/>
        <w:ind w:left="720" w:hanging="720"/>
        <w:rPr>
          <w:iCs/>
          <w:szCs w:val="20"/>
        </w:rPr>
      </w:pPr>
      <w:r w:rsidRPr="0003648D">
        <w:rPr>
          <w:iCs/>
          <w:szCs w:val="20"/>
        </w:rPr>
        <w:t>(11)</w:t>
      </w:r>
      <w:r w:rsidRPr="0003648D">
        <w:rPr>
          <w:iCs/>
          <w:szCs w:val="20"/>
        </w:rPr>
        <w:tab/>
        <w:t>If a COP is not available for any Resource for any hour from the current hour to the start</w:t>
      </w:r>
      <w:del w:id="360" w:author="STEC 042618" w:date="2018-04-25T13:00:00Z">
        <w:r w:rsidRPr="0003648D" w:rsidDel="00BD1FF0">
          <w:rPr>
            <w:iCs/>
            <w:szCs w:val="20"/>
          </w:rPr>
          <w:delText xml:space="preserve"> </w:delText>
        </w:r>
      </w:del>
      <w:r w:rsidRPr="0003648D">
        <w:rPr>
          <w:iCs/>
          <w:szCs w:val="20"/>
        </w:rPr>
        <w:t xml:space="preserve"> of the DAM period or RUC study, then the Resource Status for those hours are </w:t>
      </w:r>
      <w:r w:rsidRPr="0003648D">
        <w:rPr>
          <w:iCs/>
          <w:szCs w:val="20"/>
        </w:rPr>
        <w:lastRenderedPageBreak/>
        <w:t>considered equal to the last known Resource Status from a previous hour’s COP or from telemetry as appropriate for that Resource.</w:t>
      </w:r>
    </w:p>
    <w:p w14:paraId="1C1CBC55" w14:textId="77777777" w:rsidR="00BA7A09" w:rsidRPr="0003648D" w:rsidRDefault="00BA7A09" w:rsidP="00BA7A09">
      <w:pPr>
        <w:spacing w:after="240"/>
        <w:ind w:left="720" w:hanging="720"/>
        <w:rPr>
          <w:iCs/>
          <w:szCs w:val="20"/>
        </w:rPr>
      </w:pPr>
      <w:r w:rsidRPr="0003648D">
        <w:rPr>
          <w:iCs/>
          <w:szCs w:val="20"/>
        </w:rPr>
        <w:t>(12)</w:t>
      </w:r>
      <w:r w:rsidRPr="0003648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03648D">
        <w:rPr>
          <w:szCs w:val="20"/>
        </w:rPr>
        <w:t xml:space="preserve"> that </w:t>
      </w:r>
      <w:r w:rsidRPr="0003648D">
        <w:rPr>
          <w:iCs/>
          <w:szCs w:val="20"/>
        </w:rPr>
        <w:t xml:space="preserve">has been contracted by ERCOT under Section 3.14.1 or under paragraph (2) of Section 6.5.1.1, the QSE shall change its Resource Status to </w:t>
      </w:r>
      <w:r w:rsidRPr="0003648D">
        <w:rPr>
          <w:szCs w:val="20"/>
        </w:rPr>
        <w:t xml:space="preserve">ONRUC.  Otherwise, the QSE shall change its Resource Status to </w:t>
      </w:r>
      <w:r w:rsidRPr="0003648D">
        <w:rPr>
          <w:iCs/>
          <w:szCs w:val="20"/>
        </w:rPr>
        <w:t>ONEMR.</w:t>
      </w:r>
    </w:p>
    <w:p w14:paraId="1571C5CC" w14:textId="77777777" w:rsidR="00BA7A09" w:rsidRPr="0003648D" w:rsidRDefault="00BA7A09" w:rsidP="00BA7A09">
      <w:pPr>
        <w:spacing w:after="240"/>
        <w:ind w:left="720" w:hanging="720"/>
        <w:rPr>
          <w:iCs/>
          <w:szCs w:val="20"/>
        </w:rPr>
      </w:pPr>
      <w:r w:rsidRPr="0003648D">
        <w:rPr>
          <w:iCs/>
          <w:szCs w:val="20"/>
        </w:rPr>
        <w:t xml:space="preserve">(13)     A QSE representing a Resource may use the Resource Status code of ONEMR for a        Resource that is: </w:t>
      </w:r>
    </w:p>
    <w:p w14:paraId="48BDF06F" w14:textId="77777777" w:rsidR="00BA7A09" w:rsidRPr="0003648D" w:rsidRDefault="00BA7A09" w:rsidP="00BA7A09">
      <w:pPr>
        <w:spacing w:after="240"/>
        <w:ind w:left="1440" w:hanging="720"/>
        <w:rPr>
          <w:iCs/>
          <w:szCs w:val="20"/>
        </w:rPr>
      </w:pPr>
      <w:r w:rsidRPr="0003648D">
        <w:rPr>
          <w:iCs/>
          <w:szCs w:val="20"/>
        </w:rPr>
        <w:t>(a)</w:t>
      </w:r>
      <w:r w:rsidRPr="0003648D">
        <w:rPr>
          <w:iCs/>
          <w:szCs w:val="20"/>
        </w:rPr>
        <w:tab/>
        <w:t>On-Line, but for equipment problems it must be held at its current output level until repair and/or replacement of equipment can be accomplished; or</w:t>
      </w:r>
    </w:p>
    <w:p w14:paraId="39BDBD8C" w14:textId="77777777" w:rsidR="00BA7A09" w:rsidRPr="0003648D" w:rsidRDefault="00BA7A09" w:rsidP="00BA7A09">
      <w:pPr>
        <w:spacing w:after="240"/>
        <w:ind w:left="1440" w:hanging="720"/>
        <w:rPr>
          <w:iCs/>
          <w:szCs w:val="20"/>
        </w:rPr>
      </w:pPr>
      <w:r w:rsidRPr="0003648D">
        <w:rPr>
          <w:iCs/>
          <w:szCs w:val="20"/>
        </w:rPr>
        <w:t>(b)</w:t>
      </w:r>
      <w:r w:rsidRPr="0003648D">
        <w:rPr>
          <w:iCs/>
          <w:szCs w:val="20"/>
        </w:rPr>
        <w:tab/>
        <w:t xml:space="preserve">A hydro unit. </w:t>
      </w:r>
    </w:p>
    <w:p w14:paraId="3F1D7AED" w14:textId="77777777" w:rsidR="00BA7A09" w:rsidRPr="0003648D" w:rsidRDefault="00BA7A09" w:rsidP="00BA7A09">
      <w:pPr>
        <w:spacing w:after="240"/>
        <w:ind w:left="720" w:hanging="720"/>
        <w:rPr>
          <w:iCs/>
          <w:szCs w:val="20"/>
        </w:rPr>
      </w:pPr>
      <w:r w:rsidRPr="0003648D">
        <w:rPr>
          <w:iCs/>
          <w:szCs w:val="20"/>
        </w:rPr>
        <w:t>(14)</w:t>
      </w:r>
      <w:r w:rsidRPr="0003648D">
        <w:rPr>
          <w:iCs/>
          <w:szCs w:val="20"/>
        </w:rPr>
        <w:tab/>
        <w:t>A QSE operating a Resource with a Resource Status code of ONEMR may set the HSL and LSL of the unit to be equal to ensure that SCED does not send Base Points that would move the unit.</w:t>
      </w:r>
    </w:p>
    <w:p w14:paraId="6901B27B" w14:textId="77777777" w:rsidR="00BA7A09" w:rsidRPr="0003648D" w:rsidRDefault="00BA7A09" w:rsidP="00BA7A09">
      <w:pPr>
        <w:keepNext/>
        <w:tabs>
          <w:tab w:val="left" w:pos="900"/>
        </w:tabs>
        <w:spacing w:before="240" w:after="240"/>
        <w:ind w:left="900" w:hanging="900"/>
        <w:outlineLvl w:val="1"/>
        <w:rPr>
          <w:b/>
          <w:szCs w:val="20"/>
        </w:rPr>
      </w:pPr>
      <w:r w:rsidRPr="0003648D">
        <w:rPr>
          <w:b/>
          <w:szCs w:val="20"/>
        </w:rPr>
        <w:t>3.16</w:t>
      </w:r>
      <w:r w:rsidRPr="0003648D">
        <w:rPr>
          <w:b/>
          <w:szCs w:val="20"/>
        </w:rPr>
        <w:tab/>
        <w:t>Standards for Determining Ancillary Service Quantities</w:t>
      </w:r>
      <w:bookmarkEnd w:id="174"/>
      <w:bookmarkEnd w:id="175"/>
      <w:bookmarkEnd w:id="176"/>
      <w:bookmarkEnd w:id="177"/>
      <w:bookmarkEnd w:id="178"/>
      <w:bookmarkEnd w:id="179"/>
      <w:bookmarkEnd w:id="180"/>
      <w:bookmarkEnd w:id="181"/>
      <w:bookmarkEnd w:id="182"/>
      <w:bookmarkEnd w:id="183"/>
      <w:bookmarkEnd w:id="184"/>
      <w:bookmarkEnd w:id="185"/>
      <w:bookmarkEnd w:id="186"/>
    </w:p>
    <w:p w14:paraId="679BD22E" w14:textId="7BEA1FF5" w:rsidR="00BA7A09" w:rsidRPr="0003648D" w:rsidRDefault="00BA7A09" w:rsidP="00BA7A09">
      <w:pPr>
        <w:spacing w:after="240"/>
        <w:ind w:left="720" w:hanging="720"/>
        <w:rPr>
          <w:ins w:id="361" w:author="STEC" w:date="2017-12-15T14:51:00Z"/>
          <w:iCs/>
          <w:szCs w:val="20"/>
        </w:rPr>
      </w:pPr>
      <w:r w:rsidRPr="0003648D">
        <w:rPr>
          <w:iCs/>
          <w:szCs w:val="20"/>
        </w:rPr>
        <w:t>(1)</w:t>
      </w:r>
      <w:r w:rsidRPr="0003648D">
        <w:rPr>
          <w:iCs/>
          <w:szCs w:val="20"/>
        </w:rPr>
        <w:tab/>
        <w:t>ERCOT shall comply with the requirements for determining Ancillary Service quantities as specified in these Protocols and the ERCOT Operating Guides.</w:t>
      </w:r>
    </w:p>
    <w:p w14:paraId="5FDB27AE" w14:textId="77777777" w:rsidR="00BA7A09" w:rsidRPr="0003648D" w:rsidDel="00DC11B1" w:rsidRDefault="00BA7A09" w:rsidP="00BA7A09">
      <w:pPr>
        <w:spacing w:after="240"/>
        <w:ind w:left="720" w:hanging="720"/>
        <w:rPr>
          <w:ins w:id="362" w:author="STEC" w:date="2017-12-15T14:51:00Z"/>
          <w:del w:id="363" w:author="STEC 042618" w:date="2018-03-27T22:19:00Z"/>
          <w:iCs/>
          <w:szCs w:val="20"/>
        </w:rPr>
      </w:pPr>
      <w:ins w:id="364" w:author="STEC" w:date="2017-12-15T14:51:00Z">
        <w:del w:id="365" w:author="STEC 042618" w:date="2018-03-27T22:19:00Z">
          <w:r w:rsidRPr="0003648D" w:rsidDel="00DC11B1">
            <w:rPr>
              <w:iCs/>
              <w:szCs w:val="20"/>
            </w:rPr>
            <w:delText>(2)</w:delText>
          </w:r>
          <w:r w:rsidRPr="0003648D" w:rsidDel="00DC11B1">
            <w:rPr>
              <w:iCs/>
              <w:szCs w:val="20"/>
            </w:rPr>
            <w:tab/>
            <w:delText>ERCOT shall procure no less than the following amounts for each of the following Ancillary Services:</w:delText>
          </w:r>
        </w:del>
      </w:ins>
    </w:p>
    <w:p w14:paraId="758E3532" w14:textId="77777777" w:rsidR="00BA7A09" w:rsidRPr="0003648D" w:rsidDel="00DC11B1" w:rsidRDefault="00BA7A09" w:rsidP="00BA7A09">
      <w:pPr>
        <w:spacing w:after="240"/>
        <w:ind w:left="1440" w:hanging="720"/>
        <w:rPr>
          <w:ins w:id="366" w:author="STEC" w:date="2017-12-15T14:52:00Z"/>
          <w:del w:id="367" w:author="STEC 042618" w:date="2018-03-27T22:19:00Z"/>
          <w:iCs/>
          <w:szCs w:val="20"/>
        </w:rPr>
      </w:pPr>
      <w:ins w:id="368" w:author="STEC" w:date="2017-12-15T14:53:00Z">
        <w:del w:id="369" w:author="STEC 042618" w:date="2018-03-27T22:19:00Z">
          <w:r w:rsidRPr="0003648D" w:rsidDel="00DC11B1">
            <w:rPr>
              <w:iCs/>
              <w:szCs w:val="20"/>
            </w:rPr>
            <w:delText>(a)</w:delText>
          </w:r>
          <w:r w:rsidRPr="0003648D" w:rsidDel="00DC11B1">
            <w:rPr>
              <w:iCs/>
              <w:szCs w:val="20"/>
            </w:rPr>
            <w:tab/>
            <w:delText>Primary Frequency Response Service (PFRS) – 1,150 MW</w:delText>
          </w:r>
        </w:del>
      </w:ins>
      <w:ins w:id="370" w:author="STEC" w:date="2017-12-27T09:35:00Z">
        <w:del w:id="371" w:author="STEC 042618" w:date="2018-03-27T22:19:00Z">
          <w:r w:rsidRPr="0003648D" w:rsidDel="00DC11B1">
            <w:rPr>
              <w:iCs/>
              <w:szCs w:val="20"/>
            </w:rPr>
            <w:delText>;</w:delText>
          </w:r>
        </w:del>
      </w:ins>
    </w:p>
    <w:p w14:paraId="6B9BAA16" w14:textId="77777777" w:rsidR="00BA7A09" w:rsidRPr="0003648D" w:rsidDel="00DC11B1" w:rsidRDefault="00BA7A09" w:rsidP="00BA7A09">
      <w:pPr>
        <w:spacing w:after="240"/>
        <w:ind w:left="1440" w:hanging="720"/>
        <w:rPr>
          <w:ins w:id="372" w:author="STEC" w:date="2017-12-15T14:53:00Z"/>
          <w:del w:id="373" w:author="STEC 042618" w:date="2018-03-27T22:19:00Z"/>
          <w:iCs/>
          <w:szCs w:val="20"/>
        </w:rPr>
      </w:pPr>
      <w:ins w:id="374" w:author="STEC" w:date="2017-12-15T14:52:00Z">
        <w:del w:id="375" w:author="STEC 042618" w:date="2018-03-27T22:19:00Z">
          <w:r w:rsidRPr="0003648D" w:rsidDel="00DC11B1">
            <w:rPr>
              <w:iCs/>
              <w:szCs w:val="20"/>
            </w:rPr>
            <w:delText>(</w:delText>
          </w:r>
        </w:del>
      </w:ins>
      <w:ins w:id="376" w:author="STEC" w:date="2017-12-15T14:53:00Z">
        <w:del w:id="377" w:author="STEC 042618" w:date="2018-03-27T22:19:00Z">
          <w:r w:rsidRPr="0003648D" w:rsidDel="00DC11B1">
            <w:rPr>
              <w:iCs/>
              <w:szCs w:val="20"/>
            </w:rPr>
            <w:delText>b</w:delText>
          </w:r>
        </w:del>
      </w:ins>
      <w:ins w:id="378" w:author="STEC" w:date="2017-12-15T14:52:00Z">
        <w:del w:id="379" w:author="STEC 042618" w:date="2018-03-27T22:19:00Z">
          <w:r w:rsidRPr="0003648D" w:rsidDel="00DC11B1">
            <w:rPr>
              <w:iCs/>
              <w:szCs w:val="20"/>
            </w:rPr>
            <w:delText>)</w:delText>
          </w:r>
          <w:r w:rsidRPr="0003648D" w:rsidDel="00DC11B1">
            <w:rPr>
              <w:iCs/>
              <w:szCs w:val="20"/>
            </w:rPr>
            <w:tab/>
            <w:delText>Responsive Reserve (RRS) – 2,300 MW</w:delText>
          </w:r>
        </w:del>
      </w:ins>
      <w:ins w:id="380" w:author="STEC" w:date="2017-12-27T09:35:00Z">
        <w:del w:id="381" w:author="STEC 042618" w:date="2018-03-27T22:19:00Z">
          <w:r w:rsidRPr="0003648D" w:rsidDel="00DC11B1">
            <w:rPr>
              <w:iCs/>
              <w:szCs w:val="20"/>
            </w:rPr>
            <w:delText>; and</w:delText>
          </w:r>
        </w:del>
      </w:ins>
    </w:p>
    <w:p w14:paraId="4DD8EFA0" w14:textId="77777777" w:rsidR="00BA7A09" w:rsidRPr="0003648D" w:rsidDel="00DC11B1" w:rsidRDefault="00BA7A09" w:rsidP="00BA7A09">
      <w:pPr>
        <w:spacing w:after="240"/>
        <w:ind w:left="1440" w:hanging="720"/>
        <w:rPr>
          <w:del w:id="382" w:author="STEC 042618" w:date="2018-03-27T22:19:00Z"/>
          <w:iCs/>
          <w:szCs w:val="20"/>
        </w:rPr>
      </w:pPr>
      <w:ins w:id="383" w:author="STEC" w:date="2017-12-15T14:53:00Z">
        <w:del w:id="384" w:author="STEC 042618" w:date="2018-03-27T22:19:00Z">
          <w:r w:rsidRPr="0003648D" w:rsidDel="00DC11B1">
            <w:rPr>
              <w:iCs/>
              <w:szCs w:val="20"/>
            </w:rPr>
            <w:delText>(c)</w:delText>
          </w:r>
          <w:r w:rsidRPr="0003648D" w:rsidDel="00DC11B1">
            <w:rPr>
              <w:iCs/>
              <w:szCs w:val="20"/>
            </w:rPr>
            <w:tab/>
            <w:delText>Non</w:delText>
          </w:r>
        </w:del>
      </w:ins>
      <w:ins w:id="385" w:author="STEC" w:date="2017-12-15T14:54:00Z">
        <w:del w:id="386" w:author="STEC 042618" w:date="2018-03-27T22:19:00Z">
          <w:r w:rsidRPr="0003648D" w:rsidDel="00DC11B1">
            <w:rPr>
              <w:iCs/>
              <w:szCs w:val="20"/>
            </w:rPr>
            <w:delText>-Spinning Reserve (Non-Spin) – 1,350 MW</w:delText>
          </w:r>
        </w:del>
      </w:ins>
      <w:ins w:id="387" w:author="STEC" w:date="2017-12-27T09:35:00Z">
        <w:del w:id="388" w:author="STEC 042618" w:date="2018-03-27T22:19:00Z">
          <w:r w:rsidRPr="0003648D" w:rsidDel="00DC11B1">
            <w:rPr>
              <w:iCs/>
              <w:szCs w:val="20"/>
            </w:rPr>
            <w:delText>.</w:delText>
          </w:r>
        </w:del>
      </w:ins>
    </w:p>
    <w:p w14:paraId="166D9AAE" w14:textId="77777777" w:rsidR="00B47ED2" w:rsidRPr="0003648D" w:rsidRDefault="00B47ED2" w:rsidP="00B47ED2">
      <w:pPr>
        <w:spacing w:after="240"/>
        <w:ind w:left="720" w:hanging="720"/>
        <w:rPr>
          <w:ins w:id="389" w:author="STEC" w:date="2017-12-27T11:54:00Z"/>
          <w:iCs/>
          <w:szCs w:val="20"/>
        </w:rPr>
      </w:pPr>
      <w:r w:rsidRPr="0003648D">
        <w:rPr>
          <w:iCs/>
        </w:rPr>
        <w:t>(</w:t>
      </w:r>
      <w:ins w:id="390" w:author="STEC 042618" w:date="2018-04-26T17:44:00Z">
        <w:r w:rsidRPr="0003648D">
          <w:rPr>
            <w:iCs/>
          </w:rPr>
          <w:t>2</w:t>
        </w:r>
      </w:ins>
      <w:ins w:id="391" w:author="STEC" w:date="2017-12-27T11:47:00Z">
        <w:del w:id="392" w:author="STEC 042618" w:date="2018-04-26T17:44:00Z">
          <w:r w:rsidRPr="0003648D" w:rsidDel="005234B0">
            <w:rPr>
              <w:iCs/>
            </w:rPr>
            <w:delText>3</w:delText>
          </w:r>
        </w:del>
      </w:ins>
      <w:del w:id="393" w:author="STEC" w:date="2017-12-27T11:47:00Z">
        <w:r w:rsidRPr="0003648D" w:rsidDel="00AE6F92">
          <w:rPr>
            <w:iCs/>
          </w:rPr>
          <w:delText>2</w:delText>
        </w:r>
      </w:del>
      <w:r w:rsidRPr="0003648D">
        <w:rPr>
          <w:iCs/>
        </w:rPr>
        <w:t>)</w:t>
      </w:r>
      <w:r w:rsidRPr="0003648D">
        <w:rPr>
          <w:iCs/>
        </w:rPr>
        <w:tab/>
        <w:t>ERCOT shall, at least annually, determine with supporting data, the methodology for determining the quantity requirements for each Ancillary Service needed for reliability</w:t>
      </w:r>
      <w:ins w:id="394" w:author="STEC" w:date="2017-12-27T11:53:00Z">
        <w:del w:id="395" w:author="STEC 042618" w:date="2018-03-28T12:43:00Z">
          <w:r w:rsidRPr="0003648D" w:rsidDel="00F2476F">
            <w:rPr>
              <w:iCs/>
            </w:rPr>
            <w:delText>.</w:delText>
          </w:r>
        </w:del>
      </w:ins>
      <w:del w:id="396" w:author="STEC 042618" w:date="2018-03-28T12:43:00Z">
        <w:r w:rsidRPr="0003648D" w:rsidDel="00F2476F">
          <w:rPr>
            <w:iCs/>
          </w:rPr>
          <w:delText>,</w:delText>
        </w:r>
      </w:del>
      <w:ins w:id="397" w:author="STEC 042618" w:date="2018-03-28T12:43:00Z">
        <w:r w:rsidRPr="0003648D">
          <w:rPr>
            <w:iCs/>
          </w:rPr>
          <w:t>,</w:t>
        </w:r>
      </w:ins>
      <w:ins w:id="398" w:author="STEC" w:date="2017-12-27T11:53:00Z">
        <w:r w:rsidRPr="0003648D">
          <w:rPr>
            <w:iCs/>
          </w:rPr>
          <w:t xml:space="preserve">  </w:t>
        </w:r>
        <w:del w:id="399" w:author="STEC 042618" w:date="2018-03-28T12:43:00Z">
          <w:r w:rsidRPr="0003648D" w:rsidDel="00F2476F">
            <w:rPr>
              <w:iCs/>
              <w:szCs w:val="20"/>
            </w:rPr>
            <w:delText>ERCOT shall also determine on an annual basis</w:delText>
          </w:r>
        </w:del>
      </w:ins>
      <w:ins w:id="400" w:author="STEC 042618" w:date="2018-03-28T12:43:00Z">
        <w:r w:rsidRPr="0003648D">
          <w:rPr>
            <w:iCs/>
            <w:szCs w:val="20"/>
          </w:rPr>
          <w:t>including</w:t>
        </w:r>
      </w:ins>
      <w:ins w:id="401" w:author="STEC" w:date="2017-12-27T11:53:00Z">
        <w:r w:rsidRPr="0003648D">
          <w:rPr>
            <w:iCs/>
            <w:szCs w:val="20"/>
          </w:rPr>
          <w:t>:</w:t>
        </w:r>
      </w:ins>
    </w:p>
    <w:p w14:paraId="05D3B89E" w14:textId="77777777" w:rsidR="00B47ED2" w:rsidRPr="0003648D" w:rsidRDefault="00B47ED2" w:rsidP="00B47ED2">
      <w:pPr>
        <w:spacing w:after="240"/>
        <w:ind w:left="1440" w:hanging="720"/>
        <w:rPr>
          <w:ins w:id="402" w:author="STEC" w:date="2017-12-27T11:56:00Z"/>
          <w:iCs/>
        </w:rPr>
      </w:pPr>
      <w:ins w:id="403" w:author="STEC" w:date="2017-12-27T11:54:00Z">
        <w:r w:rsidRPr="0003648D">
          <w:rPr>
            <w:iCs/>
            <w:szCs w:val="20"/>
          </w:rPr>
          <w:t>(a)</w:t>
        </w:r>
        <w:r w:rsidRPr="0003648D">
          <w:rPr>
            <w:iCs/>
            <w:szCs w:val="20"/>
          </w:rPr>
          <w:tab/>
          <w:t xml:space="preserve">The percentage or MW limit </w:t>
        </w:r>
      </w:ins>
      <w:ins w:id="404" w:author="STEC 042618" w:date="2018-04-13T14:58:00Z">
        <w:r w:rsidRPr="0003648D">
          <w:rPr>
            <w:iCs/>
            <w:szCs w:val="20"/>
          </w:rPr>
          <w:t xml:space="preserve">of </w:t>
        </w:r>
      </w:ins>
      <w:ins w:id="405" w:author="STEC 042618" w:date="2018-04-26T09:41:00Z">
        <w:r w:rsidRPr="0003648D">
          <w:rPr>
            <w:iCs/>
            <w:szCs w:val="20"/>
          </w:rPr>
          <w:t>Responsive Reserve (</w:t>
        </w:r>
      </w:ins>
      <w:ins w:id="406" w:author="STEC 042618" w:date="2018-04-13T14:58:00Z">
        <w:r w:rsidRPr="0003648D">
          <w:rPr>
            <w:iCs/>
            <w:szCs w:val="20"/>
          </w:rPr>
          <w:t>RRS</w:t>
        </w:r>
      </w:ins>
      <w:ins w:id="407" w:author="STEC 042618" w:date="2018-04-26T09:41:00Z">
        <w:r w:rsidRPr="0003648D">
          <w:rPr>
            <w:iCs/>
            <w:szCs w:val="20"/>
          </w:rPr>
          <w:t>)</w:t>
        </w:r>
      </w:ins>
      <w:ins w:id="408" w:author="STEC 042618" w:date="2018-04-13T14:58:00Z">
        <w:r w:rsidRPr="0003648D">
          <w:rPr>
            <w:iCs/>
            <w:szCs w:val="20"/>
          </w:rPr>
          <w:t xml:space="preserve"> </w:t>
        </w:r>
      </w:ins>
      <w:ins w:id="409" w:author="STEC" w:date="2017-12-27T11:54:00Z">
        <w:r w:rsidRPr="0003648D">
          <w:rPr>
            <w:iCs/>
            <w:szCs w:val="20"/>
          </w:rPr>
          <w:t xml:space="preserve">allowed </w:t>
        </w:r>
      </w:ins>
      <w:del w:id="410" w:author="STEC" w:date="2017-12-27T11:58:00Z">
        <w:r w:rsidRPr="0003648D" w:rsidDel="0079329A">
          <w:rPr>
            <w:iCs/>
          </w:rPr>
          <w:delText>including the minimum capacity required</w:delText>
        </w:r>
      </w:del>
      <w:r w:rsidRPr="0003648D">
        <w:rPr>
          <w:iCs/>
        </w:rPr>
        <w:t xml:space="preserve"> from </w:t>
      </w:r>
      <w:ins w:id="411" w:author="STEC" w:date="2017-12-27T11:58:00Z">
        <w:r w:rsidRPr="0003648D">
          <w:rPr>
            <w:iCs/>
          </w:rPr>
          <w:t xml:space="preserve">Load </w:t>
        </w:r>
      </w:ins>
      <w:r w:rsidRPr="0003648D">
        <w:rPr>
          <w:iCs/>
        </w:rPr>
        <w:t xml:space="preserve">Resources </w:t>
      </w:r>
      <w:del w:id="412" w:author="STEC" w:date="2017-12-27T11:58:00Z">
        <w:r w:rsidRPr="0003648D" w:rsidDel="0079329A">
          <w:rPr>
            <w:iCs/>
          </w:rPr>
          <w:delText>providing Primary Frequency Response to</w:delText>
        </w:r>
      </w:del>
      <w:ins w:id="413" w:author="STEC" w:date="2017-12-27T11:58:00Z">
        <w:del w:id="414" w:author="STEC 042618" w:date="2018-04-13T14:59:00Z">
          <w:r w:rsidRPr="0003648D" w:rsidDel="008A66EC">
            <w:rPr>
              <w:iCs/>
            </w:rPr>
            <w:delText>that can</w:delText>
          </w:r>
        </w:del>
      </w:ins>
      <w:r w:rsidRPr="0003648D">
        <w:rPr>
          <w:iCs/>
        </w:rPr>
        <w:t xml:space="preserve"> provid</w:t>
      </w:r>
      <w:ins w:id="415" w:author="STEC 042618" w:date="2018-04-13T14:59:00Z">
        <w:r w:rsidRPr="0003648D">
          <w:rPr>
            <w:iCs/>
          </w:rPr>
          <w:t>ing</w:t>
        </w:r>
      </w:ins>
      <w:del w:id="416" w:author="STEC 042618" w:date="2018-04-13T14:59:00Z">
        <w:r w:rsidRPr="0003648D" w:rsidDel="008A66EC">
          <w:rPr>
            <w:iCs/>
          </w:rPr>
          <w:delText>e</w:delText>
        </w:r>
      </w:del>
      <w:r w:rsidRPr="0003648D">
        <w:rPr>
          <w:iCs/>
        </w:rPr>
        <w:t xml:space="preserve"> </w:t>
      </w:r>
      <w:del w:id="417" w:author="STEC" w:date="2017-12-27T11:59:00Z">
        <w:r w:rsidRPr="0003648D" w:rsidDel="0079329A">
          <w:rPr>
            <w:iCs/>
          </w:rPr>
          <w:delText>Responsive Reserve (</w:delText>
        </w:r>
      </w:del>
      <w:r w:rsidRPr="0003648D">
        <w:rPr>
          <w:iCs/>
        </w:rPr>
        <w:t>RRS</w:t>
      </w:r>
      <w:del w:id="418" w:author="STEC" w:date="2017-12-27T11:59:00Z">
        <w:r w:rsidRPr="0003648D" w:rsidDel="0079329A">
          <w:rPr>
            <w:iCs/>
          </w:rPr>
          <w:delText>) calcul</w:delText>
        </w:r>
      </w:del>
      <w:del w:id="419" w:author="STEC" w:date="2017-12-27T11:58:00Z">
        <w:r w:rsidRPr="0003648D" w:rsidDel="0079329A">
          <w:rPr>
            <w:iCs/>
          </w:rPr>
          <w:delText>ated on a monthly basis</w:delText>
        </w:r>
      </w:del>
      <w:ins w:id="420" w:author="STEC" w:date="2017-12-27T11:58:00Z">
        <w:r w:rsidRPr="0003648D">
          <w:rPr>
            <w:iCs/>
          </w:rPr>
          <w:t>;</w:t>
        </w:r>
      </w:ins>
      <w:del w:id="421" w:author="STEC" w:date="2017-12-27T11:58:00Z">
        <w:r w:rsidRPr="0003648D" w:rsidDel="0079329A">
          <w:rPr>
            <w:iCs/>
          </w:rPr>
          <w:delText>,</w:delText>
        </w:r>
      </w:del>
      <w:r w:rsidRPr="0003648D">
        <w:rPr>
          <w:iCs/>
        </w:rPr>
        <w:t xml:space="preserve"> </w:t>
      </w:r>
    </w:p>
    <w:p w14:paraId="265E29BE" w14:textId="77777777" w:rsidR="00B47ED2" w:rsidRPr="0003648D" w:rsidRDefault="00B47ED2" w:rsidP="00B47ED2">
      <w:pPr>
        <w:spacing w:after="240"/>
        <w:ind w:left="1440" w:hanging="720"/>
        <w:rPr>
          <w:ins w:id="422" w:author="STEC" w:date="2017-12-27T11:57:00Z"/>
          <w:iCs/>
          <w:szCs w:val="20"/>
        </w:rPr>
      </w:pPr>
      <w:ins w:id="423" w:author="STEC" w:date="2017-12-27T11:57:00Z">
        <w:r w:rsidRPr="0003648D">
          <w:rPr>
            <w:iCs/>
            <w:szCs w:val="20"/>
          </w:rPr>
          <w:lastRenderedPageBreak/>
          <w:t>(b)</w:t>
        </w:r>
        <w:r w:rsidRPr="0003648D">
          <w:rPr>
            <w:iCs/>
            <w:szCs w:val="20"/>
          </w:rPr>
          <w:tab/>
          <w:t>The minim</w:t>
        </w:r>
        <w:del w:id="424" w:author="STEC 042618" w:date="2018-03-28T12:43:00Z">
          <w:r w:rsidRPr="0003648D" w:rsidDel="00F2476F">
            <w:rPr>
              <w:iCs/>
              <w:szCs w:val="20"/>
            </w:rPr>
            <w:delText>in</w:delText>
          </w:r>
        </w:del>
        <w:r w:rsidRPr="0003648D">
          <w:rPr>
            <w:iCs/>
            <w:szCs w:val="20"/>
          </w:rPr>
          <w:t xml:space="preserve">um capacity required from </w:t>
        </w:r>
      </w:ins>
      <w:ins w:id="425" w:author="STEC 042618" w:date="2018-03-28T12:43:00Z">
        <w:del w:id="426" w:author="STEC 042618" w:date="2018-04-02T13:56:00Z">
          <w:r w:rsidRPr="0003648D" w:rsidDel="001D076D">
            <w:rPr>
              <w:iCs/>
              <w:szCs w:val="20"/>
            </w:rPr>
            <w:delText>P</w:delText>
          </w:r>
        </w:del>
        <w:del w:id="427" w:author="STEC 042618" w:date="2018-04-13T14:59:00Z">
          <w:r w:rsidRPr="0003648D" w:rsidDel="008A66EC">
            <w:rPr>
              <w:iCs/>
              <w:szCs w:val="20"/>
            </w:rPr>
            <w:delText>FR</w:delText>
          </w:r>
        </w:del>
        <w:r w:rsidRPr="0003648D">
          <w:rPr>
            <w:iCs/>
            <w:szCs w:val="20"/>
          </w:rPr>
          <w:t xml:space="preserve"> </w:t>
        </w:r>
      </w:ins>
      <w:ins w:id="428" w:author="STEC" w:date="2017-12-27T11:57:00Z">
        <w:r w:rsidRPr="0003648D">
          <w:rPr>
            <w:iCs/>
            <w:szCs w:val="20"/>
          </w:rPr>
          <w:t xml:space="preserve">Resources </w:t>
        </w:r>
      </w:ins>
      <w:ins w:id="429" w:author="STEC 042618" w:date="2018-04-13T14:59:00Z">
        <w:r w:rsidRPr="0003648D">
          <w:rPr>
            <w:iCs/>
            <w:szCs w:val="20"/>
          </w:rPr>
          <w:t xml:space="preserve">providing </w:t>
        </w:r>
      </w:ins>
      <w:ins w:id="430" w:author="ERCOT 06XX18" w:date="2018-06-01T13:15:00Z">
        <w:r w:rsidRPr="0003648D">
          <w:rPr>
            <w:iCs/>
            <w:szCs w:val="20"/>
          </w:rPr>
          <w:t xml:space="preserve">FRS using </w:t>
        </w:r>
      </w:ins>
      <w:ins w:id="431" w:author="STEC 042618" w:date="2018-04-13T14:59:00Z">
        <w:r w:rsidRPr="0003648D">
          <w:rPr>
            <w:iCs/>
            <w:szCs w:val="20"/>
          </w:rPr>
          <w:t>PFR</w:t>
        </w:r>
        <w:del w:id="432" w:author="ERCOT 06XX18" w:date="2018-06-01T13:15:00Z">
          <w:r w:rsidRPr="0003648D" w:rsidDel="00C36251">
            <w:rPr>
              <w:iCs/>
              <w:szCs w:val="20"/>
            </w:rPr>
            <w:delText xml:space="preserve"> and </w:delText>
          </w:r>
        </w:del>
      </w:ins>
      <w:ins w:id="433" w:author="STEC" w:date="2017-12-27T11:57:00Z">
        <w:del w:id="434" w:author="ERCOT 06XX18" w:date="2018-06-01T13:15:00Z">
          <w:r w:rsidRPr="0003648D" w:rsidDel="00C36251">
            <w:rPr>
              <w:iCs/>
              <w:szCs w:val="20"/>
            </w:rPr>
            <w:delText>providing PFRS</w:delText>
          </w:r>
        </w:del>
      </w:ins>
      <w:ins w:id="435" w:author="STEC 042618" w:date="2018-03-28T12:43:00Z">
        <w:del w:id="436" w:author="ERCOT 06XX18" w:date="2018-06-01T13:15:00Z">
          <w:r w:rsidRPr="0003648D" w:rsidDel="00C36251">
            <w:rPr>
              <w:iCs/>
              <w:szCs w:val="20"/>
            </w:rPr>
            <w:delText>-Up</w:delText>
          </w:r>
        </w:del>
      </w:ins>
      <w:ins w:id="437" w:author="STEC" w:date="2017-12-27T11:57:00Z">
        <w:del w:id="438" w:author="STEC 042618" w:date="2018-03-28T12:44:00Z">
          <w:r w:rsidRPr="0003648D" w:rsidDel="00F2476F">
            <w:rPr>
              <w:iCs/>
              <w:szCs w:val="20"/>
            </w:rPr>
            <w:delText>, which shall not be less than the greater of two times the ERCOT frequency bias or 1</w:delText>
          </w:r>
        </w:del>
      </w:ins>
      <w:ins w:id="439" w:author="STEC" w:date="2017-12-27T12:10:00Z">
        <w:del w:id="440" w:author="STEC 042618" w:date="2018-03-28T12:44:00Z">
          <w:r w:rsidRPr="0003648D" w:rsidDel="00F2476F">
            <w:rPr>
              <w:iCs/>
              <w:szCs w:val="20"/>
            </w:rPr>
            <w:delText>,</w:delText>
          </w:r>
        </w:del>
      </w:ins>
      <w:ins w:id="441" w:author="STEC" w:date="2017-12-27T11:57:00Z">
        <w:del w:id="442" w:author="STEC 042618" w:date="2018-03-28T12:44:00Z">
          <w:r w:rsidRPr="0003648D" w:rsidDel="00F2476F">
            <w:rPr>
              <w:iCs/>
              <w:szCs w:val="20"/>
            </w:rPr>
            <w:delText>150 MW</w:delText>
          </w:r>
        </w:del>
      </w:ins>
      <w:ins w:id="443" w:author="STEC 042618" w:date="2018-04-13T15:00:00Z">
        <w:r w:rsidRPr="0003648D">
          <w:rPr>
            <w:iCs/>
            <w:szCs w:val="20"/>
          </w:rPr>
          <w:t xml:space="preserve"> shall not be less than 1</w:t>
        </w:r>
      </w:ins>
      <w:ins w:id="444" w:author="STEC 042618" w:date="2018-04-26T09:42:00Z">
        <w:r w:rsidRPr="0003648D">
          <w:rPr>
            <w:iCs/>
            <w:szCs w:val="20"/>
          </w:rPr>
          <w:t>,</w:t>
        </w:r>
      </w:ins>
      <w:ins w:id="445" w:author="STEC 042618" w:date="2018-04-13T15:00:00Z">
        <w:r w:rsidRPr="0003648D">
          <w:rPr>
            <w:iCs/>
            <w:szCs w:val="20"/>
          </w:rPr>
          <w:t>150 MW</w:t>
        </w:r>
      </w:ins>
      <w:ins w:id="446" w:author="STEC" w:date="2017-12-27T11:57:00Z">
        <w:r w:rsidRPr="0003648D">
          <w:rPr>
            <w:iCs/>
            <w:szCs w:val="20"/>
          </w:rPr>
          <w:t>;</w:t>
        </w:r>
      </w:ins>
    </w:p>
    <w:p w14:paraId="0574152D" w14:textId="77777777" w:rsidR="00B47ED2" w:rsidRPr="0003648D" w:rsidRDefault="00B47ED2" w:rsidP="00B47ED2">
      <w:pPr>
        <w:spacing w:after="240"/>
        <w:ind w:left="1440" w:hanging="720"/>
        <w:rPr>
          <w:ins w:id="447" w:author="STEC" w:date="2017-12-27T11:57:00Z"/>
          <w:iCs/>
          <w:szCs w:val="20"/>
        </w:rPr>
      </w:pPr>
      <w:ins w:id="448" w:author="STEC" w:date="2017-12-27T11:57:00Z">
        <w:r w:rsidRPr="0003648D">
          <w:rPr>
            <w:iCs/>
            <w:szCs w:val="20"/>
          </w:rPr>
          <w:t>(c)</w:t>
        </w:r>
        <w:r w:rsidRPr="0003648D">
          <w:rPr>
            <w:iCs/>
            <w:szCs w:val="20"/>
          </w:rPr>
          <w:tab/>
          <w:t xml:space="preserve">The maximum amount (MW) of </w:t>
        </w:r>
      </w:ins>
      <w:ins w:id="449" w:author="STEC 042618" w:date="2018-04-26T09:40:00Z">
        <w:r w:rsidRPr="0003648D">
          <w:rPr>
            <w:iCs/>
            <w:szCs w:val="20"/>
          </w:rPr>
          <w:t>Frequency Response Service (</w:t>
        </w:r>
      </w:ins>
      <w:ins w:id="450" w:author="STEC" w:date="2017-12-27T11:57:00Z">
        <w:del w:id="451" w:author="STEC 042618" w:date="2018-03-28T12:44:00Z">
          <w:r w:rsidRPr="0003648D" w:rsidDel="00F2476F">
            <w:rPr>
              <w:iCs/>
              <w:szCs w:val="20"/>
            </w:rPr>
            <w:delText>P</w:delText>
          </w:r>
        </w:del>
        <w:r w:rsidRPr="0003648D">
          <w:rPr>
            <w:iCs/>
            <w:szCs w:val="20"/>
          </w:rPr>
          <w:t>FRS</w:t>
        </w:r>
      </w:ins>
      <w:ins w:id="452" w:author="STEC 042618" w:date="2018-04-26T09:40:00Z">
        <w:r w:rsidRPr="0003648D">
          <w:rPr>
            <w:iCs/>
            <w:szCs w:val="20"/>
          </w:rPr>
          <w:t>)</w:t>
        </w:r>
      </w:ins>
      <w:r w:rsidRPr="0003648D">
        <w:rPr>
          <w:iCs/>
          <w:szCs w:val="20"/>
        </w:rPr>
        <w:t xml:space="preserve"> </w:t>
      </w:r>
      <w:ins w:id="453" w:author="STEC" w:date="2017-12-27T11:57:00Z">
        <w:r w:rsidRPr="0003648D">
          <w:rPr>
            <w:iCs/>
            <w:szCs w:val="20"/>
          </w:rPr>
          <w:t>that can be provided by Resources capable of Fast Frequency Response (FFR);</w:t>
        </w:r>
      </w:ins>
    </w:p>
    <w:p w14:paraId="515D06D6" w14:textId="77777777" w:rsidR="00B47ED2" w:rsidRPr="0003648D" w:rsidRDefault="00B47ED2" w:rsidP="00B47ED2">
      <w:pPr>
        <w:spacing w:after="240"/>
        <w:ind w:left="1440" w:hanging="720"/>
        <w:rPr>
          <w:ins w:id="454" w:author="STEC" w:date="2017-12-27T11:56:00Z"/>
          <w:iCs/>
        </w:rPr>
      </w:pPr>
      <w:ins w:id="455" w:author="STEC" w:date="2017-12-27T11:56:00Z">
        <w:r w:rsidRPr="0003648D">
          <w:rPr>
            <w:iCs/>
            <w:szCs w:val="20"/>
          </w:rPr>
          <w:t>(d)</w:t>
        </w:r>
      </w:ins>
      <w:ins w:id="456" w:author="STEC" w:date="2017-12-27T11:57:00Z">
        <w:r w:rsidRPr="0003648D">
          <w:rPr>
            <w:iCs/>
            <w:szCs w:val="20"/>
          </w:rPr>
          <w:t xml:space="preserve"> </w:t>
        </w:r>
        <w:r w:rsidRPr="0003648D">
          <w:rPr>
            <w:iCs/>
            <w:szCs w:val="20"/>
          </w:rPr>
          <w:tab/>
          <w:t>T</w:t>
        </w:r>
      </w:ins>
      <w:del w:id="457" w:author="STEC" w:date="2017-12-27T11:57:00Z">
        <w:r w:rsidRPr="0003648D" w:rsidDel="0079329A">
          <w:rPr>
            <w:iCs/>
          </w:rPr>
          <w:delText>t</w:delText>
        </w:r>
      </w:del>
      <w:r w:rsidRPr="0003648D">
        <w:rPr>
          <w:iCs/>
        </w:rPr>
        <w:t>he maximum amount (MW) of Regulation Up Service (Reg-Up) that can be provided by Resources providing Fast Responding Regulation Up Service (FRRS-Up)</w:t>
      </w:r>
      <w:ins w:id="458" w:author="STEC" w:date="2017-12-27T11:56:00Z">
        <w:r w:rsidRPr="0003648D">
          <w:rPr>
            <w:iCs/>
          </w:rPr>
          <w:t>;</w:t>
        </w:r>
      </w:ins>
      <w:del w:id="459" w:author="STEC" w:date="2017-12-27T11:56:00Z">
        <w:r w:rsidRPr="0003648D" w:rsidDel="0079329A">
          <w:rPr>
            <w:iCs/>
          </w:rPr>
          <w:delText>,</w:delText>
        </w:r>
      </w:del>
      <w:r w:rsidRPr="0003648D">
        <w:rPr>
          <w:iCs/>
        </w:rPr>
        <w:t xml:space="preserve"> and </w:t>
      </w:r>
    </w:p>
    <w:p w14:paraId="78DC0F03" w14:textId="77777777" w:rsidR="00B47ED2" w:rsidRPr="0003648D" w:rsidRDefault="00B47ED2" w:rsidP="00B47ED2">
      <w:pPr>
        <w:spacing w:after="240"/>
        <w:ind w:left="1440" w:hanging="720"/>
        <w:rPr>
          <w:ins w:id="460" w:author="STEC 042618" w:date="2018-04-02T13:59:00Z"/>
          <w:iCs/>
        </w:rPr>
      </w:pPr>
      <w:ins w:id="461" w:author="STEC" w:date="2017-12-27T11:56:00Z">
        <w:r w:rsidRPr="0003648D">
          <w:rPr>
            <w:iCs/>
          </w:rPr>
          <w:t>(e)</w:t>
        </w:r>
        <w:r w:rsidRPr="0003648D">
          <w:rPr>
            <w:iCs/>
          </w:rPr>
          <w:tab/>
          <w:t>T</w:t>
        </w:r>
      </w:ins>
      <w:del w:id="462" w:author="STEC" w:date="2017-12-27T11:56:00Z">
        <w:r w:rsidRPr="0003648D" w:rsidDel="0079329A">
          <w:rPr>
            <w:iCs/>
          </w:rPr>
          <w:delText>t</w:delText>
        </w:r>
      </w:del>
      <w:r w:rsidRPr="0003648D">
        <w:rPr>
          <w:iCs/>
        </w:rPr>
        <w:t xml:space="preserve">he maximum amount (MW) of Regulation Down Service (Reg-Down) that can be provided by Resources providing Fast Responding Regulation Down Service (FRRS-Down).  </w:t>
      </w:r>
    </w:p>
    <w:p w14:paraId="2D38ED0A" w14:textId="77777777" w:rsidR="00BA7A09" w:rsidRPr="0003648D" w:rsidRDefault="00B47ED2" w:rsidP="00B47ED2">
      <w:pPr>
        <w:spacing w:after="240"/>
        <w:ind w:left="1440" w:hanging="720"/>
        <w:rPr>
          <w:iCs/>
          <w:szCs w:val="20"/>
        </w:rPr>
      </w:pPr>
      <w:ins w:id="463" w:author="STEC 042618" w:date="2018-04-02T13:59:00Z">
        <w:r w:rsidRPr="0003648D">
          <w:rPr>
            <w:iCs/>
          </w:rPr>
          <w:t>(f)</w:t>
        </w:r>
      </w:ins>
      <w:ins w:id="464" w:author="STEC 042618" w:date="2018-04-02T14:00:00Z">
        <w:r w:rsidRPr="0003648D">
          <w:rPr>
            <w:iCs/>
          </w:rPr>
          <w:t xml:space="preserve">        </w:t>
        </w:r>
      </w:ins>
      <w:r w:rsidRPr="0003648D">
        <w:rPr>
          <w:iCs/>
        </w:rPr>
        <w:t>The minimum capacity required from Resources providing</w:t>
      </w:r>
      <w:ins w:id="465" w:author="ERCOT 06XX18" w:date="2018-06-01T13:07:00Z">
        <w:r w:rsidRPr="0003648D">
          <w:rPr>
            <w:iCs/>
          </w:rPr>
          <w:t xml:space="preserve"> FRS using</w:t>
        </w:r>
      </w:ins>
      <w:r w:rsidRPr="0003648D">
        <w:rPr>
          <w:iCs/>
        </w:rPr>
        <w:t xml:space="preserve"> Primary Frequency Response</w:t>
      </w:r>
      <w:ins w:id="466" w:author="STEC 042618" w:date="2018-04-02T14:41:00Z">
        <w:r w:rsidRPr="0003648D">
          <w:rPr>
            <w:iCs/>
          </w:rPr>
          <w:t xml:space="preserve"> </w:t>
        </w:r>
      </w:ins>
      <w:ins w:id="467" w:author="STEC 042618" w:date="2018-03-31T15:41:00Z">
        <w:del w:id="468" w:author="STEC 042618" w:date="2018-04-13T08:08:00Z">
          <w:r w:rsidRPr="0003648D" w:rsidDel="00C113AB">
            <w:rPr>
              <w:iCs/>
            </w:rPr>
            <w:delText xml:space="preserve"> </w:delText>
          </w:r>
        </w:del>
        <w:del w:id="469" w:author="ERCOT 06XX18" w:date="2018-06-01T13:07:00Z">
          <w:r w:rsidRPr="0003648D" w:rsidDel="00781A65">
            <w:rPr>
              <w:iCs/>
            </w:rPr>
            <w:delText xml:space="preserve">and </w:delText>
          </w:r>
        </w:del>
      </w:ins>
      <w:ins w:id="470" w:author="STEC 042618" w:date="2018-04-13T15:01:00Z">
        <w:del w:id="471" w:author="ERCOT 06XX18" w:date="2018-06-01T13:07:00Z">
          <w:r w:rsidRPr="0003648D" w:rsidDel="00781A65">
            <w:rPr>
              <w:iCs/>
            </w:rPr>
            <w:delText>providing</w:delText>
          </w:r>
        </w:del>
      </w:ins>
      <w:ins w:id="472" w:author="STEC 042618" w:date="2018-03-31T15:41:00Z">
        <w:del w:id="473" w:author="ERCOT 06XX18" w:date="2018-06-01T13:07:00Z">
          <w:r w:rsidRPr="0003648D" w:rsidDel="00781A65">
            <w:rPr>
              <w:iCs/>
            </w:rPr>
            <w:delText>participating in FRS</w:delText>
          </w:r>
        </w:del>
      </w:ins>
      <w:del w:id="474" w:author="ERCOT 06XX18" w:date="2018-06-01T13:07:00Z">
        <w:r w:rsidRPr="0003648D" w:rsidDel="00781A65">
          <w:rPr>
            <w:iCs/>
          </w:rPr>
          <w:delText xml:space="preserve"> </w:delText>
        </w:r>
      </w:del>
      <w:r w:rsidRPr="0003648D">
        <w:rPr>
          <w:iCs/>
        </w:rPr>
        <w:t>shall not be less than 1</w:t>
      </w:r>
      <w:ins w:id="475" w:author="STEC 042618" w:date="2018-04-26T09:42:00Z">
        <w:r w:rsidRPr="0003648D">
          <w:rPr>
            <w:iCs/>
          </w:rPr>
          <w:t>,</w:t>
        </w:r>
      </w:ins>
      <w:r w:rsidRPr="0003648D">
        <w:rPr>
          <w:iCs/>
        </w:rPr>
        <w:t>150 MW.</w:t>
      </w:r>
    </w:p>
    <w:p w14:paraId="7BEA515A" w14:textId="77777777" w:rsidR="00BA7A09" w:rsidRPr="0003648D" w:rsidRDefault="00AD6197" w:rsidP="00B47ED2">
      <w:pPr>
        <w:spacing w:after="240"/>
        <w:ind w:left="720" w:hanging="720"/>
        <w:rPr>
          <w:iCs/>
          <w:szCs w:val="20"/>
        </w:rPr>
      </w:pPr>
      <w:r w:rsidRPr="0003648D">
        <w:rPr>
          <w:iCs/>
        </w:rPr>
        <w:t>(</w:t>
      </w:r>
      <w:ins w:id="476" w:author="STEC 042618" w:date="2018-04-26T17:46:00Z">
        <w:r w:rsidRPr="0003648D">
          <w:rPr>
            <w:iCs/>
          </w:rPr>
          <w:t>3</w:t>
        </w:r>
      </w:ins>
      <w:ins w:id="477" w:author="STEC" w:date="2017-12-27T11:48:00Z">
        <w:del w:id="478" w:author="STEC 042618" w:date="2018-04-26T17:46:00Z">
          <w:r w:rsidRPr="0003648D" w:rsidDel="005234B0">
            <w:rPr>
              <w:iCs/>
            </w:rPr>
            <w:delText>4</w:delText>
          </w:r>
        </w:del>
      </w:ins>
      <w:del w:id="479" w:author="STEC" w:date="2017-12-27T11:48:00Z">
        <w:r w:rsidRPr="0003648D" w:rsidDel="00AE6F92">
          <w:rPr>
            <w:iCs/>
          </w:rPr>
          <w:delText>3</w:delText>
        </w:r>
      </w:del>
      <w:r w:rsidRPr="0003648D">
        <w:rPr>
          <w:iCs/>
        </w:rPr>
        <w:t>)</w:t>
      </w:r>
      <w:r w:rsidRPr="0003648D">
        <w:rPr>
          <w:iCs/>
        </w:rPr>
        <w:tab/>
        <w:t xml:space="preserve">The ERCOT Board shall review and approve ERCOT's methodology for determining the minimum Ancillary Service requirements, the minimum capacity required from Resources providing Primary Frequency Response to provide RRS, </w:t>
      </w:r>
      <w:ins w:id="480" w:author="STEC" w:date="2017-12-27T11:48:00Z">
        <w:r w:rsidRPr="0003648D">
          <w:rPr>
            <w:iCs/>
            <w:szCs w:val="20"/>
          </w:rPr>
          <w:t xml:space="preserve">the maximum amount of </w:t>
        </w:r>
        <w:del w:id="481" w:author="STEC 042618" w:date="2018-03-28T12:46:00Z">
          <w:r w:rsidRPr="0003648D" w:rsidDel="00F2476F">
            <w:rPr>
              <w:iCs/>
              <w:szCs w:val="20"/>
            </w:rPr>
            <w:delText>P</w:delText>
          </w:r>
        </w:del>
        <w:r w:rsidRPr="0003648D">
          <w:rPr>
            <w:iCs/>
            <w:szCs w:val="20"/>
          </w:rPr>
          <w:t xml:space="preserve">FRS that can be provided by Resources capable of FFR, </w:t>
        </w:r>
      </w:ins>
      <w:r w:rsidRPr="0003648D">
        <w:rPr>
          <w:iCs/>
        </w:rPr>
        <w:t>and the maximum amount of Reg-Up and Reg-Down that can be provided by Resources providing FRRS-Up and FRRS-Down.</w:t>
      </w:r>
    </w:p>
    <w:p w14:paraId="673FD6CA" w14:textId="77777777" w:rsidR="00BA7A09" w:rsidRPr="0003648D" w:rsidRDefault="00BA7A09" w:rsidP="00AD6197">
      <w:pPr>
        <w:spacing w:after="240"/>
        <w:ind w:left="720" w:hanging="720"/>
        <w:rPr>
          <w:iCs/>
          <w:szCs w:val="20"/>
        </w:rPr>
      </w:pPr>
      <w:r w:rsidRPr="0003648D">
        <w:rPr>
          <w:iCs/>
          <w:szCs w:val="20"/>
        </w:rPr>
        <w:t>(</w:t>
      </w:r>
      <w:del w:id="482" w:author="STEC" w:date="2017-12-15T14:54:00Z">
        <w:r w:rsidRPr="0003648D" w:rsidDel="00E34E91">
          <w:rPr>
            <w:iCs/>
            <w:szCs w:val="20"/>
          </w:rPr>
          <w:delText>4</w:delText>
        </w:r>
      </w:del>
      <w:ins w:id="483" w:author="STEC" w:date="2017-12-15T14:54:00Z">
        <w:del w:id="484" w:author="STEC 042618" w:date="2018-04-26T17:46:00Z">
          <w:r w:rsidRPr="0003648D" w:rsidDel="005234B0">
            <w:rPr>
              <w:iCs/>
              <w:szCs w:val="20"/>
            </w:rPr>
            <w:delText>5</w:delText>
          </w:r>
        </w:del>
      </w:ins>
      <w:ins w:id="485" w:author="STEC 042618" w:date="2018-04-26T17:46:00Z">
        <w:r w:rsidR="005234B0" w:rsidRPr="0003648D">
          <w:rPr>
            <w:iCs/>
            <w:szCs w:val="20"/>
          </w:rPr>
          <w:t>4</w:t>
        </w:r>
      </w:ins>
      <w:r w:rsidRPr="0003648D">
        <w:rPr>
          <w:iCs/>
          <w:szCs w:val="20"/>
        </w:rPr>
        <w:t>)</w:t>
      </w:r>
      <w:r w:rsidRPr="0003648D">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 under Section 6.4.9.2, Supplemental Ancillary Services Market.  ERCOT shall post the reliability reason for the increase in service requirements.</w:t>
      </w:r>
    </w:p>
    <w:p w14:paraId="171FEF35" w14:textId="77777777" w:rsidR="00BA7A09" w:rsidRPr="0003648D" w:rsidRDefault="00AD6197" w:rsidP="00BA7A09">
      <w:pPr>
        <w:spacing w:after="240"/>
        <w:ind w:left="720" w:hanging="720"/>
        <w:rPr>
          <w:ins w:id="486" w:author="STEC 042618" w:date="2018-04-18T16:04:00Z"/>
          <w:iCs/>
          <w:szCs w:val="20"/>
        </w:rPr>
      </w:pPr>
      <w:r w:rsidRPr="0003648D">
        <w:rPr>
          <w:iCs/>
        </w:rPr>
        <w:t>(</w:t>
      </w:r>
      <w:ins w:id="487" w:author="STEC 042618" w:date="2018-04-26T17:46:00Z">
        <w:r w:rsidRPr="0003648D">
          <w:rPr>
            <w:iCs/>
          </w:rPr>
          <w:t>5</w:t>
        </w:r>
      </w:ins>
      <w:ins w:id="488" w:author="STEC" w:date="2017-12-27T11:49:00Z">
        <w:del w:id="489" w:author="STEC 042618" w:date="2018-04-26T17:46:00Z">
          <w:r w:rsidRPr="0003648D" w:rsidDel="005234B0">
            <w:rPr>
              <w:iCs/>
            </w:rPr>
            <w:delText>6</w:delText>
          </w:r>
        </w:del>
      </w:ins>
      <w:del w:id="490" w:author="STEC" w:date="2017-12-27T11:49:00Z">
        <w:r w:rsidRPr="0003648D" w:rsidDel="004B79FB">
          <w:rPr>
            <w:iCs/>
          </w:rPr>
          <w:delText>5</w:delText>
        </w:r>
      </w:del>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ins w:id="491" w:author="STEC 042618" w:date="2018-03-31T15:30:00Z">
        <w:r w:rsidRPr="0003648D">
          <w:rPr>
            <w:iCs/>
          </w:rPr>
          <w:t>F</w:t>
        </w:r>
      </w:ins>
      <w:del w:id="492" w:author="STEC 042618" w:date="2018-03-31T15:30:00Z">
        <w:r w:rsidRPr="0003648D" w:rsidDel="00DD4C4C">
          <w:rPr>
            <w:iCs/>
          </w:rPr>
          <w:delText>R</w:delText>
        </w:r>
      </w:del>
      <w:r w:rsidRPr="0003648D">
        <w:rPr>
          <w:iCs/>
        </w:rPr>
        <w:t xml:space="preserve">RS using Primary Frequency Response.  The remaining capacity required for </w:t>
      </w:r>
      <w:ins w:id="493" w:author="STEC 042618" w:date="2018-03-31T15:30:00Z">
        <w:r w:rsidRPr="0003648D">
          <w:rPr>
            <w:iCs/>
          </w:rPr>
          <w:t>F</w:t>
        </w:r>
      </w:ins>
      <w:del w:id="494" w:author="STEC 042618" w:date="2018-03-31T15:30:00Z">
        <w:r w:rsidRPr="0003648D" w:rsidDel="00DD4C4C">
          <w:rPr>
            <w:iCs/>
          </w:rPr>
          <w:delText>R</w:delText>
        </w:r>
      </w:del>
      <w:r w:rsidRPr="0003648D">
        <w:rPr>
          <w:iCs/>
        </w:rPr>
        <w:t xml:space="preserve">RS may be supplied by all Resources qualified to provide </w:t>
      </w:r>
      <w:ins w:id="495" w:author="STEC 042618" w:date="2018-03-31T15:30:00Z">
        <w:r w:rsidRPr="0003648D">
          <w:rPr>
            <w:iCs/>
          </w:rPr>
          <w:t>F</w:t>
        </w:r>
      </w:ins>
      <w:del w:id="496" w:author="STEC 042618" w:date="2018-03-31T15:30:00Z">
        <w:r w:rsidRPr="0003648D" w:rsidDel="00DD4C4C">
          <w:rPr>
            <w:iCs/>
          </w:rPr>
          <w:delText>R</w:delText>
        </w:r>
      </w:del>
      <w:r w:rsidRPr="0003648D">
        <w:rPr>
          <w:iCs/>
        </w:rPr>
        <w:t xml:space="preserve">RS including Load Resources on high-set under-frequency relays, provided that </w:t>
      </w:r>
      <w:ins w:id="497" w:author="STEC 042618" w:date="2018-03-31T15:30:00Z">
        <w:r w:rsidRPr="0003648D">
          <w:rPr>
            <w:iCs/>
          </w:rPr>
          <w:t>F</w:t>
        </w:r>
      </w:ins>
      <w:del w:id="498" w:author="STEC 042618" w:date="2018-03-31T15:30:00Z">
        <w:r w:rsidRPr="0003648D" w:rsidDel="00DD4C4C">
          <w:rPr>
            <w:iCs/>
          </w:rPr>
          <w:delText>R</w:delText>
        </w:r>
      </w:del>
      <w:r w:rsidRPr="0003648D">
        <w:rPr>
          <w:iCs/>
        </w:rPr>
        <w:t xml:space="preserve">RS from these Load Resources shall be limited to 60% of the total ERCOT </w:t>
      </w:r>
      <w:ins w:id="499" w:author="STEC 042618" w:date="2018-03-31T15:30:00Z">
        <w:r w:rsidRPr="0003648D">
          <w:rPr>
            <w:iCs/>
          </w:rPr>
          <w:t>F</w:t>
        </w:r>
      </w:ins>
      <w:del w:id="500" w:author="STEC 042618" w:date="2018-03-31T15:30:00Z">
        <w:r w:rsidRPr="0003648D" w:rsidDel="00DD4C4C">
          <w:rPr>
            <w:iCs/>
          </w:rPr>
          <w:delText>R</w:delText>
        </w:r>
      </w:del>
      <w:r w:rsidRPr="0003648D">
        <w:rPr>
          <w:iCs/>
        </w:rPr>
        <w:t>RS requirement.  ERCOT may increase the minimum capacity required from</w:t>
      </w:r>
      <w:r w:rsidRPr="0003648D" w:rsidDel="00F23422">
        <w:rPr>
          <w:iCs/>
        </w:rPr>
        <w:t xml:space="preserve"> </w:t>
      </w:r>
      <w:r w:rsidRPr="0003648D">
        <w:rPr>
          <w:iCs/>
        </w:rPr>
        <w:t xml:space="preserve">Resources providing </w:t>
      </w:r>
      <w:ins w:id="501" w:author="STEC 042618" w:date="2018-03-31T15:30:00Z">
        <w:r w:rsidRPr="0003648D">
          <w:rPr>
            <w:iCs/>
          </w:rPr>
          <w:t>F</w:t>
        </w:r>
      </w:ins>
      <w:del w:id="502" w:author="STEC 042618" w:date="2018-03-31T15:30:00Z">
        <w:r w:rsidRPr="0003648D" w:rsidDel="00DD4C4C">
          <w:rPr>
            <w:iCs/>
          </w:rPr>
          <w:delText>R</w:delText>
        </w:r>
      </w:del>
      <w:r w:rsidRPr="0003648D">
        <w:rPr>
          <w:iCs/>
        </w:rPr>
        <w:t>RS using Primary Frequency Response</w:t>
      </w:r>
      <w:r w:rsidRPr="0003648D" w:rsidDel="00F23422">
        <w:rPr>
          <w:iCs/>
        </w:rPr>
        <w:t xml:space="preserve"> </w:t>
      </w:r>
      <w:r w:rsidRPr="0003648D">
        <w:rPr>
          <w:iCs/>
        </w:rPr>
        <w:t>if it believes that the current posted quantity will have a negative impact on reliability or if it would require additional Regulation Service to be deployed.</w:t>
      </w:r>
    </w:p>
    <w:p w14:paraId="3F288657" w14:textId="77777777" w:rsidR="00660DA6" w:rsidRPr="0003648D" w:rsidRDefault="005234B0" w:rsidP="00AD6197">
      <w:pPr>
        <w:spacing w:after="240"/>
        <w:ind w:left="720" w:hanging="720"/>
        <w:rPr>
          <w:ins w:id="503" w:author="STEC 042618" w:date="2018-04-25T09:17:00Z"/>
          <w:iCs/>
          <w:szCs w:val="20"/>
        </w:rPr>
      </w:pPr>
      <w:ins w:id="504" w:author="STEC 042618" w:date="2018-04-25T09:17:00Z">
        <w:r w:rsidRPr="0003648D">
          <w:rPr>
            <w:iCs/>
            <w:szCs w:val="20"/>
          </w:rPr>
          <w:t>(6</w:t>
        </w:r>
        <w:r w:rsidR="00660DA6" w:rsidRPr="0003648D">
          <w:rPr>
            <w:iCs/>
            <w:szCs w:val="20"/>
          </w:rPr>
          <w:t>)</w:t>
        </w:r>
        <w:r w:rsidR="00660DA6" w:rsidRPr="0003648D">
          <w:rPr>
            <w:iCs/>
            <w:szCs w:val="20"/>
          </w:rPr>
          <w:tab/>
        </w:r>
        <w:r w:rsidR="00660DA6" w:rsidRPr="0003648D">
          <w:rPr>
            <w:iCs/>
          </w:rPr>
          <w:t>Monthly, ERCOT shall determine and post on the MIS Secure Area a minimum capacity required from</w:t>
        </w:r>
        <w:r w:rsidR="00660DA6" w:rsidRPr="0003648D" w:rsidDel="00F23422">
          <w:rPr>
            <w:iCs/>
          </w:rPr>
          <w:t xml:space="preserve"> </w:t>
        </w:r>
        <w:r w:rsidR="00660DA6" w:rsidRPr="0003648D">
          <w:rPr>
            <w:iCs/>
          </w:rPr>
          <w:t xml:space="preserve">Resources providing RRS.  </w:t>
        </w:r>
        <w:r w:rsidR="00660DA6" w:rsidRPr="0003648D">
          <w:rPr>
            <w:iCs/>
            <w:szCs w:val="20"/>
          </w:rPr>
          <w:t xml:space="preserve">The amount of Load Resources that may or may not be on high-set under-frequency relays providing </w:t>
        </w:r>
      </w:ins>
      <w:ins w:id="505" w:author="STEC 042618" w:date="2018-04-25T09:18:00Z">
        <w:r w:rsidR="00660DA6" w:rsidRPr="0003648D">
          <w:rPr>
            <w:iCs/>
            <w:szCs w:val="20"/>
          </w:rPr>
          <w:t>R</w:t>
        </w:r>
      </w:ins>
      <w:ins w:id="506" w:author="STEC 042618" w:date="2018-04-25T09:17:00Z">
        <w:r w:rsidR="00660DA6" w:rsidRPr="0003648D">
          <w:rPr>
            <w:iCs/>
            <w:szCs w:val="20"/>
          </w:rPr>
          <w:t xml:space="preserve">RS is limited to 50% of the total ERCOT </w:t>
        </w:r>
      </w:ins>
      <w:ins w:id="507" w:author="STEC 042618" w:date="2018-04-25T09:18:00Z">
        <w:r w:rsidR="00660DA6" w:rsidRPr="0003648D">
          <w:rPr>
            <w:iCs/>
            <w:szCs w:val="20"/>
          </w:rPr>
          <w:t>R</w:t>
        </w:r>
      </w:ins>
      <w:ins w:id="508" w:author="STEC 042618" w:date="2018-04-25T09:17:00Z">
        <w:r w:rsidR="00660DA6" w:rsidRPr="0003648D">
          <w:rPr>
            <w:iCs/>
            <w:szCs w:val="20"/>
          </w:rPr>
          <w:t>RS requirement</w:t>
        </w:r>
      </w:ins>
      <w:ins w:id="509" w:author="STEC 042618" w:date="2018-04-26T17:49:00Z">
        <w:r w:rsidR="00AD4918" w:rsidRPr="0003648D">
          <w:rPr>
            <w:iCs/>
            <w:szCs w:val="20"/>
          </w:rPr>
          <w:t>.</w:t>
        </w:r>
      </w:ins>
      <w:ins w:id="510" w:author="STEC 042618" w:date="2018-04-25T09:17:00Z">
        <w:r w:rsidR="00660DA6" w:rsidRPr="0003648D">
          <w:rPr>
            <w:iCs/>
            <w:szCs w:val="20"/>
          </w:rPr>
          <w:t xml:space="preserve"> </w:t>
        </w:r>
      </w:ins>
    </w:p>
    <w:p w14:paraId="10B69964" w14:textId="77777777" w:rsidR="00BA7A09" w:rsidRPr="0003648D" w:rsidRDefault="00AD6197" w:rsidP="00AD6197">
      <w:pPr>
        <w:spacing w:after="240"/>
        <w:ind w:left="720" w:hanging="720"/>
        <w:rPr>
          <w:ins w:id="511" w:author="STEC 042618" w:date="2018-04-18T16:08:00Z"/>
          <w:szCs w:val="20"/>
        </w:rPr>
      </w:pPr>
      <w:r w:rsidRPr="0003648D">
        <w:rPr>
          <w:iCs/>
        </w:rPr>
        <w:lastRenderedPageBreak/>
        <w:t>(</w:t>
      </w:r>
      <w:ins w:id="512" w:author="STEC" w:date="2017-12-27T11:50:00Z">
        <w:r w:rsidRPr="0003648D">
          <w:rPr>
            <w:iCs/>
          </w:rPr>
          <w:t>7</w:t>
        </w:r>
      </w:ins>
      <w:del w:id="513" w:author="STEC" w:date="2017-12-27T11:50:00Z">
        <w:r w:rsidRPr="0003648D" w:rsidDel="004B79FB">
          <w:rPr>
            <w:iCs/>
          </w:rPr>
          <w:delText>6</w:delText>
        </w:r>
      </w:del>
      <w:r w:rsidRPr="0003648D">
        <w:rPr>
          <w:iCs/>
        </w:rPr>
        <w:t>)</w:t>
      </w:r>
      <w:r w:rsidRPr="0003648D">
        <w:rPr>
          <w:iCs/>
        </w:rPr>
        <w:tab/>
        <w:t xml:space="preserve">The amount of </w:t>
      </w:r>
      <w:del w:id="514" w:author="STEC 042618" w:date="2018-04-25T09:21:00Z">
        <w:r w:rsidRPr="0003648D" w:rsidDel="0090538E">
          <w:rPr>
            <w:iCs/>
          </w:rPr>
          <w:delText xml:space="preserve">RRS </w:delText>
        </w:r>
      </w:del>
      <w:ins w:id="515" w:author="STEC 042618" w:date="2018-04-25T09:21:00Z">
        <w:r w:rsidRPr="0003648D">
          <w:rPr>
            <w:iCs/>
          </w:rPr>
          <w:t xml:space="preserve">FRS </w:t>
        </w:r>
      </w:ins>
      <w:r w:rsidRPr="0003648D">
        <w:rPr>
          <w:iCs/>
        </w:rPr>
        <w:t xml:space="preserve">that a Qualified Scheduling Entity (QSE) can self-arrange using a Load Resource excluding Controllable Load Resources is limited to its Load Ratio Share (LRS) of the capacity allowed to be provided by Resources not providing </w:t>
      </w:r>
      <w:del w:id="516" w:author="STEC 042618" w:date="2018-04-25T09:21:00Z">
        <w:r w:rsidRPr="0003648D" w:rsidDel="0090538E">
          <w:rPr>
            <w:iCs/>
          </w:rPr>
          <w:delText xml:space="preserve">RRS </w:delText>
        </w:r>
      </w:del>
      <w:ins w:id="517" w:author="STEC 042618" w:date="2018-04-25T09:21:00Z">
        <w:r w:rsidRPr="0003648D">
          <w:rPr>
            <w:iCs/>
          </w:rPr>
          <w:t xml:space="preserve">FRS </w:t>
        </w:r>
      </w:ins>
      <w:r w:rsidRPr="0003648D">
        <w:rPr>
          <w:iCs/>
        </w:rPr>
        <w:t>using Primary Frequency Response</w:t>
      </w:r>
      <w:r w:rsidRPr="0003648D">
        <w:t xml:space="preserve"> established in paragraph (5) above, provided that </w:t>
      </w:r>
      <w:del w:id="518" w:author="STEC 042618" w:date="2018-04-25T09:21:00Z">
        <w:r w:rsidRPr="0003648D" w:rsidDel="0090538E">
          <w:delText xml:space="preserve">RRS </w:delText>
        </w:r>
      </w:del>
      <w:ins w:id="519" w:author="STEC 042618" w:date="2018-04-25T09:21:00Z">
        <w:r w:rsidRPr="0003648D">
          <w:t xml:space="preserve">FRS </w:t>
        </w:r>
      </w:ins>
      <w:r w:rsidRPr="0003648D">
        <w:t xml:space="preserve">from these Load Resources shall be limited to 60% of the total ERCOT </w:t>
      </w:r>
      <w:del w:id="520" w:author="STEC 042618" w:date="2018-04-25T09:22:00Z">
        <w:r w:rsidRPr="0003648D" w:rsidDel="0090538E">
          <w:delText xml:space="preserve">RRS </w:delText>
        </w:r>
      </w:del>
      <w:ins w:id="521" w:author="STEC 042618" w:date="2018-04-25T09:22:00Z">
        <w:r w:rsidRPr="0003648D">
          <w:t xml:space="preserve">FRS </w:t>
        </w:r>
      </w:ins>
      <w:r w:rsidRPr="0003648D">
        <w:t>requirement.</w:t>
      </w:r>
      <w:r w:rsidR="00BA7A09" w:rsidRPr="0003648D">
        <w:rPr>
          <w:szCs w:val="20"/>
        </w:rPr>
        <w:t xml:space="preserve">  </w:t>
      </w:r>
    </w:p>
    <w:p w14:paraId="48274661" w14:textId="77777777" w:rsidR="00660DA6" w:rsidRPr="0003648D" w:rsidRDefault="00660DA6" w:rsidP="00AD6197">
      <w:pPr>
        <w:spacing w:after="240"/>
        <w:ind w:left="720" w:hanging="720"/>
        <w:rPr>
          <w:ins w:id="522" w:author="STEC 042618" w:date="2018-04-25T09:18:00Z"/>
          <w:iCs/>
          <w:szCs w:val="20"/>
        </w:rPr>
      </w:pPr>
      <w:ins w:id="523" w:author="STEC 042618" w:date="2018-04-25T09:18:00Z">
        <w:r w:rsidRPr="0003648D">
          <w:rPr>
            <w:iCs/>
            <w:szCs w:val="20"/>
          </w:rPr>
          <w:t>(</w:t>
        </w:r>
      </w:ins>
      <w:ins w:id="524" w:author="STEC 042618" w:date="2018-04-26T09:44:00Z">
        <w:r w:rsidR="005234B0" w:rsidRPr="0003648D">
          <w:rPr>
            <w:iCs/>
            <w:szCs w:val="20"/>
          </w:rPr>
          <w:t>8</w:t>
        </w:r>
      </w:ins>
      <w:ins w:id="525" w:author="STEC 042618" w:date="2018-04-25T09:18:00Z">
        <w:r w:rsidRPr="0003648D">
          <w:rPr>
            <w:iCs/>
            <w:szCs w:val="20"/>
          </w:rPr>
          <w:t>)</w:t>
        </w:r>
        <w:r w:rsidRPr="0003648D">
          <w:rPr>
            <w:iCs/>
            <w:szCs w:val="20"/>
          </w:rPr>
          <w:tab/>
          <w:t xml:space="preserve">The amount of RRS that a QSE can self-arrange using a Load Resource excluding Controllable Load Resources is limited to the lower of: </w:t>
        </w:r>
      </w:ins>
    </w:p>
    <w:p w14:paraId="25C3C1CB" w14:textId="77777777" w:rsidR="00660DA6" w:rsidRPr="0003648D" w:rsidRDefault="00660DA6" w:rsidP="00660DA6">
      <w:pPr>
        <w:spacing w:after="240"/>
        <w:ind w:left="1440" w:hanging="720"/>
        <w:rPr>
          <w:ins w:id="526" w:author="STEC 042618" w:date="2018-04-25T09:18:00Z"/>
          <w:szCs w:val="20"/>
        </w:rPr>
      </w:pPr>
      <w:ins w:id="527" w:author="STEC 042618" w:date="2018-04-25T09:18:00Z">
        <w:r w:rsidRPr="0003648D">
          <w:rPr>
            <w:szCs w:val="20"/>
          </w:rPr>
          <w:t>(a)</w:t>
        </w:r>
        <w:r w:rsidRPr="0003648D">
          <w:rPr>
            <w:szCs w:val="20"/>
          </w:rPr>
          <w:tab/>
          <w:t>50% of its RRS Ancillary Service Obligation, or</w:t>
        </w:r>
      </w:ins>
    </w:p>
    <w:p w14:paraId="61EE5851" w14:textId="77777777" w:rsidR="00660DA6" w:rsidRPr="0003648D" w:rsidRDefault="00660DA6" w:rsidP="00660DA6">
      <w:pPr>
        <w:spacing w:after="240"/>
        <w:ind w:left="1440" w:hanging="720"/>
        <w:rPr>
          <w:ins w:id="528" w:author="STEC 042618" w:date="2018-04-25T09:18:00Z"/>
          <w:szCs w:val="20"/>
        </w:rPr>
      </w:pPr>
      <w:ins w:id="529" w:author="STEC 042618" w:date="2018-04-25T09:18:00Z">
        <w:r w:rsidRPr="0003648D">
          <w:rPr>
            <w:szCs w:val="20"/>
          </w:rPr>
          <w:t>(b)</w:t>
        </w:r>
        <w:r w:rsidRPr="0003648D">
          <w:rPr>
            <w:szCs w:val="20"/>
          </w:rPr>
          <w:tab/>
          <w:t>A reduced percentage of its RRS Ancillary Service Obligation based on the limit established by ERCOT in paragraph (</w:t>
        </w:r>
      </w:ins>
      <w:ins w:id="530" w:author="STEC 042618" w:date="2018-04-26T09:45:00Z">
        <w:r w:rsidR="008E173F" w:rsidRPr="0003648D">
          <w:rPr>
            <w:szCs w:val="20"/>
          </w:rPr>
          <w:t>6</w:t>
        </w:r>
      </w:ins>
      <w:ins w:id="531" w:author="STEC 042618" w:date="2018-04-25T09:18:00Z">
        <w:r w:rsidRPr="0003648D">
          <w:rPr>
            <w:szCs w:val="20"/>
          </w:rPr>
          <w:t xml:space="preserve">) above.  </w:t>
        </w:r>
      </w:ins>
    </w:p>
    <w:p w14:paraId="0FBF17E3" w14:textId="77777777" w:rsidR="00BA7A09" w:rsidRPr="0003648D" w:rsidRDefault="00AD6197" w:rsidP="000F220C">
      <w:pPr>
        <w:spacing w:after="240"/>
        <w:ind w:left="720" w:hanging="720"/>
        <w:rPr>
          <w:iCs/>
          <w:szCs w:val="20"/>
        </w:rPr>
      </w:pPr>
      <w:r w:rsidRPr="0003648D">
        <w:rPr>
          <w:iCs/>
        </w:rPr>
        <w:t>(</w:t>
      </w:r>
      <w:ins w:id="532" w:author="STEC" w:date="2017-12-27T11:50:00Z">
        <w:del w:id="533" w:author="STEC 042618" w:date="2018-04-25T09:22:00Z">
          <w:r w:rsidRPr="0003648D" w:rsidDel="0090538E">
            <w:rPr>
              <w:iCs/>
            </w:rPr>
            <w:delText>8</w:delText>
          </w:r>
        </w:del>
      </w:ins>
      <w:del w:id="534" w:author="STEC" w:date="2017-12-27T11:50:00Z">
        <w:r w:rsidRPr="0003648D" w:rsidDel="009F29A8">
          <w:rPr>
            <w:iCs/>
          </w:rPr>
          <w:delText>7</w:delText>
        </w:r>
      </w:del>
      <w:ins w:id="535" w:author="STEC 042618" w:date="2018-04-26T09:46:00Z">
        <w:r w:rsidRPr="0003648D">
          <w:rPr>
            <w:iCs/>
          </w:rPr>
          <w:t>9</w:t>
        </w:r>
      </w:ins>
      <w:r w:rsidRPr="0003648D">
        <w:rPr>
          <w:iCs/>
        </w:rPr>
        <w:t>)</w:t>
      </w:r>
      <w:r w:rsidRPr="0003648D">
        <w:rPr>
          <w:iCs/>
        </w:rPr>
        <w:tab/>
        <w:t xml:space="preserve">However, a QSE may </w:t>
      </w:r>
      <w:del w:id="536" w:author="STEC 042618" w:date="2018-04-25T09:22:00Z">
        <w:r w:rsidRPr="0003648D" w:rsidDel="0090538E">
          <w:rPr>
            <w:iCs/>
          </w:rPr>
          <w:delText xml:space="preserve">bid </w:delText>
        </w:r>
      </w:del>
      <w:ins w:id="537" w:author="STEC 042618" w:date="2018-04-25T09:22:00Z">
        <w:r w:rsidRPr="0003648D">
          <w:rPr>
            <w:iCs/>
          </w:rPr>
          <w:t xml:space="preserve">offer </w:t>
        </w:r>
      </w:ins>
      <w:r w:rsidRPr="0003648D">
        <w:rPr>
          <w:iCs/>
        </w:rPr>
        <w:t xml:space="preserve">more of the Load Resource above the percentage limit established by ERCOT for sale of </w:t>
      </w:r>
      <w:del w:id="538" w:author="STEC 042618" w:date="2018-04-25T09:23:00Z">
        <w:r w:rsidRPr="0003648D" w:rsidDel="0090538E">
          <w:rPr>
            <w:iCs/>
          </w:rPr>
          <w:delText xml:space="preserve">RRS </w:delText>
        </w:r>
      </w:del>
      <w:ins w:id="539" w:author="STEC 042618" w:date="2018-04-25T09:23:00Z">
        <w:r w:rsidRPr="0003648D">
          <w:rPr>
            <w:iCs/>
          </w:rPr>
          <w:t xml:space="preserve">FRS </w:t>
        </w:r>
      </w:ins>
      <w:r w:rsidRPr="0003648D">
        <w:rPr>
          <w:iCs/>
        </w:rPr>
        <w:t xml:space="preserve">to other Market Participants.  The total amount of </w:t>
      </w:r>
      <w:ins w:id="540" w:author="STEC 042618" w:date="2018-04-18T16:10:00Z">
        <w:r w:rsidRPr="0003648D">
          <w:rPr>
            <w:iCs/>
          </w:rPr>
          <w:t>F</w:t>
        </w:r>
      </w:ins>
      <w:del w:id="541" w:author="STEC 042618" w:date="2018-04-18T16:10:00Z">
        <w:r w:rsidRPr="0003648D" w:rsidDel="00105EC3">
          <w:rPr>
            <w:iCs/>
          </w:rPr>
          <w:delText>R</w:delText>
        </w:r>
      </w:del>
      <w:r w:rsidRPr="0003648D">
        <w:rPr>
          <w:iCs/>
        </w:rPr>
        <w:t xml:space="preserve">RS Service using the Load Resource </w:t>
      </w:r>
      <w:del w:id="542" w:author="STEC" w:date="2017-12-27T11:50:00Z">
        <w:r w:rsidRPr="0003648D" w:rsidDel="009F29A8">
          <w:rPr>
            <w:iCs/>
          </w:rPr>
          <w:delText xml:space="preserve">excluding Controllable Load Resources </w:delText>
        </w:r>
      </w:del>
      <w:r w:rsidRPr="0003648D">
        <w:rPr>
          <w:iCs/>
        </w:rPr>
        <w:t>procured by ERCOT is also limited to the capacity established in paragraph (</w:t>
      </w:r>
      <w:ins w:id="543" w:author="STEC 042618" w:date="2018-04-26T17:50:00Z">
        <w:r w:rsidRPr="0003648D">
          <w:rPr>
            <w:iCs/>
          </w:rPr>
          <w:t>5</w:t>
        </w:r>
      </w:ins>
      <w:ins w:id="544" w:author="STEC" w:date="2017-12-27T11:51:00Z">
        <w:del w:id="545" w:author="STEC 042618" w:date="2018-04-26T17:50:00Z">
          <w:r w:rsidRPr="0003648D" w:rsidDel="00AD4918">
            <w:rPr>
              <w:iCs/>
            </w:rPr>
            <w:delText>6</w:delText>
          </w:r>
        </w:del>
      </w:ins>
      <w:del w:id="546" w:author="STEC" w:date="2017-12-27T11:51:00Z">
        <w:r w:rsidRPr="0003648D" w:rsidDel="009F29A8">
          <w:rPr>
            <w:iCs/>
          </w:rPr>
          <w:delText>5</w:delText>
        </w:r>
      </w:del>
      <w:r w:rsidRPr="0003648D">
        <w:rPr>
          <w:iCs/>
        </w:rPr>
        <w:t>) above, up</w:t>
      </w:r>
      <w:r w:rsidRPr="0003648D">
        <w:t xml:space="preserve"> </w:t>
      </w:r>
      <w:r w:rsidRPr="0003648D">
        <w:rPr>
          <w:iCs/>
        </w:rPr>
        <w:t>to the lesser of the 60% limit or the limit established by ERCOT in paragraph (</w:t>
      </w:r>
      <w:ins w:id="547" w:author="STEC 042618" w:date="2018-04-26T17:50:00Z">
        <w:r w:rsidRPr="0003648D">
          <w:rPr>
            <w:iCs/>
          </w:rPr>
          <w:t>5</w:t>
        </w:r>
      </w:ins>
      <w:ins w:id="548" w:author="STEC" w:date="2017-12-27T11:51:00Z">
        <w:del w:id="549" w:author="STEC 042618" w:date="2018-04-26T17:50:00Z">
          <w:r w:rsidRPr="0003648D" w:rsidDel="00AD4918">
            <w:rPr>
              <w:iCs/>
            </w:rPr>
            <w:delText>6</w:delText>
          </w:r>
        </w:del>
      </w:ins>
      <w:del w:id="550" w:author="STEC" w:date="2017-12-27T11:51:00Z">
        <w:r w:rsidRPr="0003648D" w:rsidDel="009F29A8">
          <w:rPr>
            <w:iCs/>
          </w:rPr>
          <w:delText>5</w:delText>
        </w:r>
      </w:del>
      <w:r w:rsidRPr="0003648D">
        <w:rPr>
          <w:iCs/>
        </w:rPr>
        <w:t>) above.</w:t>
      </w:r>
    </w:p>
    <w:p w14:paraId="310407A1" w14:textId="77777777" w:rsidR="00105EC3" w:rsidRPr="0003648D" w:rsidRDefault="00BA7A09" w:rsidP="00AD6197">
      <w:pPr>
        <w:spacing w:after="240"/>
        <w:ind w:left="720" w:hanging="720"/>
        <w:rPr>
          <w:ins w:id="551" w:author="STEC 042618" w:date="2018-04-18T16:11:00Z"/>
          <w:iCs/>
          <w:szCs w:val="20"/>
        </w:rPr>
      </w:pPr>
      <w:r w:rsidRPr="0003648D">
        <w:rPr>
          <w:iCs/>
          <w:szCs w:val="20"/>
        </w:rPr>
        <w:t>(</w:t>
      </w:r>
      <w:del w:id="552" w:author="STEC" w:date="2017-12-15T14:55:00Z">
        <w:r w:rsidRPr="0003648D" w:rsidDel="00E34E91">
          <w:rPr>
            <w:iCs/>
            <w:szCs w:val="20"/>
          </w:rPr>
          <w:delText>8</w:delText>
        </w:r>
      </w:del>
      <w:ins w:id="553" w:author="STEC" w:date="2017-12-15T14:55:00Z">
        <w:del w:id="554" w:author="STEC 042618" w:date="2018-04-25T09:23:00Z">
          <w:r w:rsidRPr="0003648D" w:rsidDel="0090538E">
            <w:rPr>
              <w:iCs/>
              <w:szCs w:val="20"/>
            </w:rPr>
            <w:delText>9</w:delText>
          </w:r>
        </w:del>
      </w:ins>
      <w:ins w:id="555" w:author="STEC 042618" w:date="2018-04-26T09:46:00Z">
        <w:r w:rsidR="00A6286E" w:rsidRPr="0003648D">
          <w:rPr>
            <w:iCs/>
            <w:szCs w:val="20"/>
          </w:rPr>
          <w:t>1</w:t>
        </w:r>
        <w:r w:rsidR="00AD4918" w:rsidRPr="0003648D">
          <w:rPr>
            <w:iCs/>
            <w:szCs w:val="20"/>
          </w:rPr>
          <w:t>0</w:t>
        </w:r>
      </w:ins>
      <w:r w:rsidRPr="0003648D">
        <w:rPr>
          <w:iCs/>
          <w:szCs w:val="20"/>
        </w:rPr>
        <w:t>)</w:t>
      </w:r>
      <w:ins w:id="556" w:author="STEC 042618" w:date="2018-04-18T16:11:00Z">
        <w:r w:rsidR="00105EC3" w:rsidRPr="0003648D">
          <w:rPr>
            <w:iCs/>
            <w:szCs w:val="20"/>
          </w:rPr>
          <w:tab/>
          <w:t xml:space="preserve">A QSE may </w:t>
        </w:r>
      </w:ins>
      <w:ins w:id="557" w:author="STEC 042618" w:date="2018-04-25T09:23:00Z">
        <w:r w:rsidR="0090538E" w:rsidRPr="0003648D">
          <w:rPr>
            <w:iCs/>
            <w:szCs w:val="20"/>
          </w:rPr>
          <w:t>offer</w:t>
        </w:r>
      </w:ins>
      <w:ins w:id="558" w:author="STEC 042618" w:date="2018-04-18T16:11:00Z">
        <w:r w:rsidR="00105EC3" w:rsidRPr="0003648D">
          <w:rPr>
            <w:iCs/>
            <w:szCs w:val="20"/>
          </w:rPr>
          <w:t xml:space="preserve"> more of the Load Resource above the percentage limit established by ERCOT for sale of RRS to other Market Participants.  The total amount of R</w:t>
        </w:r>
        <w:r w:rsidR="00AD4918" w:rsidRPr="0003648D">
          <w:rPr>
            <w:iCs/>
            <w:szCs w:val="20"/>
          </w:rPr>
          <w:t>RS</w:t>
        </w:r>
        <w:r w:rsidR="00105EC3" w:rsidRPr="0003648D">
          <w:rPr>
            <w:iCs/>
            <w:szCs w:val="20"/>
          </w:rPr>
          <w:t xml:space="preserve"> using the Load Resource excluding Controllable Load Resources procured by ERCOT is also limited to the lesser of the 50% limit or the limit established by ERCOT in paragraph (</w:t>
        </w:r>
      </w:ins>
      <w:ins w:id="559" w:author="STEC 042618" w:date="2018-04-26T09:47:00Z">
        <w:r w:rsidR="00921369" w:rsidRPr="0003648D">
          <w:rPr>
            <w:iCs/>
            <w:szCs w:val="20"/>
          </w:rPr>
          <w:t>8</w:t>
        </w:r>
      </w:ins>
      <w:ins w:id="560" w:author="STEC 042618" w:date="2018-04-18T16:11:00Z">
        <w:r w:rsidR="00105EC3" w:rsidRPr="0003648D">
          <w:rPr>
            <w:iCs/>
            <w:szCs w:val="20"/>
          </w:rPr>
          <w:t>) above</w:t>
        </w:r>
      </w:ins>
      <w:ins w:id="561" w:author="STEC 042618" w:date="2018-04-26T18:04:00Z">
        <w:r w:rsidR="008E173F" w:rsidRPr="0003648D">
          <w:rPr>
            <w:iCs/>
            <w:szCs w:val="20"/>
          </w:rPr>
          <w:t>.</w:t>
        </w:r>
      </w:ins>
    </w:p>
    <w:p w14:paraId="02A56CC1" w14:textId="77777777" w:rsidR="00BA7A09" w:rsidRPr="0003648D" w:rsidRDefault="00105EC3" w:rsidP="00A6286E">
      <w:pPr>
        <w:spacing w:after="240"/>
        <w:ind w:left="720" w:hanging="720"/>
        <w:rPr>
          <w:iCs/>
          <w:szCs w:val="20"/>
        </w:rPr>
      </w:pPr>
      <w:ins w:id="562" w:author="STEC 042618" w:date="2018-04-18T16:11:00Z">
        <w:r w:rsidRPr="0003648D">
          <w:rPr>
            <w:iCs/>
            <w:szCs w:val="20"/>
          </w:rPr>
          <w:t>(1</w:t>
        </w:r>
      </w:ins>
      <w:ins w:id="563" w:author="STEC 042618" w:date="2018-04-26T09:46:00Z">
        <w:r w:rsidR="00921369" w:rsidRPr="0003648D">
          <w:rPr>
            <w:iCs/>
            <w:szCs w:val="20"/>
          </w:rPr>
          <w:t>1</w:t>
        </w:r>
      </w:ins>
      <w:ins w:id="564" w:author="STEC 042618" w:date="2018-04-18T16:11:00Z">
        <w:r w:rsidRPr="0003648D">
          <w:rPr>
            <w:iCs/>
            <w:szCs w:val="20"/>
          </w:rPr>
          <w:t>)</w:t>
        </w:r>
      </w:ins>
      <w:r w:rsidR="00BA7A09" w:rsidRPr="0003648D">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F49E39C" w14:textId="77777777" w:rsidR="00BA7A09" w:rsidRPr="0003648D" w:rsidRDefault="00BA7A09" w:rsidP="00BA7A09">
      <w:pPr>
        <w:spacing w:after="240"/>
        <w:ind w:left="720" w:hanging="720"/>
        <w:rPr>
          <w:iCs/>
          <w:szCs w:val="20"/>
        </w:rPr>
      </w:pPr>
      <w:r w:rsidRPr="0003648D">
        <w:rPr>
          <w:iCs/>
          <w:szCs w:val="20"/>
        </w:rPr>
        <w:t>(</w:t>
      </w:r>
      <w:del w:id="565" w:author="STEC" w:date="2017-12-15T14:55:00Z">
        <w:r w:rsidRPr="0003648D" w:rsidDel="00E34E91">
          <w:rPr>
            <w:iCs/>
            <w:szCs w:val="20"/>
          </w:rPr>
          <w:delText>9</w:delText>
        </w:r>
      </w:del>
      <w:ins w:id="566" w:author="STEC" w:date="2017-12-15T14:55:00Z">
        <w:r w:rsidRPr="0003648D">
          <w:rPr>
            <w:iCs/>
            <w:szCs w:val="20"/>
          </w:rPr>
          <w:t>1</w:t>
        </w:r>
        <w:del w:id="567" w:author="STEC 042618" w:date="2018-04-18T16:11:00Z">
          <w:r w:rsidRPr="0003648D" w:rsidDel="00105EC3">
            <w:rPr>
              <w:iCs/>
              <w:szCs w:val="20"/>
            </w:rPr>
            <w:delText>0</w:delText>
          </w:r>
        </w:del>
      </w:ins>
      <w:ins w:id="568" w:author="STEC 042618" w:date="2018-04-26T09:47:00Z">
        <w:r w:rsidR="00921369" w:rsidRPr="0003648D">
          <w:rPr>
            <w:iCs/>
            <w:szCs w:val="20"/>
          </w:rPr>
          <w:t>2</w:t>
        </w:r>
      </w:ins>
      <w:r w:rsidRPr="0003648D">
        <w:rPr>
          <w:iCs/>
          <w:szCs w:val="20"/>
        </w:rPr>
        <w:t>)</w:t>
      </w:r>
      <w:r w:rsidRPr="0003648D">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0AD93B0" w14:textId="77777777" w:rsidR="00BA7A09" w:rsidRPr="0003648D" w:rsidRDefault="00BA7A09" w:rsidP="00BA7A09">
      <w:pPr>
        <w:spacing w:after="240"/>
        <w:ind w:left="720" w:hanging="720"/>
        <w:rPr>
          <w:iCs/>
          <w:szCs w:val="20"/>
        </w:rPr>
      </w:pPr>
      <w:r w:rsidRPr="0003648D">
        <w:rPr>
          <w:iCs/>
          <w:szCs w:val="20"/>
        </w:rPr>
        <w:t>(1</w:t>
      </w:r>
      <w:ins w:id="569" w:author="STEC" w:date="2017-12-15T14:55:00Z">
        <w:del w:id="570" w:author="STEC 042618" w:date="2018-04-18T16:11:00Z">
          <w:r w:rsidRPr="0003648D" w:rsidDel="00105EC3">
            <w:rPr>
              <w:iCs/>
              <w:szCs w:val="20"/>
            </w:rPr>
            <w:delText>1</w:delText>
          </w:r>
        </w:del>
      </w:ins>
      <w:del w:id="571" w:author="STEC" w:date="2017-12-15T14:55:00Z">
        <w:r w:rsidRPr="0003648D" w:rsidDel="00E34E91">
          <w:rPr>
            <w:iCs/>
            <w:szCs w:val="20"/>
          </w:rPr>
          <w:delText>0</w:delText>
        </w:r>
      </w:del>
      <w:ins w:id="572" w:author="STEC 042618" w:date="2018-04-26T09:47:00Z">
        <w:r w:rsidR="00921369" w:rsidRPr="0003648D">
          <w:rPr>
            <w:iCs/>
            <w:szCs w:val="20"/>
          </w:rPr>
          <w:t>3</w:t>
        </w:r>
      </w:ins>
      <w:r w:rsidRPr="0003648D">
        <w:rPr>
          <w:iCs/>
          <w:szCs w:val="20"/>
        </w:rPr>
        <w:t>)</w:t>
      </w:r>
      <w:r w:rsidRPr="0003648D">
        <w:rPr>
          <w:iCs/>
          <w:szCs w:val="20"/>
        </w:rPr>
        <w:tab/>
        <w:t>Resources can only provide FRRS-Up or FRRS-Down if awarded Regulation Service in the Day-Ahead Market (DAM) for that particular Resource, up to the awarded quantity.</w:t>
      </w:r>
    </w:p>
    <w:p w14:paraId="4E07CABC" w14:textId="77777777" w:rsidR="00BA7A09" w:rsidRPr="0003648D" w:rsidRDefault="00BA7A09" w:rsidP="00BA7A09">
      <w:pPr>
        <w:keepNext/>
        <w:tabs>
          <w:tab w:val="left" w:pos="1080"/>
        </w:tabs>
        <w:spacing w:before="240" w:after="240"/>
        <w:ind w:left="1080" w:hanging="1080"/>
        <w:outlineLvl w:val="2"/>
        <w:rPr>
          <w:b/>
          <w:bCs/>
          <w:i/>
          <w:szCs w:val="20"/>
        </w:rPr>
      </w:pPr>
      <w:r w:rsidRPr="0003648D">
        <w:rPr>
          <w:b/>
          <w:bCs/>
          <w:i/>
          <w:szCs w:val="20"/>
        </w:rPr>
        <w:t>3.17.2</w:t>
      </w:r>
      <w:r w:rsidRPr="0003648D">
        <w:rPr>
          <w:b/>
          <w:bCs/>
          <w:i/>
          <w:szCs w:val="20"/>
        </w:rPr>
        <w:tab/>
        <w:t>Responsive Reserve Service</w:t>
      </w:r>
      <w:bookmarkEnd w:id="187"/>
      <w:bookmarkEnd w:id="188"/>
      <w:bookmarkEnd w:id="189"/>
      <w:bookmarkEnd w:id="190"/>
      <w:bookmarkEnd w:id="191"/>
      <w:bookmarkEnd w:id="192"/>
      <w:bookmarkEnd w:id="193"/>
      <w:bookmarkEnd w:id="194"/>
      <w:bookmarkEnd w:id="195"/>
      <w:bookmarkEnd w:id="196"/>
      <w:bookmarkEnd w:id="197"/>
      <w:bookmarkEnd w:id="198"/>
      <w:bookmarkEnd w:id="199"/>
      <w:r w:rsidRPr="0003648D">
        <w:rPr>
          <w:b/>
          <w:bCs/>
          <w:i/>
          <w:szCs w:val="20"/>
        </w:rPr>
        <w:t xml:space="preserve"> </w:t>
      </w:r>
    </w:p>
    <w:p w14:paraId="1BF97B9F"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Responsive Reserve (RRS) is a service used to restore or maintain the frequency of the ERCOT System:</w:t>
      </w:r>
    </w:p>
    <w:p w14:paraId="4D0836C3" w14:textId="77777777" w:rsidR="00BA7A09" w:rsidRPr="0003648D" w:rsidRDefault="00BA7A09" w:rsidP="00BA7A09">
      <w:pPr>
        <w:spacing w:after="240"/>
        <w:ind w:left="1440" w:hanging="720"/>
        <w:rPr>
          <w:szCs w:val="20"/>
        </w:rPr>
      </w:pPr>
      <w:r w:rsidRPr="0003648D">
        <w:rPr>
          <w:szCs w:val="20"/>
        </w:rPr>
        <w:lastRenderedPageBreak/>
        <w:t>(a)</w:t>
      </w:r>
      <w:r w:rsidRPr="0003648D">
        <w:rPr>
          <w:szCs w:val="20"/>
        </w:rPr>
        <w:tab/>
        <w:t>In response to</w:t>
      </w:r>
      <w:del w:id="573" w:author="STEC" w:date="2017-11-03T14:22:00Z">
        <w:r w:rsidRPr="0003648D" w:rsidDel="0035740B">
          <w:rPr>
            <w:szCs w:val="20"/>
          </w:rPr>
          <w:delText xml:space="preserve">, </w:delText>
        </w:r>
      </w:del>
      <w:del w:id="574" w:author="STEC" w:date="2017-11-03T13:44:00Z">
        <w:r w:rsidRPr="0003648D" w:rsidDel="004000D0">
          <w:rPr>
            <w:szCs w:val="20"/>
          </w:rPr>
          <w:delText>or to prevent, significant frequency deviations</w:delText>
        </w:r>
      </w:del>
      <w:ins w:id="575" w:author="STEC" w:date="2017-11-03T14:22:00Z">
        <w:r w:rsidRPr="0003648D">
          <w:rPr>
            <w:szCs w:val="20"/>
          </w:rPr>
          <w:t xml:space="preserve"> </w:t>
        </w:r>
      </w:ins>
      <w:ins w:id="576" w:author="STEC" w:date="2017-11-03T13:44:00Z">
        <w:r w:rsidRPr="0003648D">
          <w:rPr>
            <w:szCs w:val="20"/>
          </w:rPr>
          <w:t xml:space="preserve">significant depletion of </w:t>
        </w:r>
        <w:del w:id="577" w:author="STEC 042618" w:date="2018-03-28T12:47:00Z">
          <w:r w:rsidRPr="0003648D" w:rsidDel="00F2476F">
            <w:rPr>
              <w:szCs w:val="20"/>
            </w:rPr>
            <w:delText xml:space="preserve">Primary </w:delText>
          </w:r>
        </w:del>
        <w:r w:rsidRPr="0003648D">
          <w:rPr>
            <w:szCs w:val="20"/>
          </w:rPr>
          <w:t>Frequency Response Service (</w:t>
        </w:r>
        <w:del w:id="578" w:author="STEC 042618" w:date="2018-03-28T12:47:00Z">
          <w:r w:rsidRPr="0003648D" w:rsidDel="00F2476F">
            <w:rPr>
              <w:szCs w:val="20"/>
            </w:rPr>
            <w:delText>P</w:delText>
          </w:r>
        </w:del>
        <w:r w:rsidRPr="0003648D">
          <w:rPr>
            <w:szCs w:val="20"/>
          </w:rPr>
          <w:t>FRS)</w:t>
        </w:r>
      </w:ins>
      <w:r w:rsidRPr="0003648D">
        <w:rPr>
          <w:szCs w:val="20"/>
        </w:rPr>
        <w:t>;</w:t>
      </w:r>
    </w:p>
    <w:p w14:paraId="4F29B2ED" w14:textId="77777777" w:rsidR="00BA7A09" w:rsidRPr="0003648D" w:rsidRDefault="00BA7A09" w:rsidP="00BA7A09">
      <w:pPr>
        <w:spacing w:after="240"/>
        <w:ind w:left="1440" w:hanging="720"/>
        <w:rPr>
          <w:szCs w:val="20"/>
        </w:rPr>
      </w:pPr>
      <w:r w:rsidRPr="0003648D">
        <w:rPr>
          <w:szCs w:val="20"/>
        </w:rPr>
        <w:t>(b)</w:t>
      </w:r>
      <w:r w:rsidRPr="0003648D">
        <w:rPr>
          <w:szCs w:val="20"/>
        </w:rPr>
        <w:tab/>
        <w:t>As backup Regulation Service; and</w:t>
      </w:r>
    </w:p>
    <w:p w14:paraId="0DC21102" w14:textId="77777777" w:rsidR="00BA7A09" w:rsidRPr="0003648D" w:rsidRDefault="00BA7A09" w:rsidP="00BA7A09">
      <w:pPr>
        <w:spacing w:after="240"/>
        <w:ind w:left="1440" w:hanging="720"/>
        <w:rPr>
          <w:szCs w:val="20"/>
        </w:rPr>
      </w:pPr>
      <w:r w:rsidRPr="0003648D">
        <w:rPr>
          <w:szCs w:val="20"/>
        </w:rPr>
        <w:t>(c)</w:t>
      </w:r>
      <w:r w:rsidRPr="0003648D">
        <w:rPr>
          <w:szCs w:val="20"/>
        </w:rPr>
        <w:tab/>
        <w:t xml:space="preserve">By providing energy </w:t>
      </w:r>
      <w:ins w:id="579" w:author="STEC 042618" w:date="2018-04-18T16:58:00Z">
        <w:r w:rsidR="00CD37AC" w:rsidRPr="0003648D">
          <w:rPr>
            <w:szCs w:val="20"/>
          </w:rPr>
          <w:t>to avoid getting into</w:t>
        </w:r>
      </w:ins>
      <w:del w:id="580" w:author="STEC 042618" w:date="2018-04-18T16:58:00Z">
        <w:r w:rsidRPr="0003648D" w:rsidDel="00CD37AC">
          <w:rPr>
            <w:szCs w:val="20"/>
          </w:rPr>
          <w:delText>during</w:delText>
        </w:r>
      </w:del>
      <w:r w:rsidRPr="0003648D">
        <w:rPr>
          <w:szCs w:val="20"/>
        </w:rPr>
        <w:t xml:space="preserve"> an Energy Emergency Alert (EEA).</w:t>
      </w:r>
    </w:p>
    <w:p w14:paraId="69132435"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RRS may be provided through one or more of the following means:  </w:t>
      </w:r>
    </w:p>
    <w:p w14:paraId="1E610515" w14:textId="77777777" w:rsidR="00BA7A09" w:rsidRPr="0003648D" w:rsidRDefault="00BA7A09" w:rsidP="00BA7A09">
      <w:pPr>
        <w:spacing w:after="240"/>
        <w:ind w:left="1440" w:hanging="720"/>
        <w:rPr>
          <w:szCs w:val="20"/>
        </w:rPr>
      </w:pPr>
      <w:r w:rsidRPr="0003648D">
        <w:rPr>
          <w:szCs w:val="20"/>
        </w:rPr>
        <w:t>(a)</w:t>
      </w:r>
      <w:r w:rsidRPr="0003648D">
        <w:rPr>
          <w:szCs w:val="20"/>
        </w:rPr>
        <w:tab/>
      </w:r>
      <w:del w:id="581" w:author="STEC" w:date="2017-11-03T13:45:00Z">
        <w:r w:rsidRPr="0003648D" w:rsidDel="004000D0">
          <w:rPr>
            <w:szCs w:val="20"/>
          </w:rPr>
          <w:delText>By using frequency-dependent response f</w:delText>
        </w:r>
      </w:del>
      <w:ins w:id="582" w:author="STEC" w:date="2017-11-03T13:45:00Z">
        <w:r w:rsidRPr="0003648D">
          <w:rPr>
            <w:szCs w:val="20"/>
          </w:rPr>
          <w:t>F</w:t>
        </w:r>
      </w:ins>
      <w:r w:rsidRPr="0003648D">
        <w:rPr>
          <w:szCs w:val="20"/>
        </w:rPr>
        <w:t xml:space="preserve">rom On-Line </w:t>
      </w:r>
      <w:ins w:id="583" w:author="STEC" w:date="2017-11-03T13:47:00Z">
        <w:r w:rsidRPr="0003648D">
          <w:rPr>
            <w:szCs w:val="20"/>
          </w:rPr>
          <w:t xml:space="preserve">or Off-Line </w:t>
        </w:r>
      </w:ins>
      <w:r w:rsidRPr="0003648D">
        <w:rPr>
          <w:szCs w:val="20"/>
        </w:rPr>
        <w:t xml:space="preserve">Resources as prescribed in the Operating Guides </w:t>
      </w:r>
      <w:del w:id="584" w:author="STEC" w:date="2017-11-03T13:45:00Z">
        <w:r w:rsidRPr="0003648D" w:rsidDel="004000D0">
          <w:rPr>
            <w:szCs w:val="20"/>
          </w:rPr>
          <w:delText>to help restore the frequency within the first few seconds of an event that causes</w:delText>
        </w:r>
      </w:del>
      <w:ins w:id="585" w:author="STEC" w:date="2017-11-03T13:45:00Z">
        <w:r w:rsidRPr="0003648D">
          <w:rPr>
            <w:szCs w:val="20"/>
          </w:rPr>
          <w:t>following</w:t>
        </w:r>
      </w:ins>
      <w:r w:rsidRPr="0003648D">
        <w:rPr>
          <w:szCs w:val="20"/>
        </w:rPr>
        <w:t xml:space="preserve"> a significant frequency deviation in the ERCOT System; and</w:t>
      </w:r>
    </w:p>
    <w:p w14:paraId="0B0CCBD3" w14:textId="77777777" w:rsidR="00BA7A09" w:rsidRPr="0003648D" w:rsidRDefault="00BA7A09" w:rsidP="00BA7A09">
      <w:pPr>
        <w:spacing w:after="240"/>
        <w:ind w:left="1440" w:hanging="720"/>
        <w:rPr>
          <w:szCs w:val="20"/>
        </w:rPr>
      </w:pPr>
      <w:r w:rsidRPr="0003648D">
        <w:rPr>
          <w:szCs w:val="20"/>
        </w:rPr>
        <w:t>(b)</w:t>
      </w:r>
      <w:r w:rsidRPr="0003648D">
        <w:rPr>
          <w:szCs w:val="20"/>
        </w:rPr>
        <w:tab/>
        <w:t>Either manually or by using a four-second signal to provide energy on deployment by ERCOT.</w:t>
      </w:r>
    </w:p>
    <w:p w14:paraId="04F4254A" w14:textId="77777777"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RRS may be used to provide energy </w:t>
      </w:r>
      <w:ins w:id="586" w:author="STEC 042618" w:date="2018-03-31T15:54:00Z">
        <w:r w:rsidR="00F714F6" w:rsidRPr="0003648D">
          <w:rPr>
            <w:iCs/>
            <w:szCs w:val="20"/>
          </w:rPr>
          <w:t xml:space="preserve">prior to or </w:t>
        </w:r>
      </w:ins>
      <w:r w:rsidRPr="0003648D">
        <w:rPr>
          <w:iCs/>
          <w:szCs w:val="20"/>
        </w:rPr>
        <w:t xml:space="preserve">during the implementation of an EEA.  </w:t>
      </w:r>
      <w:del w:id="587" w:author="STEC 042618" w:date="2018-03-31T15:54:00Z">
        <w:r w:rsidRPr="0003648D" w:rsidDel="00F714F6">
          <w:rPr>
            <w:iCs/>
            <w:szCs w:val="20"/>
          </w:rPr>
          <w:delText xml:space="preserve">Under the EEA, </w:delText>
        </w:r>
      </w:del>
      <w:r w:rsidRPr="0003648D">
        <w:rPr>
          <w:iCs/>
          <w:szCs w:val="20"/>
        </w:rPr>
        <w:t xml:space="preserve">RRS provides </w:t>
      </w:r>
      <w:del w:id="588" w:author="STEC" w:date="2017-11-03T14:25:00Z">
        <w:r w:rsidRPr="0003648D" w:rsidDel="00AD2865">
          <w:rPr>
            <w:iCs/>
            <w:szCs w:val="20"/>
          </w:rPr>
          <w:delText xml:space="preserve">generation </w:delText>
        </w:r>
      </w:del>
      <w:ins w:id="589" w:author="STEC" w:date="2017-11-03T14:25:00Z">
        <w:r w:rsidRPr="0003648D">
          <w:rPr>
            <w:iCs/>
            <w:szCs w:val="20"/>
          </w:rPr>
          <w:t xml:space="preserve">Resource </w:t>
        </w:r>
      </w:ins>
      <w:r w:rsidRPr="0003648D">
        <w:rPr>
          <w:iCs/>
          <w:szCs w:val="20"/>
        </w:rPr>
        <w:t xml:space="preserve">capacity, </w:t>
      </w:r>
      <w:ins w:id="590" w:author="STEC" w:date="2017-11-03T14:28:00Z">
        <w:r w:rsidRPr="0003648D">
          <w:rPr>
            <w:iCs/>
            <w:szCs w:val="20"/>
          </w:rPr>
          <w:t xml:space="preserve">or </w:t>
        </w:r>
      </w:ins>
      <w:r w:rsidRPr="0003648D">
        <w:rPr>
          <w:iCs/>
          <w:szCs w:val="20"/>
        </w:rPr>
        <w:t xml:space="preserve">capacity from </w:t>
      </w:r>
      <w:del w:id="591" w:author="STEC" w:date="2017-11-03T13:48:00Z">
        <w:r w:rsidRPr="0003648D" w:rsidDel="004000D0">
          <w:rPr>
            <w:iCs/>
            <w:szCs w:val="20"/>
          </w:rPr>
          <w:delText xml:space="preserve">Controllable </w:delText>
        </w:r>
      </w:del>
      <w:del w:id="592" w:author="STEC" w:date="2017-11-03T14:28:00Z">
        <w:r w:rsidRPr="0003648D" w:rsidDel="00AD2865">
          <w:rPr>
            <w:iCs/>
            <w:szCs w:val="20"/>
          </w:rPr>
          <w:delText xml:space="preserve">Load Resources or </w:delText>
        </w:r>
      </w:del>
      <w:r w:rsidRPr="0003648D">
        <w:rPr>
          <w:iCs/>
          <w:szCs w:val="20"/>
        </w:rPr>
        <w:t xml:space="preserve">interruptible Load available for deployment on ten minutes’ notice. </w:t>
      </w:r>
    </w:p>
    <w:p w14:paraId="25472DE0" w14:textId="77777777" w:rsidR="00BA7A09" w:rsidRPr="0003648D" w:rsidRDefault="00BA7A09" w:rsidP="00BA7A09">
      <w:pPr>
        <w:spacing w:after="240"/>
        <w:ind w:left="720" w:hanging="720"/>
        <w:rPr>
          <w:iCs/>
          <w:szCs w:val="20"/>
        </w:rPr>
      </w:pPr>
      <w:r w:rsidRPr="0003648D">
        <w:rPr>
          <w:iCs/>
          <w:szCs w:val="20"/>
        </w:rPr>
        <w:t>(4)</w:t>
      </w:r>
      <w:r w:rsidRPr="0003648D">
        <w:rPr>
          <w:iCs/>
          <w:szCs w:val="20"/>
        </w:rPr>
        <w:tab/>
        <w:t xml:space="preserve">RRS may be provided by:  </w:t>
      </w:r>
    </w:p>
    <w:p w14:paraId="36B7A160" w14:textId="77777777" w:rsidR="00BA7A09" w:rsidRPr="0003648D" w:rsidRDefault="00BA7A09" w:rsidP="00BA7A09">
      <w:pPr>
        <w:spacing w:after="240"/>
        <w:ind w:left="1440" w:hanging="720"/>
        <w:rPr>
          <w:szCs w:val="20"/>
        </w:rPr>
      </w:pPr>
      <w:r w:rsidRPr="0003648D">
        <w:rPr>
          <w:szCs w:val="20"/>
        </w:rPr>
        <w:t>(a)</w:t>
      </w:r>
      <w:r w:rsidRPr="0003648D">
        <w:rPr>
          <w:szCs w:val="20"/>
        </w:rPr>
        <w:tab/>
        <w:t xml:space="preserve">Unloaded, On-Line Generation Resource capacity; </w:t>
      </w:r>
    </w:p>
    <w:p w14:paraId="3DB69FCA" w14:textId="77777777" w:rsidR="00BA7A09" w:rsidRPr="0003648D" w:rsidDel="00A6286E" w:rsidRDefault="00BA7A09" w:rsidP="00BA7A09">
      <w:pPr>
        <w:spacing w:after="240"/>
        <w:ind w:left="1440" w:hanging="720"/>
        <w:rPr>
          <w:ins w:id="593" w:author="STEC 042618" w:date="2018-04-25T09:27:00Z"/>
          <w:del w:id="594" w:author="STEC 042618" w:date="2018-04-26T09:48:00Z"/>
          <w:szCs w:val="20"/>
        </w:rPr>
      </w:pPr>
      <w:r w:rsidRPr="0003648D">
        <w:rPr>
          <w:szCs w:val="20"/>
        </w:rPr>
        <w:t>(b)</w:t>
      </w:r>
      <w:r w:rsidRPr="0003648D">
        <w:rPr>
          <w:szCs w:val="20"/>
        </w:rPr>
        <w:tab/>
      </w:r>
      <w:ins w:id="595" w:author="STEC" w:date="2017-11-03T13:50:00Z">
        <w:r w:rsidRPr="0003648D">
          <w:rPr>
            <w:szCs w:val="20"/>
          </w:rPr>
          <w:t>Quick Start Generation Resources</w:t>
        </w:r>
      </w:ins>
      <w:ins w:id="596" w:author="STEC" w:date="2017-12-27T09:37:00Z">
        <w:r w:rsidRPr="0003648D">
          <w:rPr>
            <w:szCs w:val="20"/>
          </w:rPr>
          <w:t xml:space="preserve"> (QSGRs</w:t>
        </w:r>
      </w:ins>
      <w:ins w:id="597" w:author="STEC" w:date="2017-12-27T10:12:00Z">
        <w:r w:rsidRPr="0003648D">
          <w:rPr>
            <w:szCs w:val="20"/>
          </w:rPr>
          <w:t>)</w:t>
        </w:r>
      </w:ins>
      <w:ins w:id="598" w:author="STEC" w:date="2017-11-03T13:50:00Z">
        <w:r w:rsidRPr="0003648D">
          <w:rPr>
            <w:szCs w:val="20"/>
          </w:rPr>
          <w:t>;</w:t>
        </w:r>
      </w:ins>
      <w:ins w:id="599" w:author="STEC" w:date="2017-11-03T13:49:00Z">
        <w:del w:id="600" w:author="STEC 042618" w:date="2018-04-26T09:48:00Z">
          <w:r w:rsidRPr="0003648D" w:rsidDel="00A6286E">
            <w:rPr>
              <w:szCs w:val="20"/>
            </w:rPr>
            <w:delText xml:space="preserve"> </w:delText>
          </w:r>
        </w:del>
      </w:ins>
    </w:p>
    <w:p w14:paraId="221CDFE7" w14:textId="77777777" w:rsidR="00B14B44" w:rsidRPr="0003648D" w:rsidRDefault="00B14B44" w:rsidP="00B14B44">
      <w:pPr>
        <w:spacing w:after="240"/>
        <w:ind w:left="1440" w:hanging="720"/>
        <w:rPr>
          <w:ins w:id="601" w:author="STEC" w:date="2017-11-03T13:48:00Z"/>
          <w:szCs w:val="20"/>
        </w:rPr>
      </w:pPr>
      <w:ins w:id="602" w:author="STEC" w:date="2017-11-03T13:53:00Z">
        <w:del w:id="603" w:author="STEC 042618" w:date="2018-04-25T16:50:00Z">
          <w:r w:rsidRPr="0003648D" w:rsidDel="00B14B44">
            <w:rPr>
              <w:szCs w:val="20"/>
            </w:rPr>
            <w:delText xml:space="preserve">(c)        </w:delText>
          </w:r>
        </w:del>
      </w:ins>
      <w:ins w:id="604" w:author="STEC" w:date="2017-11-03T15:41:00Z">
        <w:del w:id="605" w:author="STEC 042618" w:date="2018-04-25T16:50:00Z">
          <w:r w:rsidRPr="0003648D" w:rsidDel="00B14B44">
            <w:rPr>
              <w:szCs w:val="20"/>
            </w:rPr>
            <w:delText xml:space="preserve">Resources capable of </w:delText>
          </w:r>
        </w:del>
      </w:ins>
      <w:ins w:id="606" w:author="STEC" w:date="2017-11-03T14:03:00Z">
        <w:del w:id="607" w:author="STEC 042618" w:date="2018-04-25T16:50:00Z">
          <w:r w:rsidRPr="0003648D" w:rsidDel="00B14B44">
            <w:rPr>
              <w:szCs w:val="20"/>
            </w:rPr>
            <w:delText>Fast Frequency Response</w:delText>
          </w:r>
        </w:del>
      </w:ins>
      <w:ins w:id="608" w:author="STEC" w:date="2017-12-27T09:37:00Z">
        <w:del w:id="609" w:author="STEC 042618" w:date="2018-04-25T16:50:00Z">
          <w:r w:rsidRPr="0003648D" w:rsidDel="00B14B44">
            <w:rPr>
              <w:szCs w:val="20"/>
            </w:rPr>
            <w:delText xml:space="preserve"> (FFR</w:delText>
          </w:r>
        </w:del>
        <w:del w:id="610" w:author="STEC 042618" w:date="2018-04-26T09:48:00Z">
          <w:r w:rsidRPr="0003648D" w:rsidDel="00A6286E">
            <w:rPr>
              <w:szCs w:val="20"/>
            </w:rPr>
            <w:delText>)</w:delText>
          </w:r>
        </w:del>
      </w:ins>
      <w:ins w:id="611" w:author="STEC" w:date="2017-11-03T14:03:00Z">
        <w:del w:id="612" w:author="STEC 042618" w:date="2018-04-26T09:48:00Z">
          <w:r w:rsidRPr="0003648D" w:rsidDel="00A6286E">
            <w:rPr>
              <w:szCs w:val="20"/>
            </w:rPr>
            <w:delText>;</w:delText>
          </w:r>
        </w:del>
      </w:ins>
      <w:ins w:id="613" w:author="STEC" w:date="2017-11-03T13:58:00Z">
        <w:r w:rsidRPr="0003648D">
          <w:rPr>
            <w:szCs w:val="20"/>
          </w:rPr>
          <w:t xml:space="preserve"> </w:t>
        </w:r>
      </w:ins>
    </w:p>
    <w:p w14:paraId="48C65A63" w14:textId="77777777" w:rsidR="00BA7A09" w:rsidRPr="0003648D" w:rsidRDefault="00BA7A09" w:rsidP="00BA7A09">
      <w:pPr>
        <w:spacing w:after="240"/>
        <w:ind w:left="1440" w:hanging="720"/>
        <w:rPr>
          <w:szCs w:val="20"/>
        </w:rPr>
      </w:pPr>
      <w:ins w:id="614" w:author="STEC" w:date="2017-11-03T13:49:00Z">
        <w:r w:rsidRPr="0003648D">
          <w:rPr>
            <w:szCs w:val="20"/>
          </w:rPr>
          <w:t>(</w:t>
        </w:r>
      </w:ins>
      <w:ins w:id="615" w:author="STEC" w:date="2017-11-03T14:03:00Z">
        <w:del w:id="616" w:author="STEC 042618" w:date="2018-04-25T16:50:00Z">
          <w:r w:rsidRPr="0003648D" w:rsidDel="00B14B44">
            <w:rPr>
              <w:szCs w:val="20"/>
            </w:rPr>
            <w:delText>d</w:delText>
          </w:r>
        </w:del>
      </w:ins>
      <w:ins w:id="617" w:author="STEC 042618" w:date="2018-04-25T16:50:00Z">
        <w:r w:rsidR="00B14B44" w:rsidRPr="0003648D">
          <w:rPr>
            <w:szCs w:val="20"/>
          </w:rPr>
          <w:t>c</w:t>
        </w:r>
      </w:ins>
      <w:ins w:id="618" w:author="STEC" w:date="2017-11-03T13:49:00Z">
        <w:r w:rsidRPr="0003648D">
          <w:rPr>
            <w:szCs w:val="20"/>
          </w:rPr>
          <w:t>)</w:t>
        </w:r>
      </w:ins>
      <w:ins w:id="619" w:author="STEC" w:date="2017-11-03T13:48:00Z">
        <w:r w:rsidRPr="0003648D">
          <w:rPr>
            <w:szCs w:val="20"/>
          </w:rPr>
          <w:t xml:space="preserve">        </w:t>
        </w:r>
      </w:ins>
      <w:r w:rsidRPr="0003648D">
        <w:rPr>
          <w:szCs w:val="20"/>
        </w:rPr>
        <w:t xml:space="preserve">Load Resources </w:t>
      </w:r>
      <w:ins w:id="620" w:author="STEC 042618" w:date="2018-04-18T17:02:00Z">
        <w:r w:rsidR="00CD37AC" w:rsidRPr="0003648D">
          <w:rPr>
            <w:szCs w:val="20"/>
          </w:rPr>
          <w:t xml:space="preserve">that may or may not be </w:t>
        </w:r>
      </w:ins>
      <w:r w:rsidRPr="0003648D">
        <w:rPr>
          <w:szCs w:val="20"/>
        </w:rPr>
        <w:t xml:space="preserve">controlled by high-set, under-frequency relays; </w:t>
      </w:r>
    </w:p>
    <w:p w14:paraId="7C866E04" w14:textId="77777777" w:rsidR="00BA7A09" w:rsidRPr="0003648D" w:rsidRDefault="00BA7A09" w:rsidP="00BA7A09">
      <w:pPr>
        <w:spacing w:after="240"/>
        <w:ind w:left="1440" w:hanging="720"/>
        <w:rPr>
          <w:szCs w:val="20"/>
        </w:rPr>
      </w:pPr>
      <w:r w:rsidRPr="0003648D">
        <w:rPr>
          <w:szCs w:val="20"/>
        </w:rPr>
        <w:t>(</w:t>
      </w:r>
      <w:del w:id="621" w:author="STEC 042618" w:date="2018-04-25T16:51:00Z">
        <w:r w:rsidRPr="0003648D" w:rsidDel="00B14B44">
          <w:rPr>
            <w:szCs w:val="20"/>
          </w:rPr>
          <w:delText>c</w:delText>
        </w:r>
      </w:del>
      <w:ins w:id="622" w:author="STEC" w:date="2017-11-03T14:03:00Z">
        <w:del w:id="623" w:author="STEC 042618" w:date="2018-04-25T16:51:00Z">
          <w:r w:rsidRPr="0003648D" w:rsidDel="00B14B44">
            <w:rPr>
              <w:szCs w:val="20"/>
            </w:rPr>
            <w:delText>e</w:delText>
          </w:r>
        </w:del>
      </w:ins>
      <w:ins w:id="624" w:author="STEC 042618" w:date="2018-04-25T16:51:00Z">
        <w:r w:rsidR="00B14B44" w:rsidRPr="0003648D">
          <w:rPr>
            <w:szCs w:val="20"/>
          </w:rPr>
          <w:t>d</w:t>
        </w:r>
      </w:ins>
      <w:r w:rsidRPr="0003648D">
        <w:rPr>
          <w:szCs w:val="20"/>
        </w:rPr>
        <w:t>)</w:t>
      </w:r>
      <w:r w:rsidRPr="0003648D">
        <w:rPr>
          <w:szCs w:val="20"/>
        </w:rPr>
        <w:tab/>
        <w:t>Controllable Load Resources; and</w:t>
      </w:r>
    </w:p>
    <w:p w14:paraId="4C37786D" w14:textId="77777777" w:rsidR="00BA7A09" w:rsidRPr="0003648D" w:rsidRDefault="00BA7A09" w:rsidP="00BA7A09">
      <w:pPr>
        <w:spacing w:after="240"/>
        <w:ind w:left="1440" w:hanging="720"/>
        <w:rPr>
          <w:szCs w:val="20"/>
        </w:rPr>
      </w:pPr>
      <w:r w:rsidRPr="0003648D">
        <w:rPr>
          <w:szCs w:val="20"/>
        </w:rPr>
        <w:t>(</w:t>
      </w:r>
      <w:del w:id="625" w:author="STEC" w:date="2017-11-03T13:49:00Z">
        <w:r w:rsidRPr="0003648D" w:rsidDel="004000D0">
          <w:rPr>
            <w:szCs w:val="20"/>
          </w:rPr>
          <w:delText>d</w:delText>
        </w:r>
      </w:del>
      <w:ins w:id="626" w:author="STEC" w:date="2017-11-03T14:04:00Z">
        <w:del w:id="627" w:author="STEC 042618" w:date="2018-04-25T16:51:00Z">
          <w:r w:rsidRPr="0003648D" w:rsidDel="00B14B44">
            <w:rPr>
              <w:szCs w:val="20"/>
            </w:rPr>
            <w:delText>f</w:delText>
          </w:r>
        </w:del>
      </w:ins>
      <w:ins w:id="628" w:author="STEC 042618" w:date="2018-04-25T16:51:00Z">
        <w:r w:rsidR="00B14B44" w:rsidRPr="0003648D">
          <w:rPr>
            <w:szCs w:val="20"/>
          </w:rPr>
          <w:t>e</w:t>
        </w:r>
      </w:ins>
      <w:r w:rsidRPr="0003648D">
        <w:rPr>
          <w:szCs w:val="20"/>
        </w:rPr>
        <w:t>)</w:t>
      </w:r>
      <w:r w:rsidRPr="0003648D">
        <w:rPr>
          <w:szCs w:val="20"/>
        </w:rPr>
        <w:tab/>
      </w:r>
      <w:del w:id="629" w:author="STEC 042618" w:date="2018-04-18T17:03:00Z">
        <w:r w:rsidRPr="0003648D" w:rsidDel="00CD37AC">
          <w:rPr>
            <w:szCs w:val="20"/>
          </w:rPr>
          <w:delText>Hydro RRS</w:delText>
        </w:r>
      </w:del>
      <w:ins w:id="630" w:author="STEC 042618" w:date="2018-04-13T08:31:00Z">
        <w:r w:rsidR="00975978" w:rsidRPr="0003648D">
          <w:rPr>
            <w:szCs w:val="20"/>
          </w:rPr>
          <w:t xml:space="preserve">Generation Resources operating in </w:t>
        </w:r>
      </w:ins>
      <w:ins w:id="631" w:author="STEC 042618" w:date="2018-04-13T08:36:00Z">
        <w:r w:rsidR="00975978" w:rsidRPr="0003648D">
          <w:rPr>
            <w:szCs w:val="20"/>
          </w:rPr>
          <w:t xml:space="preserve">synchronous condenser </w:t>
        </w:r>
      </w:ins>
      <w:ins w:id="632" w:author="STEC 042618" w:date="2018-04-13T08:31:00Z">
        <w:r w:rsidR="00975978" w:rsidRPr="0003648D">
          <w:rPr>
            <w:szCs w:val="20"/>
          </w:rPr>
          <w:t>fast-response mode</w:t>
        </w:r>
      </w:ins>
      <w:r w:rsidR="00A6324C" w:rsidRPr="0003648D">
        <w:rPr>
          <w:szCs w:val="20"/>
        </w:rPr>
        <w:t xml:space="preserve"> </w:t>
      </w:r>
      <w:r w:rsidRPr="0003648D">
        <w:rPr>
          <w:szCs w:val="20"/>
        </w:rPr>
        <w:t xml:space="preserve">as defined in the Operating Guides. </w:t>
      </w:r>
    </w:p>
    <w:p w14:paraId="0713D9DF" w14:textId="77777777" w:rsidR="00BA7A09" w:rsidRPr="0003648D" w:rsidRDefault="00BA7A09" w:rsidP="00BA7A09">
      <w:pPr>
        <w:keepNext/>
        <w:tabs>
          <w:tab w:val="left" w:pos="1080"/>
        </w:tabs>
        <w:spacing w:before="240" w:after="240"/>
        <w:ind w:left="1080" w:hanging="1080"/>
        <w:outlineLvl w:val="2"/>
        <w:rPr>
          <w:ins w:id="633" w:author="STEC" w:date="2017-11-03T14:12:00Z"/>
          <w:b/>
          <w:bCs/>
          <w:i/>
          <w:szCs w:val="20"/>
        </w:rPr>
      </w:pPr>
      <w:ins w:id="634" w:author="STEC" w:date="2017-11-03T14:12:00Z">
        <w:r w:rsidRPr="0003648D">
          <w:rPr>
            <w:b/>
            <w:bCs/>
            <w:i/>
            <w:szCs w:val="20"/>
          </w:rPr>
          <w:t>3.17.</w:t>
        </w:r>
      </w:ins>
      <w:ins w:id="635" w:author="STEC" w:date="2017-11-03T14:39:00Z">
        <w:r w:rsidRPr="0003648D">
          <w:rPr>
            <w:b/>
            <w:bCs/>
            <w:i/>
            <w:szCs w:val="20"/>
          </w:rPr>
          <w:t>4</w:t>
        </w:r>
      </w:ins>
      <w:ins w:id="636" w:author="STEC" w:date="2017-11-03T14:12:00Z">
        <w:r w:rsidRPr="0003648D">
          <w:rPr>
            <w:b/>
            <w:bCs/>
            <w:i/>
            <w:szCs w:val="20"/>
          </w:rPr>
          <w:tab/>
        </w:r>
        <w:del w:id="637" w:author="STEC 042618" w:date="2018-03-28T12:50:00Z">
          <w:r w:rsidRPr="0003648D" w:rsidDel="00F2476F">
            <w:rPr>
              <w:b/>
              <w:bCs/>
              <w:i/>
              <w:szCs w:val="20"/>
            </w:rPr>
            <w:delText xml:space="preserve">Primary </w:delText>
          </w:r>
        </w:del>
        <w:r w:rsidRPr="0003648D">
          <w:rPr>
            <w:b/>
            <w:bCs/>
            <w:i/>
            <w:szCs w:val="20"/>
          </w:rPr>
          <w:t xml:space="preserve">Frequency Response Service </w:t>
        </w:r>
      </w:ins>
    </w:p>
    <w:p w14:paraId="1F9A058C" w14:textId="77777777" w:rsidR="00BA7A09" w:rsidRPr="0003648D" w:rsidRDefault="00BA7A09" w:rsidP="00BA7A09">
      <w:pPr>
        <w:spacing w:after="240"/>
        <w:ind w:left="720" w:hanging="720"/>
        <w:rPr>
          <w:ins w:id="638" w:author="STEC" w:date="2017-11-03T14:38:00Z"/>
          <w:iCs/>
          <w:szCs w:val="20"/>
        </w:rPr>
      </w:pPr>
      <w:ins w:id="639" w:author="STEC" w:date="2017-11-03T14:12:00Z">
        <w:r w:rsidRPr="0003648D">
          <w:rPr>
            <w:iCs/>
            <w:szCs w:val="20"/>
          </w:rPr>
          <w:t>(1)</w:t>
        </w:r>
        <w:r w:rsidRPr="0003648D">
          <w:rPr>
            <w:iCs/>
            <w:szCs w:val="20"/>
          </w:rPr>
          <w:tab/>
        </w:r>
      </w:ins>
      <w:ins w:id="640" w:author="STEC" w:date="2017-11-03T14:13:00Z">
        <w:del w:id="641" w:author="STEC 042618" w:date="2018-03-28T12:50:00Z">
          <w:r w:rsidRPr="0003648D" w:rsidDel="00F2476F">
            <w:rPr>
              <w:iCs/>
              <w:szCs w:val="20"/>
            </w:rPr>
            <w:delText xml:space="preserve">Primary </w:delText>
          </w:r>
        </w:del>
        <w:r w:rsidRPr="0003648D">
          <w:rPr>
            <w:iCs/>
            <w:szCs w:val="20"/>
          </w:rPr>
          <w:t>Frequency Response Service</w:t>
        </w:r>
      </w:ins>
      <w:ins w:id="642" w:author="STEC" w:date="2017-11-03T14:12:00Z">
        <w:r w:rsidRPr="0003648D">
          <w:rPr>
            <w:iCs/>
            <w:szCs w:val="20"/>
          </w:rPr>
          <w:t xml:space="preserve"> (</w:t>
        </w:r>
      </w:ins>
      <w:ins w:id="643" w:author="STEC" w:date="2017-11-03T14:13:00Z">
        <w:del w:id="644" w:author="STEC 042618" w:date="2018-03-28T12:50:00Z">
          <w:r w:rsidRPr="0003648D" w:rsidDel="00F2476F">
            <w:rPr>
              <w:iCs/>
              <w:szCs w:val="20"/>
            </w:rPr>
            <w:delText>P</w:delText>
          </w:r>
        </w:del>
        <w:r w:rsidRPr="0003648D">
          <w:rPr>
            <w:iCs/>
            <w:szCs w:val="20"/>
          </w:rPr>
          <w:t>FR</w:t>
        </w:r>
      </w:ins>
      <w:ins w:id="645" w:author="STEC" w:date="2017-11-03T14:12:00Z">
        <w:r w:rsidRPr="0003648D">
          <w:rPr>
            <w:iCs/>
            <w:szCs w:val="20"/>
          </w:rPr>
          <w:t>S) is a service used to restore or maintain the frequency of the ERCOT System</w:t>
        </w:r>
      </w:ins>
      <w:ins w:id="646" w:author="STEC" w:date="2017-11-03T14:13:00Z">
        <w:r w:rsidRPr="0003648D">
          <w:rPr>
            <w:iCs/>
            <w:szCs w:val="20"/>
          </w:rPr>
          <w:t xml:space="preserve"> </w:t>
        </w:r>
      </w:ins>
      <w:ins w:id="647" w:author="STEC" w:date="2017-11-03T14:14:00Z">
        <w:r w:rsidRPr="0003648D">
          <w:rPr>
            <w:iCs/>
            <w:szCs w:val="20"/>
          </w:rPr>
          <w:t>i</w:t>
        </w:r>
      </w:ins>
      <w:ins w:id="648" w:author="STEC" w:date="2017-11-03T14:13:00Z">
        <w:r w:rsidRPr="0003648D">
          <w:rPr>
            <w:szCs w:val="20"/>
          </w:rPr>
          <w:t>n response to</w:t>
        </w:r>
      </w:ins>
      <w:ins w:id="649" w:author="STEC" w:date="2017-11-03T15:41:00Z">
        <w:r w:rsidRPr="0003648D">
          <w:rPr>
            <w:szCs w:val="20"/>
          </w:rPr>
          <w:t xml:space="preserve"> a </w:t>
        </w:r>
      </w:ins>
      <w:ins w:id="650" w:author="STEC" w:date="2017-11-03T14:13:00Z">
        <w:r w:rsidRPr="0003648D">
          <w:rPr>
            <w:szCs w:val="20"/>
          </w:rPr>
          <w:t>significant frequency deviation</w:t>
        </w:r>
      </w:ins>
      <w:ins w:id="651" w:author="STEC" w:date="2017-11-03T14:14:00Z">
        <w:r w:rsidRPr="0003648D">
          <w:rPr>
            <w:iCs/>
            <w:szCs w:val="20"/>
          </w:rPr>
          <w:t>.</w:t>
        </w:r>
      </w:ins>
      <w:ins w:id="652" w:author="STEC" w:date="2017-11-03T14:29:00Z">
        <w:r w:rsidRPr="0003648D">
          <w:rPr>
            <w:iCs/>
            <w:szCs w:val="20"/>
          </w:rPr>
          <w:t xml:space="preserve">  </w:t>
        </w:r>
      </w:ins>
    </w:p>
    <w:p w14:paraId="72D394E9" w14:textId="77777777" w:rsidR="00BA7A09" w:rsidRPr="0003648D" w:rsidRDefault="00BA7A09" w:rsidP="00BA7A09">
      <w:pPr>
        <w:spacing w:after="240"/>
        <w:ind w:left="720" w:hanging="720"/>
        <w:rPr>
          <w:ins w:id="653" w:author="STEC" w:date="2017-11-03T14:37:00Z"/>
          <w:iCs/>
          <w:szCs w:val="20"/>
        </w:rPr>
      </w:pPr>
      <w:ins w:id="654" w:author="STEC" w:date="2017-11-03T14:38:00Z">
        <w:r w:rsidRPr="0003648D">
          <w:rPr>
            <w:iCs/>
            <w:szCs w:val="20"/>
          </w:rPr>
          <w:t>(2)</w:t>
        </w:r>
        <w:r w:rsidRPr="0003648D">
          <w:rPr>
            <w:iCs/>
            <w:szCs w:val="20"/>
          </w:rPr>
          <w:tab/>
        </w:r>
      </w:ins>
      <w:ins w:id="655" w:author="STEC" w:date="2017-11-03T14:29:00Z">
        <w:del w:id="656" w:author="STEC 042618" w:date="2018-03-28T12:50:00Z">
          <w:r w:rsidRPr="0003648D" w:rsidDel="00F2476F">
            <w:rPr>
              <w:iCs/>
              <w:szCs w:val="20"/>
            </w:rPr>
            <w:delText>P</w:delText>
          </w:r>
        </w:del>
        <w:r w:rsidRPr="0003648D">
          <w:rPr>
            <w:iCs/>
            <w:szCs w:val="20"/>
          </w:rPr>
          <w:t xml:space="preserve">FRS is automatically self-deployed by Resources in a </w:t>
        </w:r>
      </w:ins>
      <w:ins w:id="657" w:author="STEC" w:date="2017-11-03T14:30:00Z">
        <w:r w:rsidRPr="0003648D">
          <w:rPr>
            <w:iCs/>
            <w:szCs w:val="20"/>
          </w:rPr>
          <w:t xml:space="preserve">manner that </w:t>
        </w:r>
      </w:ins>
      <w:ins w:id="658" w:author="STEC" w:date="2017-11-03T14:41:00Z">
        <w:r w:rsidRPr="0003648D">
          <w:rPr>
            <w:iCs/>
            <w:szCs w:val="20"/>
          </w:rPr>
          <w:t>results in real power increases or decreases</w:t>
        </w:r>
        <w:del w:id="659" w:author="STEC 042618" w:date="2018-03-28T12:51:00Z">
          <w:r w:rsidRPr="0003648D" w:rsidDel="00F2476F">
            <w:rPr>
              <w:iCs/>
              <w:szCs w:val="20"/>
            </w:rPr>
            <w:delText xml:space="preserve"> that are</w:delText>
          </w:r>
        </w:del>
      </w:ins>
      <w:ins w:id="660" w:author="STEC" w:date="2017-11-03T14:30:00Z">
        <w:del w:id="661" w:author="STEC 042618" w:date="2018-03-28T12:51:00Z">
          <w:r w:rsidRPr="0003648D" w:rsidDel="00F2476F">
            <w:rPr>
              <w:iCs/>
              <w:szCs w:val="20"/>
            </w:rPr>
            <w:delText xml:space="preserve"> proportional to the amount of frequency deviation that occurs</w:delText>
          </w:r>
        </w:del>
        <w:r w:rsidRPr="0003648D">
          <w:rPr>
            <w:iCs/>
            <w:szCs w:val="20"/>
          </w:rPr>
          <w:t>.</w:t>
        </w:r>
      </w:ins>
    </w:p>
    <w:p w14:paraId="3A04B2AB" w14:textId="77777777" w:rsidR="00BA7A09" w:rsidRPr="0003648D" w:rsidRDefault="00BA7A09" w:rsidP="00BA7A09">
      <w:pPr>
        <w:pStyle w:val="BodyTextNumbered"/>
        <w:rPr>
          <w:ins w:id="662" w:author="STEC" w:date="2017-11-03T14:37:00Z"/>
        </w:rPr>
      </w:pPr>
      <w:ins w:id="663" w:author="STEC" w:date="2017-11-03T14:37:00Z">
        <w:r w:rsidRPr="0003648D">
          <w:lastRenderedPageBreak/>
          <w:t>(</w:t>
        </w:r>
      </w:ins>
      <w:ins w:id="664" w:author="STEC" w:date="2017-11-03T14:39:00Z">
        <w:r w:rsidRPr="0003648D">
          <w:t>3</w:t>
        </w:r>
      </w:ins>
      <w:ins w:id="665" w:author="STEC" w:date="2017-11-03T14:37:00Z">
        <w:r w:rsidRPr="0003648D">
          <w:t>)</w:t>
        </w:r>
        <w:r w:rsidRPr="0003648D">
          <w:tab/>
        </w:r>
        <w:del w:id="666" w:author="STEC 042618" w:date="2018-03-28T12:51:00Z">
          <w:r w:rsidRPr="0003648D" w:rsidDel="00F2476F">
            <w:delText>P</w:delText>
          </w:r>
        </w:del>
        <w:r w:rsidRPr="0003648D">
          <w:t xml:space="preserve">FRS may be provided by:  </w:t>
        </w:r>
      </w:ins>
    </w:p>
    <w:p w14:paraId="6147260E" w14:textId="77777777" w:rsidR="00BA7A09" w:rsidRPr="0003648D" w:rsidRDefault="00BA7A09" w:rsidP="00BA7A09">
      <w:pPr>
        <w:spacing w:after="240"/>
        <w:ind w:left="1440" w:hanging="720"/>
        <w:rPr>
          <w:ins w:id="667" w:author="STEC" w:date="2017-11-03T14:37:00Z"/>
          <w:szCs w:val="20"/>
        </w:rPr>
      </w:pPr>
      <w:ins w:id="668" w:author="STEC" w:date="2017-11-03T14:37:00Z">
        <w:r w:rsidRPr="0003648D">
          <w:rPr>
            <w:szCs w:val="20"/>
          </w:rPr>
          <w:t>(a)</w:t>
        </w:r>
        <w:r w:rsidRPr="0003648D">
          <w:rPr>
            <w:szCs w:val="20"/>
          </w:rPr>
          <w:tab/>
          <w:t>On-Line Generation Resource ca</w:t>
        </w:r>
      </w:ins>
      <w:ins w:id="669" w:author="STEC 042618" w:date="2018-03-31T15:59:00Z">
        <w:r w:rsidR="00F714F6" w:rsidRPr="0003648D">
          <w:rPr>
            <w:szCs w:val="20"/>
          </w:rPr>
          <w:t xml:space="preserve">pable of providing </w:t>
        </w:r>
        <w:r w:rsidR="002F014D" w:rsidRPr="0003648D">
          <w:rPr>
            <w:szCs w:val="20"/>
          </w:rPr>
          <w:t xml:space="preserve">Primary Frequency Response </w:t>
        </w:r>
      </w:ins>
      <w:ins w:id="670" w:author="STEC 042618" w:date="2018-03-31T16:00:00Z">
        <w:r w:rsidR="002F014D" w:rsidRPr="0003648D">
          <w:rPr>
            <w:szCs w:val="20"/>
          </w:rPr>
          <w:t>with the capacity excluding Non-Frequency Responsive Capacity (NFRC)</w:t>
        </w:r>
      </w:ins>
      <w:ins w:id="671" w:author="STEC" w:date="2017-11-03T14:37:00Z">
        <w:del w:id="672" w:author="STEC 042618" w:date="2018-03-31T15:59:00Z">
          <w:r w:rsidRPr="0003648D" w:rsidDel="00F714F6">
            <w:rPr>
              <w:szCs w:val="20"/>
            </w:rPr>
            <w:delText>pacity</w:delText>
          </w:r>
        </w:del>
        <w:r w:rsidRPr="0003648D">
          <w:rPr>
            <w:szCs w:val="20"/>
          </w:rPr>
          <w:t>;</w:t>
        </w:r>
      </w:ins>
      <w:ins w:id="673" w:author="STEC" w:date="2017-11-03T14:38:00Z">
        <w:r w:rsidRPr="0003648D">
          <w:rPr>
            <w:szCs w:val="20"/>
          </w:rPr>
          <w:t xml:space="preserve"> </w:t>
        </w:r>
        <w:del w:id="674" w:author="STEC 042618" w:date="2018-03-28T12:52:00Z">
          <w:r w:rsidRPr="0003648D" w:rsidDel="00F2476F">
            <w:rPr>
              <w:szCs w:val="20"/>
            </w:rPr>
            <w:delText>and</w:delText>
          </w:r>
        </w:del>
      </w:ins>
      <w:ins w:id="675" w:author="STEC" w:date="2017-11-03T14:37:00Z">
        <w:del w:id="676" w:author="STEC 042618" w:date="2018-03-28T12:52:00Z">
          <w:r w:rsidRPr="0003648D" w:rsidDel="00F2476F">
            <w:rPr>
              <w:szCs w:val="20"/>
            </w:rPr>
            <w:delText xml:space="preserve"> </w:delText>
          </w:r>
        </w:del>
      </w:ins>
    </w:p>
    <w:p w14:paraId="018BE26C" w14:textId="77777777" w:rsidR="00BA7A09" w:rsidRPr="0003648D" w:rsidRDefault="00BA7A09" w:rsidP="00BA7A09">
      <w:pPr>
        <w:spacing w:after="240"/>
        <w:ind w:left="1440" w:hanging="720"/>
        <w:rPr>
          <w:ins w:id="677" w:author="STEC 042618" w:date="2018-03-28T12:52:00Z"/>
          <w:szCs w:val="20"/>
        </w:rPr>
      </w:pPr>
      <w:ins w:id="678" w:author="STEC" w:date="2017-11-03T14:37:00Z">
        <w:r w:rsidRPr="0003648D">
          <w:rPr>
            <w:szCs w:val="20"/>
          </w:rPr>
          <w:t>(b)</w:t>
        </w:r>
        <w:r w:rsidRPr="0003648D">
          <w:rPr>
            <w:szCs w:val="20"/>
          </w:rPr>
          <w:tab/>
        </w:r>
      </w:ins>
      <w:ins w:id="679" w:author="STEC" w:date="2017-11-03T15:42:00Z">
        <w:r w:rsidRPr="0003648D">
          <w:rPr>
            <w:szCs w:val="20"/>
          </w:rPr>
          <w:t xml:space="preserve">Resources capable of providing </w:t>
        </w:r>
      </w:ins>
      <w:ins w:id="680" w:author="STEC 042618" w:date="2018-04-26T09:51:00Z">
        <w:r w:rsidR="00A6286E" w:rsidRPr="0003648D">
          <w:rPr>
            <w:szCs w:val="20"/>
          </w:rPr>
          <w:t>Fast Frequency Response (</w:t>
        </w:r>
      </w:ins>
      <w:ins w:id="681" w:author="STEC" w:date="2017-12-27T09:38:00Z">
        <w:r w:rsidRPr="0003648D">
          <w:rPr>
            <w:szCs w:val="20"/>
          </w:rPr>
          <w:t>FFR</w:t>
        </w:r>
      </w:ins>
      <w:ins w:id="682" w:author="STEC 042618" w:date="2018-04-26T09:52:00Z">
        <w:r w:rsidR="00A6286E" w:rsidRPr="0003648D">
          <w:rPr>
            <w:szCs w:val="20"/>
          </w:rPr>
          <w:t xml:space="preserve">) </w:t>
        </w:r>
      </w:ins>
      <w:ins w:id="683" w:author="STEC 042618" w:date="2018-04-25T09:28:00Z">
        <w:r w:rsidR="006D309F" w:rsidRPr="0003648D">
          <w:rPr>
            <w:szCs w:val="20"/>
          </w:rPr>
          <w:t xml:space="preserve">and sustaining their response for up to </w:t>
        </w:r>
      </w:ins>
      <w:ins w:id="684" w:author="STEC 042618" w:date="2018-04-25T09:33:00Z">
        <w:r w:rsidR="006D309F" w:rsidRPr="0003648D">
          <w:rPr>
            <w:szCs w:val="20"/>
          </w:rPr>
          <w:t>15 minutes</w:t>
        </w:r>
      </w:ins>
      <w:ins w:id="685" w:author="STEC" w:date="2017-11-03T14:37:00Z">
        <w:r w:rsidRPr="0003648D">
          <w:rPr>
            <w:szCs w:val="20"/>
          </w:rPr>
          <w:t xml:space="preserve">; </w:t>
        </w:r>
      </w:ins>
    </w:p>
    <w:p w14:paraId="6E79FBF5" w14:textId="77777777" w:rsidR="00F2476F" w:rsidRPr="0003648D" w:rsidRDefault="00F2476F" w:rsidP="00BA7A09">
      <w:pPr>
        <w:spacing w:after="240"/>
        <w:ind w:left="1440" w:hanging="720"/>
        <w:rPr>
          <w:ins w:id="686" w:author="STEC 042618" w:date="2018-04-18T17:03:00Z"/>
          <w:iCs/>
          <w:szCs w:val="20"/>
        </w:rPr>
      </w:pPr>
      <w:ins w:id="687" w:author="STEC 042618" w:date="2018-03-28T12:52:00Z">
        <w:r w:rsidRPr="0003648D">
          <w:rPr>
            <w:szCs w:val="20"/>
          </w:rPr>
          <w:t>(c)</w:t>
        </w:r>
        <w:r w:rsidRPr="0003648D">
          <w:rPr>
            <w:szCs w:val="20"/>
          </w:rPr>
          <w:tab/>
        </w:r>
      </w:ins>
      <w:ins w:id="688" w:author="STEC 042618" w:date="2018-03-28T17:46:00Z">
        <w:r w:rsidR="009D4A5E" w:rsidRPr="0003648D">
          <w:rPr>
            <w:iCs/>
            <w:szCs w:val="20"/>
          </w:rPr>
          <w:t>Load Resources controlled by high-set under-frequency relays</w:t>
        </w:r>
      </w:ins>
      <w:ins w:id="689" w:author="STEC 042618" w:date="2018-04-26T09:52:00Z">
        <w:r w:rsidR="00A6286E" w:rsidRPr="0003648D">
          <w:rPr>
            <w:iCs/>
            <w:szCs w:val="20"/>
          </w:rPr>
          <w:t>; and</w:t>
        </w:r>
      </w:ins>
    </w:p>
    <w:p w14:paraId="58C3E515" w14:textId="77777777" w:rsidR="00CD37AC" w:rsidRPr="0003648D" w:rsidRDefault="00CD37AC" w:rsidP="00BA7A09">
      <w:pPr>
        <w:spacing w:after="240"/>
        <w:ind w:left="1440" w:hanging="720"/>
        <w:rPr>
          <w:ins w:id="690" w:author="STEC 042618" w:date="2018-03-28T12:53:00Z"/>
          <w:szCs w:val="20"/>
        </w:rPr>
      </w:pPr>
      <w:ins w:id="691" w:author="STEC 042618" w:date="2018-04-18T17:03:00Z">
        <w:r w:rsidRPr="0003648D">
          <w:rPr>
            <w:iCs/>
            <w:szCs w:val="20"/>
          </w:rPr>
          <w:t>(d)</w:t>
        </w:r>
        <w:r w:rsidRPr="0003648D">
          <w:rPr>
            <w:iCs/>
            <w:szCs w:val="20"/>
          </w:rPr>
          <w:tab/>
        </w:r>
      </w:ins>
      <w:ins w:id="692" w:author="STEC 042618" w:date="2018-04-18T17:13:00Z">
        <w:r w:rsidR="00D14AF1" w:rsidRPr="0003648D">
          <w:rPr>
            <w:iCs/>
            <w:szCs w:val="20"/>
          </w:rPr>
          <w:t xml:space="preserve">Generation </w:t>
        </w:r>
      </w:ins>
      <w:ins w:id="693" w:author="STEC 042618" w:date="2018-04-18T17:04:00Z">
        <w:r w:rsidRPr="0003648D">
          <w:rPr>
            <w:szCs w:val="20"/>
          </w:rPr>
          <w:t>Resources operating in synchronous condenser fast-response mode as defined in the Operating Guides.</w:t>
        </w:r>
      </w:ins>
    </w:p>
    <w:p w14:paraId="6E383E67" w14:textId="77777777" w:rsidR="00BA7A09" w:rsidRPr="0003648D" w:rsidRDefault="00BA7A09" w:rsidP="00BA7A09">
      <w:pPr>
        <w:keepNext/>
        <w:tabs>
          <w:tab w:val="left" w:pos="900"/>
        </w:tabs>
        <w:spacing w:before="240" w:after="240"/>
        <w:ind w:left="900" w:hanging="900"/>
        <w:outlineLvl w:val="1"/>
        <w:rPr>
          <w:b/>
          <w:szCs w:val="20"/>
        </w:rPr>
      </w:pPr>
      <w:bookmarkStart w:id="694" w:name="_Toc114235812"/>
      <w:bookmarkStart w:id="695" w:name="_Toc144692000"/>
      <w:bookmarkStart w:id="696" w:name="_Toc204048612"/>
      <w:bookmarkStart w:id="697" w:name="_Toc400526230"/>
      <w:bookmarkStart w:id="698" w:name="_Toc405534548"/>
      <w:bookmarkStart w:id="699" w:name="_Toc406570561"/>
      <w:bookmarkStart w:id="700" w:name="_Toc410910713"/>
      <w:bookmarkStart w:id="701" w:name="_Toc411841142"/>
      <w:bookmarkStart w:id="702" w:name="_Toc422147104"/>
      <w:bookmarkStart w:id="703" w:name="_Toc433020700"/>
      <w:bookmarkStart w:id="704" w:name="_Toc437262141"/>
      <w:bookmarkStart w:id="705" w:name="_Toc478375319"/>
      <w:bookmarkStart w:id="706" w:name="_Toc495313841"/>
      <w:bookmarkStart w:id="707" w:name="_Toc92873942"/>
      <w:bookmarkStart w:id="708" w:name="_Toc93910998"/>
      <w:r w:rsidRPr="0003648D">
        <w:rPr>
          <w:b/>
          <w:szCs w:val="20"/>
        </w:rPr>
        <w:t>3.18</w:t>
      </w:r>
      <w:r w:rsidRPr="0003648D">
        <w:rPr>
          <w:b/>
          <w:szCs w:val="20"/>
        </w:rPr>
        <w:tab/>
        <w:t>Resource Limits in Providing Ancillary Service</w:t>
      </w:r>
      <w:bookmarkEnd w:id="694"/>
      <w:bookmarkEnd w:id="695"/>
      <w:bookmarkEnd w:id="696"/>
      <w:bookmarkEnd w:id="697"/>
      <w:bookmarkEnd w:id="698"/>
      <w:bookmarkEnd w:id="699"/>
      <w:bookmarkEnd w:id="700"/>
      <w:bookmarkEnd w:id="701"/>
      <w:bookmarkEnd w:id="702"/>
      <w:bookmarkEnd w:id="703"/>
      <w:bookmarkEnd w:id="704"/>
      <w:bookmarkEnd w:id="705"/>
      <w:bookmarkEnd w:id="706"/>
      <w:r w:rsidRPr="0003648D">
        <w:rPr>
          <w:b/>
          <w:szCs w:val="20"/>
        </w:rPr>
        <w:t xml:space="preserve"> </w:t>
      </w:r>
    </w:p>
    <w:p w14:paraId="7EBEE535"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For both Generation Resources and Load Resources the High Sustained Limit (HSL) must be greater than or equal to the Low Sustained Limit (LSL) and the sum of the Resource-specific designation of capacity to provide</w:t>
      </w:r>
      <w:ins w:id="709" w:author="STEC 042618" w:date="2018-03-28T12:56:00Z">
        <w:r w:rsidR="008B6266" w:rsidRPr="0003648D">
          <w:rPr>
            <w:iCs/>
            <w:szCs w:val="20"/>
          </w:rPr>
          <w:t xml:space="preserve">, Frequency </w:t>
        </w:r>
      </w:ins>
      <w:ins w:id="710" w:author="STEC 042618" w:date="2018-03-28T12:57:00Z">
        <w:r w:rsidR="008B6266" w:rsidRPr="0003648D">
          <w:rPr>
            <w:iCs/>
            <w:szCs w:val="20"/>
          </w:rPr>
          <w:t xml:space="preserve">Response </w:t>
        </w:r>
      </w:ins>
      <w:ins w:id="711" w:author="STEC 042618" w:date="2018-04-13T08:50:00Z">
        <w:r w:rsidR="005768E3" w:rsidRPr="0003648D">
          <w:rPr>
            <w:iCs/>
            <w:szCs w:val="20"/>
          </w:rPr>
          <w:t>Service</w:t>
        </w:r>
      </w:ins>
      <w:ins w:id="712" w:author="STEC 042618" w:date="2018-04-26T09:53:00Z">
        <w:r w:rsidR="00A6286E" w:rsidRPr="0003648D">
          <w:rPr>
            <w:iCs/>
            <w:szCs w:val="20"/>
          </w:rPr>
          <w:t xml:space="preserve"> (FRS)</w:t>
        </w:r>
      </w:ins>
      <w:ins w:id="713" w:author="STEC 042618" w:date="2018-03-28T12:57:00Z">
        <w:r w:rsidR="008B6266" w:rsidRPr="0003648D">
          <w:rPr>
            <w:iCs/>
            <w:szCs w:val="20"/>
          </w:rPr>
          <w:t>,</w:t>
        </w:r>
      </w:ins>
      <w:r w:rsidRPr="0003648D">
        <w:rPr>
          <w:iCs/>
          <w:szCs w:val="20"/>
        </w:rPr>
        <w:t xml:space="preserve"> Responsive Reserve (RRS), Regulation Up (Reg-Up), Regulation Down (Reg-Down), and Non-Spinning Reserve (Non-Spin).</w:t>
      </w:r>
    </w:p>
    <w:p w14:paraId="7C6C22C1"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For Non-Spin, the amount of Non-Spin provided must be less than or equal to the HSL for Off-Line Generation Resources.</w:t>
      </w:r>
    </w:p>
    <w:p w14:paraId="5B7E33BB" w14:textId="77777777" w:rsidR="00BA7A09" w:rsidRPr="0003648D" w:rsidRDefault="00BA7A09" w:rsidP="00BA7A09">
      <w:pPr>
        <w:spacing w:after="240"/>
        <w:ind w:left="720" w:hanging="720"/>
        <w:rPr>
          <w:iCs/>
          <w:szCs w:val="20"/>
        </w:rPr>
      </w:pPr>
      <w:r w:rsidRPr="0003648D">
        <w:rPr>
          <w:iCs/>
          <w:szCs w:val="20"/>
        </w:rPr>
        <w:t>(3)</w:t>
      </w:r>
      <w:r w:rsidRPr="0003648D">
        <w:rPr>
          <w:iCs/>
          <w:szCs w:val="20"/>
        </w:rPr>
        <w:tab/>
        <w:t>For RRS</w:t>
      </w:r>
      <w:del w:id="714" w:author="STEC" w:date="2017-11-03T14:44:00Z">
        <w:r w:rsidRPr="0003648D" w:rsidDel="002E68EB">
          <w:rPr>
            <w:iCs/>
            <w:szCs w:val="20"/>
          </w:rPr>
          <w:delText xml:space="preserve"> Service</w:delText>
        </w:r>
      </w:del>
      <w:r w:rsidRPr="0003648D">
        <w:rPr>
          <w:iCs/>
          <w:szCs w:val="20"/>
        </w:rPr>
        <w:t>:</w:t>
      </w:r>
    </w:p>
    <w:p w14:paraId="13938340" w14:textId="77777777" w:rsidR="00BA7A09" w:rsidRPr="0003648D" w:rsidRDefault="00BA7A09" w:rsidP="00BA7A09">
      <w:pPr>
        <w:spacing w:after="240"/>
        <w:ind w:left="1440" w:hanging="720"/>
        <w:rPr>
          <w:ins w:id="715" w:author="STEC" w:date="2017-11-03T14:45:00Z"/>
          <w:szCs w:val="20"/>
        </w:rPr>
      </w:pPr>
      <w:r w:rsidRPr="0003648D">
        <w:rPr>
          <w:szCs w:val="20"/>
        </w:rPr>
        <w:t>(a)</w:t>
      </w:r>
      <w:r w:rsidRPr="0003648D">
        <w:rPr>
          <w:szCs w:val="20"/>
        </w:rPr>
        <w:tab/>
        <w:t>The full amount of RRS provided from a</w:t>
      </w:r>
      <w:ins w:id="716" w:author="STEC" w:date="2017-11-03T14:45:00Z">
        <w:r w:rsidRPr="0003648D">
          <w:rPr>
            <w:szCs w:val="20"/>
          </w:rPr>
          <w:t>n On-Line</w:t>
        </w:r>
      </w:ins>
      <w:r w:rsidRPr="0003648D">
        <w:rPr>
          <w:szCs w:val="20"/>
        </w:rPr>
        <w:t xml:space="preserve"> Generation Resource </w:t>
      </w:r>
      <w:del w:id="717" w:author="STEC" w:date="2017-11-03T14:43:00Z">
        <w:r w:rsidRPr="0003648D" w:rsidDel="00520054">
          <w:rPr>
            <w:szCs w:val="20"/>
          </w:rPr>
          <w:delText xml:space="preserve">must be less than or equal to 20% of thermal unit HSL for an Ancillary Service Offer, and </w:delText>
        </w:r>
      </w:del>
      <w:r w:rsidRPr="0003648D">
        <w:rPr>
          <w:szCs w:val="20"/>
        </w:rPr>
        <w:t>must be less than or equal to ten times the Emergency Ramp Rate</w:t>
      </w:r>
      <w:del w:id="718" w:author="STEC" w:date="2017-11-03T14:43:00Z">
        <w:r w:rsidRPr="0003648D" w:rsidDel="002E68EB">
          <w:rPr>
            <w:szCs w:val="20"/>
          </w:rPr>
          <w:delText>, and must be frequency responsive</w:delText>
        </w:r>
      </w:del>
      <w:r w:rsidRPr="0003648D">
        <w:rPr>
          <w:szCs w:val="20"/>
        </w:rPr>
        <w:t>;</w:t>
      </w:r>
    </w:p>
    <w:p w14:paraId="1D1EDA76" w14:textId="77777777" w:rsidR="00BA7A09" w:rsidRPr="0003648D" w:rsidRDefault="00BA7A09" w:rsidP="00BA7A09">
      <w:pPr>
        <w:spacing w:after="240"/>
        <w:ind w:left="1440" w:hanging="720"/>
        <w:rPr>
          <w:szCs w:val="20"/>
        </w:rPr>
      </w:pPr>
      <w:ins w:id="719" w:author="STEC" w:date="2017-11-03T14:45:00Z">
        <w:r w:rsidRPr="0003648D">
          <w:rPr>
            <w:szCs w:val="20"/>
          </w:rPr>
          <w:t>(b)</w:t>
        </w:r>
        <w:r w:rsidRPr="0003648D">
          <w:rPr>
            <w:szCs w:val="20"/>
          </w:rPr>
          <w:tab/>
          <w:t>The full amount of RRS provided by a Quick Start Generation Resource</w:t>
        </w:r>
      </w:ins>
      <w:ins w:id="720" w:author="STEC" w:date="2017-12-27T09:38:00Z">
        <w:r w:rsidRPr="0003648D">
          <w:rPr>
            <w:szCs w:val="20"/>
          </w:rPr>
          <w:t xml:space="preserve"> (QSGR)</w:t>
        </w:r>
      </w:ins>
      <w:ins w:id="721" w:author="STEC" w:date="2017-11-03T14:45:00Z">
        <w:r w:rsidRPr="0003648D">
          <w:rPr>
            <w:szCs w:val="20"/>
          </w:rPr>
          <w:t xml:space="preserve"> must be less than or equal to its proven </w:t>
        </w:r>
      </w:ins>
      <w:ins w:id="722" w:author="STEC" w:date="2017-12-27T10:13:00Z">
        <w:r w:rsidRPr="0003648D">
          <w:rPr>
            <w:szCs w:val="20"/>
          </w:rPr>
          <w:t>ten</w:t>
        </w:r>
      </w:ins>
      <w:ins w:id="723" w:author="STEC" w:date="2017-11-03T14:45:00Z">
        <w:r w:rsidRPr="0003648D">
          <w:rPr>
            <w:szCs w:val="20"/>
          </w:rPr>
          <w:t>-minute capability</w:t>
        </w:r>
      </w:ins>
      <w:ins w:id="724" w:author="STEC" w:date="2017-11-03T14:47:00Z">
        <w:r w:rsidRPr="0003648D">
          <w:rPr>
            <w:szCs w:val="20"/>
          </w:rPr>
          <w:t xml:space="preserve"> as demonstrated </w:t>
        </w:r>
      </w:ins>
      <w:ins w:id="725" w:author="STEC" w:date="2017-12-27T09:39:00Z">
        <w:r w:rsidRPr="0003648D">
          <w:rPr>
            <w:szCs w:val="20"/>
          </w:rPr>
          <w:t>pursuant to paragraph (16)</w:t>
        </w:r>
      </w:ins>
      <w:ins w:id="726" w:author="STEC" w:date="2017-11-03T14:47:00Z">
        <w:r w:rsidRPr="0003648D">
          <w:rPr>
            <w:szCs w:val="20"/>
          </w:rPr>
          <w:t xml:space="preserve"> </w:t>
        </w:r>
      </w:ins>
      <w:ins w:id="727" w:author="STEC" w:date="2017-12-27T09:39:00Z">
        <w:r w:rsidRPr="0003648D">
          <w:rPr>
            <w:szCs w:val="20"/>
          </w:rPr>
          <w:t xml:space="preserve">of </w:t>
        </w:r>
      </w:ins>
      <w:ins w:id="728" w:author="STEC" w:date="2017-11-03T14:48:00Z">
        <w:r w:rsidRPr="0003648D">
          <w:rPr>
            <w:szCs w:val="20"/>
          </w:rPr>
          <w:t>Section</w:t>
        </w:r>
      </w:ins>
      <w:ins w:id="729" w:author="STEC" w:date="2017-11-03T14:47:00Z">
        <w:r w:rsidRPr="0003648D">
          <w:rPr>
            <w:szCs w:val="20"/>
          </w:rPr>
          <w:t xml:space="preserve"> 8.</w:t>
        </w:r>
      </w:ins>
      <w:ins w:id="730" w:author="STEC" w:date="2017-12-27T09:40:00Z">
        <w:r w:rsidRPr="0003648D">
          <w:rPr>
            <w:szCs w:val="20"/>
          </w:rPr>
          <w:t>1</w:t>
        </w:r>
      </w:ins>
      <w:ins w:id="731" w:author="STEC" w:date="2017-11-03T14:47:00Z">
        <w:r w:rsidRPr="0003648D">
          <w:rPr>
            <w:szCs w:val="20"/>
          </w:rPr>
          <w:t>.1.2</w:t>
        </w:r>
      </w:ins>
      <w:ins w:id="732" w:author="STEC" w:date="2017-12-27T09:40:00Z">
        <w:r w:rsidRPr="0003648D">
          <w:rPr>
            <w:szCs w:val="20"/>
          </w:rPr>
          <w:t xml:space="preserve">, </w:t>
        </w:r>
      </w:ins>
      <w:ins w:id="733" w:author="STEC" w:date="2017-12-27T09:41:00Z">
        <w:r w:rsidRPr="0003648D">
          <w:rPr>
            <w:szCs w:val="20"/>
          </w:rPr>
          <w:t>General Capacity Testing Requirements</w:t>
        </w:r>
      </w:ins>
      <w:ins w:id="734" w:author="STEC" w:date="2017-11-03T14:48:00Z">
        <w:r w:rsidRPr="0003648D">
          <w:rPr>
            <w:szCs w:val="20"/>
          </w:rPr>
          <w:t>;</w:t>
        </w:r>
      </w:ins>
      <w:ins w:id="735" w:author="STEC" w:date="2017-11-03T14:45:00Z">
        <w:r w:rsidRPr="0003648D">
          <w:rPr>
            <w:szCs w:val="20"/>
          </w:rPr>
          <w:t xml:space="preserve"> </w:t>
        </w:r>
      </w:ins>
    </w:p>
    <w:p w14:paraId="43AF9AC9" w14:textId="77777777" w:rsidR="00BA7A09" w:rsidRPr="0003648D" w:rsidDel="005945B2" w:rsidRDefault="00BA7A09" w:rsidP="00BA7A09">
      <w:pPr>
        <w:spacing w:after="240"/>
        <w:ind w:left="1440" w:hanging="720"/>
        <w:rPr>
          <w:del w:id="736" w:author="ERCOT 06XX18" w:date="2018-06-01T15:03:00Z"/>
          <w:szCs w:val="20"/>
        </w:rPr>
      </w:pPr>
      <w:r w:rsidRPr="0003648D">
        <w:rPr>
          <w:szCs w:val="20"/>
        </w:rPr>
        <w:t>(</w:t>
      </w:r>
      <w:del w:id="737" w:author="STEC" w:date="2017-11-03T14:48:00Z">
        <w:r w:rsidRPr="0003648D" w:rsidDel="002E68EB">
          <w:rPr>
            <w:szCs w:val="20"/>
          </w:rPr>
          <w:delText>b</w:delText>
        </w:r>
      </w:del>
      <w:ins w:id="738" w:author="STEC" w:date="2017-11-03T14:48:00Z">
        <w:r w:rsidRPr="0003648D">
          <w:rPr>
            <w:szCs w:val="20"/>
          </w:rPr>
          <w:t>c</w:t>
        </w:r>
      </w:ins>
      <w:r w:rsidRPr="0003648D">
        <w:rPr>
          <w:szCs w:val="20"/>
        </w:rPr>
        <w:t>)</w:t>
      </w:r>
      <w:r w:rsidRPr="0003648D">
        <w:rPr>
          <w:szCs w:val="20"/>
        </w:rPr>
        <w:tab/>
      </w:r>
      <w:del w:id="739" w:author="STEC 042618" w:date="2018-04-13T08:51:00Z">
        <w:r w:rsidRPr="0003648D" w:rsidDel="005768E3">
          <w:rPr>
            <w:szCs w:val="20"/>
          </w:rPr>
          <w:delText xml:space="preserve">Hydro </w:delText>
        </w:r>
      </w:del>
      <w:r w:rsidRPr="0003648D">
        <w:rPr>
          <w:szCs w:val="20"/>
        </w:rPr>
        <w:t xml:space="preserve">Generation Resources operating in the synchronous condenser fast-response mode may provide RRS up to the </w:t>
      </w:r>
      <w:del w:id="740" w:author="STEC 042618" w:date="2018-04-13T08:51:00Z">
        <w:r w:rsidRPr="0003648D" w:rsidDel="005768E3">
          <w:rPr>
            <w:szCs w:val="20"/>
          </w:rPr>
          <w:delText xml:space="preserve">hydro </w:delText>
        </w:r>
      </w:del>
      <w:r w:rsidRPr="0003648D">
        <w:rPr>
          <w:szCs w:val="20"/>
        </w:rPr>
        <w:t>Generation Resource’s proven 20-second response capability (which may be 100% of the HSL).  The initiation setting of the automatic under-frequency relay setting shall not be lower than 59.80 Hz;</w:t>
      </w:r>
      <w:del w:id="741" w:author="ERCOT 06XX18" w:date="2018-06-01T15:03:00Z">
        <w:r w:rsidRPr="0003648D" w:rsidDel="005945B2">
          <w:rPr>
            <w:szCs w:val="20"/>
          </w:rPr>
          <w:delText xml:space="preserve"> </w:delText>
        </w:r>
      </w:del>
    </w:p>
    <w:p w14:paraId="42D1FA85" w14:textId="77777777" w:rsidR="005945B2" w:rsidRPr="0003648D" w:rsidRDefault="005945B2" w:rsidP="005945B2">
      <w:pPr>
        <w:spacing w:after="240"/>
        <w:ind w:left="1440" w:hanging="720"/>
        <w:rPr>
          <w:szCs w:val="20"/>
        </w:rPr>
      </w:pPr>
      <w:del w:id="742" w:author="ERCOT 06XX18" w:date="2018-06-01T15:03:00Z">
        <w:r w:rsidRPr="0003648D" w:rsidDel="005945B2">
          <w:rPr>
            <w:szCs w:val="20"/>
          </w:rPr>
          <w:delText>(</w:delText>
        </w:r>
      </w:del>
      <w:del w:id="743" w:author="STEC" w:date="2017-11-03T14:48:00Z">
        <w:r w:rsidRPr="0003648D" w:rsidDel="002E68EB">
          <w:rPr>
            <w:szCs w:val="20"/>
          </w:rPr>
          <w:delText>c</w:delText>
        </w:r>
      </w:del>
      <w:ins w:id="744" w:author="STEC" w:date="2017-11-03T14:48:00Z">
        <w:del w:id="745" w:author="ERCOT 06XX18" w:date="2018-06-01T15:03:00Z">
          <w:r w:rsidRPr="0003648D" w:rsidDel="005945B2">
            <w:rPr>
              <w:szCs w:val="20"/>
            </w:rPr>
            <w:delText>d</w:delText>
          </w:r>
        </w:del>
      </w:ins>
      <w:del w:id="746" w:author="ERCOT 06XX18" w:date="2018-06-01T15:03:00Z">
        <w:r w:rsidRPr="0003648D" w:rsidDel="005945B2">
          <w:rPr>
            <w:szCs w:val="20"/>
          </w:rPr>
          <w:delText>)</w:delText>
        </w:r>
        <w:r w:rsidRPr="0003648D" w:rsidDel="005945B2">
          <w:rPr>
            <w:szCs w:val="20"/>
          </w:rPr>
          <w:tab/>
          <w:delText xml:space="preserve">For any </w:delText>
        </w:r>
      </w:del>
      <w:del w:id="747" w:author="STEC 042618" w:date="2018-04-13T08:51:00Z">
        <w:r w:rsidRPr="0003648D" w:rsidDel="005768E3">
          <w:rPr>
            <w:szCs w:val="20"/>
          </w:rPr>
          <w:delText xml:space="preserve">hydro </w:delText>
        </w:r>
      </w:del>
      <w:del w:id="748" w:author="ERCOT 06XX18" w:date="2018-06-01T15:03:00Z">
        <w:r w:rsidRPr="0003648D" w:rsidDel="005945B2">
          <w:rPr>
            <w:szCs w:val="20"/>
          </w:rPr>
          <w:delText xml:space="preserve">Generation Resource with a 5% </w:delText>
        </w:r>
      </w:del>
      <w:ins w:id="749" w:author="STEC" w:date="2017-12-13T13:12:00Z">
        <w:del w:id="750" w:author="ERCOT 06XX18" w:date="2018-06-01T15:03:00Z">
          <w:r w:rsidRPr="0003648D" w:rsidDel="005945B2">
            <w:rPr>
              <w:szCs w:val="20"/>
            </w:rPr>
            <w:delText xml:space="preserve">or less </w:delText>
          </w:r>
        </w:del>
      </w:ins>
      <w:del w:id="751" w:author="ERCOT 06XX18" w:date="2018-06-01T15:03:00Z">
        <w:r w:rsidRPr="0003648D" w:rsidDel="005945B2">
          <w:rPr>
            <w:szCs w:val="20"/>
          </w:rPr>
          <w:delText>droop setting operating as a generator, the amount of RRS provided may never be more than 20% of the HSL;</w:delText>
        </w:r>
      </w:del>
      <w:r w:rsidRPr="0003648D">
        <w:rPr>
          <w:szCs w:val="20"/>
        </w:rPr>
        <w:t xml:space="preserve"> </w:t>
      </w:r>
      <w:del w:id="752" w:author="STEC" w:date="2017-11-03T14:44:00Z">
        <w:r w:rsidRPr="0003648D" w:rsidDel="002E68EB">
          <w:rPr>
            <w:szCs w:val="20"/>
          </w:rPr>
          <w:delText>and</w:delText>
        </w:r>
      </w:del>
      <w:ins w:id="753" w:author="STEC 042618" w:date="2018-04-26T18:10:00Z">
        <w:del w:id="754" w:author="ERCOT 06XX18" w:date="2018-06-01T15:03:00Z">
          <w:r w:rsidRPr="0003648D" w:rsidDel="005945B2">
            <w:rPr>
              <w:szCs w:val="20"/>
            </w:rPr>
            <w:delText>and</w:delText>
          </w:r>
        </w:del>
      </w:ins>
      <w:del w:id="755" w:author="STEC" w:date="2017-11-03T14:44:00Z">
        <w:r w:rsidRPr="0003648D" w:rsidDel="002E68EB">
          <w:rPr>
            <w:szCs w:val="20"/>
          </w:rPr>
          <w:delText xml:space="preserve"> </w:delText>
        </w:r>
      </w:del>
    </w:p>
    <w:p w14:paraId="0C849091" w14:textId="77777777" w:rsidR="00BA7A09" w:rsidRPr="0003648D" w:rsidDel="004B7A17" w:rsidRDefault="00BA7A09" w:rsidP="005945B2">
      <w:pPr>
        <w:spacing w:after="240"/>
        <w:ind w:left="1440" w:hanging="720"/>
        <w:rPr>
          <w:ins w:id="756" w:author="STEC" w:date="2017-11-03T14:48:00Z"/>
          <w:del w:id="757" w:author="STEC 042618" w:date="2018-04-25T14:36:00Z"/>
          <w:szCs w:val="20"/>
        </w:rPr>
      </w:pPr>
      <w:r w:rsidRPr="0003648D">
        <w:rPr>
          <w:szCs w:val="20"/>
        </w:rPr>
        <w:lastRenderedPageBreak/>
        <w:t>(</w:t>
      </w:r>
      <w:del w:id="758" w:author="STEC" w:date="2017-11-03T14:48:00Z">
        <w:r w:rsidRPr="0003648D" w:rsidDel="002E68EB">
          <w:rPr>
            <w:szCs w:val="20"/>
          </w:rPr>
          <w:delText>d</w:delText>
        </w:r>
      </w:del>
      <w:ins w:id="759" w:author="STEC" w:date="2017-11-03T14:48:00Z">
        <w:del w:id="760" w:author="ERCOT 06XX18" w:date="2018-06-01T15:03:00Z">
          <w:r w:rsidRPr="0003648D" w:rsidDel="005945B2">
            <w:rPr>
              <w:szCs w:val="20"/>
            </w:rPr>
            <w:delText>e</w:delText>
          </w:r>
        </w:del>
      </w:ins>
      <w:ins w:id="761" w:author="ERCOT 06XX18" w:date="2018-06-01T15:03:00Z">
        <w:r w:rsidR="005945B2" w:rsidRPr="0003648D">
          <w:rPr>
            <w:szCs w:val="20"/>
          </w:rPr>
          <w:t>d</w:t>
        </w:r>
      </w:ins>
      <w:r w:rsidRPr="0003648D">
        <w:rPr>
          <w:szCs w:val="20"/>
        </w:rPr>
        <w:t>)</w:t>
      </w:r>
      <w:r w:rsidRPr="0003648D">
        <w:rPr>
          <w:szCs w:val="20"/>
        </w:rPr>
        <w:tab/>
      </w:r>
      <w:ins w:id="762" w:author="STEC 042618" w:date="2018-03-28T13:08:00Z">
        <w:r w:rsidR="00557FED" w:rsidRPr="0003648D">
          <w:rPr>
            <w:szCs w:val="20"/>
          </w:rPr>
          <w:t xml:space="preserve">The initiation setting of the automatic under-frequency relay setting </w:t>
        </w:r>
      </w:ins>
      <w:ins w:id="763" w:author="STEC 042618" w:date="2018-03-28T13:09:00Z">
        <w:r w:rsidR="00557FED" w:rsidRPr="0003648D">
          <w:rPr>
            <w:szCs w:val="20"/>
          </w:rPr>
          <w:t xml:space="preserve">for Load Resources providing RRS </w:t>
        </w:r>
      </w:ins>
      <w:ins w:id="764" w:author="STEC 042618" w:date="2018-03-28T13:08:00Z">
        <w:r w:rsidR="00557FED" w:rsidRPr="0003648D">
          <w:rPr>
            <w:szCs w:val="20"/>
          </w:rPr>
          <w:t>shall not be lower than 59.</w:t>
        </w:r>
      </w:ins>
      <w:ins w:id="765" w:author="STEC 042618" w:date="2018-03-28T13:10:00Z">
        <w:r w:rsidR="00557FED" w:rsidRPr="0003648D">
          <w:rPr>
            <w:szCs w:val="20"/>
          </w:rPr>
          <w:t>7</w:t>
        </w:r>
      </w:ins>
      <w:ins w:id="766" w:author="STEC 042618" w:date="2018-03-28T13:08:00Z">
        <w:r w:rsidR="00557FED" w:rsidRPr="0003648D">
          <w:rPr>
            <w:szCs w:val="20"/>
          </w:rPr>
          <w:t>0 Hz</w:t>
        </w:r>
      </w:ins>
      <w:del w:id="767" w:author="STEC 042618" w:date="2018-03-28T13:08:00Z">
        <w:r w:rsidRPr="0003648D" w:rsidDel="00557FED">
          <w:rPr>
            <w:szCs w:val="20"/>
          </w:rPr>
          <w:delText>The amount of RRS provided from a Load Resource must be less than or equal to the HSL minus the sum of the LSL, Reg-Up Resource Responsibility, Reg-Down Resource Responsibility, and Non-Spin Resource Responsibility</w:delText>
        </w:r>
      </w:del>
      <w:r w:rsidRPr="0003648D">
        <w:rPr>
          <w:szCs w:val="20"/>
        </w:rPr>
        <w:t>.</w:t>
      </w:r>
      <w:ins w:id="768" w:author="STEC" w:date="2017-11-03T14:49:00Z">
        <w:del w:id="769" w:author="STEC 042618" w:date="2018-04-26T18:10:00Z">
          <w:r w:rsidRPr="0003648D" w:rsidDel="00671426">
            <w:rPr>
              <w:szCs w:val="20"/>
            </w:rPr>
            <w:delText>;</w:delText>
          </w:r>
        </w:del>
        <w:del w:id="770" w:author="STEC 042618" w:date="2018-04-25T14:36:00Z">
          <w:r w:rsidRPr="0003648D" w:rsidDel="004B7A17">
            <w:rPr>
              <w:szCs w:val="20"/>
            </w:rPr>
            <w:delText xml:space="preserve"> and</w:delText>
          </w:r>
        </w:del>
      </w:ins>
      <w:del w:id="771" w:author="STEC 042618" w:date="2018-04-25T14:36:00Z">
        <w:r w:rsidRPr="0003648D" w:rsidDel="004B7A17">
          <w:rPr>
            <w:szCs w:val="20"/>
          </w:rPr>
          <w:delText xml:space="preserve"> </w:delText>
        </w:r>
      </w:del>
    </w:p>
    <w:p w14:paraId="54AAD2C2" w14:textId="77777777" w:rsidR="00BA7A09" w:rsidRPr="0003648D" w:rsidRDefault="00BA7A09" w:rsidP="006B4DE0">
      <w:pPr>
        <w:spacing w:after="240"/>
        <w:ind w:left="1440" w:hanging="720"/>
        <w:rPr>
          <w:ins w:id="772" w:author="STEC" w:date="2017-11-03T14:57:00Z"/>
          <w:szCs w:val="20"/>
        </w:rPr>
      </w:pPr>
      <w:ins w:id="773" w:author="STEC" w:date="2017-11-03T14:49:00Z">
        <w:del w:id="774" w:author="STEC 042618" w:date="2018-04-25T14:36:00Z">
          <w:r w:rsidRPr="0003648D" w:rsidDel="004B7A17">
            <w:rPr>
              <w:szCs w:val="20"/>
            </w:rPr>
            <w:delText>(f)</w:delText>
          </w:r>
          <w:r w:rsidRPr="0003648D" w:rsidDel="004B7A17">
            <w:rPr>
              <w:szCs w:val="20"/>
            </w:rPr>
            <w:tab/>
            <w:delText xml:space="preserve">The amount of RRS provided from a </w:delText>
          </w:r>
        </w:del>
      </w:ins>
      <w:ins w:id="775" w:author="STEC" w:date="2017-11-03T15:42:00Z">
        <w:del w:id="776" w:author="STEC 042618" w:date="2018-04-25T14:36:00Z">
          <w:r w:rsidRPr="0003648D" w:rsidDel="004B7A17">
            <w:rPr>
              <w:szCs w:val="20"/>
            </w:rPr>
            <w:delText xml:space="preserve">Resource capable of </w:delText>
          </w:r>
        </w:del>
      </w:ins>
      <w:ins w:id="777" w:author="STEC" w:date="2017-11-03T14:49:00Z">
        <w:del w:id="778" w:author="STEC 042618" w:date="2018-04-25T14:36:00Z">
          <w:r w:rsidRPr="0003648D" w:rsidDel="004B7A17">
            <w:rPr>
              <w:szCs w:val="20"/>
            </w:rPr>
            <w:delText xml:space="preserve">Fast Frequency Response </w:delText>
          </w:r>
        </w:del>
      </w:ins>
      <w:ins w:id="779" w:author="STEC" w:date="2017-11-03T14:55:00Z">
        <w:del w:id="780" w:author="STEC 042618" w:date="2018-04-25T14:36:00Z">
          <w:r w:rsidRPr="0003648D" w:rsidDel="004B7A17">
            <w:rPr>
              <w:szCs w:val="20"/>
            </w:rPr>
            <w:delText xml:space="preserve">(FFR) </w:delText>
          </w:r>
        </w:del>
      </w:ins>
      <w:ins w:id="781" w:author="STEC" w:date="2017-11-03T14:49:00Z">
        <w:del w:id="782" w:author="STEC 042618" w:date="2018-04-25T14:36:00Z">
          <w:r w:rsidRPr="0003648D" w:rsidDel="004B7A17">
            <w:rPr>
              <w:szCs w:val="20"/>
            </w:rPr>
            <w:delText xml:space="preserve">must be less </w:delText>
          </w:r>
        </w:del>
      </w:ins>
      <w:ins w:id="783" w:author="STEC" w:date="2017-11-03T14:53:00Z">
        <w:del w:id="784" w:author="STEC 042618" w:date="2018-04-25T14:36:00Z">
          <w:r w:rsidRPr="0003648D" w:rsidDel="004B7A17">
            <w:rPr>
              <w:szCs w:val="20"/>
            </w:rPr>
            <w:delText xml:space="preserve">or </w:delText>
          </w:r>
        </w:del>
      </w:ins>
      <w:ins w:id="785" w:author="STEC" w:date="2017-11-03T14:49:00Z">
        <w:del w:id="786" w:author="STEC 042618" w:date="2018-04-25T14:36:00Z">
          <w:r w:rsidRPr="0003648D" w:rsidDel="004B7A17">
            <w:rPr>
              <w:szCs w:val="20"/>
            </w:rPr>
            <w:delText xml:space="preserve">equal to one-third of </w:delText>
          </w:r>
        </w:del>
      </w:ins>
      <w:ins w:id="787" w:author="STEC" w:date="2017-11-03T14:52:00Z">
        <w:del w:id="788" w:author="STEC 042618" w:date="2018-04-25T14:36:00Z">
          <w:r w:rsidRPr="0003648D" w:rsidDel="004B7A17">
            <w:rPr>
              <w:szCs w:val="20"/>
            </w:rPr>
            <w:delText xml:space="preserve">its </w:delText>
          </w:r>
        </w:del>
      </w:ins>
      <w:ins w:id="789" w:author="STEC" w:date="2017-11-03T15:11:00Z">
        <w:del w:id="790" w:author="STEC 042618" w:date="2018-04-25T14:36:00Z">
          <w:r w:rsidRPr="0003648D" w:rsidDel="004B7A17">
            <w:rPr>
              <w:szCs w:val="20"/>
            </w:rPr>
            <w:delText>rated discharge capacity over three</w:delText>
          </w:r>
        </w:del>
      </w:ins>
      <w:ins w:id="791" w:author="STEC 042618" w:date="2018-03-28T13:00:00Z">
        <w:del w:id="792" w:author="STEC 042618" w:date="2018-04-25T14:36:00Z">
          <w:r w:rsidR="008B6266" w:rsidRPr="0003648D" w:rsidDel="004B7A17">
            <w:rPr>
              <w:szCs w:val="20"/>
            </w:rPr>
            <w:delText>one</w:delText>
          </w:r>
        </w:del>
      </w:ins>
      <w:ins w:id="793" w:author="STEC" w:date="2017-11-03T15:11:00Z">
        <w:del w:id="794" w:author="STEC 042618" w:date="2018-04-25T14:36:00Z">
          <w:r w:rsidRPr="0003648D" w:rsidDel="004B7A17">
            <w:rPr>
              <w:szCs w:val="20"/>
            </w:rPr>
            <w:delText xml:space="preserve"> hours</w:delText>
          </w:r>
        </w:del>
      </w:ins>
      <w:ins w:id="795" w:author="STEC" w:date="2017-11-03T14:52:00Z">
        <w:del w:id="796" w:author="STEC 042618" w:date="2018-04-25T14:36:00Z">
          <w:r w:rsidRPr="0003648D" w:rsidDel="004B7A17">
            <w:rPr>
              <w:szCs w:val="20"/>
            </w:rPr>
            <w:delText xml:space="preserve">.  The </w:delText>
          </w:r>
        </w:del>
      </w:ins>
      <w:ins w:id="797" w:author="STEC" w:date="2017-11-03T14:54:00Z">
        <w:del w:id="798" w:author="STEC 042618" w:date="2018-04-25T14:36:00Z">
          <w:r w:rsidRPr="0003648D" w:rsidDel="004B7A17">
            <w:rPr>
              <w:szCs w:val="20"/>
            </w:rPr>
            <w:delText xml:space="preserve">initiation setting of the automatic self-deployment of the </w:delText>
          </w:r>
        </w:del>
      </w:ins>
      <w:ins w:id="799" w:author="STEC" w:date="2017-11-03T15:42:00Z">
        <w:del w:id="800" w:author="STEC 042618" w:date="2018-04-25T14:36:00Z">
          <w:r w:rsidRPr="0003648D" w:rsidDel="004B7A17">
            <w:rPr>
              <w:szCs w:val="20"/>
            </w:rPr>
            <w:delText xml:space="preserve">Resource </w:delText>
          </w:r>
        </w:del>
      </w:ins>
      <w:ins w:id="801" w:author="STEC" w:date="2017-11-03T15:43:00Z">
        <w:del w:id="802" w:author="STEC 042618" w:date="2018-04-25T14:36:00Z">
          <w:r w:rsidRPr="0003648D" w:rsidDel="004B7A17">
            <w:rPr>
              <w:szCs w:val="20"/>
            </w:rPr>
            <w:delText>providing RRS</w:delText>
          </w:r>
        </w:del>
      </w:ins>
      <w:ins w:id="803" w:author="STEC" w:date="2017-12-27T10:22:00Z">
        <w:del w:id="804" w:author="STEC 042618" w:date="2018-04-25T14:36:00Z">
          <w:r w:rsidRPr="0003648D" w:rsidDel="004B7A17">
            <w:rPr>
              <w:szCs w:val="20"/>
            </w:rPr>
            <w:delText xml:space="preserve"> </w:delText>
          </w:r>
        </w:del>
      </w:ins>
      <w:ins w:id="805" w:author="STEC" w:date="2017-12-27T10:23:00Z">
        <w:del w:id="806" w:author="STEC 042618" w:date="2018-04-25T14:36:00Z">
          <w:r w:rsidRPr="0003648D" w:rsidDel="004B7A17">
            <w:rPr>
              <w:szCs w:val="20"/>
            </w:rPr>
            <w:delText>as</w:delText>
          </w:r>
        </w:del>
      </w:ins>
      <w:ins w:id="807" w:author="STEC" w:date="2017-12-27T10:22:00Z">
        <w:del w:id="808" w:author="STEC 042618" w:date="2018-04-25T14:36:00Z">
          <w:r w:rsidRPr="0003648D" w:rsidDel="004B7A17">
            <w:rPr>
              <w:szCs w:val="20"/>
            </w:rPr>
            <w:delText xml:space="preserve"> FFR</w:delText>
          </w:r>
        </w:del>
      </w:ins>
      <w:ins w:id="809" w:author="STEC" w:date="2017-11-03T15:43:00Z">
        <w:del w:id="810" w:author="STEC 042618" w:date="2018-04-25T14:36:00Z">
          <w:r w:rsidRPr="0003648D" w:rsidDel="004B7A17">
            <w:rPr>
              <w:szCs w:val="20"/>
            </w:rPr>
            <w:delText xml:space="preserve"> </w:delText>
          </w:r>
        </w:del>
      </w:ins>
      <w:ins w:id="811" w:author="STEC" w:date="2017-11-03T14:55:00Z">
        <w:del w:id="812" w:author="STEC 042618" w:date="2018-04-25T14:36:00Z">
          <w:r w:rsidRPr="0003648D" w:rsidDel="004B7A17">
            <w:rPr>
              <w:szCs w:val="20"/>
            </w:rPr>
            <w:delText>must be no lower than 59.</w:delText>
          </w:r>
        </w:del>
      </w:ins>
      <w:ins w:id="813" w:author="STEC" w:date="2017-12-13T16:20:00Z">
        <w:del w:id="814" w:author="STEC 042618" w:date="2018-04-25T14:36:00Z">
          <w:r w:rsidRPr="0003648D" w:rsidDel="004B7A17">
            <w:rPr>
              <w:szCs w:val="20"/>
            </w:rPr>
            <w:delText>8</w:delText>
          </w:r>
        </w:del>
      </w:ins>
      <w:ins w:id="815" w:author="STEC 042618" w:date="2018-04-18T17:14:00Z">
        <w:del w:id="816" w:author="STEC 042618" w:date="2018-04-25T14:36:00Z">
          <w:r w:rsidR="00D14AF1" w:rsidRPr="0003648D" w:rsidDel="004B7A17">
            <w:rPr>
              <w:szCs w:val="20"/>
            </w:rPr>
            <w:delText>85</w:delText>
          </w:r>
        </w:del>
      </w:ins>
      <w:ins w:id="817" w:author="STEC" w:date="2017-11-03T14:55:00Z">
        <w:del w:id="818" w:author="STEC 042618" w:date="2018-04-25T14:36:00Z">
          <w:r w:rsidRPr="0003648D" w:rsidDel="004B7A17">
            <w:rPr>
              <w:szCs w:val="20"/>
            </w:rPr>
            <w:delText>0 Hz.</w:delText>
          </w:r>
        </w:del>
      </w:ins>
    </w:p>
    <w:p w14:paraId="38642C47" w14:textId="77777777" w:rsidR="00BA7A09" w:rsidRPr="0003648D" w:rsidRDefault="00BA7A09" w:rsidP="00BA7A09">
      <w:pPr>
        <w:spacing w:after="240"/>
        <w:ind w:left="720" w:hanging="720"/>
        <w:rPr>
          <w:ins w:id="819" w:author="STEC" w:date="2017-11-03T14:57:00Z"/>
          <w:szCs w:val="20"/>
        </w:rPr>
      </w:pPr>
      <w:ins w:id="820" w:author="STEC" w:date="2017-11-03T14:57:00Z">
        <w:r w:rsidRPr="0003648D">
          <w:rPr>
            <w:szCs w:val="20"/>
          </w:rPr>
          <w:t>(4)</w:t>
        </w:r>
        <w:r w:rsidRPr="0003648D">
          <w:rPr>
            <w:szCs w:val="20"/>
          </w:rPr>
          <w:tab/>
          <w:t xml:space="preserve">For </w:t>
        </w:r>
        <w:del w:id="821" w:author="STEC 042618" w:date="2018-03-28T13:11:00Z">
          <w:r w:rsidRPr="0003648D" w:rsidDel="00557FED">
            <w:rPr>
              <w:szCs w:val="20"/>
            </w:rPr>
            <w:delText>P</w:delText>
          </w:r>
        </w:del>
        <w:r w:rsidRPr="0003648D">
          <w:rPr>
            <w:szCs w:val="20"/>
          </w:rPr>
          <w:t>FRS:</w:t>
        </w:r>
      </w:ins>
    </w:p>
    <w:p w14:paraId="7603646D" w14:textId="77777777" w:rsidR="00BA7A09" w:rsidRPr="0003648D" w:rsidRDefault="00BA7A09" w:rsidP="00BA7A09">
      <w:pPr>
        <w:spacing w:after="240"/>
        <w:ind w:left="1440" w:hanging="720"/>
        <w:rPr>
          <w:ins w:id="822" w:author="STEC" w:date="2017-11-03T15:08:00Z"/>
          <w:szCs w:val="20"/>
        </w:rPr>
      </w:pPr>
      <w:ins w:id="823" w:author="STEC" w:date="2017-11-03T14:57:00Z">
        <w:r w:rsidRPr="0003648D">
          <w:rPr>
            <w:szCs w:val="20"/>
          </w:rPr>
          <w:t>(a)</w:t>
        </w:r>
        <w:r w:rsidRPr="0003648D">
          <w:rPr>
            <w:szCs w:val="20"/>
          </w:rPr>
          <w:tab/>
        </w:r>
      </w:ins>
      <w:ins w:id="824" w:author="STEC" w:date="2017-11-03T14:58:00Z">
        <w:r w:rsidRPr="0003648D">
          <w:rPr>
            <w:szCs w:val="20"/>
          </w:rPr>
          <w:t xml:space="preserve">The full amount of </w:t>
        </w:r>
        <w:del w:id="825" w:author="STEC 042618" w:date="2018-03-28T13:11:00Z">
          <w:r w:rsidRPr="0003648D" w:rsidDel="00557FED">
            <w:rPr>
              <w:szCs w:val="20"/>
            </w:rPr>
            <w:delText>P</w:delText>
          </w:r>
        </w:del>
        <w:r w:rsidRPr="0003648D">
          <w:rPr>
            <w:szCs w:val="20"/>
          </w:rPr>
          <w:t xml:space="preserve">FRS </w:t>
        </w:r>
      </w:ins>
      <w:ins w:id="826" w:author="STEC" w:date="2017-11-03T15:04:00Z">
        <w:r w:rsidRPr="0003648D">
          <w:rPr>
            <w:szCs w:val="20"/>
          </w:rPr>
          <w:t>awarded to or self-arranged</w:t>
        </w:r>
      </w:ins>
      <w:ins w:id="827" w:author="STEC" w:date="2017-11-03T14:58:00Z">
        <w:r w:rsidRPr="0003648D">
          <w:rPr>
            <w:szCs w:val="20"/>
          </w:rPr>
          <w:t xml:space="preserve"> from an On-Line Generation Resource </w:t>
        </w:r>
      </w:ins>
      <w:ins w:id="828" w:author="STEC" w:date="2017-11-03T15:01:00Z">
        <w:r w:rsidRPr="0003648D">
          <w:rPr>
            <w:szCs w:val="20"/>
          </w:rPr>
          <w:t>is dependent upon the verified droop characteristics of the Resource</w:t>
        </w:r>
      </w:ins>
      <w:ins w:id="829" w:author="STEC" w:date="2017-11-03T15:05:00Z">
        <w:r w:rsidRPr="0003648D">
          <w:rPr>
            <w:szCs w:val="20"/>
          </w:rPr>
          <w:t>.</w:t>
        </w:r>
      </w:ins>
      <w:ins w:id="830" w:author="STEC" w:date="2017-11-03T15:01:00Z">
        <w:r w:rsidRPr="0003648D">
          <w:rPr>
            <w:szCs w:val="20"/>
          </w:rPr>
          <w:t xml:space="preserve"> </w:t>
        </w:r>
      </w:ins>
      <w:ins w:id="831" w:author="STEC" w:date="2017-11-03T15:05:00Z">
        <w:r w:rsidRPr="0003648D">
          <w:rPr>
            <w:szCs w:val="20"/>
          </w:rPr>
          <w:t xml:space="preserve"> </w:t>
        </w:r>
      </w:ins>
      <w:ins w:id="832" w:author="STEC" w:date="2017-11-03T15:07:00Z">
        <w:r w:rsidRPr="0003648D">
          <w:rPr>
            <w:szCs w:val="20"/>
          </w:rPr>
          <w:t>ERCOT shall calculate</w:t>
        </w:r>
      </w:ins>
      <w:ins w:id="833" w:author="ERCOT 06XX18" w:date="2018-06-01T10:52:00Z">
        <w:r w:rsidR="00515182" w:rsidRPr="0003648D">
          <w:rPr>
            <w:szCs w:val="20"/>
          </w:rPr>
          <w:t xml:space="preserve"> and update</w:t>
        </w:r>
      </w:ins>
      <w:ins w:id="834" w:author="STEC" w:date="2017-11-03T15:07:00Z">
        <w:r w:rsidRPr="0003648D">
          <w:rPr>
            <w:szCs w:val="20"/>
          </w:rPr>
          <w:t xml:space="preserve"> </w:t>
        </w:r>
      </w:ins>
      <w:ins w:id="835" w:author="ERCOT 06XX18" w:date="2018-06-01T10:49:00Z">
        <w:r w:rsidR="00515182" w:rsidRPr="0003648D">
          <w:rPr>
            <w:szCs w:val="20"/>
          </w:rPr>
          <w:t xml:space="preserve">using the methodology </w:t>
        </w:r>
      </w:ins>
      <w:ins w:id="836" w:author="ERCOT 06XX18" w:date="2018-06-01T10:50:00Z">
        <w:r w:rsidR="00515182" w:rsidRPr="0003648D">
          <w:rPr>
            <w:szCs w:val="20"/>
          </w:rPr>
          <w:t>described</w:t>
        </w:r>
      </w:ins>
      <w:ins w:id="837" w:author="ERCOT 06XX18" w:date="2018-06-01T10:49:00Z">
        <w:r w:rsidR="00515182" w:rsidRPr="0003648D">
          <w:rPr>
            <w:szCs w:val="20"/>
          </w:rPr>
          <w:t xml:space="preserve"> in the </w:t>
        </w:r>
      </w:ins>
      <w:ins w:id="838" w:author="ERCOT 06XX18" w:date="2018-06-01T14:48:00Z">
        <w:r w:rsidR="008B0812" w:rsidRPr="0003648D">
          <w:rPr>
            <w:szCs w:val="20"/>
          </w:rPr>
          <w:t xml:space="preserve">Nodal </w:t>
        </w:r>
      </w:ins>
      <w:ins w:id="839" w:author="ERCOT 06XX18" w:date="2018-06-01T10:49:00Z">
        <w:r w:rsidR="00515182" w:rsidRPr="0003648D">
          <w:rPr>
            <w:szCs w:val="20"/>
          </w:rPr>
          <w:t xml:space="preserve">Operating Guide, </w:t>
        </w:r>
      </w:ins>
      <w:ins w:id="840" w:author="STEC" w:date="2017-11-03T15:07:00Z">
        <w:r w:rsidRPr="0003648D">
          <w:rPr>
            <w:szCs w:val="20"/>
          </w:rPr>
          <w:t xml:space="preserve">a maximum MW amount of </w:t>
        </w:r>
        <w:del w:id="841" w:author="STEC 042618" w:date="2018-03-28T13:12:00Z">
          <w:r w:rsidRPr="0003648D" w:rsidDel="00557FED">
            <w:rPr>
              <w:szCs w:val="20"/>
            </w:rPr>
            <w:delText>P</w:delText>
          </w:r>
        </w:del>
        <w:r w:rsidRPr="0003648D">
          <w:rPr>
            <w:szCs w:val="20"/>
          </w:rPr>
          <w:t xml:space="preserve">FRS for each Generation Resource subject to </w:t>
        </w:r>
      </w:ins>
      <w:ins w:id="842" w:author="STEC" w:date="2017-11-03T15:08:00Z">
        <w:r w:rsidRPr="0003648D">
          <w:rPr>
            <w:szCs w:val="20"/>
          </w:rPr>
          <w:t xml:space="preserve">verified </w:t>
        </w:r>
      </w:ins>
      <w:ins w:id="843" w:author="STEC" w:date="2017-11-03T15:07:00Z">
        <w:r w:rsidRPr="0003648D">
          <w:rPr>
            <w:szCs w:val="20"/>
          </w:rPr>
          <w:t xml:space="preserve">droop </w:t>
        </w:r>
      </w:ins>
      <w:ins w:id="844" w:author="STEC" w:date="2017-11-03T15:20:00Z">
        <w:r w:rsidRPr="0003648D">
          <w:rPr>
            <w:szCs w:val="20"/>
          </w:rPr>
          <w:t>performance</w:t>
        </w:r>
      </w:ins>
      <w:ins w:id="845" w:author="ERCOT 06XX18" w:date="2018-06-08T14:00:00Z">
        <w:r w:rsidR="00BC5B7A">
          <w:rPr>
            <w:szCs w:val="20"/>
          </w:rPr>
          <w:t>. The default value for any newly qualified generator shall be 20% of its HSL</w:t>
        </w:r>
      </w:ins>
      <w:ins w:id="846" w:author="STEC" w:date="2017-11-03T15:05:00Z">
        <w:del w:id="847" w:author="STEC 042618" w:date="2018-03-31T16:06:00Z">
          <w:r w:rsidRPr="0003648D" w:rsidDel="002F014D">
            <w:rPr>
              <w:szCs w:val="20"/>
            </w:rPr>
            <w:delText xml:space="preserve"> </w:delText>
          </w:r>
        </w:del>
      </w:ins>
      <w:ins w:id="848" w:author="STEC" w:date="2017-11-03T15:20:00Z">
        <w:del w:id="849" w:author="STEC 042618" w:date="2018-03-31T16:06:00Z">
          <w:r w:rsidRPr="0003648D" w:rsidDel="002F014D">
            <w:rPr>
              <w:szCs w:val="20"/>
            </w:rPr>
            <w:delText xml:space="preserve">that </w:delText>
          </w:r>
        </w:del>
      </w:ins>
      <w:ins w:id="850" w:author="STEC" w:date="2017-11-03T15:05:00Z">
        <w:del w:id="851" w:author="STEC 042618" w:date="2018-03-31T16:06:00Z">
          <w:r w:rsidRPr="0003648D" w:rsidDel="002F014D">
            <w:rPr>
              <w:szCs w:val="20"/>
            </w:rPr>
            <w:delText xml:space="preserve">is </w:delText>
          </w:r>
        </w:del>
      </w:ins>
      <w:ins w:id="852" w:author="STEC" w:date="2017-11-03T15:02:00Z">
        <w:del w:id="853" w:author="STEC 042618" w:date="2018-03-31T16:06:00Z">
          <w:r w:rsidRPr="0003648D" w:rsidDel="002F014D">
            <w:rPr>
              <w:szCs w:val="20"/>
            </w:rPr>
            <w:delText xml:space="preserve">no </w:delText>
          </w:r>
        </w:del>
      </w:ins>
      <w:ins w:id="854" w:author="STEC" w:date="2017-12-13T13:13:00Z">
        <w:del w:id="855" w:author="STEC 042618" w:date="2018-03-31T16:06:00Z">
          <w:r w:rsidRPr="0003648D" w:rsidDel="002F014D">
            <w:rPr>
              <w:szCs w:val="20"/>
            </w:rPr>
            <w:delText>greater</w:delText>
          </w:r>
        </w:del>
      </w:ins>
      <w:ins w:id="856" w:author="STEC" w:date="2017-11-03T15:02:00Z">
        <w:del w:id="857" w:author="STEC 042618" w:date="2018-03-31T16:06:00Z">
          <w:r w:rsidRPr="0003648D" w:rsidDel="002F014D">
            <w:rPr>
              <w:szCs w:val="20"/>
            </w:rPr>
            <w:delText xml:space="preserve"> than </w:delText>
          </w:r>
        </w:del>
      </w:ins>
      <w:ins w:id="858" w:author="STEC" w:date="2017-11-03T15:05:00Z">
        <w:del w:id="859" w:author="STEC 042618" w:date="2018-03-31T16:06:00Z">
          <w:r w:rsidRPr="0003648D" w:rsidDel="002F014D">
            <w:rPr>
              <w:szCs w:val="20"/>
            </w:rPr>
            <w:delText xml:space="preserve"> </w:delText>
          </w:r>
        </w:del>
      </w:ins>
      <w:ins w:id="860" w:author="STEC" w:date="2017-11-03T15:02:00Z">
        <w:del w:id="861" w:author="STEC 042618" w:date="2018-03-31T16:06:00Z">
          <w:r w:rsidRPr="0003648D" w:rsidDel="002F014D">
            <w:rPr>
              <w:szCs w:val="20"/>
            </w:rPr>
            <w:delText xml:space="preserve">5.0% and no </w:delText>
          </w:r>
        </w:del>
      </w:ins>
      <w:ins w:id="862" w:author="STEC" w:date="2017-12-13T13:13:00Z">
        <w:del w:id="863" w:author="STEC 042618" w:date="2018-03-31T16:06:00Z">
          <w:r w:rsidRPr="0003648D" w:rsidDel="002F014D">
            <w:rPr>
              <w:szCs w:val="20"/>
            </w:rPr>
            <w:delText>less</w:delText>
          </w:r>
        </w:del>
      </w:ins>
      <w:ins w:id="864" w:author="STEC" w:date="2017-11-03T15:02:00Z">
        <w:del w:id="865" w:author="STEC 042618" w:date="2018-03-31T16:06:00Z">
          <w:r w:rsidRPr="0003648D" w:rsidDel="002F014D">
            <w:rPr>
              <w:szCs w:val="20"/>
            </w:rPr>
            <w:delText xml:space="preserve"> than 3</w:delText>
          </w:r>
        </w:del>
      </w:ins>
      <w:ins w:id="866" w:author="STEC" w:date="2017-11-03T15:04:00Z">
        <w:del w:id="867" w:author="STEC 042618" w:date="2018-03-31T16:06:00Z">
          <w:r w:rsidRPr="0003648D" w:rsidDel="002F014D">
            <w:rPr>
              <w:szCs w:val="20"/>
            </w:rPr>
            <w:delText>.0</w:delText>
          </w:r>
        </w:del>
      </w:ins>
      <w:ins w:id="868" w:author="STEC" w:date="2017-11-03T15:02:00Z">
        <w:del w:id="869" w:author="STEC 042618" w:date="2018-03-31T16:06:00Z">
          <w:r w:rsidRPr="0003648D" w:rsidDel="002F014D">
            <w:rPr>
              <w:szCs w:val="20"/>
            </w:rPr>
            <w:delText>%</w:delText>
          </w:r>
        </w:del>
      </w:ins>
      <w:ins w:id="870" w:author="STEC" w:date="2017-11-03T15:13:00Z">
        <w:r w:rsidRPr="0003648D">
          <w:rPr>
            <w:szCs w:val="20"/>
          </w:rPr>
          <w:t>;</w:t>
        </w:r>
      </w:ins>
      <w:ins w:id="871" w:author="STEC" w:date="2017-11-03T15:04:00Z">
        <w:r w:rsidRPr="0003648D">
          <w:rPr>
            <w:szCs w:val="20"/>
          </w:rPr>
          <w:t xml:space="preserve">  </w:t>
        </w:r>
      </w:ins>
    </w:p>
    <w:p w14:paraId="7B30921F" w14:textId="77777777" w:rsidR="00BA7A09" w:rsidRPr="0003648D" w:rsidRDefault="00BA7A09" w:rsidP="00BA7A09">
      <w:pPr>
        <w:spacing w:after="240"/>
        <w:ind w:left="1440" w:hanging="720"/>
        <w:rPr>
          <w:ins w:id="872" w:author="STEC" w:date="2017-11-03T15:09:00Z"/>
          <w:szCs w:val="20"/>
        </w:rPr>
      </w:pPr>
      <w:ins w:id="873" w:author="STEC" w:date="2017-11-03T15:09:00Z">
        <w:r w:rsidRPr="0003648D">
          <w:rPr>
            <w:szCs w:val="20"/>
          </w:rPr>
          <w:t>(b)</w:t>
        </w:r>
        <w:r w:rsidRPr="0003648D">
          <w:rPr>
            <w:szCs w:val="20"/>
          </w:rPr>
          <w:tab/>
        </w:r>
        <w:del w:id="874" w:author="STEC 042618" w:date="2018-04-13T10:53:00Z">
          <w:r w:rsidRPr="0003648D" w:rsidDel="001A6307">
            <w:rPr>
              <w:szCs w:val="20"/>
            </w:rPr>
            <w:delText xml:space="preserve">Hydro </w:delText>
          </w:r>
        </w:del>
        <w:r w:rsidRPr="0003648D">
          <w:rPr>
            <w:szCs w:val="20"/>
          </w:rPr>
          <w:t xml:space="preserve">Generation Resources operating in the synchronous condenser fast-response mode may provide </w:t>
        </w:r>
        <w:del w:id="875" w:author="STEC 042618" w:date="2018-03-28T13:13:00Z">
          <w:r w:rsidRPr="0003648D" w:rsidDel="00557FED">
            <w:rPr>
              <w:szCs w:val="20"/>
            </w:rPr>
            <w:delText>P</w:delText>
          </w:r>
        </w:del>
        <w:r w:rsidRPr="0003648D">
          <w:rPr>
            <w:szCs w:val="20"/>
          </w:rPr>
          <w:t xml:space="preserve">FRS up to the </w:t>
        </w:r>
        <w:del w:id="876" w:author="STEC 042618" w:date="2018-04-13T10:53:00Z">
          <w:r w:rsidRPr="0003648D" w:rsidDel="001A6307">
            <w:rPr>
              <w:szCs w:val="20"/>
            </w:rPr>
            <w:delText xml:space="preserve">hydro </w:delText>
          </w:r>
        </w:del>
        <w:r w:rsidRPr="0003648D">
          <w:rPr>
            <w:szCs w:val="20"/>
          </w:rPr>
          <w:t xml:space="preserve">Generation Resource’s proven 20-second response capability (which may be 100% of the HSL).  </w:t>
        </w:r>
        <w:bookmarkStart w:id="877" w:name="_Hlk510005854"/>
        <w:r w:rsidRPr="0003648D">
          <w:rPr>
            <w:szCs w:val="20"/>
          </w:rPr>
          <w:t>The initiation setting of the automatic under-frequency relay setting shall not be lower than 59.80 Hz</w:t>
        </w:r>
      </w:ins>
      <w:bookmarkEnd w:id="877"/>
      <w:ins w:id="878" w:author="ERCOT 06XX18" w:date="2018-06-12T09:40:00Z">
        <w:r w:rsidR="00494FA3">
          <w:rPr>
            <w:szCs w:val="20"/>
          </w:rPr>
          <w:t>.</w:t>
        </w:r>
      </w:ins>
      <w:ins w:id="879" w:author="STEC" w:date="2017-11-03T15:09:00Z">
        <w:del w:id="880" w:author="ERCOT 06XX18" w:date="2018-06-12T09:40:00Z">
          <w:r w:rsidRPr="0003648D" w:rsidDel="00494FA3">
            <w:rPr>
              <w:szCs w:val="20"/>
            </w:rPr>
            <w:delText xml:space="preserve">; </w:delText>
          </w:r>
        </w:del>
      </w:ins>
      <w:ins w:id="881" w:author="ERCOT 06XX18" w:date="2018-06-12T09:40:00Z">
        <w:r w:rsidR="00494FA3" w:rsidRPr="0003648D">
          <w:rPr>
            <w:szCs w:val="20"/>
          </w:rPr>
          <w:t xml:space="preserve">  </w:t>
        </w:r>
        <w:r w:rsidR="00494FA3">
          <w:rPr>
            <w:szCs w:val="20"/>
          </w:rPr>
          <w:t xml:space="preserve">Once deployed Resources telemetering ONFRS status shall telemeter FRS Ancillary Service Schedule of zero and when recalled </w:t>
        </w:r>
      </w:ins>
      <w:ins w:id="882" w:author="ERCOT 06XX18" w:date="2018-06-12T11:51:00Z">
        <w:r w:rsidR="00B14B15">
          <w:rPr>
            <w:szCs w:val="20"/>
          </w:rPr>
          <w:t xml:space="preserve">by ERCOT </w:t>
        </w:r>
      </w:ins>
      <w:ins w:id="883" w:author="ERCOT 06XX18" w:date="2018-06-12T09:41:00Z">
        <w:r w:rsidR="00494FA3">
          <w:rPr>
            <w:szCs w:val="20"/>
          </w:rPr>
          <w:t xml:space="preserve">after frequency recovers above 59.98 Hz, </w:t>
        </w:r>
      </w:ins>
      <w:ins w:id="884" w:author="ERCOT 06XX18" w:date="2018-06-12T09:40:00Z">
        <w:r w:rsidR="00494FA3">
          <w:rPr>
            <w:szCs w:val="20"/>
          </w:rPr>
          <w:t>FRS Ancillary Service Schedule shall be a non-zero value equal to its FRS Ancillary Service Responsibility</w:t>
        </w:r>
      </w:ins>
      <w:ins w:id="885" w:author="ERCOT 06XX18" w:date="2018-06-12T09:41:00Z">
        <w:r w:rsidR="00494FA3">
          <w:rPr>
            <w:szCs w:val="20"/>
          </w:rPr>
          <w:t xml:space="preserve">. </w:t>
        </w:r>
      </w:ins>
    </w:p>
    <w:p w14:paraId="11629817" w14:textId="77777777" w:rsidR="00BA7A09" w:rsidRPr="0003648D" w:rsidRDefault="00BA7A09" w:rsidP="00D23EF8">
      <w:pPr>
        <w:spacing w:after="240"/>
        <w:ind w:left="1440" w:hanging="720"/>
        <w:rPr>
          <w:szCs w:val="20"/>
        </w:rPr>
      </w:pPr>
      <w:ins w:id="886" w:author="STEC" w:date="2017-11-03T15:09:00Z">
        <w:r w:rsidRPr="0003648D">
          <w:rPr>
            <w:szCs w:val="20"/>
          </w:rPr>
          <w:t>(c)</w:t>
        </w:r>
        <w:r w:rsidRPr="0003648D">
          <w:rPr>
            <w:szCs w:val="20"/>
          </w:rPr>
          <w:tab/>
        </w:r>
      </w:ins>
      <w:ins w:id="887" w:author="STEC 042618" w:date="2018-04-26T09:55:00Z">
        <w:r w:rsidR="00D23EF8" w:rsidRPr="0003648D">
          <w:rPr>
            <w:szCs w:val="20"/>
          </w:rPr>
          <w:t>The initiation setting of the automatic under-frequency relay setting for Load Resources providing FRS shall not be lower than 59.70 Hz</w:t>
        </w:r>
      </w:ins>
      <w:ins w:id="888" w:author="STEC" w:date="2017-11-03T15:09:00Z">
        <w:del w:id="889" w:author="STEC 042618" w:date="2018-04-26T09:55:00Z">
          <w:r w:rsidRPr="0003648D" w:rsidDel="00D23EF8">
            <w:rPr>
              <w:szCs w:val="20"/>
            </w:rPr>
            <w:delText xml:space="preserve">For any hydro Generation Resource with a 5% </w:delText>
          </w:r>
        </w:del>
      </w:ins>
      <w:ins w:id="890" w:author="STEC" w:date="2017-12-13T13:13:00Z">
        <w:del w:id="891" w:author="STEC 042618" w:date="2018-04-26T09:55:00Z">
          <w:r w:rsidRPr="0003648D" w:rsidDel="00D23EF8">
            <w:rPr>
              <w:szCs w:val="20"/>
            </w:rPr>
            <w:delText xml:space="preserve">or less </w:delText>
          </w:r>
        </w:del>
      </w:ins>
      <w:ins w:id="892" w:author="STEC" w:date="2017-11-03T15:09:00Z">
        <w:del w:id="893" w:author="STEC 042618" w:date="2018-04-26T09:55:00Z">
          <w:r w:rsidRPr="0003648D" w:rsidDel="00D23EF8">
            <w:rPr>
              <w:szCs w:val="20"/>
            </w:rPr>
            <w:delText xml:space="preserve">droop setting operating as a generator, the amount of </w:delText>
          </w:r>
        </w:del>
      </w:ins>
      <w:ins w:id="894" w:author="STEC" w:date="2017-12-13T13:13:00Z">
        <w:del w:id="895" w:author="STEC 042618" w:date="2018-04-26T09:55:00Z">
          <w:r w:rsidRPr="0003648D" w:rsidDel="00D23EF8">
            <w:rPr>
              <w:szCs w:val="20"/>
            </w:rPr>
            <w:delText>PF</w:delText>
          </w:r>
        </w:del>
      </w:ins>
      <w:ins w:id="896" w:author="STEC" w:date="2017-11-03T15:09:00Z">
        <w:del w:id="897" w:author="STEC 042618" w:date="2018-04-26T09:55:00Z">
          <w:r w:rsidRPr="0003648D" w:rsidDel="00D23EF8">
            <w:rPr>
              <w:szCs w:val="20"/>
            </w:rPr>
            <w:delText>RS provided may never be more than 20% of the HSL</w:delText>
          </w:r>
        </w:del>
        <w:r w:rsidRPr="0003648D">
          <w:rPr>
            <w:szCs w:val="20"/>
          </w:rPr>
          <w:t>;</w:t>
        </w:r>
      </w:ins>
      <w:ins w:id="898" w:author="STEC" w:date="2017-11-03T15:13:00Z">
        <w:r w:rsidR="00D23EF8" w:rsidRPr="0003648D">
          <w:rPr>
            <w:szCs w:val="20"/>
          </w:rPr>
          <w:t xml:space="preserve"> and</w:t>
        </w:r>
        <w:del w:id="899" w:author="STEC 042618" w:date="2018-04-25T10:29:00Z">
          <w:r w:rsidRPr="0003648D" w:rsidDel="00712C46">
            <w:rPr>
              <w:szCs w:val="20"/>
            </w:rPr>
            <w:delText xml:space="preserve"> </w:delText>
          </w:r>
        </w:del>
      </w:ins>
    </w:p>
    <w:p w14:paraId="0E716255" w14:textId="77777777" w:rsidR="00BA7A09" w:rsidRDefault="00BA7A09" w:rsidP="00BA7A09">
      <w:pPr>
        <w:spacing w:after="240"/>
        <w:ind w:left="1440" w:hanging="720"/>
        <w:rPr>
          <w:rFonts w:eastAsia="Calibri"/>
        </w:rPr>
      </w:pPr>
      <w:ins w:id="900" w:author="STEC" w:date="2017-11-03T15:09:00Z">
        <w:r w:rsidRPr="0003648D">
          <w:rPr>
            <w:szCs w:val="20"/>
          </w:rPr>
          <w:t>(d)</w:t>
        </w:r>
        <w:r w:rsidRPr="0003648D">
          <w:rPr>
            <w:szCs w:val="20"/>
          </w:rPr>
          <w:tab/>
        </w:r>
      </w:ins>
      <w:ins w:id="901" w:author="STEC" w:date="2017-11-03T15:10:00Z">
        <w:r w:rsidRPr="0003648D">
          <w:rPr>
            <w:szCs w:val="20"/>
          </w:rPr>
          <w:t xml:space="preserve">The amount of </w:t>
        </w:r>
      </w:ins>
      <w:ins w:id="902" w:author="STEC" w:date="2017-11-03T15:18:00Z">
        <w:del w:id="903" w:author="STEC 042618" w:date="2018-03-28T13:16:00Z">
          <w:r w:rsidRPr="0003648D" w:rsidDel="00113A9C">
            <w:rPr>
              <w:szCs w:val="20"/>
            </w:rPr>
            <w:delText>P</w:delText>
          </w:r>
        </w:del>
        <w:r w:rsidRPr="0003648D">
          <w:rPr>
            <w:szCs w:val="20"/>
          </w:rPr>
          <w:t>F</w:t>
        </w:r>
      </w:ins>
      <w:ins w:id="904" w:author="STEC" w:date="2017-11-03T15:10:00Z">
        <w:r w:rsidRPr="0003648D">
          <w:rPr>
            <w:szCs w:val="20"/>
          </w:rPr>
          <w:t xml:space="preserve">RS provided from a </w:t>
        </w:r>
      </w:ins>
      <w:ins w:id="905" w:author="STEC" w:date="2017-11-03T15:43:00Z">
        <w:r w:rsidRPr="0003648D">
          <w:rPr>
            <w:szCs w:val="20"/>
          </w:rPr>
          <w:t xml:space="preserve">Resource capable of providing </w:t>
        </w:r>
      </w:ins>
      <w:ins w:id="906" w:author="STEC" w:date="2017-11-03T15:10:00Z">
        <w:r w:rsidRPr="0003648D">
          <w:rPr>
            <w:szCs w:val="20"/>
          </w:rPr>
          <w:t xml:space="preserve">FFR must be less or equal to </w:t>
        </w:r>
      </w:ins>
      <w:ins w:id="907" w:author="STEC" w:date="2017-11-03T15:11:00Z">
        <w:r w:rsidRPr="0003648D">
          <w:rPr>
            <w:szCs w:val="20"/>
          </w:rPr>
          <w:t xml:space="preserve">its </w:t>
        </w:r>
        <w:del w:id="908" w:author="STEC 042618" w:date="2018-03-28T13:16:00Z">
          <w:r w:rsidRPr="0003648D" w:rsidDel="00113A9C">
            <w:rPr>
              <w:szCs w:val="20"/>
            </w:rPr>
            <w:delText>one hour</w:delText>
          </w:r>
        </w:del>
      </w:ins>
      <w:ins w:id="909" w:author="STEC 042618" w:date="2018-03-28T13:23:00Z">
        <w:r w:rsidR="00113A9C" w:rsidRPr="0003648D">
          <w:rPr>
            <w:szCs w:val="20"/>
          </w:rPr>
          <w:t>15-minute</w:t>
        </w:r>
      </w:ins>
      <w:ins w:id="910" w:author="STEC" w:date="2017-11-03T15:11:00Z">
        <w:r w:rsidRPr="0003648D">
          <w:rPr>
            <w:szCs w:val="20"/>
          </w:rPr>
          <w:t xml:space="preserve"> rated discharge capacity</w:t>
        </w:r>
      </w:ins>
      <w:ins w:id="911" w:author="STEC" w:date="2017-11-03T15:10:00Z">
        <w:r w:rsidRPr="0003648D">
          <w:rPr>
            <w:szCs w:val="20"/>
          </w:rPr>
          <w:t>.  The initiation setting of the automatic self-deployment of the R</w:t>
        </w:r>
      </w:ins>
      <w:ins w:id="912" w:author="STEC" w:date="2017-11-03T15:43:00Z">
        <w:r w:rsidRPr="0003648D">
          <w:rPr>
            <w:szCs w:val="20"/>
          </w:rPr>
          <w:t>esource</w:t>
        </w:r>
      </w:ins>
      <w:ins w:id="913" w:author="STEC" w:date="2017-11-03T15:10:00Z">
        <w:r w:rsidRPr="0003648D">
          <w:rPr>
            <w:szCs w:val="20"/>
          </w:rPr>
          <w:t xml:space="preserve"> providing </w:t>
        </w:r>
      </w:ins>
      <w:ins w:id="914" w:author="STEC" w:date="2017-11-03T15:13:00Z">
        <w:del w:id="915" w:author="STEC 042618" w:date="2018-03-28T13:16:00Z">
          <w:r w:rsidRPr="0003648D" w:rsidDel="00113A9C">
            <w:rPr>
              <w:szCs w:val="20"/>
            </w:rPr>
            <w:delText>P</w:delText>
          </w:r>
        </w:del>
        <w:r w:rsidRPr="0003648D">
          <w:rPr>
            <w:szCs w:val="20"/>
          </w:rPr>
          <w:t>F</w:t>
        </w:r>
      </w:ins>
      <w:ins w:id="916" w:author="STEC" w:date="2017-11-03T15:10:00Z">
        <w:r w:rsidRPr="0003648D">
          <w:rPr>
            <w:szCs w:val="20"/>
          </w:rPr>
          <w:t>RS</w:t>
        </w:r>
      </w:ins>
      <w:r w:rsidRPr="0003648D">
        <w:rPr>
          <w:szCs w:val="20"/>
        </w:rPr>
        <w:t xml:space="preserve"> </w:t>
      </w:r>
      <w:ins w:id="917" w:author="STEC" w:date="2017-12-27T10:24:00Z">
        <w:r w:rsidRPr="0003648D">
          <w:rPr>
            <w:szCs w:val="20"/>
          </w:rPr>
          <w:t>as FFR</w:t>
        </w:r>
      </w:ins>
      <w:ins w:id="918" w:author="STEC" w:date="2017-11-03T15:10:00Z">
        <w:r w:rsidRPr="0003648D">
          <w:rPr>
            <w:szCs w:val="20"/>
          </w:rPr>
          <w:t xml:space="preserve"> must be no lower than 59.</w:t>
        </w:r>
      </w:ins>
      <w:ins w:id="919" w:author="STEC 042618" w:date="2018-03-31T16:06:00Z">
        <w:r w:rsidR="002F014D" w:rsidRPr="0003648D">
          <w:rPr>
            <w:szCs w:val="20"/>
          </w:rPr>
          <w:t>8</w:t>
        </w:r>
      </w:ins>
      <w:ins w:id="920" w:author="STEC" w:date="2017-11-03T15:12:00Z">
        <w:del w:id="921" w:author="STEC 042618" w:date="2018-03-31T16:06:00Z">
          <w:r w:rsidRPr="0003648D" w:rsidDel="002F014D">
            <w:rPr>
              <w:szCs w:val="20"/>
            </w:rPr>
            <w:delText>9</w:delText>
          </w:r>
        </w:del>
        <w:r w:rsidRPr="0003648D">
          <w:rPr>
            <w:szCs w:val="20"/>
          </w:rPr>
          <w:t>5</w:t>
        </w:r>
      </w:ins>
      <w:ins w:id="922" w:author="STEC" w:date="2017-11-03T15:10:00Z">
        <w:r w:rsidRPr="0003648D">
          <w:rPr>
            <w:szCs w:val="20"/>
          </w:rPr>
          <w:t xml:space="preserve"> Hz.</w:t>
        </w:r>
      </w:ins>
      <w:ins w:id="923" w:author="STEC" w:date="2017-11-03T15:12:00Z">
        <w:r w:rsidRPr="0003648D">
          <w:rPr>
            <w:szCs w:val="20"/>
          </w:rPr>
          <w:t xml:space="preserve">  </w:t>
        </w:r>
      </w:ins>
      <w:ins w:id="924" w:author="STEC" w:date="2017-11-03T15:14:00Z">
        <w:r w:rsidRPr="0003648D">
          <w:rPr>
            <w:szCs w:val="20"/>
          </w:rPr>
          <w:t xml:space="preserve">A </w:t>
        </w:r>
      </w:ins>
      <w:ins w:id="925" w:author="STEC" w:date="2017-11-03T15:43:00Z">
        <w:r w:rsidRPr="0003648D">
          <w:rPr>
            <w:szCs w:val="20"/>
          </w:rPr>
          <w:t>Resource</w:t>
        </w:r>
      </w:ins>
      <w:ins w:id="926" w:author="STEC" w:date="2017-11-03T15:14:00Z">
        <w:r w:rsidRPr="0003648D">
          <w:rPr>
            <w:szCs w:val="20"/>
          </w:rPr>
          <w:t xml:space="preserve"> </w:t>
        </w:r>
      </w:ins>
      <w:ins w:id="927" w:author="STEC" w:date="2017-12-27T10:25:00Z">
        <w:r w:rsidRPr="0003648D">
          <w:rPr>
            <w:szCs w:val="20"/>
          </w:rPr>
          <w:t xml:space="preserve">providing </w:t>
        </w:r>
        <w:del w:id="928" w:author="STEC 042618" w:date="2018-03-28T13:17:00Z">
          <w:r w:rsidRPr="0003648D" w:rsidDel="00113A9C">
            <w:rPr>
              <w:szCs w:val="20"/>
            </w:rPr>
            <w:delText>P</w:delText>
          </w:r>
        </w:del>
        <w:r w:rsidRPr="0003648D">
          <w:rPr>
            <w:szCs w:val="20"/>
          </w:rPr>
          <w:t xml:space="preserve">FRS as FFR </w:t>
        </w:r>
      </w:ins>
      <w:ins w:id="929" w:author="STEC" w:date="2017-11-03T15:14:00Z">
        <w:r w:rsidRPr="0003648D">
          <w:rPr>
            <w:szCs w:val="20"/>
          </w:rPr>
          <w:t xml:space="preserve">that is deployed </w:t>
        </w:r>
      </w:ins>
      <w:ins w:id="930" w:author="ERCOT 06XX18" w:date="2018-06-12T09:38:00Z">
        <w:r w:rsidR="00494FA3">
          <w:rPr>
            <w:szCs w:val="20"/>
          </w:rPr>
          <w:t>shall</w:t>
        </w:r>
      </w:ins>
      <w:ins w:id="931" w:author="STEC" w:date="2017-11-03T15:14:00Z">
        <w:del w:id="932" w:author="ERCOT 06XX18" w:date="2018-06-12T09:38:00Z">
          <w:r w:rsidRPr="0003648D" w:rsidDel="00494FA3">
            <w:rPr>
              <w:szCs w:val="20"/>
            </w:rPr>
            <w:delText>may</w:delText>
          </w:r>
        </w:del>
        <w:r w:rsidRPr="0003648D">
          <w:rPr>
            <w:szCs w:val="20"/>
          </w:rPr>
          <w:t xml:space="preserve"> not </w:t>
        </w:r>
      </w:ins>
      <w:ins w:id="933" w:author="STEC" w:date="2017-11-03T15:19:00Z">
        <w:r w:rsidRPr="0003648D">
          <w:rPr>
            <w:szCs w:val="20"/>
          </w:rPr>
          <w:t>recall</w:t>
        </w:r>
      </w:ins>
      <w:ins w:id="934" w:author="STEC" w:date="2017-11-03T15:18:00Z">
        <w:r w:rsidRPr="0003648D">
          <w:rPr>
            <w:szCs w:val="20"/>
          </w:rPr>
          <w:t xml:space="preserve"> their capacity until </w:t>
        </w:r>
      </w:ins>
      <w:ins w:id="935" w:author="STEC" w:date="2017-11-03T15:19:00Z">
        <w:r w:rsidRPr="0003648D">
          <w:rPr>
            <w:szCs w:val="20"/>
          </w:rPr>
          <w:t xml:space="preserve">system </w:t>
        </w:r>
      </w:ins>
      <w:ins w:id="936" w:author="STEC" w:date="2017-11-03T15:18:00Z">
        <w:r w:rsidRPr="0003648D">
          <w:rPr>
            <w:szCs w:val="20"/>
          </w:rPr>
          <w:t xml:space="preserve">frequency is greater than 59.98 Hz.  </w:t>
        </w:r>
      </w:ins>
      <w:ins w:id="937" w:author="ERCOT 06XX18" w:date="2018-06-12T09:38:00Z">
        <w:r w:rsidR="00494FA3">
          <w:rPr>
            <w:szCs w:val="20"/>
          </w:rPr>
          <w:t xml:space="preserve">Once deployed Resources telemetering ONFFRFRS status shall telemeter FRS Ancillary Service Schedule of zero and when recalled FRS Ancillary Service Schedule shall be a non-zero value equal to its FRS Ancillary Service </w:t>
        </w:r>
      </w:ins>
      <w:ins w:id="938" w:author="STEC" w:date="2017-11-03T15:12:00Z">
        <w:del w:id="939" w:author="ERCOT 06XX18" w:date="2018-06-12T09:39:00Z">
          <w:r w:rsidRPr="0003648D" w:rsidDel="00494FA3">
            <w:rPr>
              <w:rFonts w:eastAsia="Calibri"/>
            </w:rPr>
            <w:delText>Once</w:delText>
          </w:r>
        </w:del>
      </w:ins>
      <w:ins w:id="940" w:author="ERCOT 06XX18" w:date="2018-06-12T09:39:00Z">
        <w:r w:rsidR="00494FA3">
          <w:rPr>
            <w:szCs w:val="20"/>
          </w:rPr>
          <w:t>Responsibility</w:t>
        </w:r>
        <w:r w:rsidR="00494FA3" w:rsidRPr="0003648D">
          <w:rPr>
            <w:szCs w:val="20"/>
          </w:rPr>
          <w:t>.</w:t>
        </w:r>
        <w:r w:rsidR="00494FA3" w:rsidRPr="0003648D">
          <w:rPr>
            <w:rFonts w:eastAsia="Calibri"/>
          </w:rPr>
          <w:t xml:space="preserve"> Once</w:t>
        </w:r>
      </w:ins>
      <w:ins w:id="941" w:author="STEC" w:date="2017-11-03T15:12:00Z">
        <w:r w:rsidRPr="0003648D">
          <w:rPr>
            <w:rFonts w:eastAsia="Calibri"/>
          </w:rPr>
          <w:t xml:space="preserve"> recalled, </w:t>
        </w:r>
      </w:ins>
      <w:ins w:id="942" w:author="STEC" w:date="2017-11-03T15:13:00Z">
        <w:r w:rsidRPr="0003648D">
          <w:rPr>
            <w:rFonts w:eastAsia="Calibri"/>
          </w:rPr>
          <w:t xml:space="preserve">a </w:t>
        </w:r>
      </w:ins>
      <w:ins w:id="943" w:author="STEC" w:date="2017-11-03T15:44:00Z">
        <w:r w:rsidRPr="0003648D">
          <w:rPr>
            <w:rFonts w:eastAsia="Calibri"/>
          </w:rPr>
          <w:t>Resource</w:t>
        </w:r>
      </w:ins>
      <w:ins w:id="944" w:author="STEC" w:date="2017-11-03T15:12:00Z">
        <w:r w:rsidRPr="0003648D">
          <w:rPr>
            <w:rFonts w:eastAsia="Calibri"/>
          </w:rPr>
          <w:t xml:space="preserve"> providing </w:t>
        </w:r>
      </w:ins>
      <w:ins w:id="945" w:author="STEC" w:date="2017-11-03T15:13:00Z">
        <w:del w:id="946" w:author="STEC 042618" w:date="2018-03-28T13:17:00Z">
          <w:r w:rsidRPr="0003648D" w:rsidDel="00113A9C">
            <w:rPr>
              <w:rFonts w:eastAsia="Calibri"/>
            </w:rPr>
            <w:delText>P</w:delText>
          </w:r>
        </w:del>
        <w:r w:rsidRPr="0003648D">
          <w:rPr>
            <w:rFonts w:eastAsia="Calibri"/>
          </w:rPr>
          <w:t>FRS</w:t>
        </w:r>
      </w:ins>
      <w:ins w:id="947" w:author="STEC" w:date="2017-12-27T10:25:00Z">
        <w:r w:rsidRPr="0003648D">
          <w:rPr>
            <w:rFonts w:eastAsia="Calibri"/>
          </w:rPr>
          <w:t xml:space="preserve"> as FFR</w:t>
        </w:r>
      </w:ins>
      <w:ins w:id="948" w:author="STEC" w:date="2017-11-03T15:12:00Z">
        <w:r w:rsidRPr="0003648D">
          <w:rPr>
            <w:rFonts w:eastAsia="Calibri"/>
          </w:rPr>
          <w:t xml:space="preserve"> must restore their full </w:t>
        </w:r>
      </w:ins>
      <w:ins w:id="949" w:author="STEC" w:date="2017-11-03T15:13:00Z">
        <w:del w:id="950" w:author="STEC 042618" w:date="2018-03-28T13:18:00Z">
          <w:r w:rsidRPr="0003648D" w:rsidDel="00113A9C">
            <w:rPr>
              <w:rFonts w:eastAsia="Calibri"/>
            </w:rPr>
            <w:delText>P</w:delText>
          </w:r>
        </w:del>
        <w:r w:rsidRPr="0003648D">
          <w:rPr>
            <w:rFonts w:eastAsia="Calibri"/>
          </w:rPr>
          <w:t>F</w:t>
        </w:r>
      </w:ins>
      <w:ins w:id="951" w:author="STEC" w:date="2017-11-03T15:12:00Z">
        <w:r w:rsidRPr="0003648D">
          <w:rPr>
            <w:rFonts w:eastAsia="Calibri"/>
          </w:rPr>
          <w:t>RS Ancillary Service Resource Responsibility within 15 minutes after cessation of deployment or as otherwise directed by ERCOT</w:t>
        </w:r>
      </w:ins>
      <w:ins w:id="952" w:author="STEC" w:date="2017-11-03T15:13:00Z">
        <w:r w:rsidRPr="0003648D">
          <w:rPr>
            <w:rFonts w:eastAsia="Calibri"/>
          </w:rPr>
          <w:t>.</w:t>
        </w:r>
      </w:ins>
    </w:p>
    <w:p w14:paraId="2ED5FE4B" w14:textId="77777777" w:rsidR="00FB556C" w:rsidRDefault="00FB556C" w:rsidP="00FB556C">
      <w:pPr>
        <w:pStyle w:val="H4"/>
        <w:spacing w:before="480"/>
        <w:ind w:left="1267" w:hanging="1267"/>
      </w:pPr>
      <w:bookmarkStart w:id="953" w:name="_Toc92873917"/>
      <w:bookmarkStart w:id="954" w:name="_Toc142108888"/>
      <w:bookmarkStart w:id="955" w:name="_Toc142113736"/>
      <w:bookmarkStart w:id="956" w:name="_Toc402345561"/>
      <w:bookmarkStart w:id="957" w:name="_Toc405383844"/>
      <w:bookmarkStart w:id="958" w:name="_Toc405536946"/>
      <w:bookmarkStart w:id="959" w:name="_Toc440871733"/>
      <w:bookmarkStart w:id="960" w:name="_Toc480878674"/>
      <w:r>
        <w:lastRenderedPageBreak/>
        <w:t>4.2.1.1</w:t>
      </w:r>
      <w:r>
        <w:tab/>
        <w:t>Ancillary Service Plan</w:t>
      </w:r>
      <w:bookmarkEnd w:id="953"/>
      <w:bookmarkEnd w:id="954"/>
      <w:bookmarkEnd w:id="955"/>
      <w:bookmarkEnd w:id="956"/>
      <w:bookmarkEnd w:id="957"/>
      <w:bookmarkEnd w:id="958"/>
      <w:bookmarkEnd w:id="959"/>
      <w:bookmarkEnd w:id="960"/>
    </w:p>
    <w:p w14:paraId="62894B8D" w14:textId="77777777" w:rsidR="00FB556C" w:rsidRDefault="00FB556C" w:rsidP="00FB556C">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482444ED" w14:textId="77777777" w:rsidR="00FB556C" w:rsidRDefault="00FB556C" w:rsidP="00FB556C">
      <w:pPr>
        <w:pStyle w:val="BodyTextNumbered"/>
      </w:pPr>
      <w:r>
        <w:t>(2)</w:t>
      </w:r>
      <w:r>
        <w:tab/>
        <w:t xml:space="preserve">If ERCOT determines that an Emergency Condition may exist that would adversely </w:t>
      </w:r>
      <w:r>
        <w:rPr>
          <w:rStyle w:val="msoins0"/>
        </w:rPr>
        <w:t xml:space="preserve">affect ERCOT </w:t>
      </w:r>
      <w:r>
        <w:t xml:space="preserve">System reliability, it may change the percentage of Load Resources that are allowed to provide </w:t>
      </w:r>
      <w:r>
        <w:rPr>
          <w:rStyle w:val="msoins0"/>
        </w:rPr>
        <w:t>Responsive Reserve (RRS) Service</w:t>
      </w:r>
      <w:ins w:id="961" w:author="ERCOT 06XX18" w:date="2018-06-08T09:18:00Z">
        <w:r>
          <w:rPr>
            <w:rStyle w:val="msoins0"/>
          </w:rPr>
          <w:t xml:space="preserve"> and Frequency Response Service (FRS)</w:t>
        </w:r>
      </w:ins>
      <w:r>
        <w:t xml:space="preserve"> from the monthly amounts determined previously, as described in Section 3.16, Standards for Determining Ancillary Service Quantities, and must post any change in the percentage to the MIS Public Area by 0600 of the Day-Ahead.  </w:t>
      </w:r>
    </w:p>
    <w:p w14:paraId="327516BC" w14:textId="77777777" w:rsidR="00FB556C" w:rsidRDefault="00FB556C" w:rsidP="00FB556C">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50F5ED95" w14:textId="77777777" w:rsidR="00FB556C" w:rsidRDefault="00FB556C" w:rsidP="00FB556C">
      <w:pPr>
        <w:pStyle w:val="BodyTextNumbered"/>
      </w:pPr>
      <w:r>
        <w:t>(4)</w:t>
      </w:r>
      <w:r>
        <w:tab/>
        <w:t>ERCOT shall include in the Ancillary Service Plan enough capacity to automatically control frequency with the intent to meet North American Electric Reliability Corporation (NERC) Reliability Standards.</w:t>
      </w:r>
    </w:p>
    <w:p w14:paraId="05A84B51" w14:textId="77777777" w:rsidR="00FB556C" w:rsidRPr="0003648D" w:rsidRDefault="00FB556C" w:rsidP="00FB556C">
      <w:pPr>
        <w:spacing w:after="240"/>
        <w:ind w:left="1440" w:hanging="720"/>
        <w:rPr>
          <w:ins w:id="962" w:author="STEC 042618" w:date="2018-03-28T13:18:00Z"/>
          <w:rFonts w:eastAsia="Calibri"/>
        </w:rPr>
      </w:pPr>
      <w:r>
        <w:t>(5)</w:t>
      </w:r>
      <w:r>
        <w:tab/>
        <w:t>Once specified by ERCOT for an hour and published on the MIS Public Area, Ancillary Service quantity requirements for an Operating Day may not be decreased.</w:t>
      </w:r>
    </w:p>
    <w:p w14:paraId="245E2244" w14:textId="77777777" w:rsidR="00BA7A09" w:rsidRPr="0003648D" w:rsidRDefault="00BA7A09" w:rsidP="00BA7A09">
      <w:pPr>
        <w:keepNext/>
        <w:widowControl w:val="0"/>
        <w:tabs>
          <w:tab w:val="left" w:pos="1260"/>
        </w:tabs>
        <w:spacing w:before="480" w:after="240"/>
        <w:ind w:left="1260" w:hanging="1260"/>
        <w:outlineLvl w:val="3"/>
        <w:rPr>
          <w:b/>
          <w:bCs/>
          <w:snapToGrid w:val="0"/>
        </w:rPr>
      </w:pPr>
      <w:bookmarkStart w:id="963" w:name="_Toc90197101"/>
      <w:bookmarkStart w:id="964" w:name="_Toc92873943"/>
      <w:bookmarkStart w:id="965" w:name="_Toc142108919"/>
      <w:bookmarkStart w:id="966" w:name="_Toc142113764"/>
      <w:bookmarkStart w:id="967" w:name="_Toc402345587"/>
      <w:bookmarkStart w:id="968" w:name="_Toc405383870"/>
      <w:bookmarkStart w:id="969" w:name="_Toc405536972"/>
      <w:bookmarkStart w:id="970" w:name="_Toc440871759"/>
      <w:bookmarkStart w:id="971" w:name="_Toc480878700"/>
      <w:bookmarkEnd w:id="707"/>
      <w:bookmarkEnd w:id="708"/>
      <w:r w:rsidRPr="0003648D">
        <w:rPr>
          <w:b/>
          <w:bCs/>
          <w:snapToGrid w:val="0"/>
        </w:rPr>
        <w:t>4.4.7.1</w:t>
      </w:r>
      <w:r w:rsidRPr="0003648D">
        <w:rPr>
          <w:b/>
          <w:bCs/>
          <w:snapToGrid w:val="0"/>
        </w:rPr>
        <w:tab/>
        <w:t>Self-Arranged Ancillary Service Quantities</w:t>
      </w:r>
      <w:bookmarkEnd w:id="963"/>
      <w:bookmarkEnd w:id="964"/>
      <w:bookmarkEnd w:id="965"/>
      <w:bookmarkEnd w:id="966"/>
      <w:bookmarkEnd w:id="967"/>
      <w:bookmarkEnd w:id="968"/>
      <w:bookmarkEnd w:id="969"/>
      <w:bookmarkEnd w:id="970"/>
      <w:bookmarkEnd w:id="971"/>
    </w:p>
    <w:p w14:paraId="4A555B40"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Responsive Reserve (RRS), </w:t>
      </w:r>
      <w:ins w:id="972" w:author="STEC" w:date="2017-11-06T14:05:00Z">
        <w:r w:rsidRPr="0003648D">
          <w:rPr>
            <w:iCs/>
            <w:szCs w:val="20"/>
          </w:rPr>
          <w:t xml:space="preserve">50 MW of </w:t>
        </w:r>
        <w:del w:id="973" w:author="STEC 042618" w:date="2018-03-28T13:23:00Z">
          <w:r w:rsidRPr="0003648D" w:rsidDel="00113A9C">
            <w:rPr>
              <w:iCs/>
              <w:szCs w:val="20"/>
            </w:rPr>
            <w:delText xml:space="preserve">Primary </w:delText>
          </w:r>
        </w:del>
        <w:r w:rsidRPr="0003648D">
          <w:rPr>
            <w:iCs/>
            <w:szCs w:val="20"/>
          </w:rPr>
          <w:t>Frequency Response</w:t>
        </w:r>
      </w:ins>
      <w:ins w:id="974" w:author="STEC 042618" w:date="2018-03-28T13:23:00Z">
        <w:r w:rsidR="00113A9C" w:rsidRPr="0003648D">
          <w:rPr>
            <w:iCs/>
            <w:szCs w:val="20"/>
          </w:rPr>
          <w:t xml:space="preserve"> </w:t>
        </w:r>
      </w:ins>
      <w:ins w:id="975" w:author="STEC" w:date="2017-11-06T14:05:00Z">
        <w:r w:rsidRPr="0003648D">
          <w:rPr>
            <w:iCs/>
            <w:szCs w:val="20"/>
          </w:rPr>
          <w:t>Service (</w:t>
        </w:r>
        <w:del w:id="976" w:author="STEC 042618" w:date="2018-03-28T13:23:00Z">
          <w:r w:rsidRPr="0003648D" w:rsidDel="00113A9C">
            <w:rPr>
              <w:iCs/>
              <w:szCs w:val="20"/>
            </w:rPr>
            <w:delText>P</w:delText>
          </w:r>
        </w:del>
        <w:r w:rsidRPr="0003648D">
          <w:rPr>
            <w:iCs/>
            <w:szCs w:val="20"/>
          </w:rPr>
          <w:t>FRS)</w:t>
        </w:r>
      </w:ins>
      <w:ins w:id="977" w:author="STEC" w:date="2017-11-06T14:13:00Z">
        <w:r w:rsidRPr="0003648D">
          <w:rPr>
            <w:iCs/>
            <w:szCs w:val="20"/>
          </w:rPr>
          <w:t>,</w:t>
        </w:r>
      </w:ins>
      <w:r w:rsidR="00113A9C" w:rsidRPr="0003648D">
        <w:rPr>
          <w:iCs/>
          <w:szCs w:val="20"/>
        </w:rPr>
        <w:t xml:space="preserve"> </w:t>
      </w:r>
      <w:r w:rsidRPr="0003648D">
        <w:rPr>
          <w:iCs/>
          <w:szCs w:val="20"/>
        </w:rPr>
        <w:t>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p w14:paraId="479A8A34" w14:textId="77777777" w:rsidR="00BA7A09" w:rsidRPr="0003648D" w:rsidRDefault="00BA7A09" w:rsidP="00BA7A09">
      <w:pPr>
        <w:spacing w:after="240"/>
        <w:ind w:left="720" w:hanging="720"/>
        <w:rPr>
          <w:iCs/>
          <w:szCs w:val="20"/>
        </w:rPr>
      </w:pPr>
      <w:r w:rsidRPr="0003648D">
        <w:rPr>
          <w:iCs/>
          <w:szCs w:val="20"/>
        </w:rPr>
        <w:lastRenderedPageBreak/>
        <w:t>(2)</w:t>
      </w:r>
      <w:r w:rsidRPr="0003648D">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0EB4D292" w14:textId="77777777"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At or after 1000 in the Day-Ahead, a QSE may not change its Self-Arranged Ancillary Service Quantities unless ERCOT opens a SASM. </w:t>
      </w:r>
    </w:p>
    <w:p w14:paraId="49FEF12C" w14:textId="77777777" w:rsidR="00BA7A09" w:rsidRPr="0003648D" w:rsidRDefault="00BA7A09" w:rsidP="00BA7A09">
      <w:pPr>
        <w:spacing w:after="240"/>
        <w:ind w:left="720" w:hanging="720"/>
        <w:rPr>
          <w:iCs/>
          <w:szCs w:val="20"/>
        </w:rPr>
      </w:pPr>
      <w:r w:rsidRPr="0003648D">
        <w:rPr>
          <w:iCs/>
          <w:szCs w:val="20"/>
        </w:rPr>
        <w:t>(4)</w:t>
      </w:r>
      <w:r w:rsidRPr="0003648D">
        <w:rPr>
          <w:iCs/>
          <w:szCs w:val="20"/>
        </w:rPr>
        <w:tab/>
        <w:t xml:space="preserve">Before 1430 in the Day-Ahead, all Self-Arranged Ancillary Service Quantities must be represented by physical capacity, either by Generation Resources or Load Resources, or backed by Ancillary Service Trades. </w:t>
      </w:r>
    </w:p>
    <w:p w14:paraId="5476FF6C" w14:textId="77777777" w:rsidR="00BA7A09" w:rsidRPr="0003648D" w:rsidRDefault="00BA7A09" w:rsidP="00BA7A09">
      <w:pPr>
        <w:spacing w:after="240"/>
        <w:ind w:left="720" w:hanging="720"/>
        <w:rPr>
          <w:iCs/>
          <w:szCs w:val="20"/>
        </w:rPr>
      </w:pPr>
      <w:r w:rsidRPr="0003648D">
        <w:rPr>
          <w:iCs/>
          <w:szCs w:val="20"/>
        </w:rPr>
        <w:t>(5)</w:t>
      </w:r>
      <w:r w:rsidRPr="0003648D">
        <w:rPr>
          <w:iCs/>
          <w:szCs w:val="20"/>
        </w:rPr>
        <w:tab/>
        <w:t xml:space="preserve">The QSE may self-arrange Reg-Up, Reg-Down, RRS, </w:t>
      </w:r>
      <w:ins w:id="978" w:author="STEC" w:date="2017-11-06T14:18:00Z">
        <w:del w:id="979" w:author="STEC 042618" w:date="2018-03-28T13:24:00Z">
          <w:r w:rsidRPr="0003648D" w:rsidDel="00113A9C">
            <w:rPr>
              <w:iCs/>
              <w:szCs w:val="20"/>
            </w:rPr>
            <w:delText>P</w:delText>
          </w:r>
        </w:del>
        <w:r w:rsidRPr="0003648D">
          <w:rPr>
            <w:iCs/>
            <w:szCs w:val="20"/>
          </w:rPr>
          <w:t>FRS</w:t>
        </w:r>
      </w:ins>
      <w:ins w:id="980" w:author="STEC" w:date="2017-11-06T14:13:00Z">
        <w:r w:rsidR="006A4AE8" w:rsidRPr="0003648D">
          <w:rPr>
            <w:iCs/>
            <w:szCs w:val="20"/>
          </w:rPr>
          <w:t>,</w:t>
        </w:r>
      </w:ins>
      <w:ins w:id="981" w:author="STEC" w:date="2017-11-06T14:05:00Z">
        <w:r w:rsidR="006A4AE8" w:rsidRPr="0003648D">
          <w:rPr>
            <w:iCs/>
            <w:szCs w:val="20"/>
          </w:rPr>
          <w:t xml:space="preserve"> </w:t>
        </w:r>
      </w:ins>
      <w:r w:rsidRPr="0003648D">
        <w:rPr>
          <w:iCs/>
          <w:szCs w:val="20"/>
        </w:rPr>
        <w:t>and Non-Spin.</w:t>
      </w:r>
    </w:p>
    <w:p w14:paraId="7431B549" w14:textId="77777777" w:rsidR="00BA7A09" w:rsidRPr="0003648D" w:rsidRDefault="00BA7A09" w:rsidP="00BA7A09">
      <w:pPr>
        <w:spacing w:after="240"/>
        <w:ind w:left="720" w:hanging="720"/>
        <w:rPr>
          <w:szCs w:val="20"/>
        </w:rPr>
      </w:pPr>
      <w:r w:rsidRPr="0003648D">
        <w:rPr>
          <w:szCs w:val="20"/>
        </w:rPr>
        <w:t>(6)</w:t>
      </w:r>
      <w:r w:rsidRPr="0003648D">
        <w:rPr>
          <w:szCs w:val="20"/>
        </w:rPr>
        <w:tab/>
        <w:t xml:space="preserve">The QSE may self-arrange Ancillary Services from one or more Resources it represents and/or through an Ancillary Service Trade. </w:t>
      </w:r>
    </w:p>
    <w:p w14:paraId="3204B6AB" w14:textId="77777777" w:rsidR="00BA7A09" w:rsidRPr="0003648D" w:rsidRDefault="00BA7A09" w:rsidP="00BA7A09">
      <w:pPr>
        <w:spacing w:after="240"/>
        <w:ind w:left="720" w:hanging="720"/>
        <w:rPr>
          <w:szCs w:val="20"/>
        </w:rPr>
      </w:pPr>
      <w:r w:rsidRPr="0003648D">
        <w:rPr>
          <w:szCs w:val="20"/>
        </w:rPr>
        <w:t>(7)</w:t>
      </w:r>
      <w:r w:rsidRPr="0003648D">
        <w:rPr>
          <w:szCs w:val="20"/>
        </w:rPr>
        <w:tab/>
        <w:t>The additional Self-Arranged Ancillary Service Quantity specified by the QSE in response to a SASM notice by ERCOT to obtain additional Ancillary Services in the Adjustment Period cannot be more than 100 MW</w:t>
      </w:r>
      <w:del w:id="982" w:author="STEC" w:date="2017-12-27T10:28:00Z">
        <w:r w:rsidRPr="0003648D" w:rsidDel="00542B5D">
          <w:rPr>
            <w:szCs w:val="20"/>
          </w:rPr>
          <w:delText>s</w:delText>
        </w:r>
      </w:del>
      <w:r w:rsidRPr="0003648D">
        <w:rPr>
          <w:szCs w:val="20"/>
        </w:rPr>
        <w:t xml:space="preserve"> of RRS, </w:t>
      </w:r>
      <w:ins w:id="983" w:author="STEC" w:date="2017-11-06T14:18:00Z">
        <w:r w:rsidRPr="0003648D">
          <w:rPr>
            <w:szCs w:val="20"/>
          </w:rPr>
          <w:t xml:space="preserve">50 MW of </w:t>
        </w:r>
        <w:del w:id="984" w:author="STEC 042618" w:date="2018-03-28T13:25:00Z">
          <w:r w:rsidRPr="0003648D" w:rsidDel="00315C88">
            <w:rPr>
              <w:szCs w:val="20"/>
            </w:rPr>
            <w:delText>P</w:delText>
          </w:r>
        </w:del>
        <w:r w:rsidRPr="0003648D">
          <w:rPr>
            <w:szCs w:val="20"/>
          </w:rPr>
          <w:t xml:space="preserve">FRS, </w:t>
        </w:r>
      </w:ins>
      <w:r w:rsidRPr="0003648D">
        <w:rPr>
          <w:szCs w:val="20"/>
        </w:rPr>
        <w:t>25 MW</w:t>
      </w:r>
      <w:del w:id="985" w:author="STEC" w:date="2017-12-27T10:28:00Z">
        <w:r w:rsidRPr="0003648D" w:rsidDel="00542B5D">
          <w:rPr>
            <w:szCs w:val="20"/>
          </w:rPr>
          <w:delText>s</w:delText>
        </w:r>
      </w:del>
      <w:r w:rsidRPr="0003648D">
        <w:rPr>
          <w:szCs w:val="20"/>
        </w:rPr>
        <w:t xml:space="preserve"> of Reg-Up, 25 MW</w:t>
      </w:r>
      <w:del w:id="986" w:author="STEC" w:date="2017-12-27T10:28:00Z">
        <w:r w:rsidRPr="0003648D" w:rsidDel="00542B5D">
          <w:rPr>
            <w:szCs w:val="20"/>
          </w:rPr>
          <w:delText>s</w:delText>
        </w:r>
      </w:del>
      <w:r w:rsidRPr="0003648D">
        <w:rPr>
          <w:szCs w:val="20"/>
        </w:rPr>
        <w:t xml:space="preserve"> of Reg-Down, and 100 MW</w:t>
      </w:r>
      <w:del w:id="987" w:author="STEC" w:date="2017-12-27T10:28:00Z">
        <w:r w:rsidRPr="0003648D" w:rsidDel="00542B5D">
          <w:rPr>
            <w:szCs w:val="20"/>
          </w:rPr>
          <w:delText>s</w:delText>
        </w:r>
      </w:del>
      <w:r w:rsidRPr="0003648D">
        <w:rPr>
          <w:szCs w:val="20"/>
        </w:rPr>
        <w:t xml:space="preserve"> of Non-Spin greater than the additional Ancillary Service amount allocated by ERCOT to that QSE, as stated in the SASM notice, and cannot be changed once committed to ERCOT.</w:t>
      </w:r>
    </w:p>
    <w:p w14:paraId="79E08F6A" w14:textId="77777777" w:rsidR="00BA7A09" w:rsidRPr="0003648D" w:rsidRDefault="00BA7A09" w:rsidP="00BA7A09">
      <w:pPr>
        <w:spacing w:after="240"/>
        <w:ind w:left="720" w:hanging="720"/>
        <w:rPr>
          <w:szCs w:val="20"/>
        </w:rPr>
      </w:pPr>
      <w:r w:rsidRPr="0003648D">
        <w:rPr>
          <w:szCs w:val="20"/>
        </w:rPr>
        <w:t>(8)</w:t>
      </w:r>
      <w:r w:rsidRPr="0003648D">
        <w:rPr>
          <w:szCs w:val="20"/>
        </w:rPr>
        <w:tab/>
        <w:t xml:space="preserve">If a QSE does not self-arrange all of its Ancillary Service Obligation, ERCOT shall procure the remaining amount of that QSE’s Ancillary Service Obligation. </w:t>
      </w:r>
    </w:p>
    <w:p w14:paraId="36EAD8C8" w14:textId="77777777" w:rsidR="00BA7A09" w:rsidRPr="0003648D" w:rsidRDefault="00BA7A09" w:rsidP="00BA7A09">
      <w:pPr>
        <w:spacing w:after="240"/>
        <w:ind w:left="720" w:hanging="720"/>
        <w:rPr>
          <w:szCs w:val="20"/>
        </w:rPr>
      </w:pPr>
      <w:r w:rsidRPr="0003648D">
        <w:rPr>
          <w:szCs w:val="20"/>
        </w:rPr>
        <w:t>(9)</w:t>
      </w:r>
      <w:r w:rsidRPr="0003648D">
        <w:rPr>
          <w:szCs w:val="20"/>
        </w:rPr>
        <w:tab/>
        <w:t>For self-arranged RRS Service, the QSE shall indicate the quantity of the service that is provided from:</w:t>
      </w:r>
    </w:p>
    <w:p w14:paraId="6A8B537C" w14:textId="77777777" w:rsidR="00BA7A09" w:rsidRPr="0003648D" w:rsidRDefault="00BA7A09" w:rsidP="00BA7A09">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7E0EAC49" w14:textId="77777777" w:rsidR="00BA7A09" w:rsidRPr="0003648D" w:rsidRDefault="00BA7A09" w:rsidP="00BA7A09">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 and</w:t>
      </w:r>
    </w:p>
    <w:p w14:paraId="13F47079" w14:textId="77777777" w:rsidR="00BA7A09" w:rsidRDefault="00BA7A09" w:rsidP="00BA7A09">
      <w:pPr>
        <w:spacing w:after="240"/>
        <w:ind w:left="1440" w:hanging="720"/>
        <w:rPr>
          <w:ins w:id="988" w:author="ERCOT 06XX18" w:date="2018-06-08T09:19:00Z"/>
          <w:szCs w:val="20"/>
        </w:rPr>
      </w:pPr>
      <w:r w:rsidRPr="0003648D">
        <w:rPr>
          <w:szCs w:val="20"/>
        </w:rPr>
        <w:t>(c)</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p>
    <w:p w14:paraId="238B807D" w14:textId="77777777" w:rsidR="00FB556C" w:rsidRPr="005058CB" w:rsidRDefault="00FB556C" w:rsidP="00FB556C">
      <w:pPr>
        <w:pStyle w:val="List2"/>
        <w:spacing w:before="480"/>
        <w:ind w:left="0" w:firstLine="0"/>
        <w:outlineLvl w:val="4"/>
        <w:rPr>
          <w:b/>
          <w:i/>
        </w:rPr>
      </w:pPr>
      <w:bookmarkStart w:id="989" w:name="_Toc402345588"/>
      <w:bookmarkStart w:id="990" w:name="_Toc405383871"/>
      <w:bookmarkStart w:id="991" w:name="_Toc405536973"/>
      <w:bookmarkStart w:id="992" w:name="_Toc440871760"/>
      <w:bookmarkStart w:id="993" w:name="_Toc480878701"/>
      <w:r w:rsidRPr="005058CB">
        <w:rPr>
          <w:b/>
          <w:i/>
        </w:rPr>
        <w:t>4.4.7.1.1</w:t>
      </w:r>
      <w:r w:rsidRPr="005058CB">
        <w:rPr>
          <w:b/>
          <w:i/>
        </w:rPr>
        <w:tab/>
        <w:t>Negative Self-Arranged Ancillary Service Quantities</w:t>
      </w:r>
      <w:bookmarkEnd w:id="989"/>
      <w:bookmarkEnd w:id="990"/>
      <w:bookmarkEnd w:id="991"/>
      <w:bookmarkEnd w:id="992"/>
      <w:bookmarkEnd w:id="993"/>
    </w:p>
    <w:p w14:paraId="39CD0D88" w14:textId="77777777" w:rsidR="00FB556C" w:rsidRDefault="00FB556C" w:rsidP="00DA5D9A">
      <w:pPr>
        <w:pStyle w:val="List2"/>
        <w:ind w:left="720"/>
      </w:pPr>
      <w:r>
        <w:t>(1)</w:t>
      </w:r>
      <w:r>
        <w:tab/>
        <w:t>A QSE may submit a negative Self-Arranged Ancillary Service Quantity in the DAM.  ERCOT shall procure all negative Self-Arranged Ancillary Service Quantities submitted by a QSE.</w:t>
      </w:r>
    </w:p>
    <w:p w14:paraId="0A8CF73F" w14:textId="77777777" w:rsidR="00FB556C" w:rsidRDefault="00FB556C" w:rsidP="00FB556C">
      <w:pPr>
        <w:pStyle w:val="List"/>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5CF5E162" w14:textId="77777777" w:rsidR="00FB556C" w:rsidRDefault="00FB556C" w:rsidP="00DA5D9A">
      <w:pPr>
        <w:pStyle w:val="List2"/>
        <w:ind w:left="720"/>
      </w:pPr>
      <w:r w:rsidRPr="0064187E">
        <w:lastRenderedPageBreak/>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w:t>
      </w:r>
      <w:ins w:id="994" w:author="ERCOT 06XX18" w:date="2018-06-08T09:21:00Z">
        <w:r>
          <w:t xml:space="preserve">FRS and </w:t>
        </w:r>
      </w:ins>
      <w:r>
        <w:t xml:space="preserve">RRS, the QSE shall not specify </w:t>
      </w:r>
      <w:ins w:id="995" w:author="ERCOT 06XX18" w:date="2018-06-11T12:26:00Z">
        <w:r w:rsidR="00700D23">
          <w:t xml:space="preserve">Fast Frequency Response </w:t>
        </w:r>
      </w:ins>
      <w:ins w:id="996" w:author="ERCOT 06XX18" w:date="2018-06-11T12:29:00Z">
        <w:r w:rsidR="006C0E09">
          <w:t xml:space="preserve">Resources, </w:t>
        </w:r>
      </w:ins>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p w14:paraId="5FD460F7" w14:textId="77777777" w:rsidR="00FB556C" w:rsidRDefault="00FB556C" w:rsidP="00FB556C">
      <w:pPr>
        <w:pStyle w:val="H4"/>
        <w:spacing w:before="480"/>
        <w:ind w:left="1267" w:hanging="1267"/>
      </w:pPr>
      <w:bookmarkStart w:id="997" w:name="_Toc90197119"/>
      <w:bookmarkStart w:id="998" w:name="_Toc92873944"/>
      <w:bookmarkStart w:id="999" w:name="_Toc142108920"/>
      <w:bookmarkStart w:id="1000" w:name="_Toc142113765"/>
      <w:bookmarkStart w:id="1001" w:name="_Toc402345589"/>
      <w:bookmarkStart w:id="1002" w:name="_Toc405383872"/>
      <w:bookmarkStart w:id="1003" w:name="_Toc405536974"/>
      <w:bookmarkStart w:id="1004" w:name="_Toc440871761"/>
      <w:bookmarkStart w:id="1005" w:name="_Toc480878702"/>
      <w:r>
        <w:t>4.4.7.2</w:t>
      </w:r>
      <w:r>
        <w:tab/>
        <w:t>Ancillary Service Offers</w:t>
      </w:r>
      <w:bookmarkEnd w:id="997"/>
      <w:bookmarkEnd w:id="998"/>
      <w:bookmarkEnd w:id="999"/>
      <w:bookmarkEnd w:id="1000"/>
      <w:bookmarkEnd w:id="1001"/>
      <w:bookmarkEnd w:id="1002"/>
      <w:bookmarkEnd w:id="1003"/>
      <w:bookmarkEnd w:id="1004"/>
      <w:bookmarkEnd w:id="1005"/>
    </w:p>
    <w:p w14:paraId="7198C0F0" w14:textId="77777777" w:rsidR="00FB556C" w:rsidRDefault="00FB556C" w:rsidP="00FB556C">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w:t>
      </w:r>
      <w:r w:rsidRPr="00FB556C">
        <w:t xml:space="preserve">Resource </w:t>
      </w:r>
      <w:r w:rsidRPr="00FB556C">
        <w:rPr>
          <w:rStyle w:val="msoins0"/>
          <w:u w:val="none"/>
        </w:rPr>
        <w:t>in the</w:t>
      </w:r>
      <w:r>
        <w:rPr>
          <w:rStyle w:val="msoins0"/>
        </w:rPr>
        <w:t xml:space="preserve"> </w:t>
      </w:r>
      <w:r w:rsidRPr="00FB556C">
        <w:rPr>
          <w:rStyle w:val="msoins0"/>
          <w:u w:val="none"/>
        </w:rPr>
        <w:t>DAM</w:t>
      </w:r>
      <w:r>
        <w:t xml:space="preserve">.  </w:t>
      </w:r>
      <w:r w:rsidRPr="00FB556C">
        <w:rPr>
          <w:rStyle w:val="msoins0"/>
          <w:u w:val="none"/>
        </w:rPr>
        <w:t>A QSE may also submit Ancillary Service Offers in a SASM</w:t>
      </w:r>
      <w:r w:rsidRPr="00FB556C">
        <w:t>.</w:t>
      </w:r>
      <w:r>
        <w:t xml:space="preserve">  Offers of more than one Ancillary Service product from one Generation Resource may be inclusive or exclusive of each other and of any Energy Offer Curves, as specified according to a procedure developed by ERCOT. </w:t>
      </w:r>
    </w:p>
    <w:p w14:paraId="0C2EB5E5" w14:textId="77777777" w:rsidR="00FB556C" w:rsidRDefault="00FB556C" w:rsidP="00FB556C">
      <w:pPr>
        <w:pStyle w:val="BodyTextNumbered"/>
      </w:pPr>
      <w:r>
        <w:t>(2)</w:t>
      </w:r>
      <w:r>
        <w:tab/>
        <w:t>By 1000 in the Day-Ahead, a QSE may submit Load Resource-specific Ancillary Service Offers for Regulation Service, Non-Spin</w:t>
      </w:r>
      <w:ins w:id="1006" w:author="ERCOT 06XX18" w:date="2018-06-08T09:23:00Z">
        <w:r>
          <w:t>, FRS,</w:t>
        </w:r>
      </w:ins>
      <w:r>
        <w:t xml:space="preserve"> and RRS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p w14:paraId="7704CBA9" w14:textId="77777777" w:rsidR="00FB556C" w:rsidRDefault="00FB556C" w:rsidP="00FB556C">
      <w:pPr>
        <w:pStyle w:val="BodyTextNumbered"/>
      </w:pPr>
      <w:r>
        <w:t>(3)</w:t>
      </w:r>
      <w:r>
        <w:tab/>
        <w:t xml:space="preserve">Ancillary Service Offers remain active for the offered period until:  </w:t>
      </w:r>
    </w:p>
    <w:p w14:paraId="0E05F873" w14:textId="77777777" w:rsidR="00FB556C" w:rsidRDefault="00FB556C" w:rsidP="00FB556C">
      <w:pPr>
        <w:pStyle w:val="List"/>
        <w:ind w:left="1440"/>
      </w:pPr>
      <w:r>
        <w:t>(a)</w:t>
      </w:r>
      <w:r>
        <w:tab/>
        <w:t xml:space="preserve">Selected by ERCOT; </w:t>
      </w:r>
    </w:p>
    <w:p w14:paraId="1619168B" w14:textId="77777777" w:rsidR="00FB556C" w:rsidRDefault="00FB556C" w:rsidP="00FB556C">
      <w:pPr>
        <w:pStyle w:val="List"/>
        <w:ind w:left="1440"/>
      </w:pPr>
      <w:r>
        <w:t>(b)</w:t>
      </w:r>
      <w:r>
        <w:tab/>
        <w:t xml:space="preserve">Automatically inactivated by the software at the offer expiration time specified by the QSE </w:t>
      </w:r>
      <w:r w:rsidRPr="00FB556C">
        <w:rPr>
          <w:rStyle w:val="msoins0"/>
          <w:u w:val="none"/>
        </w:rPr>
        <w:t>when the offer is submitted</w:t>
      </w:r>
      <w:r>
        <w:t>; or</w:t>
      </w:r>
    </w:p>
    <w:p w14:paraId="5B827FE7" w14:textId="77777777" w:rsidR="00FB556C" w:rsidRDefault="00FB556C" w:rsidP="00FB556C">
      <w:pPr>
        <w:pStyle w:val="List"/>
        <w:ind w:left="1440"/>
      </w:pPr>
      <w:r>
        <w:t>(c)</w:t>
      </w:r>
      <w:r>
        <w:tab/>
        <w:t>Withdrawn by the QSE, but a withdrawal is not effective if the deadline for submitting offers has already passed.</w:t>
      </w:r>
    </w:p>
    <w:p w14:paraId="38719D9B" w14:textId="77777777" w:rsidR="00FB556C" w:rsidRDefault="00FB556C" w:rsidP="00FB556C">
      <w:pPr>
        <w:pStyle w:val="BodyTextNumbered"/>
      </w:pPr>
      <w:r>
        <w:t>(4)</w:t>
      </w:r>
      <w:r>
        <w:tab/>
        <w:t xml:space="preserve">A Load Resource that is not a Controllable Load Resource may specify whether its Ancillary Service Offer for </w:t>
      </w:r>
      <w:ins w:id="1007" w:author="ERCOT 06XX18" w:date="2018-06-08T09:23:00Z">
        <w:r>
          <w:t xml:space="preserve">FRS and </w:t>
        </w:r>
      </w:ins>
      <w:r>
        <w:t>RRS may only be procured by ERCOT as a block.</w:t>
      </w:r>
    </w:p>
    <w:p w14:paraId="79B8113B" w14:textId="77777777" w:rsidR="00FB556C" w:rsidRPr="0082662D" w:rsidRDefault="00FB556C" w:rsidP="00FB556C">
      <w:pPr>
        <w:spacing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257A010B" w14:textId="77777777" w:rsidR="00FB556C" w:rsidRPr="0082662D" w:rsidRDefault="00FB556C" w:rsidP="00FB556C">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5486B92B" w14:textId="77777777" w:rsidR="00FB556C" w:rsidRDefault="00FB556C" w:rsidP="00FB556C">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4F7A8CF9" w14:textId="77777777" w:rsidR="00FB556C" w:rsidRDefault="00FB556C" w:rsidP="00FB556C">
      <w:pPr>
        <w:spacing w:after="240"/>
        <w:ind w:left="1440" w:hanging="720"/>
      </w:pPr>
      <w:r>
        <w:t>(c)</w:t>
      </w:r>
      <w:r>
        <w:tab/>
        <w:t xml:space="preserve">No On-Line Ancillary Service Offer for any other Combined Cycle Generation Resource within the Combined Cycled Train is submitted for that hour. </w:t>
      </w:r>
    </w:p>
    <w:p w14:paraId="2B7F0AF1" w14:textId="77777777" w:rsidR="0075555E" w:rsidRDefault="0075555E" w:rsidP="0075555E">
      <w:pPr>
        <w:pStyle w:val="H5"/>
        <w:spacing w:before="480"/>
        <w:ind w:left="1627" w:hanging="1627"/>
      </w:pPr>
      <w:bookmarkStart w:id="1008" w:name="_Toc90197120"/>
      <w:bookmarkStart w:id="1009" w:name="_Toc92873945"/>
      <w:bookmarkStart w:id="1010" w:name="_Toc142108921"/>
      <w:bookmarkStart w:id="1011" w:name="_Toc142113766"/>
      <w:bookmarkStart w:id="1012" w:name="_Toc402345590"/>
      <w:bookmarkStart w:id="1013" w:name="_Toc405383873"/>
      <w:bookmarkStart w:id="1014" w:name="_Toc405536975"/>
      <w:bookmarkStart w:id="1015" w:name="_Toc440871762"/>
      <w:bookmarkStart w:id="1016" w:name="_Toc480878703"/>
      <w:r>
        <w:t>4.4.7.2.1</w:t>
      </w:r>
      <w:r>
        <w:tab/>
        <w:t>Ancillary Service Offer Criteria</w:t>
      </w:r>
      <w:bookmarkEnd w:id="1008"/>
      <w:bookmarkEnd w:id="1009"/>
      <w:bookmarkEnd w:id="1010"/>
      <w:bookmarkEnd w:id="1011"/>
      <w:bookmarkEnd w:id="1012"/>
      <w:bookmarkEnd w:id="1013"/>
      <w:bookmarkEnd w:id="1014"/>
      <w:bookmarkEnd w:id="1015"/>
      <w:bookmarkEnd w:id="1016"/>
    </w:p>
    <w:p w14:paraId="43D39B43" w14:textId="77777777" w:rsidR="0075555E" w:rsidRDefault="0075555E" w:rsidP="0075555E">
      <w:pPr>
        <w:pStyle w:val="BodyTextNumbered"/>
      </w:pPr>
      <w:r>
        <w:t>(1)</w:t>
      </w:r>
      <w:r>
        <w:tab/>
        <w:t>Each Ancillary Service Offer must be submitted by a QSE and must include the following information:</w:t>
      </w:r>
    </w:p>
    <w:p w14:paraId="27F83FC5" w14:textId="77777777" w:rsidR="0075555E" w:rsidRDefault="0075555E" w:rsidP="0075555E">
      <w:pPr>
        <w:pStyle w:val="List"/>
        <w:ind w:left="1440"/>
      </w:pPr>
      <w:r>
        <w:t>(a)</w:t>
      </w:r>
      <w:r>
        <w:tab/>
        <w:t>The selling QSE;</w:t>
      </w:r>
    </w:p>
    <w:p w14:paraId="79B327A7" w14:textId="77777777" w:rsidR="0075555E" w:rsidRDefault="0075555E" w:rsidP="0075555E">
      <w:pPr>
        <w:pStyle w:val="List"/>
        <w:ind w:left="1440"/>
      </w:pPr>
      <w:r>
        <w:t>(b)</w:t>
      </w:r>
      <w:r>
        <w:tab/>
        <w:t>The Resource represented by the QSE from which the offer would be supplied;</w:t>
      </w:r>
    </w:p>
    <w:p w14:paraId="69052F9F" w14:textId="77777777" w:rsidR="0075555E" w:rsidRDefault="0075555E" w:rsidP="0075555E">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0700CDA4" w14:textId="77777777" w:rsidR="0075555E" w:rsidRDefault="0075555E" w:rsidP="0075555E">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44DDCF1D" w14:textId="77777777" w:rsidR="0075555E" w:rsidRDefault="0075555E" w:rsidP="0075555E">
      <w:pPr>
        <w:pStyle w:val="BodyTextNumbered"/>
        <w:ind w:left="1428" w:hanging="686"/>
      </w:pPr>
      <w:r>
        <w:t>(e)</w:t>
      </w:r>
      <w:r>
        <w:tab/>
        <w:t>An Ancillary Service Offer linked to other Ancillary Service Offers or an Energy Offer Curve from a Resource designated to be On-Line for the offer period in its COP may only be struck if the total capacity struck is within limits as defined in item (4)(c)(iii) of Section 4.5.1;</w:t>
      </w:r>
    </w:p>
    <w:p w14:paraId="0C5F70C4" w14:textId="77777777" w:rsidR="0075555E" w:rsidRDefault="0075555E" w:rsidP="0075555E">
      <w:pPr>
        <w:pStyle w:val="BodyTextNumbered"/>
        <w:ind w:left="1428" w:hanging="686"/>
      </w:pPr>
      <w:r>
        <w:t>(f)</w:t>
      </w:r>
      <w:r>
        <w:tab/>
        <w:t xml:space="preserve">The first and last hour of the offer; </w:t>
      </w:r>
    </w:p>
    <w:p w14:paraId="4475D1E4" w14:textId="77777777" w:rsidR="0075555E" w:rsidRDefault="0075555E" w:rsidP="0075555E">
      <w:pPr>
        <w:pStyle w:val="List"/>
        <w:ind w:left="1440"/>
      </w:pPr>
      <w:r>
        <w:t>(g)</w:t>
      </w:r>
      <w:r>
        <w:tab/>
        <w:t>A fixed quantity block, or variable quantity block indicator for the offer:</w:t>
      </w:r>
    </w:p>
    <w:p w14:paraId="7701E4A0" w14:textId="77777777" w:rsidR="0075555E" w:rsidRDefault="0075555E" w:rsidP="0075555E">
      <w:pPr>
        <w:pStyle w:val="List2"/>
        <w:ind w:left="2160"/>
      </w:pPr>
      <w:r>
        <w:t>(i)</w:t>
      </w:r>
      <w:r>
        <w:tab/>
        <w:t xml:space="preserve">If a fixed quantity block, not to exceed 150 MW, which may only be offered by a Load Resource </w:t>
      </w:r>
      <w:r w:rsidRPr="00366781">
        <w:t xml:space="preserve">controlled by high-set under-frequency relay providing </w:t>
      </w:r>
      <w:ins w:id="1017" w:author="ERCOT 06XX18" w:date="2018-06-08T09:26:00Z">
        <w:r>
          <w:t xml:space="preserve">FRS or </w:t>
        </w:r>
      </w:ins>
      <w:r w:rsidRPr="00366781">
        <w:t>RRS, and which may clear at a Market Clearing Price for Capacity (MCPC) below the Ancillary Service Offer price for that block,</w:t>
      </w:r>
      <w:r>
        <w:t xml:space="preserve"> the single price (in $/MW) and single quantity (in MW) for all hours offered in that block; or</w:t>
      </w:r>
    </w:p>
    <w:p w14:paraId="1EACD54C" w14:textId="77777777" w:rsidR="0075555E" w:rsidRDefault="0075555E" w:rsidP="0075555E">
      <w:pPr>
        <w:pStyle w:val="List2"/>
        <w:ind w:left="2160"/>
      </w:pPr>
      <w:r>
        <w:lastRenderedPageBreak/>
        <w:t>(ii)</w:t>
      </w:r>
      <w:r>
        <w:tab/>
        <w:t>If a variable quantity block, which may be offered by a Generation Resource or a Load Resource, the single price (in $/MW) and single “up to” quantity (in MW) contingent on the purchase of all hours offered in that block; and</w:t>
      </w:r>
    </w:p>
    <w:p w14:paraId="677F9228" w14:textId="77777777" w:rsidR="0075555E" w:rsidRDefault="0075555E" w:rsidP="0075555E">
      <w:pPr>
        <w:pStyle w:val="List"/>
        <w:ind w:left="1440"/>
      </w:pPr>
      <w:r>
        <w:t>(h)</w:t>
      </w:r>
      <w:r>
        <w:tab/>
        <w:t>The expiration time and date of the offer.</w:t>
      </w:r>
    </w:p>
    <w:p w14:paraId="241708A9" w14:textId="77777777" w:rsidR="0075555E" w:rsidRDefault="0075555E" w:rsidP="0075555E">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2B4061A" w14:textId="77777777" w:rsidR="0075555E" w:rsidRDefault="0075555E" w:rsidP="0075555E">
      <w:pPr>
        <w:pStyle w:val="BodyTextNumbered"/>
      </w:pPr>
      <w:r>
        <w:t>(3)</w:t>
      </w:r>
      <w:r>
        <w:tab/>
        <w:t>No Ancillary Service Offer price may exceed the System-Wide Offer Cap (SWCAP) (in $/MW).  No Ancillary Service Offer price may be less than $0 per MW.</w:t>
      </w:r>
    </w:p>
    <w:p w14:paraId="6F5ACA97" w14:textId="77777777" w:rsidR="0075555E" w:rsidRDefault="0075555E" w:rsidP="0075555E">
      <w:pPr>
        <w:pStyle w:val="BodyTextNumbered"/>
      </w:pPr>
      <w:r>
        <w:t>(4)</w:t>
      </w:r>
      <w:r>
        <w:tab/>
        <w:t>The minimum amount per Resource for each Ancillary Service product that may be offered is one-tenth (0.1) MW.</w:t>
      </w:r>
    </w:p>
    <w:p w14:paraId="091AF713" w14:textId="77777777" w:rsidR="0075555E" w:rsidRDefault="0075555E" w:rsidP="0075555E">
      <w:pPr>
        <w:pStyle w:val="BodyTextNumbered"/>
      </w:pPr>
      <w:r>
        <w:t>(5)</w:t>
      </w:r>
      <w:r>
        <w:tab/>
        <w:t xml:space="preserve">A Resource may offer more than one Ancillary Service.  </w:t>
      </w:r>
    </w:p>
    <w:p w14:paraId="6A853CE3" w14:textId="77777777" w:rsidR="0075555E" w:rsidRDefault="0075555E" w:rsidP="0075555E">
      <w:pPr>
        <w:pStyle w:val="BodyTextNumbered"/>
      </w:pPr>
      <w:r>
        <w:t>(6)</w:t>
      </w:r>
      <w:r>
        <w:tab/>
      </w:r>
      <w:r w:rsidRPr="009C795E">
        <w:t>Offers for Load Resources may be adjusted to reflect Distribution Losses in accordance with Section 8.1.1.2, General Capacity Testing Requirements.</w:t>
      </w:r>
    </w:p>
    <w:p w14:paraId="147DB805" w14:textId="77777777" w:rsidR="0075555E" w:rsidRDefault="0075555E" w:rsidP="0075555E">
      <w:pPr>
        <w:pStyle w:val="BodyTextNumbered"/>
      </w:pPr>
      <w:r>
        <w:t>(7)</w:t>
      </w:r>
      <w:r>
        <w:tab/>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1DC28C1C" w14:textId="77777777" w:rsidR="00BA7A09" w:rsidRPr="0003648D" w:rsidRDefault="00BA7A09" w:rsidP="00BA7A09">
      <w:pPr>
        <w:pStyle w:val="H4"/>
        <w:spacing w:before="480"/>
        <w:ind w:left="1267" w:hanging="1267"/>
      </w:pPr>
      <w:r w:rsidRPr="0003648D">
        <w:t>4.4.7.3</w:t>
      </w:r>
      <w:r w:rsidRPr="0003648D">
        <w:tab/>
        <w:t>Ancillary Service Trades</w:t>
      </w:r>
    </w:p>
    <w:p w14:paraId="4B85D43B" w14:textId="77777777" w:rsidR="00BA7A09" w:rsidRPr="0003648D" w:rsidRDefault="00BA7A09" w:rsidP="00BA7A09">
      <w:pPr>
        <w:pStyle w:val="BodyTextNumbered"/>
      </w:pPr>
      <w:r w:rsidRPr="0003648D">
        <w:t>(1)</w:t>
      </w:r>
      <w:r w:rsidRPr="0003648D">
        <w:tab/>
        <w:t xml:space="preserve">An Ancillary Service Trade is the information for a QSE-to-QSE transaction that transfers an obligation to provide Ancillary Service capacity between a buyer and a seller. </w:t>
      </w:r>
    </w:p>
    <w:p w14:paraId="682BAEE7" w14:textId="77777777" w:rsidR="00BA7A09" w:rsidRPr="0003648D" w:rsidRDefault="00BA7A09" w:rsidP="00BA7A09">
      <w:pPr>
        <w:pStyle w:val="BodyTextNumbered"/>
      </w:pPr>
      <w:r w:rsidRPr="0003648D">
        <w:t>(2)</w:t>
      </w:r>
      <w:r w:rsidRPr="0003648D">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p w14:paraId="6EE1BB17" w14:textId="77777777" w:rsidR="00BA7A09" w:rsidRPr="0003648D" w:rsidRDefault="00BA7A09" w:rsidP="00BA7A09">
      <w:pPr>
        <w:pStyle w:val="BodyTextNumbered"/>
      </w:pPr>
      <w:r w:rsidRPr="0003648D">
        <w:t>(3)</w:t>
      </w:r>
      <w:r w:rsidRPr="0003648D">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4D36620" w14:textId="77777777" w:rsidR="00BA7A09" w:rsidRPr="0003648D" w:rsidRDefault="00BA7A09" w:rsidP="00BA7A09">
      <w:pPr>
        <w:pStyle w:val="BodyTextNumbered"/>
        <w:rPr>
          <w:ins w:id="1018" w:author="STEC" w:date="2017-11-06T15:59:00Z"/>
        </w:rPr>
      </w:pPr>
      <w:ins w:id="1019" w:author="STEC" w:date="2017-11-06T15:59:00Z">
        <w:r w:rsidRPr="0003648D">
          <w:t>(4)</w:t>
        </w:r>
        <w:r w:rsidRPr="0003648D">
          <w:tab/>
          <w:t xml:space="preserve">A QSE with an Ancillary Service Supply Responsibility for RRS, originally designated to be provided by a </w:t>
        </w:r>
      </w:ins>
      <w:ins w:id="1020" w:author="STEC" w:date="2017-11-06T16:00:00Z">
        <w:r w:rsidRPr="0003648D">
          <w:t xml:space="preserve">Generation </w:t>
        </w:r>
      </w:ins>
      <w:ins w:id="1021" w:author="STEC" w:date="2017-11-06T15:59:00Z">
        <w:r w:rsidRPr="0003648D">
          <w:t xml:space="preserve">Resource, may transfer its responsibility via Ancillary </w:t>
        </w:r>
        <w:r w:rsidRPr="0003648D">
          <w:lastRenderedPageBreak/>
          <w:t xml:space="preserve">Service Trade(s) to another QSE only if that QSE designates the RRS will be provided by a Generation Resource.  </w:t>
        </w:r>
      </w:ins>
    </w:p>
    <w:p w14:paraId="1D01D4BC" w14:textId="77777777" w:rsidR="00BA7A09" w:rsidRPr="0003648D" w:rsidDel="00B33FCA" w:rsidRDefault="00BA7A09" w:rsidP="00BA7A09">
      <w:pPr>
        <w:pStyle w:val="BodyTextNumbered"/>
        <w:rPr>
          <w:ins w:id="1022" w:author="STEC" w:date="2017-11-06T15:59:00Z"/>
          <w:del w:id="1023" w:author="STEC 042618" w:date="2018-04-25T16:57:00Z"/>
        </w:rPr>
      </w:pPr>
      <w:ins w:id="1024" w:author="STEC" w:date="2017-11-06T15:59:00Z">
        <w:del w:id="1025" w:author="STEC 042618" w:date="2018-04-25T16:57:00Z">
          <w:r w:rsidRPr="0003648D" w:rsidDel="00B33FCA">
            <w:delText>(5)</w:delText>
          </w:r>
          <w:r w:rsidRPr="0003648D" w:rsidDel="00B33FCA">
            <w:tab/>
            <w:delText xml:space="preserve">A QSE with an Ancillary Service Supply Responsibility for RRS, originally designated to be provided by a Resource </w:delText>
          </w:r>
        </w:del>
      </w:ins>
      <w:ins w:id="1026" w:author="STEC" w:date="2017-11-06T16:00:00Z">
        <w:del w:id="1027" w:author="STEC 042618" w:date="2018-04-25T16:57:00Z">
          <w:r w:rsidRPr="0003648D" w:rsidDel="00B33FCA">
            <w:delText>capable of</w:delText>
          </w:r>
        </w:del>
      </w:ins>
      <w:ins w:id="1028" w:author="STEC" w:date="2017-11-06T15:59:00Z">
        <w:del w:id="1029" w:author="STEC 042618" w:date="2018-04-25T16:57:00Z">
          <w:r w:rsidRPr="0003648D" w:rsidDel="00B33FCA">
            <w:delText xml:space="preserve"> </w:delText>
          </w:r>
        </w:del>
      </w:ins>
      <w:ins w:id="1030" w:author="STEC" w:date="2017-12-27T10:29:00Z">
        <w:del w:id="1031" w:author="STEC 042618" w:date="2018-04-25T16:57:00Z">
          <w:r w:rsidRPr="0003648D" w:rsidDel="00B33FCA">
            <w:delText>Fast Frequency Response (</w:delText>
          </w:r>
        </w:del>
      </w:ins>
      <w:ins w:id="1032" w:author="STEC" w:date="2017-11-06T15:59:00Z">
        <w:del w:id="1033" w:author="STEC 042618" w:date="2018-04-25T16:57:00Z">
          <w:r w:rsidRPr="0003648D" w:rsidDel="00B33FCA">
            <w:delText>FFR</w:delText>
          </w:r>
        </w:del>
      </w:ins>
      <w:ins w:id="1034" w:author="STEC" w:date="2017-12-27T10:29:00Z">
        <w:del w:id="1035" w:author="STEC 042618" w:date="2018-04-25T16:57:00Z">
          <w:r w:rsidRPr="0003648D" w:rsidDel="00B33FCA">
            <w:delText>)</w:delText>
          </w:r>
        </w:del>
      </w:ins>
      <w:ins w:id="1036" w:author="STEC" w:date="2017-11-06T15:59:00Z">
        <w:del w:id="1037" w:author="STEC 042618" w:date="2018-04-25T16:57:00Z">
          <w:r w:rsidRPr="0003648D" w:rsidDel="00B33FCA">
            <w:delText xml:space="preserve">, may transfer its responsibility via Ancillary Service Trade(s) to another QSE only if that QSE designates the RRS will be provided by either: </w:delText>
          </w:r>
        </w:del>
      </w:ins>
    </w:p>
    <w:p w14:paraId="6A4AF47B" w14:textId="77777777" w:rsidR="00BA7A09" w:rsidRPr="0003648D" w:rsidDel="00B33FCA" w:rsidRDefault="00BA7A09" w:rsidP="00BA7A09">
      <w:pPr>
        <w:pStyle w:val="List"/>
        <w:ind w:left="1440"/>
        <w:rPr>
          <w:ins w:id="1038" w:author="STEC" w:date="2017-11-06T15:59:00Z"/>
          <w:del w:id="1039" w:author="STEC 042618" w:date="2018-04-25T16:57:00Z"/>
        </w:rPr>
      </w:pPr>
      <w:ins w:id="1040" w:author="STEC" w:date="2017-11-06T15:59:00Z">
        <w:del w:id="1041" w:author="STEC 042618" w:date="2018-04-25T16:57:00Z">
          <w:r w:rsidRPr="0003648D" w:rsidDel="00B33FCA">
            <w:delText>(a)</w:delText>
          </w:r>
          <w:r w:rsidRPr="0003648D" w:rsidDel="00B33FCA">
            <w:tab/>
            <w:delText xml:space="preserve">A Generation Resource; </w:delText>
          </w:r>
        </w:del>
      </w:ins>
    </w:p>
    <w:p w14:paraId="5891F7C3" w14:textId="77777777" w:rsidR="00BA7A09" w:rsidRPr="0003648D" w:rsidDel="00B33FCA" w:rsidRDefault="00BA7A09" w:rsidP="00BA7A09">
      <w:pPr>
        <w:pStyle w:val="List"/>
        <w:ind w:left="1440"/>
        <w:rPr>
          <w:ins w:id="1042" w:author="STEC" w:date="2017-11-06T15:59:00Z"/>
          <w:del w:id="1043" w:author="STEC 042618" w:date="2018-04-25T16:57:00Z"/>
        </w:rPr>
      </w:pPr>
      <w:ins w:id="1044" w:author="STEC" w:date="2017-11-06T15:59:00Z">
        <w:del w:id="1045" w:author="STEC 042618" w:date="2018-04-25T16:57:00Z">
          <w:r w:rsidRPr="0003648D" w:rsidDel="00B33FCA">
            <w:delText>(b)</w:delText>
          </w:r>
          <w:r w:rsidRPr="0003648D" w:rsidDel="00B33FCA">
            <w:tab/>
            <w:delText xml:space="preserve">A Resource </w:delText>
          </w:r>
        </w:del>
      </w:ins>
      <w:ins w:id="1046" w:author="STEC" w:date="2017-11-06T16:01:00Z">
        <w:del w:id="1047" w:author="STEC 042618" w:date="2018-04-25T16:57:00Z">
          <w:r w:rsidRPr="0003648D" w:rsidDel="00B33FCA">
            <w:delText>capable of</w:delText>
          </w:r>
        </w:del>
      </w:ins>
      <w:ins w:id="1048" w:author="STEC" w:date="2017-11-06T15:59:00Z">
        <w:del w:id="1049" w:author="STEC 042618" w:date="2018-04-25T16:57:00Z">
          <w:r w:rsidRPr="0003648D" w:rsidDel="00B33FCA">
            <w:delText xml:space="preserve"> FFR</w:delText>
          </w:r>
        </w:del>
      </w:ins>
      <w:ins w:id="1050" w:author="STEC" w:date="2017-12-13T16:22:00Z">
        <w:del w:id="1051" w:author="STEC 042618" w:date="2018-04-25T16:57:00Z">
          <w:r w:rsidRPr="0003648D" w:rsidDel="00B33FCA">
            <w:delText xml:space="preserve"> providing RRS triggered with under-frequency relays set at 59.80</w:delText>
          </w:r>
        </w:del>
      </w:ins>
      <w:ins w:id="1052" w:author="STEC 042618" w:date="2018-03-31T16:10:00Z">
        <w:del w:id="1053" w:author="STEC 042618" w:date="2018-04-25T16:57:00Z">
          <w:r w:rsidR="009B3A5A" w:rsidRPr="0003648D" w:rsidDel="00B33FCA">
            <w:delText>5</w:delText>
          </w:r>
        </w:del>
      </w:ins>
      <w:ins w:id="1054" w:author="STEC" w:date="2017-12-13T16:22:00Z">
        <w:del w:id="1055" w:author="STEC 042618" w:date="2018-04-25T16:57:00Z">
          <w:r w:rsidRPr="0003648D" w:rsidDel="00B33FCA">
            <w:delText xml:space="preserve"> Hz</w:delText>
          </w:r>
        </w:del>
      </w:ins>
      <w:ins w:id="1056" w:author="STEC" w:date="2017-11-06T15:59:00Z">
        <w:del w:id="1057" w:author="STEC 042618" w:date="2018-04-25T16:57:00Z">
          <w:r w:rsidRPr="0003648D" w:rsidDel="00B33FCA">
            <w:delText xml:space="preserve">; or </w:delText>
          </w:r>
        </w:del>
      </w:ins>
    </w:p>
    <w:p w14:paraId="72DACEF3" w14:textId="77777777" w:rsidR="00BA7A09" w:rsidRPr="0003648D" w:rsidDel="00B33FCA" w:rsidRDefault="00BA7A09" w:rsidP="00BA7A09">
      <w:pPr>
        <w:pStyle w:val="List"/>
        <w:ind w:left="1440"/>
        <w:rPr>
          <w:ins w:id="1058" w:author="STEC" w:date="2017-11-06T15:59:00Z"/>
          <w:del w:id="1059" w:author="STEC 042618" w:date="2018-04-25T16:57:00Z"/>
        </w:rPr>
      </w:pPr>
      <w:ins w:id="1060" w:author="STEC" w:date="2017-11-06T15:59:00Z">
        <w:del w:id="1061" w:author="STEC 042618" w:date="2018-04-25T16:57:00Z">
          <w:r w:rsidRPr="0003648D" w:rsidDel="00B33FCA">
            <w:delText>(c)</w:delText>
          </w:r>
          <w:r w:rsidRPr="0003648D" w:rsidDel="00B33FCA">
            <w:tab/>
            <w:delText xml:space="preserve">A Load Resource providing RRS triggered with under-frequency relays set at 59.70 Hz.  </w:delText>
          </w:r>
        </w:del>
      </w:ins>
    </w:p>
    <w:p w14:paraId="4F423BAF" w14:textId="77777777" w:rsidR="00BA7A09" w:rsidRPr="0003648D" w:rsidRDefault="00BA7A09" w:rsidP="00BA7A09">
      <w:pPr>
        <w:pStyle w:val="BodyTextNumbered"/>
        <w:rPr>
          <w:ins w:id="1062" w:author="STEC" w:date="2017-11-06T15:59:00Z"/>
        </w:rPr>
      </w:pPr>
      <w:ins w:id="1063" w:author="STEC" w:date="2017-11-06T15:59:00Z">
        <w:r w:rsidRPr="0003648D">
          <w:t>(</w:t>
        </w:r>
      </w:ins>
      <w:ins w:id="1064" w:author="STEC 042618" w:date="2018-04-26T09:57:00Z">
        <w:r w:rsidR="00D23EF8" w:rsidRPr="0003648D">
          <w:t>5</w:t>
        </w:r>
      </w:ins>
      <w:ins w:id="1065" w:author="STEC" w:date="2017-11-06T15:59:00Z">
        <w:del w:id="1066" w:author="STEC 042618" w:date="2018-04-26T09:57:00Z">
          <w:r w:rsidRPr="0003648D" w:rsidDel="00D23EF8">
            <w:delText>6</w:delText>
          </w:r>
        </w:del>
        <w:r w:rsidRPr="0003648D">
          <w:t>)</w:t>
        </w:r>
        <w:r w:rsidRPr="0003648D">
          <w:tab/>
          <w:t xml:space="preserve">A QSE with an Ancillary Service Supply Responsibility for RRS, originally designated to be provided by a Load Resource providing RRS triggered with under-frequency relays set at 59.70 Hz, may transfer its responsibility via Ancillary Service Trade(s) to another QSE only if that QSE designates the RRS will be provided by either: </w:t>
        </w:r>
      </w:ins>
    </w:p>
    <w:p w14:paraId="3AF888B5" w14:textId="77777777" w:rsidR="00BA7A09" w:rsidRPr="0003648D" w:rsidRDefault="00BA7A09" w:rsidP="00BA7A09">
      <w:pPr>
        <w:pStyle w:val="List"/>
        <w:ind w:left="1440"/>
        <w:rPr>
          <w:ins w:id="1067" w:author="STEC" w:date="2017-11-06T15:59:00Z"/>
        </w:rPr>
      </w:pPr>
      <w:ins w:id="1068" w:author="STEC" w:date="2017-11-06T15:59:00Z">
        <w:r w:rsidRPr="0003648D">
          <w:t>(a)</w:t>
        </w:r>
        <w:r w:rsidRPr="0003648D">
          <w:tab/>
          <w:t xml:space="preserve">A Generation Resource; or </w:t>
        </w:r>
      </w:ins>
    </w:p>
    <w:p w14:paraId="6BA16350" w14:textId="77777777" w:rsidR="00BA7A09" w:rsidRPr="0003648D" w:rsidRDefault="00BA7A09" w:rsidP="00BA7A09">
      <w:pPr>
        <w:pStyle w:val="List"/>
        <w:ind w:left="1440"/>
        <w:rPr>
          <w:ins w:id="1069" w:author="STEC" w:date="2017-11-06T15:59:00Z"/>
        </w:rPr>
      </w:pPr>
      <w:ins w:id="1070" w:author="STEC" w:date="2017-11-06T15:59:00Z">
        <w:r w:rsidRPr="0003648D">
          <w:t>(b)</w:t>
        </w:r>
        <w:r w:rsidRPr="0003648D">
          <w:tab/>
          <w:t xml:space="preserve">A Load Resource providing RRS triggered with under-frequency relays set at 59.70 Hz.  </w:t>
        </w:r>
      </w:ins>
    </w:p>
    <w:p w14:paraId="296BF2EB" w14:textId="77777777" w:rsidR="00BA7A09" w:rsidRPr="0003648D" w:rsidRDefault="00BA7A09" w:rsidP="00BA7A09">
      <w:pPr>
        <w:pStyle w:val="BodyTextNumbered"/>
        <w:rPr>
          <w:ins w:id="1071" w:author="STEC" w:date="2017-11-06T15:59:00Z"/>
        </w:rPr>
      </w:pPr>
      <w:ins w:id="1072" w:author="STEC" w:date="2017-11-06T15:59:00Z">
        <w:r w:rsidRPr="0003648D">
          <w:t>(</w:t>
        </w:r>
      </w:ins>
      <w:ins w:id="1073" w:author="STEC 042618" w:date="2018-04-26T09:57:00Z">
        <w:r w:rsidR="00D23EF8" w:rsidRPr="0003648D">
          <w:t>6</w:t>
        </w:r>
      </w:ins>
      <w:ins w:id="1074" w:author="STEC" w:date="2017-11-06T15:59:00Z">
        <w:del w:id="1075" w:author="STEC 042618" w:date="2018-04-26T09:57:00Z">
          <w:r w:rsidRPr="0003648D" w:rsidDel="00D23EF8">
            <w:delText>7</w:delText>
          </w:r>
        </w:del>
        <w:r w:rsidRPr="0003648D">
          <w:t>)</w:t>
        </w:r>
        <w:r w:rsidRPr="0003648D">
          <w:tab/>
          <w:t xml:space="preserve">The table below shows the </w:t>
        </w:r>
      </w:ins>
      <w:ins w:id="1076" w:author="STEC 042618" w:date="2018-03-28T14:48:00Z">
        <w:r w:rsidR="000315C0" w:rsidRPr="0003648D">
          <w:t xml:space="preserve">RRS </w:t>
        </w:r>
      </w:ins>
      <w:ins w:id="1077" w:author="STEC" w:date="2017-11-06T15:59:00Z">
        <w:r w:rsidRPr="0003648D">
          <w:t>trades that are allowed for each type of original responsibility:</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BA7A09" w:rsidRPr="0003648D" w14:paraId="3312E72C" w14:textId="77777777" w:rsidTr="00FF6149">
        <w:trPr>
          <w:trHeight w:val="343"/>
          <w:ins w:id="1078" w:author="STEC" w:date="2017-11-06T15:59:00Z"/>
        </w:trPr>
        <w:tc>
          <w:tcPr>
            <w:tcW w:w="2240" w:type="dxa"/>
            <w:shd w:val="clear" w:color="auto" w:fill="auto"/>
            <w:vAlign w:val="center"/>
          </w:tcPr>
          <w:p w14:paraId="2D52E8C7" w14:textId="77777777" w:rsidR="00BA7A09" w:rsidRPr="0003648D" w:rsidRDefault="00BA7A09" w:rsidP="00FF6149">
            <w:pPr>
              <w:pStyle w:val="BodyTextNumbered"/>
              <w:ind w:left="0" w:firstLine="0"/>
              <w:jc w:val="center"/>
              <w:rPr>
                <w:ins w:id="1079" w:author="STEC" w:date="2017-11-06T15:59:00Z"/>
              </w:rPr>
            </w:pPr>
          </w:p>
        </w:tc>
        <w:tc>
          <w:tcPr>
            <w:tcW w:w="6515" w:type="dxa"/>
            <w:gridSpan w:val="3"/>
            <w:shd w:val="clear" w:color="auto" w:fill="auto"/>
            <w:vAlign w:val="center"/>
          </w:tcPr>
          <w:p w14:paraId="60B8F81A" w14:textId="77777777" w:rsidR="00BA7A09" w:rsidRPr="0003648D" w:rsidRDefault="00BA7A09" w:rsidP="00FF6149">
            <w:pPr>
              <w:pStyle w:val="BodyTextNumbered"/>
              <w:ind w:left="0" w:firstLine="0"/>
              <w:jc w:val="center"/>
              <w:rPr>
                <w:ins w:id="1080" w:author="STEC" w:date="2017-11-06T15:59:00Z"/>
                <w:b/>
              </w:rPr>
            </w:pPr>
            <w:ins w:id="1081" w:author="STEC" w:date="2017-11-06T15:59:00Z">
              <w:r w:rsidRPr="0003648D">
                <w:rPr>
                  <w:b/>
                </w:rPr>
                <w:t>Allowable RRS Ancillary Service Trades</w:t>
              </w:r>
            </w:ins>
          </w:p>
        </w:tc>
      </w:tr>
      <w:tr w:rsidR="00BA7A09" w:rsidRPr="0003648D" w14:paraId="3B7AB1A5" w14:textId="77777777" w:rsidTr="00FF6149">
        <w:trPr>
          <w:trHeight w:val="527"/>
          <w:ins w:id="1082" w:author="STEC" w:date="2017-11-06T15:59:00Z"/>
        </w:trPr>
        <w:tc>
          <w:tcPr>
            <w:tcW w:w="2240" w:type="dxa"/>
            <w:shd w:val="clear" w:color="auto" w:fill="auto"/>
            <w:vAlign w:val="center"/>
          </w:tcPr>
          <w:p w14:paraId="773B41C5" w14:textId="77777777" w:rsidR="00BA7A09" w:rsidRPr="0003648D" w:rsidRDefault="00BA7A09" w:rsidP="00FF6149">
            <w:pPr>
              <w:pStyle w:val="BodyTextNumbered"/>
              <w:ind w:left="0" w:firstLine="0"/>
              <w:jc w:val="center"/>
              <w:rPr>
                <w:ins w:id="1083" w:author="STEC" w:date="2017-11-06T15:59:00Z"/>
                <w:b/>
              </w:rPr>
            </w:pPr>
            <w:ins w:id="1084" w:author="STEC" w:date="2017-11-06T15:59:00Z">
              <w:r w:rsidRPr="0003648D">
                <w:rPr>
                  <w:b/>
                </w:rPr>
                <w:t>Original Responsibility</w:t>
              </w:r>
            </w:ins>
          </w:p>
        </w:tc>
        <w:tc>
          <w:tcPr>
            <w:tcW w:w="2188" w:type="dxa"/>
            <w:shd w:val="clear" w:color="auto" w:fill="auto"/>
            <w:vAlign w:val="center"/>
          </w:tcPr>
          <w:p w14:paraId="37572B03" w14:textId="77777777" w:rsidR="00BA7A09" w:rsidRPr="0003648D" w:rsidRDefault="00BA7A09" w:rsidP="00FF6149">
            <w:pPr>
              <w:pStyle w:val="BodyTextNumbered"/>
              <w:ind w:left="0" w:firstLine="0"/>
              <w:jc w:val="center"/>
              <w:rPr>
                <w:ins w:id="1085" w:author="STEC" w:date="2017-11-06T15:59:00Z"/>
                <w:b/>
              </w:rPr>
            </w:pPr>
            <w:ins w:id="1086" w:author="STEC" w:date="2017-11-06T15:59:00Z">
              <w:r w:rsidRPr="0003648D">
                <w:rPr>
                  <w:b/>
                </w:rPr>
                <w:t>Generation Resource</w:t>
              </w:r>
            </w:ins>
          </w:p>
        </w:tc>
        <w:tc>
          <w:tcPr>
            <w:tcW w:w="2070" w:type="dxa"/>
            <w:shd w:val="clear" w:color="auto" w:fill="auto"/>
            <w:vAlign w:val="center"/>
          </w:tcPr>
          <w:p w14:paraId="2619E317" w14:textId="77777777" w:rsidR="00BA7A09" w:rsidRPr="0003648D" w:rsidRDefault="00BA7A09" w:rsidP="00FF6149">
            <w:pPr>
              <w:pStyle w:val="BodyTextNumbered"/>
              <w:ind w:left="0" w:firstLine="0"/>
              <w:jc w:val="center"/>
              <w:rPr>
                <w:ins w:id="1087" w:author="STEC" w:date="2017-11-06T15:59:00Z"/>
                <w:b/>
              </w:rPr>
            </w:pPr>
            <w:ins w:id="1088" w:author="STEC" w:date="2017-11-06T15:59:00Z">
              <w:del w:id="1089" w:author="STEC 042618" w:date="2018-04-25T16:59:00Z">
                <w:r w:rsidRPr="0003648D" w:rsidDel="00B33FCA">
                  <w:rPr>
                    <w:b/>
                  </w:rPr>
                  <w:delText xml:space="preserve">Resource </w:delText>
                </w:r>
              </w:del>
            </w:ins>
            <w:ins w:id="1090" w:author="STEC" w:date="2017-11-06T16:01:00Z">
              <w:del w:id="1091" w:author="STEC 042618" w:date="2018-04-25T16:59:00Z">
                <w:r w:rsidRPr="0003648D" w:rsidDel="00B33FCA">
                  <w:rPr>
                    <w:b/>
                  </w:rPr>
                  <w:delText>capable of</w:delText>
                </w:r>
              </w:del>
            </w:ins>
            <w:ins w:id="1092" w:author="STEC" w:date="2017-11-06T15:59:00Z">
              <w:del w:id="1093" w:author="STEC 042618" w:date="2018-04-25T16:59:00Z">
                <w:r w:rsidRPr="0003648D" w:rsidDel="00B33FCA">
                  <w:rPr>
                    <w:b/>
                  </w:rPr>
                  <w:delText xml:space="preserve"> FFR</w:delText>
                </w:r>
              </w:del>
            </w:ins>
            <w:ins w:id="1094" w:author="STEC 042618" w:date="2018-03-28T14:47:00Z">
              <w:del w:id="1095" w:author="STEC 042618" w:date="2018-04-25T16:59:00Z">
                <w:r w:rsidR="000315C0" w:rsidRPr="0003648D" w:rsidDel="00B33FCA">
                  <w:rPr>
                    <w:b/>
                  </w:rPr>
                  <w:delText xml:space="preserve"> </w:delText>
                </w:r>
              </w:del>
            </w:ins>
          </w:p>
        </w:tc>
        <w:tc>
          <w:tcPr>
            <w:tcW w:w="2257" w:type="dxa"/>
            <w:shd w:val="clear" w:color="auto" w:fill="auto"/>
            <w:vAlign w:val="center"/>
          </w:tcPr>
          <w:p w14:paraId="4A29AA65" w14:textId="77777777" w:rsidR="00BA7A09" w:rsidRPr="0003648D" w:rsidRDefault="00BA7A09" w:rsidP="00FF6149">
            <w:pPr>
              <w:pStyle w:val="BodyTextNumbered"/>
              <w:ind w:left="0" w:firstLine="0"/>
              <w:jc w:val="center"/>
              <w:rPr>
                <w:ins w:id="1096" w:author="STEC" w:date="2017-11-06T15:59:00Z"/>
                <w:b/>
              </w:rPr>
            </w:pPr>
            <w:ins w:id="1097" w:author="STEC" w:date="2017-11-06T15:59:00Z">
              <w:r w:rsidRPr="0003648D">
                <w:rPr>
                  <w:b/>
                </w:rPr>
                <w:t>Load Resource triggered at 59.7</w:t>
              </w:r>
            </w:ins>
            <w:ins w:id="1098" w:author="STEC" w:date="2017-12-27T10:31:00Z">
              <w:r w:rsidRPr="0003648D">
                <w:rPr>
                  <w:b/>
                </w:rPr>
                <w:t xml:space="preserve"> Hz</w:t>
              </w:r>
            </w:ins>
          </w:p>
        </w:tc>
      </w:tr>
      <w:tr w:rsidR="00BA7A09" w:rsidRPr="0003648D" w14:paraId="63EBAEE4" w14:textId="77777777" w:rsidTr="00FF6149">
        <w:trPr>
          <w:trHeight w:val="343"/>
          <w:ins w:id="1099" w:author="STEC" w:date="2017-11-06T15:59:00Z"/>
        </w:trPr>
        <w:tc>
          <w:tcPr>
            <w:tcW w:w="2240" w:type="dxa"/>
            <w:shd w:val="clear" w:color="auto" w:fill="auto"/>
            <w:vAlign w:val="center"/>
          </w:tcPr>
          <w:p w14:paraId="6CFDCF52" w14:textId="77777777" w:rsidR="00BA7A09" w:rsidRPr="0003648D" w:rsidRDefault="00BA7A09" w:rsidP="00FF6149">
            <w:pPr>
              <w:pStyle w:val="BodyTextNumbered"/>
              <w:ind w:left="0" w:firstLine="0"/>
              <w:jc w:val="center"/>
              <w:rPr>
                <w:ins w:id="1100" w:author="STEC" w:date="2017-11-06T15:59:00Z"/>
              </w:rPr>
            </w:pPr>
            <w:ins w:id="1101" w:author="STEC" w:date="2017-11-06T15:59:00Z">
              <w:r w:rsidRPr="0003648D">
                <w:t>Generation Resource</w:t>
              </w:r>
            </w:ins>
          </w:p>
        </w:tc>
        <w:tc>
          <w:tcPr>
            <w:tcW w:w="2188" w:type="dxa"/>
            <w:shd w:val="clear" w:color="auto" w:fill="auto"/>
            <w:vAlign w:val="center"/>
          </w:tcPr>
          <w:p w14:paraId="60076876" w14:textId="77777777" w:rsidR="00BA7A09" w:rsidRPr="0003648D" w:rsidRDefault="00BA7A09" w:rsidP="00FF6149">
            <w:pPr>
              <w:pStyle w:val="BodyTextNumbered"/>
              <w:ind w:left="0" w:firstLine="0"/>
              <w:jc w:val="center"/>
              <w:rPr>
                <w:ins w:id="1102" w:author="STEC" w:date="2017-11-06T15:59:00Z"/>
              </w:rPr>
            </w:pPr>
            <w:ins w:id="1103" w:author="STEC" w:date="2017-11-06T15:59:00Z">
              <w:r w:rsidRPr="0003648D">
                <w:t>Yes</w:t>
              </w:r>
            </w:ins>
          </w:p>
        </w:tc>
        <w:tc>
          <w:tcPr>
            <w:tcW w:w="2070" w:type="dxa"/>
            <w:shd w:val="clear" w:color="auto" w:fill="auto"/>
            <w:vAlign w:val="center"/>
          </w:tcPr>
          <w:p w14:paraId="173F5175" w14:textId="77777777" w:rsidR="00BA7A09" w:rsidRPr="0003648D" w:rsidRDefault="00BA7A09" w:rsidP="00FF6149">
            <w:pPr>
              <w:pStyle w:val="BodyTextNumbered"/>
              <w:ind w:left="0" w:firstLine="0"/>
              <w:jc w:val="center"/>
              <w:rPr>
                <w:ins w:id="1104" w:author="STEC" w:date="2017-11-06T15:59:00Z"/>
              </w:rPr>
            </w:pPr>
            <w:ins w:id="1105" w:author="STEC" w:date="2017-11-06T15:59:00Z">
              <w:del w:id="1106" w:author="STEC 042618" w:date="2018-04-25T16:59:00Z">
                <w:r w:rsidRPr="0003648D" w:rsidDel="00B33FCA">
                  <w:delText>No</w:delText>
                </w:r>
              </w:del>
            </w:ins>
          </w:p>
        </w:tc>
        <w:tc>
          <w:tcPr>
            <w:tcW w:w="2257" w:type="dxa"/>
            <w:shd w:val="clear" w:color="auto" w:fill="auto"/>
            <w:vAlign w:val="center"/>
          </w:tcPr>
          <w:p w14:paraId="7324C021" w14:textId="77777777" w:rsidR="00BA7A09" w:rsidRPr="0003648D" w:rsidRDefault="00BA7A09" w:rsidP="00FF6149">
            <w:pPr>
              <w:pStyle w:val="BodyTextNumbered"/>
              <w:ind w:left="0" w:firstLine="0"/>
              <w:jc w:val="center"/>
              <w:rPr>
                <w:ins w:id="1107" w:author="STEC" w:date="2017-11-06T15:59:00Z"/>
              </w:rPr>
            </w:pPr>
            <w:ins w:id="1108" w:author="STEC" w:date="2017-11-06T15:59:00Z">
              <w:r w:rsidRPr="0003648D">
                <w:t>No</w:t>
              </w:r>
            </w:ins>
          </w:p>
        </w:tc>
      </w:tr>
      <w:tr w:rsidR="00BA7A09" w:rsidRPr="0003648D" w:rsidDel="009474D9" w14:paraId="18C73FDB" w14:textId="77777777" w:rsidTr="00FF6149">
        <w:trPr>
          <w:trHeight w:val="366"/>
          <w:ins w:id="1109" w:author="STEC" w:date="2017-11-06T15:59:00Z"/>
          <w:del w:id="1110" w:author="STEC 042618" w:date="2018-04-26T17:20:00Z"/>
        </w:trPr>
        <w:tc>
          <w:tcPr>
            <w:tcW w:w="2240" w:type="dxa"/>
            <w:shd w:val="clear" w:color="auto" w:fill="auto"/>
            <w:vAlign w:val="center"/>
          </w:tcPr>
          <w:p w14:paraId="63A1593C" w14:textId="77777777" w:rsidR="00BA7A09" w:rsidRPr="0003648D" w:rsidDel="009474D9" w:rsidRDefault="00BA7A09" w:rsidP="00FF6149">
            <w:pPr>
              <w:pStyle w:val="BodyTextNumbered"/>
              <w:ind w:left="0" w:firstLine="0"/>
              <w:jc w:val="center"/>
              <w:rPr>
                <w:ins w:id="1111" w:author="STEC" w:date="2017-11-06T15:59:00Z"/>
                <w:del w:id="1112" w:author="STEC 042618" w:date="2018-04-26T17:20:00Z"/>
              </w:rPr>
            </w:pPr>
            <w:ins w:id="1113" w:author="STEC" w:date="2017-11-06T15:59:00Z">
              <w:del w:id="1114" w:author="STEC 042618" w:date="2018-04-26T17:20:00Z">
                <w:r w:rsidRPr="0003648D" w:rsidDel="009474D9">
                  <w:delText>Resource providing FFR</w:delText>
                </w:r>
              </w:del>
            </w:ins>
          </w:p>
        </w:tc>
        <w:tc>
          <w:tcPr>
            <w:tcW w:w="2188" w:type="dxa"/>
            <w:shd w:val="clear" w:color="auto" w:fill="auto"/>
            <w:vAlign w:val="center"/>
          </w:tcPr>
          <w:p w14:paraId="3FE94F07" w14:textId="77777777" w:rsidR="00BA7A09" w:rsidRPr="0003648D" w:rsidDel="009474D9" w:rsidRDefault="00BA7A09" w:rsidP="00FF6149">
            <w:pPr>
              <w:pStyle w:val="BodyTextNumbered"/>
              <w:ind w:left="0" w:firstLine="0"/>
              <w:jc w:val="center"/>
              <w:rPr>
                <w:ins w:id="1115" w:author="STEC" w:date="2017-11-06T15:59:00Z"/>
                <w:del w:id="1116" w:author="STEC 042618" w:date="2018-04-26T17:20:00Z"/>
              </w:rPr>
            </w:pPr>
            <w:ins w:id="1117" w:author="STEC" w:date="2017-11-06T15:59:00Z">
              <w:del w:id="1118" w:author="STEC 042618" w:date="2018-04-26T17:20:00Z">
                <w:r w:rsidRPr="0003648D" w:rsidDel="009474D9">
                  <w:delText>Yes</w:delText>
                </w:r>
              </w:del>
            </w:ins>
          </w:p>
        </w:tc>
        <w:tc>
          <w:tcPr>
            <w:tcW w:w="2070" w:type="dxa"/>
            <w:shd w:val="clear" w:color="auto" w:fill="auto"/>
            <w:vAlign w:val="center"/>
          </w:tcPr>
          <w:p w14:paraId="74899F86" w14:textId="77777777" w:rsidR="00BA7A09" w:rsidRPr="0003648D" w:rsidDel="009474D9" w:rsidRDefault="00BA7A09" w:rsidP="00FF6149">
            <w:pPr>
              <w:pStyle w:val="BodyTextNumbered"/>
              <w:ind w:left="0" w:firstLine="0"/>
              <w:jc w:val="center"/>
              <w:rPr>
                <w:ins w:id="1119" w:author="STEC" w:date="2017-11-06T15:59:00Z"/>
                <w:del w:id="1120" w:author="STEC 042618" w:date="2018-04-26T17:20:00Z"/>
              </w:rPr>
            </w:pPr>
            <w:ins w:id="1121" w:author="STEC" w:date="2017-11-06T15:59:00Z">
              <w:del w:id="1122" w:author="STEC 042618" w:date="2018-04-26T17:20:00Z">
                <w:r w:rsidRPr="0003648D" w:rsidDel="009474D9">
                  <w:delText>Yes</w:delText>
                </w:r>
              </w:del>
            </w:ins>
          </w:p>
        </w:tc>
        <w:tc>
          <w:tcPr>
            <w:tcW w:w="2257" w:type="dxa"/>
            <w:shd w:val="clear" w:color="auto" w:fill="auto"/>
            <w:vAlign w:val="center"/>
          </w:tcPr>
          <w:p w14:paraId="5EB9CBAB" w14:textId="77777777" w:rsidR="00BA7A09" w:rsidRPr="0003648D" w:rsidDel="009474D9" w:rsidRDefault="00BA7A09" w:rsidP="00FF6149">
            <w:pPr>
              <w:pStyle w:val="BodyTextNumbered"/>
              <w:ind w:left="0" w:firstLine="0"/>
              <w:jc w:val="center"/>
              <w:rPr>
                <w:ins w:id="1123" w:author="STEC" w:date="2017-11-06T15:59:00Z"/>
                <w:del w:id="1124" w:author="STEC 042618" w:date="2018-04-26T17:20:00Z"/>
              </w:rPr>
            </w:pPr>
            <w:ins w:id="1125" w:author="STEC" w:date="2017-11-06T15:59:00Z">
              <w:del w:id="1126" w:author="STEC 042618" w:date="2018-04-26T17:20:00Z">
                <w:r w:rsidRPr="0003648D" w:rsidDel="009474D9">
                  <w:delText>Yes</w:delText>
                </w:r>
              </w:del>
            </w:ins>
          </w:p>
        </w:tc>
      </w:tr>
      <w:tr w:rsidR="00BA7A09" w:rsidRPr="0003648D" w14:paraId="4D946424" w14:textId="77777777" w:rsidTr="00FF6149">
        <w:trPr>
          <w:trHeight w:val="527"/>
          <w:ins w:id="1127" w:author="STEC" w:date="2017-11-06T15:59:00Z"/>
        </w:trPr>
        <w:tc>
          <w:tcPr>
            <w:tcW w:w="2240" w:type="dxa"/>
            <w:shd w:val="clear" w:color="auto" w:fill="auto"/>
            <w:vAlign w:val="center"/>
          </w:tcPr>
          <w:p w14:paraId="2EE97B24" w14:textId="77777777" w:rsidR="00BA7A09" w:rsidRPr="0003648D" w:rsidRDefault="00BA7A09" w:rsidP="00FF6149">
            <w:pPr>
              <w:pStyle w:val="BodyTextNumbered"/>
              <w:ind w:left="0" w:firstLine="0"/>
              <w:jc w:val="center"/>
              <w:rPr>
                <w:ins w:id="1128" w:author="STEC" w:date="2017-11-06T15:59:00Z"/>
              </w:rPr>
            </w:pPr>
            <w:ins w:id="1129" w:author="STEC" w:date="2017-11-06T15:59:00Z">
              <w:r w:rsidRPr="0003648D">
                <w:t>Load Resource triggered at 59.7</w:t>
              </w:r>
            </w:ins>
            <w:ins w:id="1130" w:author="STEC" w:date="2017-12-27T10:31:00Z">
              <w:r w:rsidRPr="0003648D">
                <w:t xml:space="preserve"> Hz</w:t>
              </w:r>
            </w:ins>
          </w:p>
        </w:tc>
        <w:tc>
          <w:tcPr>
            <w:tcW w:w="2188" w:type="dxa"/>
            <w:shd w:val="clear" w:color="auto" w:fill="auto"/>
            <w:vAlign w:val="center"/>
          </w:tcPr>
          <w:p w14:paraId="4E25F1F6" w14:textId="77777777" w:rsidR="00BA7A09" w:rsidRPr="0003648D" w:rsidRDefault="00BA7A09" w:rsidP="00FF6149">
            <w:pPr>
              <w:pStyle w:val="BodyTextNumbered"/>
              <w:ind w:left="0" w:firstLine="0"/>
              <w:jc w:val="center"/>
              <w:rPr>
                <w:ins w:id="1131" w:author="STEC" w:date="2017-11-06T15:59:00Z"/>
              </w:rPr>
            </w:pPr>
            <w:ins w:id="1132" w:author="STEC" w:date="2017-11-06T15:59:00Z">
              <w:r w:rsidRPr="0003648D">
                <w:t>Yes</w:t>
              </w:r>
            </w:ins>
          </w:p>
        </w:tc>
        <w:tc>
          <w:tcPr>
            <w:tcW w:w="2070" w:type="dxa"/>
            <w:shd w:val="clear" w:color="auto" w:fill="auto"/>
            <w:vAlign w:val="center"/>
          </w:tcPr>
          <w:p w14:paraId="20C05B10" w14:textId="77777777" w:rsidR="00BA7A09" w:rsidRPr="0003648D" w:rsidRDefault="00BA7A09" w:rsidP="00FF6149">
            <w:pPr>
              <w:pStyle w:val="BodyTextNumbered"/>
              <w:ind w:left="0" w:firstLine="0"/>
              <w:jc w:val="center"/>
              <w:rPr>
                <w:ins w:id="1133" w:author="STEC" w:date="2017-11-06T15:59:00Z"/>
              </w:rPr>
            </w:pPr>
            <w:ins w:id="1134" w:author="STEC" w:date="2017-11-06T15:59:00Z">
              <w:del w:id="1135" w:author="STEC 042618" w:date="2018-04-25T16:59:00Z">
                <w:r w:rsidRPr="0003648D" w:rsidDel="00B33FCA">
                  <w:delText>No</w:delText>
                </w:r>
              </w:del>
            </w:ins>
          </w:p>
        </w:tc>
        <w:tc>
          <w:tcPr>
            <w:tcW w:w="2257" w:type="dxa"/>
            <w:shd w:val="clear" w:color="auto" w:fill="auto"/>
            <w:vAlign w:val="center"/>
          </w:tcPr>
          <w:p w14:paraId="0E722F7C" w14:textId="77777777" w:rsidR="00BA7A09" w:rsidRPr="0003648D" w:rsidRDefault="00BA7A09" w:rsidP="00FF6149">
            <w:pPr>
              <w:pStyle w:val="BodyTextNumbered"/>
              <w:ind w:left="0" w:firstLine="0"/>
              <w:jc w:val="center"/>
              <w:rPr>
                <w:ins w:id="1136" w:author="STEC" w:date="2017-11-06T15:59:00Z"/>
              </w:rPr>
            </w:pPr>
            <w:ins w:id="1137" w:author="STEC" w:date="2017-11-06T15:59:00Z">
              <w:r w:rsidRPr="0003648D">
                <w:t>Yes</w:t>
              </w:r>
            </w:ins>
          </w:p>
        </w:tc>
      </w:tr>
    </w:tbl>
    <w:p w14:paraId="50D2867A" w14:textId="77777777" w:rsidR="000315C0" w:rsidRPr="0003648D" w:rsidRDefault="000315C0" w:rsidP="000315C0">
      <w:pPr>
        <w:pStyle w:val="BodyTextNumbered"/>
        <w:rPr>
          <w:ins w:id="1138" w:author="STEC 042618" w:date="2018-03-28T14:48:00Z"/>
        </w:rPr>
      </w:pPr>
    </w:p>
    <w:p w14:paraId="377DE883" w14:textId="77777777" w:rsidR="000315C0" w:rsidRPr="0003648D" w:rsidRDefault="000315C0" w:rsidP="000315C0">
      <w:pPr>
        <w:pStyle w:val="BodyTextNumbered"/>
        <w:rPr>
          <w:ins w:id="1139" w:author="STEC 042618" w:date="2018-03-28T14:48:00Z"/>
        </w:rPr>
      </w:pPr>
      <w:ins w:id="1140" w:author="STEC 042618" w:date="2018-03-28T14:48:00Z">
        <w:r w:rsidRPr="0003648D">
          <w:t>(</w:t>
        </w:r>
      </w:ins>
      <w:ins w:id="1141" w:author="STEC 042618" w:date="2018-04-26T09:57:00Z">
        <w:r w:rsidR="00D23EF8" w:rsidRPr="0003648D">
          <w:t>7</w:t>
        </w:r>
      </w:ins>
      <w:ins w:id="1142" w:author="STEC 042618" w:date="2018-03-28T14:48:00Z">
        <w:r w:rsidRPr="0003648D">
          <w:t>)</w:t>
        </w:r>
        <w:r w:rsidRPr="0003648D">
          <w:tab/>
          <w:t xml:space="preserve">The table below shows the </w:t>
        </w:r>
      </w:ins>
      <w:ins w:id="1143" w:author="STEC 042618" w:date="2018-03-28T14:49:00Z">
        <w:r w:rsidRPr="0003648D">
          <w:t>FR</w:t>
        </w:r>
      </w:ins>
      <w:ins w:id="1144" w:author="STEC 042618" w:date="2018-03-28T14:48:00Z">
        <w:r w:rsidRPr="0003648D">
          <w:t>S trades that are allowed for each type of original responsibility:</w:t>
        </w:r>
      </w:ins>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0315C0" w:rsidRPr="0003648D" w14:paraId="63EF2673" w14:textId="77777777" w:rsidTr="00603722">
        <w:trPr>
          <w:trHeight w:val="343"/>
          <w:ins w:id="1145" w:author="STEC 042618" w:date="2018-03-28T14:48:00Z"/>
        </w:trPr>
        <w:tc>
          <w:tcPr>
            <w:tcW w:w="2240" w:type="dxa"/>
            <w:shd w:val="clear" w:color="auto" w:fill="auto"/>
            <w:vAlign w:val="center"/>
          </w:tcPr>
          <w:p w14:paraId="744DBC88" w14:textId="77777777" w:rsidR="000315C0" w:rsidRPr="0003648D" w:rsidRDefault="000315C0" w:rsidP="00603722">
            <w:pPr>
              <w:pStyle w:val="BodyTextNumbered"/>
              <w:ind w:left="0" w:firstLine="0"/>
              <w:jc w:val="center"/>
              <w:rPr>
                <w:ins w:id="1146" w:author="STEC 042618" w:date="2018-03-28T14:48:00Z"/>
              </w:rPr>
            </w:pPr>
          </w:p>
        </w:tc>
        <w:tc>
          <w:tcPr>
            <w:tcW w:w="6515" w:type="dxa"/>
            <w:gridSpan w:val="3"/>
            <w:shd w:val="clear" w:color="auto" w:fill="auto"/>
            <w:vAlign w:val="center"/>
          </w:tcPr>
          <w:p w14:paraId="6546B087" w14:textId="77777777" w:rsidR="000315C0" w:rsidRPr="0003648D" w:rsidRDefault="000315C0" w:rsidP="00603722">
            <w:pPr>
              <w:pStyle w:val="BodyTextNumbered"/>
              <w:ind w:left="0" w:firstLine="0"/>
              <w:jc w:val="center"/>
              <w:rPr>
                <w:ins w:id="1147" w:author="STEC 042618" w:date="2018-03-28T14:48:00Z"/>
                <w:b/>
              </w:rPr>
            </w:pPr>
            <w:ins w:id="1148" w:author="STEC 042618" w:date="2018-03-28T14:48:00Z">
              <w:r w:rsidRPr="0003648D">
                <w:rPr>
                  <w:b/>
                </w:rPr>
                <w:t>Allowable</w:t>
              </w:r>
            </w:ins>
            <w:ins w:id="1149" w:author="STEC 042618" w:date="2018-03-28T14:49:00Z">
              <w:r w:rsidRPr="0003648D">
                <w:rPr>
                  <w:b/>
                </w:rPr>
                <w:t xml:space="preserve"> FRS</w:t>
              </w:r>
            </w:ins>
            <w:ins w:id="1150" w:author="STEC 042618" w:date="2018-03-28T14:48:00Z">
              <w:r w:rsidRPr="0003648D">
                <w:rPr>
                  <w:b/>
                </w:rPr>
                <w:t xml:space="preserve"> Ancillary Service Trades</w:t>
              </w:r>
            </w:ins>
          </w:p>
        </w:tc>
      </w:tr>
      <w:tr w:rsidR="000315C0" w:rsidRPr="0003648D" w14:paraId="4FCA8851" w14:textId="77777777" w:rsidTr="00603722">
        <w:trPr>
          <w:trHeight w:val="527"/>
          <w:ins w:id="1151" w:author="STEC 042618" w:date="2018-03-28T14:48:00Z"/>
        </w:trPr>
        <w:tc>
          <w:tcPr>
            <w:tcW w:w="2240" w:type="dxa"/>
            <w:shd w:val="clear" w:color="auto" w:fill="auto"/>
            <w:vAlign w:val="center"/>
          </w:tcPr>
          <w:p w14:paraId="68A2E9D5" w14:textId="77777777" w:rsidR="000315C0" w:rsidRPr="0003648D" w:rsidRDefault="000315C0" w:rsidP="00603722">
            <w:pPr>
              <w:pStyle w:val="BodyTextNumbered"/>
              <w:ind w:left="0" w:firstLine="0"/>
              <w:jc w:val="center"/>
              <w:rPr>
                <w:ins w:id="1152" w:author="STEC 042618" w:date="2018-03-28T14:48:00Z"/>
                <w:b/>
              </w:rPr>
            </w:pPr>
            <w:ins w:id="1153" w:author="STEC 042618" w:date="2018-03-28T14:48:00Z">
              <w:r w:rsidRPr="0003648D">
                <w:rPr>
                  <w:b/>
                </w:rPr>
                <w:t>Original Responsibility</w:t>
              </w:r>
            </w:ins>
          </w:p>
        </w:tc>
        <w:tc>
          <w:tcPr>
            <w:tcW w:w="2188" w:type="dxa"/>
            <w:shd w:val="clear" w:color="auto" w:fill="auto"/>
            <w:vAlign w:val="center"/>
          </w:tcPr>
          <w:p w14:paraId="4CF18B56" w14:textId="77777777" w:rsidR="000315C0" w:rsidRPr="0003648D" w:rsidRDefault="000315C0" w:rsidP="00603722">
            <w:pPr>
              <w:pStyle w:val="BodyTextNumbered"/>
              <w:ind w:left="0" w:firstLine="0"/>
              <w:jc w:val="center"/>
              <w:rPr>
                <w:ins w:id="1154" w:author="STEC 042618" w:date="2018-03-28T14:48:00Z"/>
                <w:b/>
              </w:rPr>
            </w:pPr>
            <w:ins w:id="1155" w:author="STEC 042618" w:date="2018-03-28T14:48:00Z">
              <w:r w:rsidRPr="0003648D">
                <w:rPr>
                  <w:b/>
                </w:rPr>
                <w:t>Generation Resource</w:t>
              </w:r>
            </w:ins>
          </w:p>
        </w:tc>
        <w:tc>
          <w:tcPr>
            <w:tcW w:w="2070" w:type="dxa"/>
            <w:shd w:val="clear" w:color="auto" w:fill="auto"/>
            <w:vAlign w:val="center"/>
          </w:tcPr>
          <w:p w14:paraId="697B3EDA" w14:textId="77777777" w:rsidR="000315C0" w:rsidRPr="0003648D" w:rsidRDefault="000315C0" w:rsidP="00603722">
            <w:pPr>
              <w:pStyle w:val="BodyTextNumbered"/>
              <w:ind w:left="0" w:firstLine="0"/>
              <w:jc w:val="center"/>
              <w:rPr>
                <w:ins w:id="1156" w:author="STEC 042618" w:date="2018-03-28T14:48:00Z"/>
                <w:b/>
              </w:rPr>
            </w:pPr>
            <w:ins w:id="1157" w:author="STEC 042618" w:date="2018-03-28T14:48:00Z">
              <w:r w:rsidRPr="0003648D">
                <w:rPr>
                  <w:b/>
                </w:rPr>
                <w:t>Resource capable of FFR triggered at 59.</w:t>
              </w:r>
            </w:ins>
            <w:ins w:id="1158" w:author="STEC 042618" w:date="2018-04-25T16:59:00Z">
              <w:r w:rsidR="00B33FCA" w:rsidRPr="0003648D">
                <w:rPr>
                  <w:b/>
                </w:rPr>
                <w:t>85</w:t>
              </w:r>
            </w:ins>
            <w:ins w:id="1159" w:author="STEC 042618" w:date="2018-03-28T14:48:00Z">
              <w:r w:rsidRPr="0003648D">
                <w:rPr>
                  <w:b/>
                </w:rPr>
                <w:t xml:space="preserve"> Hz</w:t>
              </w:r>
            </w:ins>
          </w:p>
        </w:tc>
        <w:tc>
          <w:tcPr>
            <w:tcW w:w="2257" w:type="dxa"/>
            <w:shd w:val="clear" w:color="auto" w:fill="auto"/>
            <w:vAlign w:val="center"/>
          </w:tcPr>
          <w:p w14:paraId="38271E84" w14:textId="77777777" w:rsidR="000315C0" w:rsidRPr="0003648D" w:rsidRDefault="000315C0" w:rsidP="00603722">
            <w:pPr>
              <w:pStyle w:val="BodyTextNumbered"/>
              <w:ind w:left="0" w:firstLine="0"/>
              <w:jc w:val="center"/>
              <w:rPr>
                <w:ins w:id="1160" w:author="STEC 042618" w:date="2018-03-28T14:48:00Z"/>
                <w:b/>
              </w:rPr>
            </w:pPr>
            <w:ins w:id="1161" w:author="STEC 042618" w:date="2018-03-28T14:48:00Z">
              <w:r w:rsidRPr="0003648D">
                <w:rPr>
                  <w:b/>
                </w:rPr>
                <w:t>Load Resource triggered at 59.</w:t>
              </w:r>
            </w:ins>
            <w:ins w:id="1162" w:author="STEC 042618" w:date="2018-04-25T16:59:00Z">
              <w:r w:rsidR="00B33FCA" w:rsidRPr="0003648D">
                <w:rPr>
                  <w:b/>
                </w:rPr>
                <w:t>7</w:t>
              </w:r>
            </w:ins>
            <w:ins w:id="1163" w:author="STEC 042618" w:date="2018-03-28T14:48:00Z">
              <w:r w:rsidRPr="0003648D">
                <w:rPr>
                  <w:b/>
                </w:rPr>
                <w:t xml:space="preserve"> Hz</w:t>
              </w:r>
            </w:ins>
          </w:p>
        </w:tc>
      </w:tr>
      <w:tr w:rsidR="000315C0" w:rsidRPr="0003648D" w14:paraId="495A9448" w14:textId="77777777" w:rsidTr="00603722">
        <w:trPr>
          <w:trHeight w:val="343"/>
          <w:ins w:id="1164" w:author="STEC 042618" w:date="2018-03-28T14:48:00Z"/>
        </w:trPr>
        <w:tc>
          <w:tcPr>
            <w:tcW w:w="2240" w:type="dxa"/>
            <w:shd w:val="clear" w:color="auto" w:fill="auto"/>
            <w:vAlign w:val="center"/>
          </w:tcPr>
          <w:p w14:paraId="27DC6784" w14:textId="77777777" w:rsidR="000315C0" w:rsidRPr="0003648D" w:rsidRDefault="000315C0" w:rsidP="00603722">
            <w:pPr>
              <w:pStyle w:val="BodyTextNumbered"/>
              <w:ind w:left="0" w:firstLine="0"/>
              <w:jc w:val="center"/>
              <w:rPr>
                <w:ins w:id="1165" w:author="STEC 042618" w:date="2018-03-28T14:48:00Z"/>
              </w:rPr>
            </w:pPr>
            <w:ins w:id="1166" w:author="STEC 042618" w:date="2018-03-28T14:48:00Z">
              <w:r w:rsidRPr="0003648D">
                <w:t>Generation Resource</w:t>
              </w:r>
            </w:ins>
          </w:p>
        </w:tc>
        <w:tc>
          <w:tcPr>
            <w:tcW w:w="2188" w:type="dxa"/>
            <w:shd w:val="clear" w:color="auto" w:fill="auto"/>
            <w:vAlign w:val="center"/>
          </w:tcPr>
          <w:p w14:paraId="4D7BEF7F" w14:textId="77777777" w:rsidR="000315C0" w:rsidRPr="0003648D" w:rsidRDefault="000315C0" w:rsidP="00603722">
            <w:pPr>
              <w:pStyle w:val="BodyTextNumbered"/>
              <w:ind w:left="0" w:firstLine="0"/>
              <w:jc w:val="center"/>
              <w:rPr>
                <w:ins w:id="1167" w:author="STEC 042618" w:date="2018-03-28T14:48:00Z"/>
              </w:rPr>
            </w:pPr>
            <w:ins w:id="1168" w:author="STEC 042618" w:date="2018-03-28T14:48:00Z">
              <w:r w:rsidRPr="0003648D">
                <w:t>Yes</w:t>
              </w:r>
            </w:ins>
          </w:p>
        </w:tc>
        <w:tc>
          <w:tcPr>
            <w:tcW w:w="2070" w:type="dxa"/>
            <w:shd w:val="clear" w:color="auto" w:fill="auto"/>
            <w:vAlign w:val="center"/>
          </w:tcPr>
          <w:p w14:paraId="269FABFC" w14:textId="77777777" w:rsidR="000315C0" w:rsidRPr="0003648D" w:rsidRDefault="000315C0" w:rsidP="00603722">
            <w:pPr>
              <w:pStyle w:val="BodyTextNumbered"/>
              <w:ind w:left="0" w:firstLine="0"/>
              <w:jc w:val="center"/>
              <w:rPr>
                <w:ins w:id="1169" w:author="STEC 042618" w:date="2018-03-28T14:48:00Z"/>
              </w:rPr>
            </w:pPr>
            <w:ins w:id="1170" w:author="STEC 042618" w:date="2018-03-28T14:48:00Z">
              <w:r w:rsidRPr="0003648D">
                <w:t>No</w:t>
              </w:r>
            </w:ins>
          </w:p>
        </w:tc>
        <w:tc>
          <w:tcPr>
            <w:tcW w:w="2257" w:type="dxa"/>
            <w:shd w:val="clear" w:color="auto" w:fill="auto"/>
            <w:vAlign w:val="center"/>
          </w:tcPr>
          <w:p w14:paraId="5695BC03" w14:textId="77777777" w:rsidR="000315C0" w:rsidRPr="0003648D" w:rsidRDefault="000315C0" w:rsidP="00603722">
            <w:pPr>
              <w:pStyle w:val="BodyTextNumbered"/>
              <w:ind w:left="0" w:firstLine="0"/>
              <w:jc w:val="center"/>
              <w:rPr>
                <w:ins w:id="1171" w:author="STEC 042618" w:date="2018-03-28T14:48:00Z"/>
              </w:rPr>
            </w:pPr>
            <w:ins w:id="1172" w:author="STEC 042618" w:date="2018-03-28T14:48:00Z">
              <w:r w:rsidRPr="0003648D">
                <w:t>No</w:t>
              </w:r>
            </w:ins>
          </w:p>
        </w:tc>
      </w:tr>
      <w:tr w:rsidR="000315C0" w:rsidRPr="0003648D" w14:paraId="258A1D38" w14:textId="77777777" w:rsidTr="00603722">
        <w:trPr>
          <w:trHeight w:val="366"/>
          <w:ins w:id="1173" w:author="STEC 042618" w:date="2018-03-28T14:48:00Z"/>
        </w:trPr>
        <w:tc>
          <w:tcPr>
            <w:tcW w:w="2240" w:type="dxa"/>
            <w:shd w:val="clear" w:color="auto" w:fill="auto"/>
            <w:vAlign w:val="center"/>
          </w:tcPr>
          <w:p w14:paraId="32F77C27" w14:textId="77777777" w:rsidR="000315C0" w:rsidRPr="0003648D" w:rsidRDefault="000315C0" w:rsidP="00603722">
            <w:pPr>
              <w:pStyle w:val="BodyTextNumbered"/>
              <w:ind w:left="0" w:firstLine="0"/>
              <w:jc w:val="center"/>
              <w:rPr>
                <w:ins w:id="1174" w:author="STEC 042618" w:date="2018-03-28T14:48:00Z"/>
              </w:rPr>
            </w:pPr>
            <w:ins w:id="1175" w:author="STEC 042618" w:date="2018-03-28T14:48:00Z">
              <w:r w:rsidRPr="0003648D">
                <w:t>Resource providing FFR</w:t>
              </w:r>
            </w:ins>
            <w:ins w:id="1176" w:author="STEC 042618" w:date="2018-03-28T14:52:00Z">
              <w:r w:rsidRPr="0003648D">
                <w:t xml:space="preserve"> triggered at 59.</w:t>
              </w:r>
            </w:ins>
            <w:ins w:id="1177" w:author="STEC 042618" w:date="2018-04-25T17:00:00Z">
              <w:r w:rsidR="00B33FCA" w:rsidRPr="0003648D">
                <w:t>85</w:t>
              </w:r>
            </w:ins>
            <w:ins w:id="1178" w:author="STEC 042618" w:date="2018-03-28T14:52:00Z">
              <w:r w:rsidRPr="0003648D">
                <w:t xml:space="preserve"> Hz</w:t>
              </w:r>
            </w:ins>
          </w:p>
        </w:tc>
        <w:tc>
          <w:tcPr>
            <w:tcW w:w="2188" w:type="dxa"/>
            <w:shd w:val="clear" w:color="auto" w:fill="auto"/>
            <w:vAlign w:val="center"/>
          </w:tcPr>
          <w:p w14:paraId="5B62B085" w14:textId="77777777" w:rsidR="000315C0" w:rsidRPr="0003648D" w:rsidRDefault="000315C0" w:rsidP="00603722">
            <w:pPr>
              <w:pStyle w:val="BodyTextNumbered"/>
              <w:ind w:left="0" w:firstLine="0"/>
              <w:jc w:val="center"/>
              <w:rPr>
                <w:ins w:id="1179" w:author="STEC 042618" w:date="2018-03-28T14:48:00Z"/>
              </w:rPr>
            </w:pPr>
            <w:ins w:id="1180" w:author="STEC 042618" w:date="2018-03-28T14:48:00Z">
              <w:r w:rsidRPr="0003648D">
                <w:t>Yes</w:t>
              </w:r>
            </w:ins>
          </w:p>
        </w:tc>
        <w:tc>
          <w:tcPr>
            <w:tcW w:w="2070" w:type="dxa"/>
            <w:shd w:val="clear" w:color="auto" w:fill="auto"/>
            <w:vAlign w:val="center"/>
          </w:tcPr>
          <w:p w14:paraId="741ABBAD" w14:textId="77777777" w:rsidR="000315C0" w:rsidRPr="0003648D" w:rsidRDefault="000315C0" w:rsidP="00603722">
            <w:pPr>
              <w:pStyle w:val="BodyTextNumbered"/>
              <w:ind w:left="0" w:firstLine="0"/>
              <w:jc w:val="center"/>
              <w:rPr>
                <w:ins w:id="1181" w:author="STEC 042618" w:date="2018-03-28T14:48:00Z"/>
              </w:rPr>
            </w:pPr>
            <w:ins w:id="1182" w:author="STEC 042618" w:date="2018-03-28T14:48:00Z">
              <w:r w:rsidRPr="0003648D">
                <w:t>Yes</w:t>
              </w:r>
            </w:ins>
          </w:p>
        </w:tc>
        <w:tc>
          <w:tcPr>
            <w:tcW w:w="2257" w:type="dxa"/>
            <w:shd w:val="clear" w:color="auto" w:fill="auto"/>
            <w:vAlign w:val="center"/>
          </w:tcPr>
          <w:p w14:paraId="409EC220" w14:textId="77777777" w:rsidR="000315C0" w:rsidRPr="0003648D" w:rsidRDefault="000315C0" w:rsidP="00603722">
            <w:pPr>
              <w:pStyle w:val="BodyTextNumbered"/>
              <w:ind w:left="0" w:firstLine="0"/>
              <w:jc w:val="center"/>
              <w:rPr>
                <w:ins w:id="1183" w:author="STEC 042618" w:date="2018-03-28T14:48:00Z"/>
              </w:rPr>
            </w:pPr>
            <w:ins w:id="1184" w:author="STEC 042618" w:date="2018-03-28T14:48:00Z">
              <w:r w:rsidRPr="0003648D">
                <w:t>Yes</w:t>
              </w:r>
            </w:ins>
          </w:p>
        </w:tc>
      </w:tr>
      <w:tr w:rsidR="000315C0" w:rsidRPr="0003648D" w14:paraId="2B3CA2FB" w14:textId="77777777" w:rsidTr="00603722">
        <w:trPr>
          <w:trHeight w:val="527"/>
          <w:ins w:id="1185" w:author="STEC 042618" w:date="2018-03-28T14:48:00Z"/>
        </w:trPr>
        <w:tc>
          <w:tcPr>
            <w:tcW w:w="2240" w:type="dxa"/>
            <w:shd w:val="clear" w:color="auto" w:fill="auto"/>
            <w:vAlign w:val="center"/>
          </w:tcPr>
          <w:p w14:paraId="3E8FADC8" w14:textId="77777777" w:rsidR="000315C0" w:rsidRPr="0003648D" w:rsidRDefault="000315C0" w:rsidP="00603722">
            <w:pPr>
              <w:pStyle w:val="BodyTextNumbered"/>
              <w:ind w:left="0" w:firstLine="0"/>
              <w:jc w:val="center"/>
              <w:rPr>
                <w:ins w:id="1186" w:author="STEC 042618" w:date="2018-03-28T14:48:00Z"/>
              </w:rPr>
            </w:pPr>
            <w:ins w:id="1187" w:author="STEC 042618" w:date="2018-03-28T14:48:00Z">
              <w:r w:rsidRPr="0003648D">
                <w:t>Load Resource triggered at 59.</w:t>
              </w:r>
            </w:ins>
            <w:ins w:id="1188" w:author="STEC 042618" w:date="2018-04-25T17:00:00Z">
              <w:r w:rsidR="00B33FCA" w:rsidRPr="0003648D">
                <w:t>7</w:t>
              </w:r>
            </w:ins>
            <w:ins w:id="1189" w:author="STEC 042618" w:date="2018-03-28T14:48:00Z">
              <w:r w:rsidRPr="0003648D">
                <w:t xml:space="preserve"> Hz</w:t>
              </w:r>
            </w:ins>
          </w:p>
        </w:tc>
        <w:tc>
          <w:tcPr>
            <w:tcW w:w="2188" w:type="dxa"/>
            <w:shd w:val="clear" w:color="auto" w:fill="auto"/>
            <w:vAlign w:val="center"/>
          </w:tcPr>
          <w:p w14:paraId="290AB397" w14:textId="77777777" w:rsidR="000315C0" w:rsidRPr="0003648D" w:rsidRDefault="000315C0" w:rsidP="00603722">
            <w:pPr>
              <w:pStyle w:val="BodyTextNumbered"/>
              <w:ind w:left="0" w:firstLine="0"/>
              <w:jc w:val="center"/>
              <w:rPr>
                <w:ins w:id="1190" w:author="STEC 042618" w:date="2018-03-28T14:48:00Z"/>
              </w:rPr>
            </w:pPr>
            <w:ins w:id="1191" w:author="STEC 042618" w:date="2018-03-28T14:48:00Z">
              <w:r w:rsidRPr="0003648D">
                <w:t>Yes</w:t>
              </w:r>
            </w:ins>
          </w:p>
        </w:tc>
        <w:tc>
          <w:tcPr>
            <w:tcW w:w="2070" w:type="dxa"/>
            <w:shd w:val="clear" w:color="auto" w:fill="auto"/>
            <w:vAlign w:val="center"/>
          </w:tcPr>
          <w:p w14:paraId="1A986AD8" w14:textId="77777777" w:rsidR="000315C0" w:rsidRPr="0003648D" w:rsidRDefault="000315C0" w:rsidP="00603722">
            <w:pPr>
              <w:pStyle w:val="BodyTextNumbered"/>
              <w:ind w:left="0" w:firstLine="0"/>
              <w:jc w:val="center"/>
              <w:rPr>
                <w:ins w:id="1192" w:author="STEC 042618" w:date="2018-03-28T14:48:00Z"/>
              </w:rPr>
            </w:pPr>
            <w:ins w:id="1193" w:author="STEC 042618" w:date="2018-03-28T14:48:00Z">
              <w:r w:rsidRPr="0003648D">
                <w:t>No</w:t>
              </w:r>
            </w:ins>
          </w:p>
        </w:tc>
        <w:tc>
          <w:tcPr>
            <w:tcW w:w="2257" w:type="dxa"/>
            <w:shd w:val="clear" w:color="auto" w:fill="auto"/>
            <w:vAlign w:val="center"/>
          </w:tcPr>
          <w:p w14:paraId="6447A2C7" w14:textId="77777777" w:rsidR="000315C0" w:rsidRPr="0003648D" w:rsidRDefault="000315C0" w:rsidP="00603722">
            <w:pPr>
              <w:pStyle w:val="BodyTextNumbered"/>
              <w:ind w:left="0" w:firstLine="0"/>
              <w:jc w:val="center"/>
              <w:rPr>
                <w:ins w:id="1194" w:author="STEC 042618" w:date="2018-03-28T14:48:00Z"/>
              </w:rPr>
            </w:pPr>
            <w:ins w:id="1195" w:author="STEC 042618" w:date="2018-03-28T14:48:00Z">
              <w:r w:rsidRPr="0003648D">
                <w:t>Yes</w:t>
              </w:r>
            </w:ins>
          </w:p>
        </w:tc>
      </w:tr>
    </w:tbl>
    <w:p w14:paraId="5045463B" w14:textId="77777777" w:rsidR="00BA7A09" w:rsidRPr="0003648D" w:rsidRDefault="00BA7A09" w:rsidP="00BA7A09">
      <w:pPr>
        <w:keepNext/>
        <w:tabs>
          <w:tab w:val="left" w:pos="1080"/>
        </w:tabs>
        <w:spacing w:before="480" w:after="240"/>
        <w:ind w:left="1080" w:hanging="1080"/>
        <w:outlineLvl w:val="2"/>
        <w:rPr>
          <w:b/>
          <w:bCs/>
          <w:i/>
        </w:rPr>
      </w:pPr>
      <w:r w:rsidRPr="0003648D">
        <w:rPr>
          <w:b/>
          <w:bCs/>
          <w:i/>
        </w:rPr>
        <w:t>4.5.2</w:t>
      </w:r>
      <w:r w:rsidRPr="0003648D">
        <w:rPr>
          <w:b/>
          <w:bCs/>
          <w:i/>
        </w:rPr>
        <w:tab/>
        <w:t>Ancillary Service Insufficiency</w:t>
      </w:r>
    </w:p>
    <w:p w14:paraId="0CA4377A" w14:textId="77777777" w:rsidR="00BA7A09" w:rsidRPr="0003648D" w:rsidRDefault="00BA7A09" w:rsidP="00BA7A09">
      <w:pPr>
        <w:spacing w:after="240"/>
        <w:ind w:left="720" w:hanging="720"/>
        <w:rPr>
          <w:iCs/>
        </w:rPr>
      </w:pPr>
      <w:r w:rsidRPr="0003648D">
        <w:rPr>
          <w:iCs/>
        </w:rPr>
        <w:t>(1)</w:t>
      </w:r>
      <w:r w:rsidRPr="0003648D">
        <w:rPr>
          <w:iCs/>
        </w:rPr>
        <w:tab/>
        <w:t xml:space="preserve">ERCOT shall determine if there is an insufficiency in Ancillary Service Offers.  If ERCOT receives insufficient Ancillary Service Offers in the DAM to procure one or more required Ancillary Service such that the Ancillary Service Plan is deficient and system security and reliability is threatened: </w:t>
      </w:r>
    </w:p>
    <w:p w14:paraId="12F10855" w14:textId="77777777" w:rsidR="00BA7A09" w:rsidRPr="0003648D" w:rsidRDefault="00BA7A09" w:rsidP="00BA7A09">
      <w:pPr>
        <w:spacing w:after="240"/>
        <w:ind w:left="1440" w:hanging="720"/>
      </w:pPr>
      <w:r w:rsidRPr="0003648D">
        <w:t>(a)</w:t>
      </w:r>
      <w:r w:rsidRPr="0003648D">
        <w:tab/>
        <w:t>ERCOT shall declare an Ancillary Service insufficiency and issue a Watch under Section 6.5.9.3.3, Watch.</w:t>
      </w:r>
    </w:p>
    <w:p w14:paraId="43D96385" w14:textId="77777777" w:rsidR="00BA7A09" w:rsidRPr="0003648D" w:rsidRDefault="00BA7A09" w:rsidP="00BA7A09">
      <w:pPr>
        <w:spacing w:after="240"/>
        <w:ind w:left="1440" w:hanging="720"/>
      </w:pPr>
      <w:r w:rsidRPr="0003648D">
        <w:t>(b)</w:t>
      </w:r>
      <w:r w:rsidRPr="0003648D">
        <w:tab/>
        <w:t xml:space="preserve">ERCOT shall request additional Ancillary Service Offers.  </w:t>
      </w:r>
    </w:p>
    <w:p w14:paraId="05CBB977" w14:textId="77777777" w:rsidR="00BA7A09" w:rsidRPr="0003648D" w:rsidRDefault="00BA7A09" w:rsidP="00BA7A09">
      <w:pPr>
        <w:spacing w:after="240"/>
        <w:ind w:left="2160" w:hanging="720"/>
        <w:rPr>
          <w:iCs/>
        </w:rPr>
      </w:pPr>
      <w:r w:rsidRPr="0003648D">
        <w:rPr>
          <w:iCs/>
        </w:rPr>
        <w:t>(i)</w:t>
      </w:r>
      <w:r w:rsidRPr="0003648D">
        <w:rPr>
          <w:iCs/>
        </w:rPr>
        <w:tab/>
        <w:t>A QSE may resubmit an offer for an Ancillary Service that it submitted before the Watch for the same Ancillary Service, but the resubmitted offer must meet the following criteria to be considered a valid offer:</w:t>
      </w:r>
    </w:p>
    <w:p w14:paraId="7396BD07" w14:textId="77777777" w:rsidR="00BA7A09" w:rsidRPr="0003648D" w:rsidRDefault="00BA7A09" w:rsidP="00BA7A09">
      <w:pPr>
        <w:spacing w:after="240"/>
        <w:ind w:left="2880" w:hanging="720"/>
      </w:pPr>
      <w:r w:rsidRPr="0003648D">
        <w:t>(A)</w:t>
      </w:r>
      <w:r w:rsidRPr="0003648D">
        <w:tab/>
        <w:t xml:space="preserve">The offer quantity may not be less than the offer quantity submitted before the Watch, unless the </w:t>
      </w:r>
      <w:del w:id="1196" w:author="STEC 042618" w:date="2018-03-28T13:27:00Z">
        <w:r w:rsidRPr="0003648D" w:rsidDel="00315C88">
          <w:delText xml:space="preserve"> </w:delText>
        </w:r>
      </w:del>
      <w:r w:rsidRPr="0003648D">
        <w:t>portion of the offer not resubmitted was priced higher than the portion of the offer that is being resubmitted; and</w:t>
      </w:r>
    </w:p>
    <w:p w14:paraId="78DEBB96" w14:textId="77777777" w:rsidR="00BA7A09" w:rsidRPr="0003648D" w:rsidRDefault="00BA7A09" w:rsidP="00BA7A09">
      <w:pPr>
        <w:spacing w:after="240"/>
        <w:ind w:left="2880" w:hanging="720"/>
      </w:pPr>
      <w:r w:rsidRPr="0003648D">
        <w:t>(B)</w:t>
      </w:r>
      <w:r w:rsidRPr="0003648D">
        <w:tab/>
        <w:t xml:space="preserve">For the amount of the offer quantity that is not more than the offer quantity submitted before the Watch, the offer must be priced equal to or less than the price of the offer submitted before the Watch. </w:t>
      </w:r>
    </w:p>
    <w:p w14:paraId="13CF680D" w14:textId="77777777" w:rsidR="00BA7A09" w:rsidRPr="0003648D" w:rsidRDefault="00BA7A09" w:rsidP="00BA7A09">
      <w:pPr>
        <w:spacing w:after="240"/>
        <w:ind w:left="2160" w:hanging="720"/>
        <w:rPr>
          <w:iCs/>
        </w:rPr>
      </w:pPr>
      <w:r w:rsidRPr="0003648D">
        <w:rPr>
          <w:iCs/>
        </w:rPr>
        <w:t>(ii)</w:t>
      </w:r>
      <w:r w:rsidRPr="0003648D">
        <w:rPr>
          <w:iCs/>
        </w:rPr>
        <w:tab/>
        <w:t>For any amount of the offer that is greater in quantity than the QSE’s offer that was not submitted before the Watch, the incremental amount of the offer may be submitted at a price subject to the offer cap.</w:t>
      </w:r>
    </w:p>
    <w:p w14:paraId="16D76642" w14:textId="77777777" w:rsidR="00BA7A09" w:rsidRPr="0003648D" w:rsidRDefault="00BA7A09" w:rsidP="00BA7A09">
      <w:pPr>
        <w:spacing w:after="240"/>
        <w:ind w:left="1440" w:hanging="720"/>
      </w:pPr>
      <w:r w:rsidRPr="0003648D">
        <w:lastRenderedPageBreak/>
        <w:t>(c)</w:t>
      </w:r>
      <w:r w:rsidRPr="0003648D">
        <w:tab/>
        <w:t>ERCOT shall not begin executing the DAM sooner than 30 minutes after issuing the Watch.  If the additional Ancillary Service Offers are still insufficient to supply the Ancillary Service required in the Day-Ahead Ancillary Service Plan</w:t>
      </w:r>
      <w:ins w:id="1197" w:author="STEC 042618" w:date="2018-03-28T13:27:00Z">
        <w:r w:rsidR="00315C88" w:rsidRPr="0003648D">
          <w:t>,</w:t>
        </w:r>
      </w:ins>
      <w:r w:rsidRPr="0003648D">
        <w:t xml:space="preserve"> then ERCOT shall run the DAM by reducing the Ancillary Service Plan quantities only for purposes of the DAM by the amount of insufficiency. </w:t>
      </w:r>
    </w:p>
    <w:p w14:paraId="607AB9E8" w14:textId="77777777" w:rsidR="00BA7A09" w:rsidRPr="0003648D" w:rsidRDefault="00BA7A09" w:rsidP="00BA7A09">
      <w:pPr>
        <w:spacing w:after="240"/>
        <w:ind w:left="1440" w:hanging="720"/>
      </w:pPr>
      <w:r w:rsidRPr="0003648D">
        <w:t>(d)</w:t>
      </w:r>
      <w:r w:rsidRPr="0003648D">
        <w:tab/>
        <w:t>When ERCOT must reduce the Ancillary Service Plan for purposes of the DAM due to insufficient Ancillary Service Offers, ERCOT shall preserve the Ancillary Service Plan in the DAM in the following order of priority:</w:t>
      </w:r>
    </w:p>
    <w:p w14:paraId="5F3AE181" w14:textId="77777777" w:rsidR="00BA7A09" w:rsidRPr="0003648D" w:rsidRDefault="00BA7A09" w:rsidP="00BA7A09">
      <w:pPr>
        <w:spacing w:after="240"/>
        <w:ind w:left="2160" w:hanging="720"/>
      </w:pPr>
      <w:r w:rsidRPr="0003648D">
        <w:t>(i)</w:t>
      </w:r>
      <w:r w:rsidRPr="0003648D">
        <w:tab/>
        <w:t>Regulation Up (Reg-Up);</w:t>
      </w:r>
    </w:p>
    <w:p w14:paraId="70EA051A" w14:textId="77777777" w:rsidR="00BA7A09" w:rsidRPr="0003648D" w:rsidRDefault="00BA7A09" w:rsidP="00BA7A09">
      <w:pPr>
        <w:spacing w:after="240"/>
        <w:ind w:left="2160" w:hanging="720"/>
      </w:pPr>
      <w:r w:rsidRPr="0003648D">
        <w:t>(ii)</w:t>
      </w:r>
      <w:r w:rsidRPr="0003648D">
        <w:tab/>
        <w:t>Regulation Down (Reg-Down);</w:t>
      </w:r>
    </w:p>
    <w:p w14:paraId="5CD29E38" w14:textId="77777777" w:rsidR="00BA7A09" w:rsidRPr="0003648D" w:rsidRDefault="00BA7A09" w:rsidP="00BA7A09">
      <w:pPr>
        <w:spacing w:after="240"/>
        <w:ind w:left="2160" w:hanging="720"/>
        <w:rPr>
          <w:ins w:id="1198" w:author="STEC" w:date="2017-11-06T14:22:00Z"/>
        </w:rPr>
      </w:pPr>
      <w:r w:rsidRPr="0003648D">
        <w:t>(iii)</w:t>
      </w:r>
      <w:r w:rsidRPr="0003648D">
        <w:tab/>
      </w:r>
      <w:ins w:id="1199" w:author="STEC" w:date="2017-11-06T14:22:00Z">
        <w:del w:id="1200" w:author="STEC 042618" w:date="2018-03-28T13:27:00Z">
          <w:r w:rsidRPr="0003648D" w:rsidDel="00315C88">
            <w:delText xml:space="preserve">Primary </w:delText>
          </w:r>
        </w:del>
        <w:r w:rsidRPr="0003648D">
          <w:t>Frequency Response Service (</w:t>
        </w:r>
        <w:del w:id="1201" w:author="STEC 042618" w:date="2018-03-28T13:28:00Z">
          <w:r w:rsidRPr="0003648D" w:rsidDel="00315C88">
            <w:delText>P</w:delText>
          </w:r>
        </w:del>
        <w:r w:rsidRPr="0003648D">
          <w:t>FRS);</w:t>
        </w:r>
      </w:ins>
    </w:p>
    <w:p w14:paraId="170CBA37" w14:textId="77777777" w:rsidR="00BA7A09" w:rsidRPr="0003648D" w:rsidRDefault="00BA7A09" w:rsidP="00BA7A09">
      <w:pPr>
        <w:spacing w:after="240"/>
        <w:ind w:left="2160" w:hanging="720"/>
      </w:pPr>
      <w:ins w:id="1202" w:author="STEC" w:date="2017-11-06T14:22:00Z">
        <w:r w:rsidRPr="0003648D">
          <w:t xml:space="preserve">(iv) </w:t>
        </w:r>
        <w:r w:rsidRPr="0003648D">
          <w:tab/>
        </w:r>
      </w:ins>
      <w:r w:rsidRPr="0003648D">
        <w:t>Responsive Reserve (RRS); and</w:t>
      </w:r>
    </w:p>
    <w:p w14:paraId="5E508AB9" w14:textId="77777777" w:rsidR="00BA7A09" w:rsidRPr="0003648D" w:rsidRDefault="00BA7A09" w:rsidP="00BA7A09">
      <w:pPr>
        <w:spacing w:after="240"/>
        <w:ind w:left="2160" w:hanging="720"/>
      </w:pPr>
      <w:r w:rsidRPr="0003648D">
        <w:t>(</w:t>
      </w:r>
      <w:del w:id="1203" w:author="STEC" w:date="2017-11-06T14:23:00Z">
        <w:r w:rsidRPr="0003648D" w:rsidDel="003F744C">
          <w:delText>i</w:delText>
        </w:r>
      </w:del>
      <w:r w:rsidRPr="0003648D">
        <w:t>v)</w:t>
      </w:r>
      <w:r w:rsidRPr="0003648D">
        <w:tab/>
        <w:t>Non-Spinning Reserve (Non-Spin).</w:t>
      </w:r>
    </w:p>
    <w:p w14:paraId="52E6C4A1" w14:textId="77777777" w:rsidR="00BA7A09" w:rsidRPr="0003648D" w:rsidRDefault="00BA7A09" w:rsidP="00BA7A09">
      <w:pPr>
        <w:spacing w:after="240"/>
        <w:ind w:left="720" w:hanging="720"/>
        <w:rPr>
          <w:iCs/>
        </w:rPr>
      </w:pPr>
      <w:r w:rsidRPr="0003648D">
        <w:rPr>
          <w:iCs/>
        </w:rPr>
        <w:t>(2)</w:t>
      </w:r>
      <w:r w:rsidRPr="0003648D">
        <w:rPr>
          <w:iCs/>
        </w:rPr>
        <w:tab/>
        <w: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 </w:t>
      </w:r>
    </w:p>
    <w:p w14:paraId="7A124421" w14:textId="77777777" w:rsidR="00BA7A09" w:rsidRPr="0003648D" w:rsidRDefault="00BA7A09" w:rsidP="00BA7A09">
      <w:pPr>
        <w:keepNext/>
        <w:tabs>
          <w:tab w:val="left" w:pos="1620"/>
        </w:tabs>
        <w:spacing w:before="480" w:after="240"/>
        <w:outlineLvl w:val="4"/>
        <w:rPr>
          <w:b/>
          <w:bCs/>
          <w:i/>
          <w:iCs/>
          <w:szCs w:val="26"/>
        </w:rPr>
      </w:pPr>
      <w:bookmarkStart w:id="1204" w:name="_Toc109185132"/>
      <w:bookmarkStart w:id="1205" w:name="_Toc142108962"/>
      <w:bookmarkStart w:id="1206" w:name="_Toc142113807"/>
      <w:bookmarkStart w:id="1207" w:name="_Toc402345635"/>
      <w:bookmarkStart w:id="1208" w:name="_Toc405383918"/>
      <w:bookmarkStart w:id="1209" w:name="_Toc405537021"/>
      <w:bookmarkStart w:id="1210" w:name="_Toc440871807"/>
      <w:bookmarkStart w:id="1211" w:name="_Toc480878747"/>
      <w:r w:rsidRPr="0003648D">
        <w:rPr>
          <w:b/>
          <w:bCs/>
          <w:i/>
          <w:iCs/>
          <w:szCs w:val="26"/>
        </w:rPr>
        <w:t>4.6.2.3.1</w:t>
      </w:r>
      <w:r w:rsidRPr="0003648D">
        <w:rPr>
          <w:b/>
          <w:bCs/>
          <w:i/>
          <w:iCs/>
          <w:szCs w:val="26"/>
        </w:rPr>
        <w:tab/>
        <w:t>Day-Ahead Make-Whole Payment</w:t>
      </w:r>
      <w:bookmarkEnd w:id="1204"/>
      <w:bookmarkEnd w:id="1205"/>
      <w:bookmarkEnd w:id="1206"/>
      <w:bookmarkEnd w:id="1207"/>
      <w:bookmarkEnd w:id="1208"/>
      <w:bookmarkEnd w:id="1209"/>
      <w:bookmarkEnd w:id="1210"/>
      <w:bookmarkEnd w:id="1211"/>
    </w:p>
    <w:p w14:paraId="29CC988E" w14:textId="77777777" w:rsidR="00BA7A09" w:rsidRPr="0003648D" w:rsidRDefault="00BA7A09" w:rsidP="00BA7A09">
      <w:pPr>
        <w:spacing w:after="240"/>
        <w:ind w:left="720" w:hanging="720"/>
        <w:rPr>
          <w:iCs/>
        </w:rPr>
      </w:pPr>
      <w:r w:rsidRPr="0003648D">
        <w:rPr>
          <w:iCs/>
        </w:rPr>
        <w:t>(1)</w:t>
      </w:r>
      <w:r w:rsidRPr="0003648D">
        <w:rPr>
          <w:iCs/>
        </w:rPr>
        <w:tab/>
        <w:t xml:space="preserve">ERCOT shall pay the QSE a Day-Ahead Make-Whole Payment for an eligible Resource for each Operating Hour in a DAM-commitment period.  </w:t>
      </w:r>
    </w:p>
    <w:p w14:paraId="29054F16" w14:textId="77777777" w:rsidR="00BA7A09" w:rsidRPr="0003648D" w:rsidRDefault="00BA7A09" w:rsidP="00BA7A09">
      <w:pPr>
        <w:spacing w:after="240"/>
        <w:ind w:left="720" w:hanging="720"/>
        <w:rPr>
          <w:iCs/>
        </w:rPr>
      </w:pPr>
      <w:r w:rsidRPr="0003648D">
        <w:rPr>
          <w:iCs/>
        </w:rPr>
        <w:t>(2)</w:t>
      </w:r>
      <w:r w:rsidRPr="0003648D">
        <w:rPr>
          <w:iCs/>
        </w:rPr>
        <w:tab/>
        <w:t>Any Ancillary Service Offer cleared for the same Operating Hour, QSE, and Generation Resource as a Three-Part Supply Offer cleared in the DAM shall be included in the calculation of the Day-Ahead Make-Whole Payment.</w:t>
      </w:r>
    </w:p>
    <w:p w14:paraId="4BB7CE1E" w14:textId="77777777" w:rsidR="00BA7A09" w:rsidRPr="0003648D" w:rsidRDefault="00BA7A09" w:rsidP="00BA7A09">
      <w:pPr>
        <w:spacing w:after="240"/>
        <w:ind w:left="720" w:hanging="720"/>
        <w:rPr>
          <w:iCs/>
          <w:lang w:val="pt-BR"/>
        </w:rPr>
      </w:pPr>
      <w:r w:rsidRPr="0003648D">
        <w:rPr>
          <w:iCs/>
        </w:rPr>
        <w:t>(3)</w:t>
      </w:r>
      <w:r w:rsidRPr="0003648D">
        <w:rPr>
          <w:iCs/>
        </w:rPr>
        <w:tab/>
      </w:r>
      <w:r w:rsidRPr="0003648D">
        <w:rPr>
          <w:iCs/>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656B278B" w14:textId="77777777" w:rsidR="00BA7A09" w:rsidRPr="0003648D" w:rsidRDefault="00BA7A09" w:rsidP="00BA7A09">
      <w:pPr>
        <w:spacing w:after="240"/>
        <w:ind w:left="720" w:hanging="720"/>
        <w:rPr>
          <w:iCs/>
          <w:lang w:val="pt-BR"/>
        </w:rPr>
      </w:pPr>
      <w:r w:rsidRPr="0003648D">
        <w:rPr>
          <w:iCs/>
          <w:lang w:val="pt-BR"/>
        </w:rPr>
        <w:t>(4)</w:t>
      </w:r>
      <w:r w:rsidRPr="0003648D">
        <w:rPr>
          <w:iCs/>
          <w:lang w:val="pt-BR"/>
        </w:rPr>
        <w:tab/>
      </w:r>
      <w:r w:rsidRPr="0003648D">
        <w:rPr>
          <w:iCs/>
          <w:szCs w:val="18"/>
        </w:rPr>
        <w:t xml:space="preserve">For an </w:t>
      </w:r>
      <w:r w:rsidRPr="0003648D">
        <w:rPr>
          <w:iCs/>
        </w:rPr>
        <w:t xml:space="preserve">Aggregate Generation Resource (AGR), Startup Cost shall be scaled according to the ratio of the maximum number of its generators online during a contiguous block of </w:t>
      </w:r>
      <w:r w:rsidRPr="0003648D">
        <w:rPr>
          <w:iCs/>
        </w:rPr>
        <w:lastRenderedPageBreak/>
        <w:t>DAM-committed Intervals, as indicated by telemetry, compared to the total number of generators registered to the AGR and used in the approved verifiable cost for the AGR</w:t>
      </w:r>
      <w:r w:rsidRPr="0003648D">
        <w:t>.</w:t>
      </w:r>
    </w:p>
    <w:p w14:paraId="5AD8E6BF" w14:textId="77777777" w:rsidR="00BA7A09" w:rsidRPr="0003648D" w:rsidRDefault="00BA7A09" w:rsidP="00BA7A09">
      <w:pPr>
        <w:spacing w:after="240"/>
        <w:ind w:left="720" w:hanging="720"/>
        <w:rPr>
          <w:iCs/>
        </w:rPr>
      </w:pPr>
      <w:r w:rsidRPr="0003648D">
        <w:rPr>
          <w:iCs/>
          <w:lang w:val="pt-BR"/>
        </w:rPr>
        <w:t>(5)</w:t>
      </w:r>
      <w:r w:rsidRPr="0003648D">
        <w:rPr>
          <w:iCs/>
          <w:lang w:val="pt-BR"/>
        </w:rPr>
        <w:tab/>
      </w:r>
      <w:r w:rsidRPr="0003648D">
        <w:rPr>
          <w:iCs/>
        </w:rPr>
        <w:t>The Day-Ahead Make-Whole Payment to each QSE for each DAM-committed Generation Resource is calculated as follows:</w:t>
      </w:r>
    </w:p>
    <w:p w14:paraId="4E1912C4" w14:textId="0349EECD" w:rsidR="00BA7A09" w:rsidRPr="0003648D" w:rsidRDefault="00BA7A09" w:rsidP="00BA7A09">
      <w:pPr>
        <w:tabs>
          <w:tab w:val="left" w:pos="2352"/>
          <w:tab w:val="left" w:pos="2970"/>
          <w:tab w:val="left" w:pos="3600"/>
        </w:tabs>
        <w:spacing w:after="240"/>
        <w:ind w:left="3600" w:hanging="2880"/>
        <w:rPr>
          <w:b/>
          <w:bCs/>
          <w:iCs/>
          <w:lang w:val="x-none" w:eastAsia="x-none"/>
        </w:rPr>
      </w:pPr>
      <w:r w:rsidRPr="0003648D">
        <w:rPr>
          <w:b/>
          <w:bCs/>
          <w:iCs/>
          <w:lang w:val="x-none" w:eastAsia="x-none"/>
        </w:rPr>
        <w:t xml:space="preserve">DAMWAMT </w:t>
      </w:r>
      <w:r w:rsidRPr="0003648D">
        <w:rPr>
          <w:b/>
          <w:bCs/>
          <w:i/>
          <w:iCs/>
          <w:vertAlign w:val="subscript"/>
          <w:lang w:val="x-none" w:eastAsia="x-none"/>
        </w:rPr>
        <w:t>q, p, r, h</w:t>
      </w:r>
      <w:r w:rsidRPr="0003648D">
        <w:rPr>
          <w:b/>
          <w:bCs/>
          <w:iCs/>
          <w:lang w:val="x-none" w:eastAsia="x-none"/>
        </w:rPr>
        <w:tab/>
        <w:t>=</w:t>
      </w:r>
      <w:r w:rsidRPr="0003648D">
        <w:rPr>
          <w:b/>
          <w:bCs/>
          <w:iCs/>
          <w:lang w:val="x-none" w:eastAsia="x-none"/>
        </w:rPr>
        <w:tab/>
        <w:t xml:space="preserve">(-1) * Max (0, DAMGCOST </w:t>
      </w:r>
      <w:r w:rsidRPr="0003648D">
        <w:rPr>
          <w:b/>
          <w:bCs/>
          <w:i/>
          <w:iCs/>
          <w:vertAlign w:val="subscript"/>
          <w:lang w:val="x-none" w:eastAsia="x-none"/>
        </w:rPr>
        <w:t>q, p, r</w:t>
      </w:r>
      <w:r w:rsidRPr="0003648D">
        <w:rPr>
          <w:b/>
          <w:bCs/>
          <w:iCs/>
          <w:lang w:val="x-none" w:eastAsia="x-none"/>
        </w:rPr>
        <w:t xml:space="preserve"> + </w:t>
      </w:r>
      <w:r w:rsidR="00D93F97">
        <w:rPr>
          <w:b/>
          <w:bCs/>
          <w:iCs/>
          <w:noProof/>
          <w:position w:val="-20"/>
        </w:rPr>
        <w:drawing>
          <wp:inline distT="0" distB="0" distL="0" distR="0" wp14:anchorId="6905EB06" wp14:editId="2ED6D8DA">
            <wp:extent cx="142875" cy="278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iCs/>
          <w:lang w:val="x-none" w:eastAsia="x-none"/>
        </w:rPr>
        <w:t xml:space="preserve">DAEREV </w:t>
      </w:r>
      <w:r w:rsidRPr="0003648D">
        <w:rPr>
          <w:b/>
          <w:bCs/>
          <w:i/>
          <w:iCs/>
          <w:vertAlign w:val="subscript"/>
          <w:lang w:val="x-none" w:eastAsia="x-none"/>
        </w:rPr>
        <w:t>q, p, r, h</w:t>
      </w:r>
      <w:r w:rsidRPr="0003648D">
        <w:rPr>
          <w:b/>
          <w:bCs/>
          <w:i/>
          <w:iCs/>
          <w:vertAlign w:val="subscript"/>
          <w:lang w:eastAsia="x-none"/>
        </w:rPr>
        <w:t xml:space="preserve"> </w:t>
      </w:r>
      <w:r w:rsidRPr="0003648D">
        <w:rPr>
          <w:b/>
          <w:bCs/>
          <w:iCs/>
          <w:lang w:val="x-none" w:eastAsia="x-none"/>
        </w:rPr>
        <w:t xml:space="preserve">+ </w:t>
      </w:r>
      <w:r w:rsidR="00D93F97">
        <w:rPr>
          <w:b/>
          <w:bCs/>
          <w:iCs/>
          <w:noProof/>
          <w:position w:val="-20"/>
        </w:rPr>
        <w:drawing>
          <wp:inline distT="0" distB="0" distL="0" distR="0" wp14:anchorId="23162EE8" wp14:editId="44B3AA9E">
            <wp:extent cx="142875" cy="278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iCs/>
          <w:lang w:val="x-none" w:eastAsia="x-none"/>
        </w:rPr>
        <w:t>DAASREV</w:t>
      </w:r>
      <w:r w:rsidRPr="0003648D">
        <w:rPr>
          <w:b/>
          <w:bCs/>
          <w:i/>
          <w:iCs/>
          <w:vertAlign w:val="subscript"/>
          <w:lang w:val="x-none" w:eastAsia="x-none"/>
        </w:rPr>
        <w:t xml:space="preserve"> q, r, h</w:t>
      </w:r>
      <w:r w:rsidRPr="0003648D">
        <w:rPr>
          <w:b/>
          <w:bCs/>
          <w:iCs/>
          <w:lang w:val="x-none" w:eastAsia="x-none"/>
        </w:rPr>
        <w:t xml:space="preserve">) * DAESR </w:t>
      </w:r>
      <w:r w:rsidRPr="0003648D">
        <w:rPr>
          <w:b/>
          <w:bCs/>
          <w:i/>
          <w:iCs/>
          <w:vertAlign w:val="subscript"/>
          <w:lang w:val="x-none" w:eastAsia="x-none"/>
        </w:rPr>
        <w:t>q, p, r, h</w:t>
      </w:r>
      <w:r w:rsidRPr="0003648D">
        <w:rPr>
          <w:b/>
          <w:bCs/>
          <w:iCs/>
          <w:lang w:val="x-none" w:eastAsia="x-none"/>
        </w:rPr>
        <w:t xml:space="preserve"> / (</w:t>
      </w:r>
      <w:r w:rsidR="00D93F97">
        <w:rPr>
          <w:b/>
          <w:bCs/>
          <w:iCs/>
          <w:noProof/>
          <w:position w:val="-20"/>
        </w:rPr>
        <w:drawing>
          <wp:inline distT="0" distB="0" distL="0" distR="0" wp14:anchorId="25123913" wp14:editId="61FB540F">
            <wp:extent cx="142875" cy="27813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iCs/>
          <w:lang w:val="x-none" w:eastAsia="x-none"/>
        </w:rPr>
        <w:t xml:space="preserve">DAESR </w:t>
      </w:r>
      <w:r w:rsidRPr="0003648D">
        <w:rPr>
          <w:b/>
          <w:bCs/>
          <w:i/>
          <w:iCs/>
          <w:vertAlign w:val="subscript"/>
          <w:lang w:val="x-none" w:eastAsia="x-none"/>
        </w:rPr>
        <w:t>q, p, r, h</w:t>
      </w:r>
      <w:r w:rsidRPr="0003648D">
        <w:rPr>
          <w:b/>
          <w:bCs/>
          <w:iCs/>
          <w:lang w:val="x-none" w:eastAsia="x-none"/>
        </w:rPr>
        <w:t>)</w:t>
      </w:r>
    </w:p>
    <w:p w14:paraId="32F1B9D4" w14:textId="77777777" w:rsidR="00BA7A09" w:rsidRPr="0003648D" w:rsidRDefault="00BA7A09" w:rsidP="00BA7A09">
      <w:pPr>
        <w:tabs>
          <w:tab w:val="left" w:pos="2352"/>
          <w:tab w:val="left" w:pos="3420"/>
          <w:tab w:val="left" w:pos="3822"/>
        </w:tabs>
        <w:spacing w:after="240"/>
        <w:ind w:left="720" w:hanging="720"/>
        <w:rPr>
          <w:bCs/>
          <w:iCs/>
          <w:lang w:val="x-none" w:eastAsia="x-none"/>
        </w:rPr>
      </w:pPr>
      <w:r w:rsidRPr="0003648D">
        <w:rPr>
          <w:bCs/>
          <w:iCs/>
          <w:lang w:val="x-none" w:eastAsia="x-none"/>
        </w:rPr>
        <w:t>(</w:t>
      </w:r>
      <w:r w:rsidRPr="0003648D">
        <w:rPr>
          <w:bCs/>
          <w:iCs/>
          <w:lang w:eastAsia="x-none"/>
        </w:rPr>
        <w:t>6</w:t>
      </w:r>
      <w:r w:rsidRPr="0003648D">
        <w:rPr>
          <w:bCs/>
          <w:iCs/>
          <w:lang w:val="x-none" w:eastAsia="x-none"/>
        </w:rPr>
        <w:t>)</w:t>
      </w:r>
      <w:r w:rsidRPr="0003648D">
        <w:rPr>
          <w:bCs/>
          <w:iCs/>
          <w:lang w:val="x-none" w:eastAsia="x-none"/>
        </w:rPr>
        <w:tab/>
        <w:t>The Day-Ahead Make-Whole Guaranteed Costs are calculated for each eligible DAM-Committed Generation Resource as follows:</w:t>
      </w:r>
    </w:p>
    <w:p w14:paraId="7E72BE92" w14:textId="77777777" w:rsidR="00BA7A09" w:rsidRPr="0003648D" w:rsidRDefault="00BA7A09" w:rsidP="00BA7A09">
      <w:pPr>
        <w:tabs>
          <w:tab w:val="left" w:pos="2352"/>
          <w:tab w:val="left" w:pos="3420"/>
          <w:tab w:val="left" w:pos="3822"/>
        </w:tabs>
        <w:spacing w:after="240"/>
        <w:ind w:left="720" w:hanging="720"/>
        <w:rPr>
          <w:b/>
          <w:bCs/>
          <w:iCs/>
          <w:lang w:val="x-none" w:eastAsia="x-none"/>
        </w:rPr>
      </w:pPr>
      <w:r w:rsidRPr="0003648D">
        <w:rPr>
          <w:b/>
          <w:bCs/>
          <w:iCs/>
          <w:lang w:val="x-none" w:eastAsia="x-none"/>
        </w:rPr>
        <w:tab/>
        <w:t>For non-Combined Cycle Trains,</w:t>
      </w:r>
    </w:p>
    <w:p w14:paraId="1305EEF6" w14:textId="797ECA52"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 xml:space="preserve">DAMGCOST </w:t>
      </w:r>
      <w:r w:rsidRPr="0003648D">
        <w:rPr>
          <w:bCs/>
          <w:i/>
          <w:vertAlign w:val="subscript"/>
          <w:lang w:val="x-none" w:eastAsia="x-none"/>
        </w:rPr>
        <w:t>q, p, r</w:t>
      </w:r>
      <w:r w:rsidRPr="0003648D">
        <w:rPr>
          <w:bCs/>
          <w:lang w:val="x-none" w:eastAsia="x-none"/>
        </w:rPr>
        <w:tab/>
        <w:t>=</w:t>
      </w:r>
      <w:r w:rsidRPr="0003648D">
        <w:rPr>
          <w:bCs/>
          <w:lang w:val="x-none" w:eastAsia="x-none"/>
        </w:rPr>
        <w:tab/>
        <w:t xml:space="preserve">Min(DASUO </w:t>
      </w:r>
      <w:r w:rsidRPr="0003648D">
        <w:rPr>
          <w:bCs/>
          <w:i/>
          <w:vertAlign w:val="subscript"/>
          <w:lang w:val="x-none" w:eastAsia="x-none"/>
        </w:rPr>
        <w:t>q, p, r</w:t>
      </w:r>
      <w:r w:rsidRPr="0003648D">
        <w:rPr>
          <w:bCs/>
          <w:lang w:val="x-none" w:eastAsia="x-none"/>
        </w:rPr>
        <w:t xml:space="preserve"> , DASUCAP </w:t>
      </w:r>
      <w:r w:rsidRPr="0003648D">
        <w:rPr>
          <w:bCs/>
          <w:i/>
          <w:vertAlign w:val="subscript"/>
          <w:lang w:val="x-none" w:eastAsia="x-none"/>
        </w:rPr>
        <w:t>q, p, r</w:t>
      </w:r>
      <w:r w:rsidRPr="0003648D">
        <w:rPr>
          <w:bCs/>
          <w:lang w:val="x-none" w:eastAsia="x-none"/>
        </w:rPr>
        <w:t xml:space="preserve">) + </w:t>
      </w:r>
      <w:r w:rsidR="00D93F97">
        <w:rPr>
          <w:bCs/>
          <w:noProof/>
          <w:position w:val="-20"/>
        </w:rPr>
        <w:drawing>
          <wp:inline distT="0" distB="0" distL="0" distR="0" wp14:anchorId="4724499F" wp14:editId="31894091">
            <wp:extent cx="142875" cy="278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x-none" w:eastAsia="x-none"/>
        </w:rPr>
        <w:t xml:space="preserve">(Min(DAMEO </w:t>
      </w:r>
      <w:r w:rsidRPr="0003648D">
        <w:rPr>
          <w:bCs/>
          <w:i/>
          <w:vertAlign w:val="subscript"/>
          <w:lang w:val="x-none" w:eastAsia="x-none"/>
        </w:rPr>
        <w:t>q, p, r, h</w:t>
      </w:r>
      <w:r w:rsidRPr="0003648D">
        <w:rPr>
          <w:bCs/>
          <w:lang w:val="x-none" w:eastAsia="x-none"/>
        </w:rPr>
        <w:t xml:space="preserve"> , DAMECAP </w:t>
      </w:r>
      <w:r w:rsidRPr="0003648D">
        <w:rPr>
          <w:bCs/>
          <w:i/>
          <w:vertAlign w:val="subscript"/>
          <w:lang w:val="x-none" w:eastAsia="x-none"/>
        </w:rPr>
        <w:t>p</w:t>
      </w:r>
      <w:r w:rsidRPr="0003648D">
        <w:rPr>
          <w:bCs/>
          <w:i/>
          <w:vertAlign w:val="subscript"/>
          <w:lang w:eastAsia="x-none"/>
        </w:rPr>
        <w:t xml:space="preserve"> </w:t>
      </w:r>
      <w:r w:rsidRPr="0003648D">
        <w:rPr>
          <w:bCs/>
          <w:i/>
          <w:vertAlign w:val="subscript"/>
          <w:lang w:val="x-none" w:eastAsia="x-none"/>
        </w:rPr>
        <w:t>,q, r</w:t>
      </w:r>
      <w:r w:rsidRPr="0003648D">
        <w:rPr>
          <w:bCs/>
          <w:i/>
          <w:vertAlign w:val="subscript"/>
          <w:lang w:eastAsia="x-none"/>
        </w:rPr>
        <w:t xml:space="preserve"> </w:t>
      </w:r>
      <w:r w:rsidRPr="0003648D">
        <w:rPr>
          <w:bCs/>
          <w:i/>
          <w:vertAlign w:val="subscript"/>
          <w:lang w:val="x-none" w:eastAsia="x-none"/>
        </w:rPr>
        <w:t>,h</w:t>
      </w:r>
      <w:r w:rsidRPr="0003648D">
        <w:rPr>
          <w:bCs/>
          <w:i/>
          <w:vertAlign w:val="subscript"/>
          <w:lang w:eastAsia="x-none"/>
        </w:rPr>
        <w:t xml:space="preserve"> </w:t>
      </w:r>
      <w:r w:rsidRPr="0003648D">
        <w:rPr>
          <w:bCs/>
          <w:lang w:val="x-none" w:eastAsia="x-none"/>
        </w:rPr>
        <w:t>)* DALSL</w:t>
      </w:r>
      <w:r w:rsidRPr="0003648D">
        <w:rPr>
          <w:bCs/>
          <w:i/>
          <w:vertAlign w:val="subscript"/>
          <w:lang w:val="x-none" w:eastAsia="x-none"/>
        </w:rPr>
        <w:t xml:space="preserve"> q, p, r, h</w:t>
      </w:r>
      <w:r w:rsidRPr="0003648D">
        <w:rPr>
          <w:bCs/>
          <w:lang w:val="x-none" w:eastAsia="x-none"/>
        </w:rPr>
        <w:t xml:space="preserve">) + </w:t>
      </w:r>
      <w:r w:rsidR="00D93F97">
        <w:rPr>
          <w:bCs/>
          <w:noProof/>
          <w:position w:val="-20"/>
        </w:rPr>
        <w:drawing>
          <wp:inline distT="0" distB="0" distL="0" distR="0" wp14:anchorId="562929AF" wp14:editId="74087779">
            <wp:extent cx="142875" cy="278130"/>
            <wp:effectExtent l="0" t="0" r="952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x-none" w:eastAsia="x-none"/>
        </w:rPr>
        <w:t xml:space="preserve">(DAAIEC </w:t>
      </w:r>
      <w:r w:rsidRPr="0003648D">
        <w:rPr>
          <w:bCs/>
          <w:i/>
          <w:vertAlign w:val="subscript"/>
          <w:lang w:val="x-none" w:eastAsia="x-none"/>
        </w:rPr>
        <w:t>q, p, r, h</w:t>
      </w:r>
      <w:r w:rsidRPr="0003648D">
        <w:rPr>
          <w:bCs/>
          <w:lang w:val="x-none" w:eastAsia="x-none"/>
        </w:rPr>
        <w:t xml:space="preserve"> * (DAESR </w:t>
      </w:r>
      <w:r w:rsidRPr="0003648D">
        <w:rPr>
          <w:bCs/>
          <w:i/>
          <w:vertAlign w:val="subscript"/>
          <w:lang w:val="x-none" w:eastAsia="x-none"/>
        </w:rPr>
        <w:t>q, p, r, h</w:t>
      </w:r>
      <w:r w:rsidRPr="0003648D">
        <w:rPr>
          <w:bCs/>
          <w:lang w:val="x-none" w:eastAsia="x-none"/>
        </w:rPr>
        <w:t xml:space="preserve"> – DALSL </w:t>
      </w:r>
      <w:r w:rsidRPr="0003648D">
        <w:rPr>
          <w:bCs/>
          <w:i/>
          <w:vertAlign w:val="subscript"/>
          <w:lang w:val="x-none" w:eastAsia="x-none"/>
        </w:rPr>
        <w:t>q, p, r, h</w:t>
      </w:r>
      <w:r w:rsidRPr="0003648D">
        <w:rPr>
          <w:bCs/>
          <w:lang w:val="x-none" w:eastAsia="x-none"/>
        </w:rPr>
        <w:t>))</w:t>
      </w:r>
    </w:p>
    <w:p w14:paraId="65AD1A06" w14:textId="77777777" w:rsidR="00BA7A09" w:rsidRPr="0003648D" w:rsidRDefault="00BA7A09" w:rsidP="00BA7A09">
      <w:pPr>
        <w:spacing w:after="240"/>
        <w:ind w:left="1440" w:hanging="720"/>
        <w:rPr>
          <w:b/>
        </w:rPr>
      </w:pPr>
      <w:r w:rsidRPr="0003648D">
        <w:rPr>
          <w:b/>
        </w:rPr>
        <w:t xml:space="preserve">For a Resource which is not an AGR, </w:t>
      </w:r>
    </w:p>
    <w:p w14:paraId="3CCC3D09" w14:textId="77777777" w:rsidR="00BA7A09" w:rsidRPr="0003648D" w:rsidRDefault="00BA7A09" w:rsidP="00BA7A09">
      <w:pPr>
        <w:spacing w:after="240"/>
        <w:ind w:left="720"/>
        <w:rPr>
          <w:iCs/>
        </w:rPr>
      </w:pPr>
      <w:r w:rsidRPr="0003648D">
        <w:t>If ERCOT has approved verifiable Startup Costs and minimum-energy costs for the Resource,</w:t>
      </w:r>
    </w:p>
    <w:p w14:paraId="024E487B" w14:textId="77777777" w:rsidR="00BA7A09" w:rsidRPr="0003648D" w:rsidRDefault="00BA7A09" w:rsidP="00BA7A09">
      <w:pPr>
        <w:tabs>
          <w:tab w:val="left" w:pos="900"/>
          <w:tab w:val="left" w:pos="2070"/>
          <w:tab w:val="left" w:pos="3870"/>
          <w:tab w:val="left" w:pos="4230"/>
        </w:tabs>
        <w:spacing w:after="240"/>
        <w:ind w:left="1440" w:hanging="720"/>
        <w:rPr>
          <w:bCs/>
        </w:rPr>
      </w:pPr>
      <w:r w:rsidRPr="0003648D">
        <w:rPr>
          <w:bCs/>
        </w:rPr>
        <w:t>Then:</w:t>
      </w:r>
      <w:r w:rsidRPr="0003648D">
        <w:rPr>
          <w:bCs/>
        </w:rPr>
        <w:tab/>
      </w:r>
      <w:r w:rsidRPr="0003648D">
        <w:rPr>
          <w:bCs/>
        </w:rPr>
        <w:tab/>
        <w:t xml:space="preserve">DASUCAP </w:t>
      </w:r>
      <w:r w:rsidRPr="0003648D">
        <w:rPr>
          <w:bCs/>
          <w:i/>
          <w:vertAlign w:val="subscript"/>
        </w:rPr>
        <w:t>p,q, r</w:t>
      </w:r>
      <w:r w:rsidRPr="0003648D">
        <w:rPr>
          <w:bCs/>
        </w:rPr>
        <w:t xml:space="preserve"> </w:t>
      </w:r>
      <w:r w:rsidRPr="0003648D">
        <w:rPr>
          <w:bCs/>
        </w:rPr>
        <w:tab/>
        <w:t>=</w:t>
      </w:r>
      <w:r w:rsidRPr="0003648D">
        <w:rPr>
          <w:bCs/>
        </w:rPr>
        <w:tab/>
        <w:t xml:space="preserve">verifiable Startup Costs </w:t>
      </w:r>
      <w:r w:rsidRPr="0003648D">
        <w:rPr>
          <w:bCs/>
          <w:i/>
          <w:vertAlign w:val="subscript"/>
        </w:rPr>
        <w:t>q, r, s</w:t>
      </w:r>
    </w:p>
    <w:p w14:paraId="103F51BB" w14:textId="77777777" w:rsidR="00BA7A09" w:rsidRPr="0003648D" w:rsidRDefault="00BA7A09" w:rsidP="00BA7A09">
      <w:pPr>
        <w:tabs>
          <w:tab w:val="left" w:pos="1440"/>
          <w:tab w:val="left" w:pos="2070"/>
          <w:tab w:val="left" w:pos="3870"/>
        </w:tabs>
        <w:spacing w:after="240"/>
        <w:ind w:left="4230" w:hanging="3510"/>
        <w:rPr>
          <w:bCs/>
        </w:rPr>
      </w:pPr>
      <w:r w:rsidRPr="0003648D">
        <w:rPr>
          <w:bCs/>
        </w:rPr>
        <w:tab/>
      </w:r>
      <w:r w:rsidRPr="0003648D">
        <w:rPr>
          <w:bCs/>
        </w:rPr>
        <w:tab/>
        <w:t xml:space="preserve">DAMECAP </w:t>
      </w:r>
      <w:r w:rsidRPr="0003648D">
        <w:rPr>
          <w:bCs/>
          <w:i/>
          <w:vertAlign w:val="subscript"/>
        </w:rPr>
        <w:t>p,q,r,h</w:t>
      </w:r>
      <w:r w:rsidRPr="0003648D">
        <w:rPr>
          <w:bCs/>
        </w:rPr>
        <w:t xml:space="preserve"> </w:t>
      </w:r>
      <w:r w:rsidRPr="0003648D">
        <w:rPr>
          <w:bCs/>
        </w:rPr>
        <w:tab/>
        <w:t>=</w:t>
      </w:r>
      <w:r w:rsidRPr="0003648D">
        <w:rPr>
          <w:bCs/>
        </w:rPr>
        <w:tab/>
        <w:t xml:space="preserve">verifiable minimum-energy costs </w:t>
      </w:r>
      <w:r w:rsidRPr="0003648D">
        <w:rPr>
          <w:bCs/>
          <w:i/>
          <w:vertAlign w:val="subscript"/>
        </w:rPr>
        <w:t>q, r, i</w:t>
      </w:r>
    </w:p>
    <w:p w14:paraId="682F2B81" w14:textId="77777777" w:rsidR="00BA7A09" w:rsidRPr="0003648D" w:rsidRDefault="00BA7A09" w:rsidP="00BA7A09">
      <w:pPr>
        <w:tabs>
          <w:tab w:val="left" w:pos="1440"/>
          <w:tab w:val="left" w:pos="2070"/>
          <w:tab w:val="left" w:pos="3870"/>
        </w:tabs>
        <w:spacing w:after="240"/>
        <w:ind w:left="4230" w:hanging="3510"/>
        <w:rPr>
          <w:bCs/>
        </w:rPr>
      </w:pPr>
      <w:r w:rsidRPr="0003648D">
        <w:rPr>
          <w:bCs/>
        </w:rPr>
        <w:t xml:space="preserve">Otherwise: </w:t>
      </w:r>
      <w:r w:rsidRPr="0003648D">
        <w:rPr>
          <w:bCs/>
        </w:rPr>
        <w:tab/>
        <w:t xml:space="preserve">DASUCAP </w:t>
      </w:r>
      <w:r w:rsidRPr="0003648D">
        <w:rPr>
          <w:bCs/>
          <w:i/>
          <w:vertAlign w:val="subscript"/>
        </w:rPr>
        <w:t>p,q, r</w:t>
      </w:r>
      <w:r w:rsidRPr="0003648D">
        <w:rPr>
          <w:bCs/>
        </w:rPr>
        <w:t xml:space="preserve"> </w:t>
      </w:r>
      <w:r w:rsidRPr="0003648D">
        <w:rPr>
          <w:bCs/>
        </w:rPr>
        <w:tab/>
        <w:t xml:space="preserve">=  </w:t>
      </w:r>
      <w:r w:rsidRPr="0003648D">
        <w:rPr>
          <w:bCs/>
        </w:rPr>
        <w:tab/>
        <w:t>Resource Category Startup Offer Generic Cap (RCGSC)</w:t>
      </w:r>
    </w:p>
    <w:p w14:paraId="74A4EA06" w14:textId="77777777" w:rsidR="00BA7A09" w:rsidRPr="0003648D" w:rsidRDefault="00BA7A09" w:rsidP="00BA7A09">
      <w:pPr>
        <w:tabs>
          <w:tab w:val="left" w:pos="1440"/>
        </w:tabs>
        <w:spacing w:after="240"/>
        <w:ind w:left="4230" w:hanging="2160"/>
        <w:rPr>
          <w:bCs/>
          <w:i/>
          <w:vertAlign w:val="subscript"/>
        </w:rPr>
      </w:pPr>
      <w:r w:rsidRPr="0003648D">
        <w:rPr>
          <w:bCs/>
        </w:rPr>
        <w:t xml:space="preserve">DAMECAP </w:t>
      </w:r>
      <w:r w:rsidRPr="0003648D">
        <w:rPr>
          <w:bCs/>
          <w:i/>
          <w:vertAlign w:val="subscript"/>
        </w:rPr>
        <w:t>p,q, r, h</w:t>
      </w:r>
      <w:r w:rsidRPr="0003648D">
        <w:rPr>
          <w:bCs/>
        </w:rPr>
        <w:t xml:space="preserve"> = </w:t>
      </w:r>
      <w:r w:rsidRPr="0003648D">
        <w:rPr>
          <w:bCs/>
        </w:rPr>
        <w:tab/>
        <w:t>Resource Category Minimum-Energy Generic Cap (RCGMEC)</w:t>
      </w:r>
    </w:p>
    <w:p w14:paraId="75B2D32D" w14:textId="77777777" w:rsidR="00BA7A09" w:rsidRPr="0003648D" w:rsidRDefault="00BA7A09" w:rsidP="00BA7A09">
      <w:pPr>
        <w:tabs>
          <w:tab w:val="left" w:pos="2352"/>
          <w:tab w:val="left" w:pos="3420"/>
          <w:tab w:val="left" w:pos="3822"/>
        </w:tabs>
        <w:spacing w:after="240"/>
        <w:ind w:left="3600" w:hanging="2880"/>
        <w:rPr>
          <w:b/>
          <w:bCs/>
          <w:iCs/>
          <w:lang w:val="pt-BR"/>
        </w:rPr>
      </w:pPr>
      <w:r w:rsidRPr="0003648D">
        <w:rPr>
          <w:b/>
          <w:bCs/>
          <w:iCs/>
          <w:lang w:val="pt-BR"/>
        </w:rPr>
        <w:t>For an AGR,</w:t>
      </w:r>
    </w:p>
    <w:p w14:paraId="685C4DDF" w14:textId="208542DB" w:rsidR="00BA7A09" w:rsidRPr="0003648D" w:rsidRDefault="00BA7A09" w:rsidP="00BA7A09">
      <w:pPr>
        <w:tabs>
          <w:tab w:val="left" w:pos="2352"/>
          <w:tab w:val="left" w:pos="2700"/>
        </w:tabs>
        <w:spacing w:after="120"/>
        <w:ind w:left="3060" w:hanging="2340"/>
        <w:rPr>
          <w:b/>
          <w:bCs/>
          <w:iCs/>
          <w:lang w:val="pt-BR"/>
        </w:rPr>
      </w:pPr>
      <w:r w:rsidRPr="0003648D">
        <w:rPr>
          <w:bCs/>
          <w:lang w:val="pt-BR"/>
        </w:rPr>
        <w:t xml:space="preserve">DAMGCOST </w:t>
      </w:r>
      <w:r w:rsidRPr="0003648D">
        <w:rPr>
          <w:bCs/>
          <w:i/>
          <w:vertAlign w:val="subscript"/>
          <w:lang w:val="pt-BR"/>
        </w:rPr>
        <w:t>q, p, r</w:t>
      </w:r>
      <w:r w:rsidRPr="0003648D">
        <w:rPr>
          <w:bCs/>
          <w:lang w:val="pt-BR"/>
        </w:rPr>
        <w:tab/>
        <w:t>=</w:t>
      </w:r>
      <w:r w:rsidRPr="0003648D">
        <w:rPr>
          <w:bCs/>
          <w:lang w:val="pt-BR"/>
        </w:rPr>
        <w:tab/>
        <w:t xml:space="preserve">DASUPR </w:t>
      </w:r>
      <w:r w:rsidRPr="0003648D">
        <w:rPr>
          <w:bCs/>
          <w:i/>
          <w:vertAlign w:val="subscript"/>
          <w:lang w:val="pt-BR"/>
        </w:rPr>
        <w:t>q, p, r</w:t>
      </w:r>
      <w:r w:rsidRPr="0003648D">
        <w:rPr>
          <w:bCs/>
          <w:lang w:val="pt-BR"/>
        </w:rPr>
        <w:t xml:space="preserve"> + </w:t>
      </w:r>
      <w:r w:rsidR="00D93F97">
        <w:rPr>
          <w:noProof/>
          <w:position w:val="-20"/>
        </w:rPr>
        <w:drawing>
          <wp:inline distT="0" distB="0" distL="0" distR="0" wp14:anchorId="0430FF03" wp14:editId="7A7CCB04">
            <wp:extent cx="142875" cy="278130"/>
            <wp:effectExtent l="0" t="0" r="952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pt-BR"/>
        </w:rPr>
        <w:t>(Min(DAMEO</w:t>
      </w:r>
      <w:r w:rsidRPr="0003648D">
        <w:rPr>
          <w:bCs/>
          <w:i/>
          <w:vertAlign w:val="subscript"/>
          <w:lang w:val="pt-BR"/>
        </w:rPr>
        <w:t>q, p, r, h</w:t>
      </w:r>
      <w:r w:rsidRPr="0003648D">
        <w:rPr>
          <w:bCs/>
          <w:i/>
          <w:lang w:val="pt-BR"/>
        </w:rPr>
        <w:t xml:space="preserve">, </w:t>
      </w:r>
      <w:r w:rsidRPr="0003648D">
        <w:rPr>
          <w:bCs/>
          <w:lang w:val="pt-BR"/>
        </w:rPr>
        <w:t xml:space="preserve">DAMECAP </w:t>
      </w:r>
      <w:r w:rsidRPr="0003648D">
        <w:rPr>
          <w:bCs/>
          <w:i/>
          <w:vertAlign w:val="subscript"/>
          <w:lang w:val="pt-BR"/>
        </w:rPr>
        <w:t>p,q,r,h</w:t>
      </w:r>
      <w:r w:rsidRPr="0003648D">
        <w:rPr>
          <w:bCs/>
          <w:lang w:val="pt-BR"/>
        </w:rPr>
        <w:t>) * DALSL</w:t>
      </w:r>
      <w:r w:rsidRPr="0003648D">
        <w:rPr>
          <w:bCs/>
          <w:i/>
          <w:vertAlign w:val="subscript"/>
          <w:lang w:val="pt-BR"/>
        </w:rPr>
        <w:t xml:space="preserve"> q, p, r, h</w:t>
      </w:r>
      <w:r w:rsidRPr="0003648D">
        <w:rPr>
          <w:bCs/>
          <w:lang w:val="pt-BR"/>
        </w:rPr>
        <w:t xml:space="preserve">) + </w:t>
      </w:r>
      <w:r w:rsidR="00D93F97">
        <w:rPr>
          <w:noProof/>
          <w:position w:val="-20"/>
        </w:rPr>
        <w:drawing>
          <wp:inline distT="0" distB="0" distL="0" distR="0" wp14:anchorId="66B3C0CC" wp14:editId="05E98669">
            <wp:extent cx="142875" cy="278130"/>
            <wp:effectExtent l="0" t="0" r="952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pt-BR"/>
        </w:rPr>
        <w:t xml:space="preserve">(DAAIEC </w:t>
      </w:r>
      <w:r w:rsidRPr="0003648D">
        <w:rPr>
          <w:bCs/>
          <w:i/>
          <w:vertAlign w:val="subscript"/>
          <w:lang w:val="pt-BR"/>
        </w:rPr>
        <w:t>q, p, r, h</w:t>
      </w:r>
      <w:r w:rsidRPr="0003648D">
        <w:rPr>
          <w:bCs/>
          <w:lang w:val="pt-BR"/>
        </w:rPr>
        <w:t xml:space="preserve"> * (DAESR </w:t>
      </w:r>
      <w:r w:rsidRPr="0003648D">
        <w:rPr>
          <w:bCs/>
          <w:i/>
          <w:vertAlign w:val="subscript"/>
          <w:lang w:val="pt-BR"/>
        </w:rPr>
        <w:t>q, p, r, h</w:t>
      </w:r>
      <w:r w:rsidRPr="0003648D">
        <w:rPr>
          <w:bCs/>
          <w:lang w:val="pt-BR"/>
        </w:rPr>
        <w:t xml:space="preserve"> – DALSL </w:t>
      </w:r>
      <w:r w:rsidRPr="0003648D">
        <w:rPr>
          <w:bCs/>
          <w:i/>
          <w:vertAlign w:val="subscript"/>
          <w:lang w:val="pt-BR"/>
        </w:rPr>
        <w:t>q, p, r, h</w:t>
      </w:r>
      <w:r w:rsidRPr="0003648D">
        <w:rPr>
          <w:bCs/>
          <w:lang w:val="pt-BR"/>
        </w:rPr>
        <w:t>))</w:t>
      </w:r>
    </w:p>
    <w:p w14:paraId="38244CD6" w14:textId="77777777" w:rsidR="00BA7A09" w:rsidRPr="0003648D" w:rsidRDefault="00BA7A09" w:rsidP="00BA7A09">
      <w:pPr>
        <w:tabs>
          <w:tab w:val="left" w:pos="2340"/>
          <w:tab w:val="left" w:pos="3420"/>
        </w:tabs>
        <w:spacing w:after="240"/>
        <w:ind w:left="4147" w:hanging="3427"/>
        <w:rPr>
          <w:bCs/>
          <w:lang w:val="pt-BR"/>
        </w:rPr>
      </w:pPr>
      <w:r w:rsidRPr="0003648D">
        <w:rPr>
          <w:bCs/>
          <w:lang w:val="pt-BR"/>
        </w:rPr>
        <w:t xml:space="preserve">Where:       </w:t>
      </w:r>
    </w:p>
    <w:p w14:paraId="63A48C00" w14:textId="77777777" w:rsidR="00BA7A09" w:rsidRPr="0003648D" w:rsidRDefault="00BA7A09" w:rsidP="00BA7A09">
      <w:pPr>
        <w:tabs>
          <w:tab w:val="left" w:pos="2340"/>
          <w:tab w:val="left" w:pos="2700"/>
        </w:tabs>
        <w:spacing w:after="240"/>
        <w:ind w:left="3060" w:hanging="2340"/>
        <w:rPr>
          <w:lang w:val="pt-BR"/>
        </w:rPr>
      </w:pPr>
      <w:r w:rsidRPr="0003648D">
        <w:rPr>
          <w:lang w:val="pt-BR"/>
        </w:rPr>
        <w:t xml:space="preserve">DASUPR </w:t>
      </w:r>
      <w:r w:rsidRPr="0003648D">
        <w:rPr>
          <w:i/>
          <w:vertAlign w:val="subscript"/>
          <w:lang w:val="pt-BR"/>
        </w:rPr>
        <w:t>q, p, r</w:t>
      </w:r>
      <w:r w:rsidRPr="0003648D">
        <w:rPr>
          <w:i/>
          <w:vertAlign w:val="subscript"/>
          <w:lang w:val="pt-BR"/>
        </w:rPr>
        <w:tab/>
      </w:r>
      <w:r w:rsidRPr="0003648D">
        <w:rPr>
          <w:i/>
          <w:vertAlign w:val="subscript"/>
          <w:lang w:val="pt-BR"/>
        </w:rPr>
        <w:tab/>
        <w:t xml:space="preserve"> </w:t>
      </w:r>
      <w:r w:rsidRPr="0003648D">
        <w:rPr>
          <w:lang w:val="pt-BR"/>
        </w:rPr>
        <w:t>=</w:t>
      </w:r>
      <w:r w:rsidRPr="0003648D">
        <w:rPr>
          <w:lang w:val="pt-BR"/>
        </w:rPr>
        <w:tab/>
        <w:t xml:space="preserve">Min(DASUO </w:t>
      </w:r>
      <w:r w:rsidRPr="0003648D">
        <w:rPr>
          <w:i/>
          <w:vertAlign w:val="subscript"/>
          <w:lang w:val="pt-BR"/>
        </w:rPr>
        <w:t>q, p, r</w:t>
      </w:r>
      <w:r w:rsidRPr="0003648D">
        <w:rPr>
          <w:lang w:val="pt-BR"/>
        </w:rPr>
        <w:t>, DASUCAP</w:t>
      </w:r>
      <w:r w:rsidRPr="0003648D">
        <w:rPr>
          <w:i/>
          <w:vertAlign w:val="subscript"/>
          <w:lang w:val="pt-BR"/>
        </w:rPr>
        <w:t xml:space="preserve"> q, p, r</w:t>
      </w:r>
      <w:r w:rsidRPr="0003648D">
        <w:rPr>
          <w:lang w:val="pt-BR"/>
        </w:rPr>
        <w:t>)</w:t>
      </w:r>
    </w:p>
    <w:p w14:paraId="3A9BC92C" w14:textId="77777777" w:rsidR="00BA7A09" w:rsidRPr="0003648D" w:rsidRDefault="00BA7A09" w:rsidP="00BA7A09">
      <w:pPr>
        <w:tabs>
          <w:tab w:val="left" w:pos="2340"/>
          <w:tab w:val="left" w:pos="3420"/>
        </w:tabs>
        <w:spacing w:after="240"/>
        <w:ind w:left="4147" w:hanging="3427"/>
        <w:rPr>
          <w:lang w:val="pt-BR"/>
        </w:rPr>
      </w:pPr>
      <w:r w:rsidRPr="0003648D">
        <w:rPr>
          <w:lang w:val="pt-BR"/>
        </w:rPr>
        <w:t>If ERCOT has approved verifiable Startup Costs</w:t>
      </w:r>
    </w:p>
    <w:p w14:paraId="0581696A" w14:textId="77777777" w:rsidR="00BA7A09" w:rsidRPr="0003648D" w:rsidRDefault="00BA7A09" w:rsidP="00BA7A09">
      <w:pPr>
        <w:tabs>
          <w:tab w:val="left" w:pos="2340"/>
          <w:tab w:val="left" w:pos="3420"/>
          <w:tab w:val="left" w:pos="4140"/>
        </w:tabs>
        <w:spacing w:after="240"/>
        <w:ind w:left="4500" w:hanging="3420"/>
        <w:rPr>
          <w:bCs/>
        </w:rPr>
      </w:pPr>
      <w:r w:rsidRPr="0003648D">
        <w:rPr>
          <w:lang w:val="pt-BR"/>
        </w:rPr>
        <w:lastRenderedPageBreak/>
        <w:t>Then:</w:t>
      </w:r>
      <w:r w:rsidRPr="0003648D">
        <w:rPr>
          <w:lang w:val="pt-BR"/>
        </w:rPr>
        <w:tab/>
      </w:r>
      <w:r w:rsidRPr="0003648D">
        <w:rPr>
          <w:bCs/>
          <w:iCs/>
        </w:rPr>
        <w:t xml:space="preserve">DASUCAP </w:t>
      </w:r>
      <w:r w:rsidRPr="0003648D">
        <w:rPr>
          <w:bCs/>
          <w:i/>
          <w:vertAlign w:val="subscript"/>
        </w:rPr>
        <w:t>q, p, r</w:t>
      </w:r>
      <w:r w:rsidRPr="0003648D">
        <w:rPr>
          <w:bCs/>
          <w:i/>
          <w:vertAlign w:val="subscript"/>
        </w:rPr>
        <w:tab/>
      </w:r>
      <w:r w:rsidRPr="0003648D">
        <w:rPr>
          <w:bCs/>
          <w:iCs/>
        </w:rPr>
        <w:t>=</w:t>
      </w:r>
      <w:r w:rsidRPr="0003648D">
        <w:rPr>
          <w:bCs/>
          <w:iCs/>
        </w:rPr>
        <w:tab/>
        <w:t>Max</w:t>
      </w:r>
      <w:r w:rsidRPr="0003648D">
        <w:rPr>
          <w:bCs/>
          <w:iCs/>
          <w:vertAlign w:val="subscript"/>
        </w:rPr>
        <w:t>c</w:t>
      </w:r>
      <w:r w:rsidRPr="0003648D">
        <w:rPr>
          <w:bCs/>
          <w:iCs/>
        </w:rPr>
        <w:t>(</w:t>
      </w:r>
      <w:r w:rsidRPr="0003648D">
        <w:rPr>
          <w:bCs/>
          <w:lang w:val="pt-BR"/>
        </w:rPr>
        <w:t xml:space="preserve">AGRRATIO </w:t>
      </w:r>
      <w:r w:rsidRPr="0003648D">
        <w:rPr>
          <w:bCs/>
          <w:i/>
          <w:vertAlign w:val="subscript"/>
          <w:lang w:val="pt-BR"/>
        </w:rPr>
        <w:t xml:space="preserve">q, p, r </w:t>
      </w:r>
      <w:r w:rsidRPr="0003648D">
        <w:rPr>
          <w:bCs/>
          <w:lang w:val="pt-BR"/>
        </w:rPr>
        <w:t xml:space="preserve">) * </w:t>
      </w:r>
      <w:r w:rsidRPr="0003648D">
        <w:rPr>
          <w:bCs/>
          <w:iCs/>
        </w:rPr>
        <w:t xml:space="preserve">verifiable Startup Costs </w:t>
      </w:r>
      <w:r w:rsidRPr="0003648D">
        <w:rPr>
          <w:bCs/>
          <w:i/>
          <w:vertAlign w:val="subscript"/>
        </w:rPr>
        <w:t>q, r</w:t>
      </w:r>
    </w:p>
    <w:p w14:paraId="50B5C579" w14:textId="77777777" w:rsidR="00BA7A09" w:rsidRPr="0003648D" w:rsidRDefault="00BA7A09" w:rsidP="00BA7A09">
      <w:pPr>
        <w:tabs>
          <w:tab w:val="left" w:pos="2340"/>
          <w:tab w:val="left" w:pos="3420"/>
          <w:tab w:val="left" w:pos="4500"/>
        </w:tabs>
        <w:spacing w:before="240" w:after="240"/>
        <w:ind w:left="4147" w:hanging="3067"/>
        <w:rPr>
          <w:bCs/>
          <w:lang w:val="pt-BR"/>
        </w:rPr>
      </w:pPr>
      <w:r w:rsidRPr="0003648D">
        <w:rPr>
          <w:bCs/>
          <w:lang w:val="pt-BR"/>
        </w:rPr>
        <w:t>Where:</w:t>
      </w:r>
      <w:r w:rsidRPr="0003648D">
        <w:rPr>
          <w:bCs/>
          <w:lang w:val="pt-BR"/>
        </w:rPr>
        <w:tab/>
        <w:t>AGRRATIO</w:t>
      </w:r>
      <w:r w:rsidRPr="0003648D">
        <w:rPr>
          <w:bCs/>
          <w:i/>
          <w:vertAlign w:val="subscript"/>
          <w:lang w:val="pt-BR"/>
        </w:rPr>
        <w:t xml:space="preserve"> q, p, r</w:t>
      </w:r>
      <w:r w:rsidRPr="0003648D">
        <w:rPr>
          <w:bCs/>
          <w:i/>
          <w:vertAlign w:val="subscript"/>
          <w:lang w:val="pt-BR"/>
        </w:rPr>
        <w:tab/>
      </w:r>
      <w:r w:rsidRPr="0003648D">
        <w:rPr>
          <w:bCs/>
          <w:lang w:val="pt-BR"/>
        </w:rPr>
        <w:t>=</w:t>
      </w:r>
      <w:r w:rsidRPr="0003648D">
        <w:rPr>
          <w:bCs/>
          <w:lang w:val="pt-BR"/>
        </w:rPr>
        <w:tab/>
        <w:t>AGRMAXON</w:t>
      </w:r>
      <w:r w:rsidRPr="0003648D">
        <w:rPr>
          <w:bCs/>
          <w:i/>
          <w:vertAlign w:val="subscript"/>
          <w:lang w:val="pt-BR"/>
        </w:rPr>
        <w:t xml:space="preserve"> q, p, r</w:t>
      </w:r>
      <w:r w:rsidRPr="0003648D">
        <w:rPr>
          <w:bCs/>
          <w:lang w:val="pt-BR"/>
        </w:rPr>
        <w:t xml:space="preserve"> / AGRTOT</w:t>
      </w:r>
      <w:r w:rsidRPr="0003648D">
        <w:rPr>
          <w:bCs/>
          <w:i/>
          <w:vertAlign w:val="subscript"/>
          <w:lang w:val="pt-BR"/>
        </w:rPr>
        <w:t xml:space="preserve"> q, p, r</w:t>
      </w:r>
    </w:p>
    <w:p w14:paraId="6865951C" w14:textId="77777777" w:rsidR="00BA7A09" w:rsidRPr="0003648D" w:rsidRDefault="00BA7A09" w:rsidP="00BA7A09">
      <w:pPr>
        <w:tabs>
          <w:tab w:val="left" w:pos="2340"/>
          <w:tab w:val="left" w:pos="3420"/>
          <w:tab w:val="left" w:pos="4500"/>
        </w:tabs>
        <w:spacing w:after="240"/>
        <w:ind w:left="4147" w:hanging="3067"/>
        <w:rPr>
          <w:i/>
          <w:vertAlign w:val="subscript"/>
        </w:rPr>
      </w:pPr>
      <w:r w:rsidRPr="0003648D">
        <w:rPr>
          <w:bCs/>
          <w:lang w:val="pt-BR"/>
        </w:rPr>
        <w:t>Otherwise:</w:t>
      </w:r>
      <w:r w:rsidRPr="0003648D">
        <w:rPr>
          <w:bCs/>
          <w:lang w:val="pt-BR"/>
        </w:rPr>
        <w:tab/>
      </w:r>
      <w:r w:rsidRPr="0003648D">
        <w:rPr>
          <w:bCs/>
          <w:iCs/>
        </w:rPr>
        <w:t xml:space="preserve">DASUCAP </w:t>
      </w:r>
      <w:r w:rsidRPr="0003648D">
        <w:rPr>
          <w:bCs/>
          <w:i/>
          <w:vertAlign w:val="subscript"/>
        </w:rPr>
        <w:t>q, p, r</w:t>
      </w:r>
      <w:r w:rsidRPr="0003648D">
        <w:rPr>
          <w:bCs/>
          <w:iCs/>
        </w:rPr>
        <w:tab/>
        <w:t>=</w:t>
      </w:r>
      <w:r w:rsidRPr="0003648D">
        <w:rPr>
          <w:bCs/>
          <w:iCs/>
        </w:rPr>
        <w:tab/>
        <w:t>Max</w:t>
      </w:r>
      <w:r w:rsidRPr="0003648D">
        <w:rPr>
          <w:bCs/>
          <w:i/>
          <w:vertAlign w:val="subscript"/>
          <w:lang w:val="pt-BR"/>
        </w:rPr>
        <w:t>c</w:t>
      </w:r>
      <w:r w:rsidRPr="0003648D">
        <w:rPr>
          <w:bCs/>
          <w:iCs/>
        </w:rPr>
        <w:t>(AGGRATIO</w:t>
      </w:r>
      <w:r w:rsidRPr="0003648D">
        <w:rPr>
          <w:bCs/>
          <w:i/>
          <w:vertAlign w:val="subscript"/>
          <w:lang w:val="pt-BR"/>
        </w:rPr>
        <w:t xml:space="preserve"> q,p,r</w:t>
      </w:r>
      <w:r w:rsidRPr="0003648D">
        <w:rPr>
          <w:bCs/>
          <w:iCs/>
        </w:rPr>
        <w:t>) * RCGSC</w:t>
      </w:r>
      <w:r w:rsidRPr="0003648D">
        <w:rPr>
          <w:bCs/>
          <w:lang w:val="pt-BR"/>
        </w:rPr>
        <w:tab/>
      </w:r>
    </w:p>
    <w:p w14:paraId="1C16516E" w14:textId="77777777" w:rsidR="00BA7A09" w:rsidRPr="0003648D" w:rsidRDefault="00BA7A09" w:rsidP="00BA7A09">
      <w:pPr>
        <w:tabs>
          <w:tab w:val="left" w:pos="2352"/>
          <w:tab w:val="left" w:pos="3420"/>
          <w:tab w:val="left" w:pos="3822"/>
        </w:tabs>
        <w:spacing w:after="240"/>
        <w:ind w:left="720"/>
        <w:rPr>
          <w:b/>
          <w:bCs/>
          <w:iCs/>
          <w:lang w:val="x-none" w:eastAsia="x-none"/>
        </w:rPr>
      </w:pPr>
      <w:r w:rsidRPr="0003648D">
        <w:rPr>
          <w:b/>
          <w:bCs/>
          <w:iCs/>
          <w:lang w:val="x-none" w:eastAsia="x-none"/>
        </w:rPr>
        <w:t>For Combined Cycle Trains,</w:t>
      </w:r>
    </w:p>
    <w:p w14:paraId="1F3E9EE9" w14:textId="7F41C384" w:rsidR="00BA7A09" w:rsidRPr="0003648D" w:rsidRDefault="00BA7A09" w:rsidP="00BA7A09">
      <w:pPr>
        <w:tabs>
          <w:tab w:val="left" w:pos="2352"/>
          <w:tab w:val="left" w:pos="2700"/>
          <w:tab w:val="left" w:pos="3420"/>
          <w:tab w:val="left" w:pos="3822"/>
        </w:tabs>
        <w:spacing w:after="240"/>
        <w:ind w:left="3060" w:hanging="2340"/>
        <w:rPr>
          <w:bCs/>
          <w:iCs/>
          <w:lang w:val="x-none" w:eastAsia="x-none"/>
        </w:rPr>
      </w:pPr>
      <w:r w:rsidRPr="0003648D">
        <w:rPr>
          <w:bCs/>
          <w:iCs/>
          <w:lang w:val="x-none" w:eastAsia="x-none"/>
        </w:rPr>
        <w:t xml:space="preserve">DAMGCOST </w:t>
      </w:r>
      <w:r w:rsidRPr="0003648D">
        <w:rPr>
          <w:bCs/>
          <w:i/>
          <w:iCs/>
          <w:vertAlign w:val="subscript"/>
          <w:lang w:val="x-none" w:eastAsia="x-none"/>
        </w:rPr>
        <w:t>q, p, r</w:t>
      </w:r>
      <w:r w:rsidRPr="0003648D">
        <w:rPr>
          <w:bCs/>
          <w:iCs/>
          <w:lang w:val="x-none" w:eastAsia="x-none"/>
        </w:rPr>
        <w:tab/>
        <w:t>=</w:t>
      </w:r>
      <w:r w:rsidRPr="0003648D">
        <w:rPr>
          <w:bCs/>
          <w:iCs/>
          <w:lang w:eastAsia="x-none"/>
        </w:rPr>
        <w:tab/>
        <w:t>Min(</w:t>
      </w:r>
      <w:r w:rsidRPr="0003648D">
        <w:rPr>
          <w:bCs/>
          <w:iCs/>
          <w:lang w:val="x-none" w:eastAsia="x-none"/>
        </w:rPr>
        <w:t xml:space="preserve">DASUO </w:t>
      </w:r>
      <w:r w:rsidRPr="0003648D">
        <w:rPr>
          <w:bCs/>
          <w:i/>
          <w:iCs/>
          <w:vertAlign w:val="subscript"/>
          <w:lang w:val="x-none" w:eastAsia="x-none"/>
        </w:rPr>
        <w:t>q, p, r</w:t>
      </w:r>
      <w:r w:rsidRPr="0003648D">
        <w:rPr>
          <w:bCs/>
          <w:iCs/>
          <w:lang w:val="x-none" w:eastAsia="x-none"/>
        </w:rPr>
        <w:t xml:space="preserve"> </w:t>
      </w:r>
      <w:r w:rsidRPr="0003648D">
        <w:rPr>
          <w:bCs/>
          <w:iCs/>
          <w:lang w:eastAsia="x-none"/>
        </w:rPr>
        <w:t xml:space="preserve">, </w:t>
      </w:r>
      <w:r w:rsidRPr="0003648D">
        <w:rPr>
          <w:bCs/>
          <w:iCs/>
          <w:lang w:val="pt-BR" w:eastAsia="x-none"/>
        </w:rPr>
        <w:t>DASUCAP</w:t>
      </w:r>
      <w:r w:rsidRPr="0003648D">
        <w:rPr>
          <w:bCs/>
          <w:i/>
          <w:iCs/>
          <w:vertAlign w:val="subscript"/>
          <w:lang w:val="pt-BR" w:eastAsia="x-none"/>
        </w:rPr>
        <w:t>q, p, r</w:t>
      </w:r>
      <w:r w:rsidRPr="0003648D">
        <w:rPr>
          <w:bCs/>
          <w:iCs/>
          <w:lang w:val="pt-BR" w:eastAsia="x-none"/>
        </w:rPr>
        <w:t xml:space="preserve">) </w:t>
      </w:r>
      <w:r w:rsidRPr="0003648D">
        <w:rPr>
          <w:bCs/>
          <w:iCs/>
          <w:lang w:val="x-none" w:eastAsia="x-none"/>
        </w:rPr>
        <w:t xml:space="preserve">+ </w:t>
      </w:r>
      <w:r w:rsidR="00D93F97">
        <w:rPr>
          <w:bCs/>
          <w:iCs/>
          <w:noProof/>
          <w:position w:val="-20"/>
        </w:rPr>
        <w:drawing>
          <wp:inline distT="0" distB="0" distL="0" distR="0" wp14:anchorId="18F8407B" wp14:editId="5D396E1A">
            <wp:extent cx="111125" cy="278130"/>
            <wp:effectExtent l="0" t="0" r="317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03648D">
        <w:rPr>
          <w:bCs/>
          <w:iCs/>
          <w:noProof/>
          <w:position w:val="-20"/>
          <w:lang w:val="x-none" w:eastAsia="x-none"/>
        </w:rPr>
        <w:t xml:space="preserve"> </w:t>
      </w:r>
      <w:r w:rsidRPr="0003648D">
        <w:rPr>
          <w:bCs/>
          <w:iCs/>
          <w:lang w:val="x-none" w:eastAsia="x-none"/>
        </w:rPr>
        <w:t>(</w:t>
      </w:r>
      <w:r w:rsidRPr="0003648D">
        <w:rPr>
          <w:bCs/>
          <w:iCs/>
          <w:lang w:eastAsia="x-none"/>
        </w:rPr>
        <w:t>Min(</w:t>
      </w:r>
      <w:r w:rsidRPr="0003648D">
        <w:rPr>
          <w:bCs/>
          <w:iCs/>
          <w:lang w:val="x-none" w:eastAsia="x-none"/>
        </w:rPr>
        <w:t xml:space="preserve">DAMEO </w:t>
      </w:r>
      <w:r w:rsidRPr="0003648D">
        <w:rPr>
          <w:bCs/>
          <w:i/>
          <w:iCs/>
          <w:vertAlign w:val="subscript"/>
          <w:lang w:val="x-none" w:eastAsia="x-none"/>
        </w:rPr>
        <w:t>q, p, r, h</w:t>
      </w:r>
      <w:r w:rsidRPr="0003648D">
        <w:rPr>
          <w:bCs/>
          <w:i/>
          <w:iCs/>
          <w:vertAlign w:val="subscript"/>
          <w:lang w:eastAsia="x-none"/>
        </w:rPr>
        <w:t xml:space="preserve"> </w:t>
      </w:r>
      <w:r w:rsidRPr="0003648D">
        <w:rPr>
          <w:bCs/>
          <w:iCs/>
          <w:lang w:val="pt-BR" w:eastAsia="x-none"/>
        </w:rPr>
        <w:t xml:space="preserve">, </w:t>
      </w:r>
      <w:r w:rsidRPr="0003648D">
        <w:rPr>
          <w:bCs/>
          <w:iCs/>
          <w:lang w:val="x-none" w:eastAsia="x-none"/>
        </w:rPr>
        <w:t>DAMECAP</w:t>
      </w:r>
      <w:r w:rsidRPr="0003648D">
        <w:rPr>
          <w:bCs/>
          <w:i/>
          <w:iCs/>
          <w:vertAlign w:val="subscript"/>
          <w:lang w:val="pt-BR" w:eastAsia="x-none"/>
        </w:rPr>
        <w:t xml:space="preserve"> q, p, r,h</w:t>
      </w:r>
      <w:r w:rsidRPr="0003648D">
        <w:rPr>
          <w:bCs/>
          <w:iCs/>
          <w:lang w:val="pt-BR" w:eastAsia="x-none"/>
        </w:rPr>
        <w:t>)</w:t>
      </w:r>
      <w:r w:rsidRPr="0003648D">
        <w:rPr>
          <w:bCs/>
          <w:iCs/>
          <w:lang w:val="x-none" w:eastAsia="x-none"/>
        </w:rPr>
        <w:t xml:space="preserve"> * DALSL</w:t>
      </w:r>
      <w:r w:rsidRPr="0003648D">
        <w:rPr>
          <w:bCs/>
          <w:iCs/>
          <w:vertAlign w:val="subscript"/>
          <w:lang w:val="x-none" w:eastAsia="x-none"/>
        </w:rPr>
        <w:t xml:space="preserve"> </w:t>
      </w:r>
      <w:r w:rsidRPr="0003648D">
        <w:rPr>
          <w:bCs/>
          <w:i/>
          <w:iCs/>
          <w:vertAlign w:val="subscript"/>
          <w:lang w:val="x-none" w:eastAsia="x-none"/>
        </w:rPr>
        <w:t>q, p, r, h</w:t>
      </w:r>
      <w:r w:rsidRPr="0003648D">
        <w:rPr>
          <w:bCs/>
          <w:iCs/>
          <w:lang w:val="x-none" w:eastAsia="x-none"/>
        </w:rPr>
        <w:t>)</w:t>
      </w:r>
      <w:r w:rsidRPr="0003648D">
        <w:rPr>
          <w:bCs/>
          <w:iCs/>
          <w:lang w:eastAsia="x-none"/>
        </w:rPr>
        <w:t xml:space="preserve"> </w:t>
      </w:r>
      <w:r w:rsidRPr="0003648D">
        <w:rPr>
          <w:bCs/>
          <w:iCs/>
          <w:lang w:val="x-none" w:eastAsia="x-none"/>
        </w:rPr>
        <w:t xml:space="preserve">+ (Max(0, </w:t>
      </w:r>
      <w:r w:rsidRPr="0003648D">
        <w:rPr>
          <w:bCs/>
          <w:iCs/>
          <w:lang w:eastAsia="x-none"/>
        </w:rPr>
        <w:t>Min(</w:t>
      </w:r>
      <w:r w:rsidRPr="0003648D">
        <w:rPr>
          <w:bCs/>
          <w:iCs/>
          <w:lang w:val="x-none" w:eastAsia="x-none"/>
        </w:rPr>
        <w:t xml:space="preserve">DASUO </w:t>
      </w:r>
      <w:r w:rsidRPr="0003648D">
        <w:rPr>
          <w:bCs/>
          <w:i/>
          <w:iCs/>
          <w:vertAlign w:val="subscript"/>
          <w:lang w:val="x-none" w:eastAsia="x-none"/>
        </w:rPr>
        <w:t>afterCCGR</w:t>
      </w:r>
      <w:r w:rsidRPr="0003648D">
        <w:rPr>
          <w:bCs/>
          <w:iCs/>
          <w:lang w:val="x-none" w:eastAsia="x-none"/>
        </w:rPr>
        <w:t xml:space="preserve"> </w:t>
      </w:r>
      <w:r w:rsidRPr="0003648D">
        <w:rPr>
          <w:bCs/>
          <w:iCs/>
          <w:lang w:val="pt-BR" w:eastAsia="x-none"/>
        </w:rPr>
        <w:t>, DASUCAP</w:t>
      </w:r>
      <w:r w:rsidRPr="0003648D">
        <w:rPr>
          <w:bCs/>
          <w:i/>
          <w:iCs/>
          <w:vertAlign w:val="subscript"/>
          <w:lang w:val="pt-BR" w:eastAsia="x-none"/>
        </w:rPr>
        <w:t>afterCCGR</w:t>
      </w:r>
      <w:r w:rsidRPr="0003648D">
        <w:rPr>
          <w:bCs/>
          <w:iCs/>
          <w:lang w:val="pt-BR" w:eastAsia="x-none"/>
        </w:rPr>
        <w:t xml:space="preserve">) </w:t>
      </w:r>
      <w:r w:rsidRPr="0003648D">
        <w:rPr>
          <w:bCs/>
          <w:iCs/>
          <w:lang w:val="x-none" w:eastAsia="x-none"/>
        </w:rPr>
        <w:t xml:space="preserve">– </w:t>
      </w:r>
      <w:r w:rsidRPr="0003648D">
        <w:rPr>
          <w:bCs/>
          <w:iCs/>
          <w:lang w:eastAsia="x-none"/>
        </w:rPr>
        <w:t>Min(</w:t>
      </w:r>
      <w:r w:rsidRPr="0003648D">
        <w:rPr>
          <w:bCs/>
          <w:iCs/>
          <w:lang w:val="x-none" w:eastAsia="x-none"/>
        </w:rPr>
        <w:t xml:space="preserve">DASUO </w:t>
      </w:r>
      <w:r w:rsidRPr="0003648D">
        <w:rPr>
          <w:bCs/>
          <w:i/>
          <w:iCs/>
          <w:vertAlign w:val="subscript"/>
          <w:lang w:val="x-none" w:eastAsia="x-none"/>
        </w:rPr>
        <w:t>beforeCCGR</w:t>
      </w:r>
      <w:r w:rsidRPr="0003648D">
        <w:rPr>
          <w:bCs/>
          <w:i/>
          <w:iCs/>
          <w:vertAlign w:val="subscript"/>
          <w:lang w:eastAsia="x-none"/>
        </w:rPr>
        <w:t xml:space="preserve"> </w:t>
      </w:r>
      <w:r w:rsidRPr="0003648D">
        <w:rPr>
          <w:bCs/>
          <w:iCs/>
          <w:lang w:val="pt-BR" w:eastAsia="x-none"/>
        </w:rPr>
        <w:t>, DASUCAP</w:t>
      </w:r>
      <w:r w:rsidRPr="0003648D">
        <w:rPr>
          <w:bCs/>
          <w:i/>
          <w:iCs/>
          <w:vertAlign w:val="subscript"/>
          <w:lang w:val="pt-BR" w:eastAsia="x-none"/>
        </w:rPr>
        <w:t>beforeCCGR</w:t>
      </w:r>
      <w:r w:rsidRPr="0003648D">
        <w:rPr>
          <w:bCs/>
          <w:iCs/>
          <w:lang w:val="x-none" w:eastAsia="x-none"/>
        </w:rPr>
        <w:t>))</w:t>
      </w:r>
      <w:r w:rsidRPr="0003648D">
        <w:rPr>
          <w:bCs/>
          <w:iCs/>
          <w:lang w:eastAsia="x-none"/>
        </w:rPr>
        <w:t xml:space="preserve"> </w:t>
      </w:r>
      <w:r w:rsidRPr="0003648D">
        <w:rPr>
          <w:bCs/>
          <w:iCs/>
          <w:lang w:val="x-none" w:eastAsia="x-none"/>
        </w:rPr>
        <w:t xml:space="preserve">+ </w:t>
      </w:r>
      <w:r w:rsidR="00D93F97">
        <w:rPr>
          <w:bCs/>
          <w:iCs/>
          <w:noProof/>
          <w:position w:val="-20"/>
        </w:rPr>
        <w:drawing>
          <wp:inline distT="0" distB="0" distL="0" distR="0" wp14:anchorId="06CE7785" wp14:editId="3E3A4388">
            <wp:extent cx="111125" cy="278130"/>
            <wp:effectExtent l="0" t="0" r="317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03648D">
        <w:rPr>
          <w:bCs/>
          <w:iCs/>
          <w:noProof/>
          <w:position w:val="-20"/>
          <w:lang w:val="x-none" w:eastAsia="x-none"/>
        </w:rPr>
        <w:t xml:space="preserve"> </w:t>
      </w:r>
      <w:r w:rsidRPr="0003648D">
        <w:rPr>
          <w:bCs/>
          <w:iCs/>
          <w:lang w:val="x-none" w:eastAsia="x-none"/>
        </w:rPr>
        <w:t xml:space="preserve">(DAAIEC </w:t>
      </w:r>
      <w:r w:rsidRPr="0003648D">
        <w:rPr>
          <w:bCs/>
          <w:i/>
          <w:iCs/>
          <w:vertAlign w:val="subscript"/>
          <w:lang w:val="x-none" w:eastAsia="x-none"/>
        </w:rPr>
        <w:t>q, p, r, h</w:t>
      </w:r>
      <w:r w:rsidRPr="0003648D">
        <w:rPr>
          <w:bCs/>
          <w:iCs/>
          <w:lang w:val="x-none" w:eastAsia="x-none"/>
        </w:rPr>
        <w:t xml:space="preserve"> * (DAESR </w:t>
      </w:r>
      <w:r w:rsidRPr="0003648D">
        <w:rPr>
          <w:bCs/>
          <w:i/>
          <w:iCs/>
          <w:vertAlign w:val="subscript"/>
          <w:lang w:val="x-none" w:eastAsia="x-none"/>
        </w:rPr>
        <w:t>q, p, r, h</w:t>
      </w:r>
      <w:r w:rsidRPr="0003648D">
        <w:rPr>
          <w:bCs/>
          <w:iCs/>
          <w:lang w:val="x-none" w:eastAsia="x-none"/>
        </w:rPr>
        <w:t xml:space="preserve"> – DALSL </w:t>
      </w:r>
      <w:r w:rsidRPr="0003648D">
        <w:rPr>
          <w:bCs/>
          <w:i/>
          <w:iCs/>
          <w:vertAlign w:val="subscript"/>
          <w:lang w:val="x-none" w:eastAsia="x-none"/>
        </w:rPr>
        <w:t>q, p, r, h</w:t>
      </w:r>
      <w:r w:rsidRPr="0003648D">
        <w:rPr>
          <w:bCs/>
          <w:iCs/>
          <w:lang w:val="x-none" w:eastAsia="x-none"/>
        </w:rPr>
        <w:t>))</w:t>
      </w:r>
    </w:p>
    <w:p w14:paraId="40632218" w14:textId="77777777" w:rsidR="00BA7A09" w:rsidRPr="0003648D" w:rsidRDefault="00BA7A09" w:rsidP="00BA7A09">
      <w:pPr>
        <w:tabs>
          <w:tab w:val="left" w:pos="2352"/>
          <w:tab w:val="left" w:pos="3420"/>
          <w:tab w:val="left" w:pos="3822"/>
        </w:tabs>
        <w:spacing w:after="240"/>
        <w:ind w:left="720" w:hanging="720"/>
        <w:rPr>
          <w:bCs/>
          <w:iCs/>
          <w:lang w:val="x-none" w:eastAsia="x-none"/>
        </w:rPr>
      </w:pPr>
      <w:r w:rsidRPr="0003648D" w:rsidDel="000608E3">
        <w:rPr>
          <w:b/>
          <w:bCs/>
          <w:iCs/>
          <w:lang w:val="x-none" w:eastAsia="x-none"/>
        </w:rPr>
        <w:t xml:space="preserve"> </w:t>
      </w:r>
      <w:r w:rsidRPr="0003648D">
        <w:rPr>
          <w:bCs/>
          <w:iCs/>
          <w:lang w:val="x-none" w:eastAsia="x-none"/>
        </w:rPr>
        <w:t>(</w:t>
      </w:r>
      <w:r w:rsidRPr="0003648D">
        <w:rPr>
          <w:bCs/>
          <w:iCs/>
          <w:lang w:eastAsia="x-none"/>
        </w:rPr>
        <w:t>7</w:t>
      </w:r>
      <w:r w:rsidRPr="0003648D">
        <w:rPr>
          <w:bCs/>
          <w:iCs/>
          <w:lang w:val="x-none" w:eastAsia="x-none"/>
        </w:rPr>
        <w:t>)</w:t>
      </w:r>
      <w:r w:rsidRPr="0003648D">
        <w:rPr>
          <w:bCs/>
          <w:iCs/>
          <w:lang w:val="x-none" w:eastAsia="x-none"/>
        </w:rPr>
        <w:tab/>
        <w:t>The Day-Ahead Make-Whole Revenue is calculated for each DAM-Committed Generation Resource as follows:</w:t>
      </w:r>
    </w:p>
    <w:p w14:paraId="361FB734" w14:textId="77777777" w:rsidR="00BA7A09" w:rsidRPr="0003648D" w:rsidRDefault="00BA7A09" w:rsidP="00BA7A09">
      <w:pPr>
        <w:tabs>
          <w:tab w:val="left" w:pos="2340"/>
          <w:tab w:val="left" w:pos="2700"/>
        </w:tabs>
        <w:spacing w:after="240"/>
        <w:ind w:left="3060" w:hanging="2340"/>
        <w:rPr>
          <w:bCs/>
          <w:i/>
          <w:vertAlign w:val="subscript"/>
          <w:lang w:val="x-none" w:eastAsia="x-none"/>
        </w:rPr>
      </w:pPr>
      <w:r w:rsidRPr="0003648D">
        <w:rPr>
          <w:bCs/>
          <w:lang w:val="x-none" w:eastAsia="x-none"/>
        </w:rPr>
        <w:t xml:space="preserve">DAEREV </w:t>
      </w:r>
      <w:r w:rsidRPr="0003648D">
        <w:rPr>
          <w:bCs/>
          <w:i/>
          <w:vertAlign w:val="subscript"/>
          <w:lang w:val="x-none" w:eastAsia="x-none"/>
        </w:rPr>
        <w:t>q, p, r, h</w:t>
      </w:r>
      <w:r w:rsidRPr="0003648D">
        <w:rPr>
          <w:bCs/>
          <w:i/>
          <w:vertAlign w:val="subscript"/>
          <w:lang w:val="x-none" w:eastAsia="x-none"/>
        </w:rPr>
        <w:tab/>
      </w:r>
      <w:r w:rsidRPr="0003648D">
        <w:rPr>
          <w:bCs/>
          <w:lang w:val="x-none" w:eastAsia="x-none"/>
        </w:rPr>
        <w:tab/>
        <w:t>=</w:t>
      </w:r>
      <w:r w:rsidRPr="0003648D">
        <w:rPr>
          <w:bCs/>
          <w:lang w:val="x-none" w:eastAsia="x-none"/>
        </w:rPr>
        <w:tab/>
        <w:t xml:space="preserve">(-1) * DASPP </w:t>
      </w:r>
      <w:r w:rsidRPr="0003648D">
        <w:rPr>
          <w:bCs/>
          <w:i/>
          <w:vertAlign w:val="subscript"/>
          <w:lang w:val="x-none" w:eastAsia="x-none"/>
        </w:rPr>
        <w:t>p, h</w:t>
      </w:r>
      <w:r w:rsidRPr="0003648D">
        <w:rPr>
          <w:bCs/>
          <w:lang w:val="x-none" w:eastAsia="x-none"/>
        </w:rPr>
        <w:t xml:space="preserve"> * DAESR </w:t>
      </w:r>
      <w:r w:rsidRPr="0003648D">
        <w:rPr>
          <w:bCs/>
          <w:i/>
          <w:vertAlign w:val="subscript"/>
          <w:lang w:val="x-none" w:eastAsia="x-none"/>
        </w:rPr>
        <w:t>q, p, r, h</w:t>
      </w:r>
    </w:p>
    <w:p w14:paraId="79C4207A" w14:textId="77777777"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741ED94F" w14:textId="77777777"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 xml:space="preserve">) </w:t>
      </w:r>
    </w:p>
    <w:p w14:paraId="5E83A89A" w14:textId="77777777" w:rsidR="00BA7A09" w:rsidRPr="0003648D" w:rsidRDefault="00BA7A09" w:rsidP="00BA7A09">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MCPCRR </w:t>
      </w:r>
      <w:r w:rsidRPr="0003648D">
        <w:rPr>
          <w:bCs/>
          <w:i/>
          <w:vertAlign w:val="subscript"/>
          <w:lang w:val="x-none" w:eastAsia="x-none"/>
        </w:rPr>
        <w:t xml:space="preserve">DAM, h </w:t>
      </w:r>
      <w:r w:rsidRPr="0003648D">
        <w:rPr>
          <w:bCs/>
          <w:lang w:val="x-none" w:eastAsia="x-none"/>
        </w:rPr>
        <w:t xml:space="preserve"> * PCRRR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 xml:space="preserve">) </w:t>
      </w:r>
    </w:p>
    <w:p w14:paraId="7BE8145A" w14:textId="77777777" w:rsidR="00BA7A09" w:rsidRPr="0003648D" w:rsidRDefault="00BA7A09" w:rsidP="00BA7A09">
      <w:pPr>
        <w:tabs>
          <w:tab w:val="left" w:pos="2340"/>
          <w:tab w:val="left" w:pos="2700"/>
        </w:tabs>
        <w:spacing w:after="240"/>
        <w:ind w:left="3060" w:hanging="2340"/>
        <w:rPr>
          <w:ins w:id="1212" w:author="STEC" w:date="2017-11-06T14:26:00Z"/>
          <w:bCs/>
          <w:lang w:eastAsia="x-none"/>
        </w:rPr>
      </w:pPr>
      <w:r w:rsidRPr="0003648D">
        <w:rPr>
          <w:bCs/>
          <w:lang w:val="x-none" w:eastAsia="x-none"/>
        </w:rPr>
        <w:tab/>
      </w:r>
      <w:r w:rsidRPr="0003648D">
        <w:rPr>
          <w:bCs/>
          <w:lang w:val="x-none" w:eastAsia="x-none"/>
        </w:rPr>
        <w:tab/>
        <w:t>+</w:t>
      </w:r>
      <w:ins w:id="1213" w:author="STEC" w:date="2017-12-27T10:31:00Z">
        <w:r w:rsidRPr="0003648D">
          <w:rPr>
            <w:bCs/>
            <w:lang w:eastAsia="x-none"/>
          </w:rPr>
          <w:t xml:space="preserve"> </w:t>
        </w:r>
      </w:ins>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q,DAM, h</w:t>
      </w:r>
      <w:r w:rsidRPr="0003648D">
        <w:rPr>
          <w:bCs/>
          <w:lang w:val="x-none" w:eastAsia="x-none"/>
        </w:rPr>
        <w:t xml:space="preserve">)  </w:t>
      </w:r>
    </w:p>
    <w:p w14:paraId="1161BCEE" w14:textId="77777777" w:rsidR="00BA7A09" w:rsidRPr="0003648D" w:rsidRDefault="00BA7A09" w:rsidP="00BA7A09">
      <w:pPr>
        <w:tabs>
          <w:tab w:val="left" w:pos="2340"/>
          <w:tab w:val="left" w:pos="2700"/>
        </w:tabs>
        <w:spacing w:after="240"/>
        <w:ind w:left="3060" w:hanging="2340"/>
        <w:rPr>
          <w:bCs/>
          <w:lang w:eastAsia="x-none"/>
        </w:rPr>
      </w:pPr>
      <w:ins w:id="1214" w:author="STEC" w:date="2017-11-06T14:26:00Z">
        <w:r w:rsidRPr="0003648D">
          <w:rPr>
            <w:bCs/>
            <w:lang w:eastAsia="x-none"/>
          </w:rPr>
          <w:tab/>
        </w:r>
        <w:r w:rsidRPr="0003648D">
          <w:rPr>
            <w:bCs/>
            <w:lang w:eastAsia="x-none"/>
          </w:rPr>
          <w:tab/>
        </w:r>
      </w:ins>
      <w:ins w:id="1215" w:author="STEC" w:date="2017-11-06T14:27:00Z">
        <w:r w:rsidRPr="0003648D">
          <w:rPr>
            <w:bCs/>
            <w:lang w:val="x-none" w:eastAsia="x-none"/>
          </w:rPr>
          <w:t>+</w:t>
        </w:r>
      </w:ins>
      <w:ins w:id="1216" w:author="STEC" w:date="2017-12-27T10:31:00Z">
        <w:r w:rsidRPr="0003648D">
          <w:rPr>
            <w:bCs/>
            <w:lang w:eastAsia="x-none"/>
          </w:rPr>
          <w:t xml:space="preserve"> </w:t>
        </w:r>
      </w:ins>
      <w:ins w:id="1217" w:author="STEC" w:date="2017-11-06T14:27:00Z">
        <w:r w:rsidRPr="0003648D">
          <w:rPr>
            <w:bCs/>
            <w:lang w:val="x-none" w:eastAsia="x-none"/>
          </w:rPr>
          <w:t>((-1) * MCPC</w:t>
        </w:r>
        <w:del w:id="1218" w:author="STEC 042618" w:date="2018-03-28T14:54:00Z">
          <w:r w:rsidRPr="0003648D" w:rsidDel="000315C0">
            <w:rPr>
              <w:bCs/>
              <w:lang w:eastAsia="x-none"/>
            </w:rPr>
            <w:delText>P</w:delText>
          </w:r>
        </w:del>
        <w:r w:rsidRPr="0003648D">
          <w:rPr>
            <w:bCs/>
            <w:lang w:eastAsia="x-none"/>
          </w:rPr>
          <w:t>F</w:t>
        </w:r>
      </w:ins>
      <w:ins w:id="1219" w:author="STEC 042618" w:date="2018-03-28T14:54:00Z">
        <w:r w:rsidR="000315C0" w:rsidRPr="0003648D">
          <w:rPr>
            <w:bCs/>
            <w:lang w:eastAsia="x-none"/>
          </w:rPr>
          <w:t>R</w:t>
        </w:r>
      </w:ins>
      <w:ins w:id="1220" w:author="ERCOT 06XX18" w:date="2018-06-06T13:16:00Z">
        <w:r w:rsidR="00087735">
          <w:rPr>
            <w:bCs/>
            <w:lang w:eastAsia="x-none"/>
          </w:rPr>
          <w:t>S</w:t>
        </w:r>
      </w:ins>
      <w:ins w:id="1221" w:author="STEC" w:date="2017-11-06T14:27:00Z">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del w:id="1222" w:author="ERCOT 06XX18" w:date="2018-06-06T13:03:00Z">
          <w:r w:rsidRPr="0003648D" w:rsidDel="00DC2692">
            <w:rPr>
              <w:bCs/>
              <w:lang w:val="x-none" w:eastAsia="x-none"/>
            </w:rPr>
            <w:delText>N</w:delText>
          </w:r>
        </w:del>
        <w:del w:id="1223" w:author="STEC 042618" w:date="2018-03-28T13:28:00Z">
          <w:r w:rsidRPr="0003648D" w:rsidDel="00315C88">
            <w:rPr>
              <w:bCs/>
              <w:lang w:eastAsia="x-none"/>
            </w:rPr>
            <w:delText>P</w:delText>
          </w:r>
        </w:del>
        <w:r w:rsidRPr="0003648D">
          <w:rPr>
            <w:bCs/>
            <w:lang w:eastAsia="x-none"/>
          </w:rPr>
          <w:t>F</w:t>
        </w:r>
      </w:ins>
      <w:ins w:id="1224" w:author="STEC" w:date="2017-11-06T14:28:00Z">
        <w:r w:rsidRPr="0003648D">
          <w:rPr>
            <w:bCs/>
            <w:lang w:eastAsia="x-none"/>
          </w:rPr>
          <w:t>R</w:t>
        </w:r>
      </w:ins>
      <w:ins w:id="1225" w:author="ERCOT 06XX18" w:date="2018-06-06T13:03:00Z">
        <w:r w:rsidR="00DC2692">
          <w:rPr>
            <w:bCs/>
            <w:lang w:eastAsia="x-none"/>
          </w:rPr>
          <w:t>R</w:t>
        </w:r>
      </w:ins>
      <w:ins w:id="1226" w:author="STEC" w:date="2017-11-06T14:27:00Z">
        <w:r w:rsidRPr="0003648D">
          <w:rPr>
            <w:bCs/>
            <w:i/>
            <w:lang w:val="x-none" w:eastAsia="x-none"/>
          </w:rPr>
          <w:t xml:space="preserve"> </w:t>
        </w:r>
        <w:r w:rsidRPr="0003648D">
          <w:rPr>
            <w:bCs/>
            <w:i/>
            <w:vertAlign w:val="subscript"/>
            <w:lang w:val="x-none" w:eastAsia="x-none"/>
          </w:rPr>
          <w:t>r, q,DAM, h</w:t>
        </w:r>
        <w:r w:rsidRPr="0003648D">
          <w:rPr>
            <w:bCs/>
            <w:lang w:val="x-none" w:eastAsia="x-none"/>
          </w:rPr>
          <w:t>)</w:t>
        </w:r>
      </w:ins>
    </w:p>
    <w:p w14:paraId="6D99B03A" w14:textId="77777777" w:rsidR="00BA7A09" w:rsidRPr="0003648D" w:rsidRDefault="00BA7A09" w:rsidP="00BA7A09">
      <w:r w:rsidRPr="0003648D">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A7A09" w:rsidRPr="0003648D" w14:paraId="2D7B1A90" w14:textId="77777777" w:rsidTr="00FF6149">
        <w:trPr>
          <w:cantSplit/>
          <w:tblHeader/>
        </w:trPr>
        <w:tc>
          <w:tcPr>
            <w:tcW w:w="1818" w:type="dxa"/>
          </w:tcPr>
          <w:p w14:paraId="3C0AA2FF" w14:textId="77777777" w:rsidR="00BA7A09" w:rsidRPr="0003648D" w:rsidRDefault="00BA7A09" w:rsidP="00FF6149">
            <w:pPr>
              <w:spacing w:after="120"/>
              <w:rPr>
                <w:b/>
                <w:iCs/>
                <w:sz w:val="20"/>
                <w:szCs w:val="20"/>
              </w:rPr>
            </w:pPr>
            <w:r w:rsidRPr="0003648D">
              <w:rPr>
                <w:b/>
                <w:iCs/>
                <w:sz w:val="20"/>
                <w:szCs w:val="20"/>
              </w:rPr>
              <w:t>Variable</w:t>
            </w:r>
          </w:p>
        </w:tc>
        <w:tc>
          <w:tcPr>
            <w:tcW w:w="900" w:type="dxa"/>
          </w:tcPr>
          <w:p w14:paraId="7F1BE946" w14:textId="77777777" w:rsidR="00BA7A09" w:rsidRPr="0003648D" w:rsidRDefault="00BA7A09" w:rsidP="00FF6149">
            <w:pPr>
              <w:spacing w:after="120"/>
              <w:rPr>
                <w:b/>
                <w:iCs/>
                <w:sz w:val="20"/>
                <w:szCs w:val="20"/>
              </w:rPr>
            </w:pPr>
            <w:r w:rsidRPr="0003648D">
              <w:rPr>
                <w:b/>
                <w:iCs/>
                <w:sz w:val="20"/>
                <w:szCs w:val="20"/>
              </w:rPr>
              <w:t>Unit</w:t>
            </w:r>
          </w:p>
        </w:tc>
        <w:tc>
          <w:tcPr>
            <w:tcW w:w="6790" w:type="dxa"/>
          </w:tcPr>
          <w:p w14:paraId="6CD11E0F" w14:textId="77777777" w:rsidR="00BA7A09" w:rsidRPr="0003648D" w:rsidRDefault="00BA7A09" w:rsidP="00FF6149">
            <w:pPr>
              <w:spacing w:after="120"/>
              <w:rPr>
                <w:b/>
                <w:iCs/>
                <w:sz w:val="20"/>
                <w:szCs w:val="20"/>
              </w:rPr>
            </w:pPr>
            <w:r w:rsidRPr="0003648D">
              <w:rPr>
                <w:b/>
                <w:iCs/>
                <w:sz w:val="20"/>
                <w:szCs w:val="20"/>
              </w:rPr>
              <w:t>Definition</w:t>
            </w:r>
          </w:p>
        </w:tc>
      </w:tr>
      <w:tr w:rsidR="00BA7A09" w:rsidRPr="0003648D" w14:paraId="2CB40AA1" w14:textId="77777777" w:rsidTr="00FF6149">
        <w:trPr>
          <w:cantSplit/>
        </w:trPr>
        <w:tc>
          <w:tcPr>
            <w:tcW w:w="1818" w:type="dxa"/>
          </w:tcPr>
          <w:p w14:paraId="66B6DC8E" w14:textId="77777777" w:rsidR="00BA7A09" w:rsidRPr="0003648D" w:rsidRDefault="00BA7A09" w:rsidP="00FF6149">
            <w:pPr>
              <w:spacing w:after="60"/>
              <w:rPr>
                <w:iCs/>
                <w:sz w:val="20"/>
                <w:szCs w:val="20"/>
                <w:lang w:val="pt-BR"/>
              </w:rPr>
            </w:pPr>
            <w:r w:rsidRPr="0003648D">
              <w:rPr>
                <w:iCs/>
                <w:sz w:val="20"/>
                <w:szCs w:val="20"/>
                <w:lang w:val="pt-BR"/>
              </w:rPr>
              <w:t xml:space="preserve">DAMWAMT </w:t>
            </w:r>
            <w:r w:rsidRPr="0003648D">
              <w:rPr>
                <w:i/>
                <w:iCs/>
                <w:sz w:val="20"/>
                <w:szCs w:val="20"/>
                <w:vertAlign w:val="subscript"/>
                <w:lang w:val="pt-BR"/>
              </w:rPr>
              <w:t>q, p, r, h</w:t>
            </w:r>
          </w:p>
        </w:tc>
        <w:tc>
          <w:tcPr>
            <w:tcW w:w="900" w:type="dxa"/>
          </w:tcPr>
          <w:p w14:paraId="1038100D" w14:textId="77777777" w:rsidR="00BA7A09" w:rsidRPr="0003648D" w:rsidRDefault="00BA7A09" w:rsidP="00FF6149">
            <w:pPr>
              <w:spacing w:after="60"/>
              <w:rPr>
                <w:iCs/>
                <w:sz w:val="20"/>
                <w:szCs w:val="20"/>
              </w:rPr>
            </w:pPr>
            <w:r w:rsidRPr="0003648D">
              <w:rPr>
                <w:iCs/>
                <w:sz w:val="20"/>
                <w:szCs w:val="20"/>
              </w:rPr>
              <w:t>$</w:t>
            </w:r>
          </w:p>
        </w:tc>
        <w:tc>
          <w:tcPr>
            <w:tcW w:w="6790" w:type="dxa"/>
          </w:tcPr>
          <w:p w14:paraId="51CC7BBE" w14:textId="77777777" w:rsidR="00BA7A09" w:rsidRPr="0003648D" w:rsidRDefault="00BA7A09" w:rsidP="00FF6149">
            <w:pPr>
              <w:spacing w:after="60"/>
              <w:rPr>
                <w:iCs/>
                <w:sz w:val="20"/>
                <w:szCs w:val="20"/>
              </w:rPr>
            </w:pPr>
            <w:r w:rsidRPr="0003648D">
              <w:rPr>
                <w:i/>
                <w:iCs/>
                <w:sz w:val="20"/>
                <w:szCs w:val="20"/>
              </w:rPr>
              <w:t>Day-Ahead Make-Whole Payment per QSE per Settlement Point per Resource per hour</w:t>
            </w:r>
            <w:r w:rsidRPr="0003648D">
              <w:rPr>
                <w:iCs/>
                <w:sz w:val="20"/>
                <w:szCs w:val="20"/>
              </w:rPr>
              <w:sym w:font="Symbol" w:char="F0BE"/>
            </w:r>
            <w:r w:rsidRPr="0003648D">
              <w:rPr>
                <w:iCs/>
                <w:sz w:val="20"/>
                <w:szCs w:val="20"/>
              </w:rPr>
              <w:t xml:space="preserve">The payment to QSE </w:t>
            </w:r>
            <w:r w:rsidRPr="0003648D">
              <w:rPr>
                <w:i/>
                <w:iCs/>
                <w:sz w:val="20"/>
                <w:szCs w:val="20"/>
              </w:rPr>
              <w:t>q</w:t>
            </w:r>
            <w:r w:rsidRPr="0003648D">
              <w:rPr>
                <w:iCs/>
                <w:sz w:val="20"/>
                <w:szCs w:val="20"/>
              </w:rPr>
              <w:t xml:space="preserve"> to make-whole the Startup Cost and energy cost of Resource </w:t>
            </w:r>
            <w:r w:rsidRPr="0003648D">
              <w:rPr>
                <w:i/>
                <w:iCs/>
                <w:sz w:val="20"/>
                <w:szCs w:val="20"/>
              </w:rPr>
              <w:t>r</w:t>
            </w:r>
            <w:r w:rsidRPr="0003648D">
              <w:rPr>
                <w:iCs/>
                <w:sz w:val="20"/>
                <w:szCs w:val="20"/>
              </w:rPr>
              <w:t xml:space="preserve"> committed in the DAM at Resource Node </w:t>
            </w:r>
            <w:r w:rsidRPr="0003648D">
              <w:rPr>
                <w:i/>
                <w:iCs/>
                <w:sz w:val="20"/>
                <w:szCs w:val="20"/>
              </w:rPr>
              <w:t>p</w:t>
            </w:r>
            <w:r w:rsidRPr="0003648D">
              <w:rPr>
                <w:iCs/>
                <w:sz w:val="20"/>
                <w:szCs w:val="20"/>
              </w:rPr>
              <w:t xml:space="preserve"> for the hour </w:t>
            </w:r>
            <w:r w:rsidRPr="0003648D">
              <w:rPr>
                <w:i/>
                <w:iCs/>
                <w:sz w:val="20"/>
                <w:szCs w:val="20"/>
              </w:rPr>
              <w:t>h</w:t>
            </w:r>
            <w:r w:rsidRPr="0003648D">
              <w:rPr>
                <w:iCs/>
                <w:sz w:val="20"/>
                <w:szCs w:val="20"/>
              </w:rPr>
              <w:t>.  When a Combined Cycle Generation Resource is committed in the DAM, payment is made to the Combined Cycle Train for the DAM-committed Combined Cycle Generation Resource.</w:t>
            </w:r>
          </w:p>
        </w:tc>
      </w:tr>
      <w:tr w:rsidR="00BA7A09" w:rsidRPr="0003648D" w14:paraId="75AC2D5E" w14:textId="77777777" w:rsidTr="00FF6149">
        <w:trPr>
          <w:cantSplit/>
        </w:trPr>
        <w:tc>
          <w:tcPr>
            <w:tcW w:w="1818" w:type="dxa"/>
          </w:tcPr>
          <w:p w14:paraId="12089DD4" w14:textId="77777777" w:rsidR="00BA7A09" w:rsidRPr="0003648D" w:rsidRDefault="00BA7A09" w:rsidP="00FF6149">
            <w:pPr>
              <w:spacing w:after="60"/>
              <w:rPr>
                <w:iCs/>
                <w:sz w:val="20"/>
                <w:szCs w:val="20"/>
              </w:rPr>
            </w:pPr>
            <w:r w:rsidRPr="0003648D">
              <w:rPr>
                <w:iCs/>
                <w:sz w:val="20"/>
                <w:szCs w:val="20"/>
              </w:rPr>
              <w:t xml:space="preserve">DAMGCOST </w:t>
            </w:r>
            <w:r w:rsidRPr="0003648D">
              <w:rPr>
                <w:i/>
                <w:iCs/>
                <w:sz w:val="20"/>
                <w:szCs w:val="20"/>
                <w:vertAlign w:val="subscript"/>
              </w:rPr>
              <w:t>q, p, r</w:t>
            </w:r>
          </w:p>
        </w:tc>
        <w:tc>
          <w:tcPr>
            <w:tcW w:w="900" w:type="dxa"/>
          </w:tcPr>
          <w:p w14:paraId="6F9B9199" w14:textId="77777777" w:rsidR="00BA7A09" w:rsidRPr="0003648D" w:rsidRDefault="00BA7A09" w:rsidP="00FF6149">
            <w:pPr>
              <w:spacing w:after="60"/>
              <w:rPr>
                <w:iCs/>
                <w:sz w:val="20"/>
                <w:szCs w:val="20"/>
              </w:rPr>
            </w:pPr>
            <w:r w:rsidRPr="0003648D">
              <w:rPr>
                <w:iCs/>
                <w:sz w:val="20"/>
                <w:szCs w:val="20"/>
              </w:rPr>
              <w:t>$</w:t>
            </w:r>
          </w:p>
        </w:tc>
        <w:tc>
          <w:tcPr>
            <w:tcW w:w="6790" w:type="dxa"/>
          </w:tcPr>
          <w:p w14:paraId="3E2D94A4" w14:textId="77777777" w:rsidR="00BA7A09" w:rsidRPr="0003648D" w:rsidRDefault="00BA7A09" w:rsidP="00FF6149">
            <w:pPr>
              <w:spacing w:after="60"/>
              <w:rPr>
                <w:i/>
                <w:iCs/>
                <w:sz w:val="20"/>
                <w:szCs w:val="20"/>
              </w:rPr>
            </w:pPr>
            <w:r w:rsidRPr="0003648D">
              <w:rPr>
                <w:i/>
                <w:iCs/>
                <w:sz w:val="20"/>
                <w:szCs w:val="20"/>
              </w:rPr>
              <w:t>Day-Ahead Market Guaranteed Amount per QSE per Settlement Point per Resource</w:t>
            </w:r>
            <w:r w:rsidRPr="0003648D">
              <w:rPr>
                <w:iCs/>
                <w:sz w:val="20"/>
                <w:szCs w:val="20"/>
              </w:rPr>
              <w:sym w:font="Symbol" w:char="F0BE"/>
            </w:r>
            <w:r w:rsidRPr="0003648D">
              <w:rPr>
                <w:iCs/>
                <w:sz w:val="20"/>
                <w:szCs w:val="20"/>
              </w:rPr>
              <w:t xml:space="preserve">The sum of the Startup Cost and the operating energy costs of the DAM-committed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DAM-commitment period.  Where for a Combined Cycle Train, the Resource </w:t>
            </w:r>
            <w:r w:rsidRPr="0003648D">
              <w:rPr>
                <w:i/>
                <w:iCs/>
                <w:sz w:val="20"/>
                <w:szCs w:val="20"/>
              </w:rPr>
              <w:t xml:space="preserve">r </w:t>
            </w:r>
            <w:r w:rsidRPr="0003648D">
              <w:rPr>
                <w:iCs/>
                <w:sz w:val="20"/>
                <w:szCs w:val="20"/>
              </w:rPr>
              <w:t xml:space="preserve">is a Combined Cycle Generation Resource within the Combined Cycle Train. </w:t>
            </w:r>
          </w:p>
        </w:tc>
      </w:tr>
      <w:tr w:rsidR="00BA7A09" w:rsidRPr="0003648D" w14:paraId="7EBD4620" w14:textId="77777777" w:rsidTr="00FF6149">
        <w:trPr>
          <w:cantSplit/>
        </w:trPr>
        <w:tc>
          <w:tcPr>
            <w:tcW w:w="1818" w:type="dxa"/>
          </w:tcPr>
          <w:p w14:paraId="69556E86" w14:textId="77777777" w:rsidR="00BA7A09" w:rsidRPr="0003648D" w:rsidRDefault="00BA7A09" w:rsidP="00FF6149">
            <w:pPr>
              <w:spacing w:after="60"/>
              <w:rPr>
                <w:iCs/>
                <w:sz w:val="20"/>
                <w:szCs w:val="20"/>
                <w:lang w:val="pt-BR"/>
              </w:rPr>
            </w:pPr>
            <w:r w:rsidRPr="0003648D">
              <w:rPr>
                <w:iCs/>
                <w:sz w:val="20"/>
                <w:szCs w:val="20"/>
                <w:lang w:val="pt-BR"/>
              </w:rPr>
              <w:lastRenderedPageBreak/>
              <w:t xml:space="preserve">DAEREV </w:t>
            </w:r>
            <w:r w:rsidRPr="0003648D">
              <w:rPr>
                <w:i/>
                <w:iCs/>
                <w:sz w:val="20"/>
                <w:szCs w:val="20"/>
                <w:vertAlign w:val="subscript"/>
                <w:lang w:val="pt-BR"/>
              </w:rPr>
              <w:t>q, p, r, h</w:t>
            </w:r>
          </w:p>
        </w:tc>
        <w:tc>
          <w:tcPr>
            <w:tcW w:w="900" w:type="dxa"/>
          </w:tcPr>
          <w:p w14:paraId="0D7E02CB" w14:textId="77777777" w:rsidR="00BA7A09" w:rsidRPr="0003648D" w:rsidRDefault="00BA7A09" w:rsidP="00FF6149">
            <w:pPr>
              <w:spacing w:after="60"/>
              <w:rPr>
                <w:iCs/>
                <w:sz w:val="20"/>
                <w:szCs w:val="20"/>
              </w:rPr>
            </w:pPr>
            <w:r w:rsidRPr="0003648D">
              <w:rPr>
                <w:iCs/>
                <w:sz w:val="20"/>
                <w:szCs w:val="20"/>
              </w:rPr>
              <w:t>$</w:t>
            </w:r>
          </w:p>
        </w:tc>
        <w:tc>
          <w:tcPr>
            <w:tcW w:w="6790" w:type="dxa"/>
          </w:tcPr>
          <w:p w14:paraId="363DDFBE" w14:textId="77777777" w:rsidR="00BA7A09" w:rsidRPr="0003648D" w:rsidRDefault="00BA7A09" w:rsidP="00FF6149">
            <w:pPr>
              <w:spacing w:after="60"/>
              <w:rPr>
                <w:i/>
                <w:iCs/>
                <w:sz w:val="20"/>
                <w:szCs w:val="20"/>
              </w:rPr>
            </w:pPr>
            <w:r w:rsidRPr="0003648D">
              <w:rPr>
                <w:i/>
                <w:iCs/>
                <w:sz w:val="20"/>
                <w:szCs w:val="20"/>
              </w:rPr>
              <w:t>Day-Ahead Energy Revenue per QSE per Settlement Point per Resource by hour</w:t>
            </w:r>
            <w:r w:rsidRPr="0003648D">
              <w:rPr>
                <w:iCs/>
                <w:sz w:val="20"/>
                <w:szCs w:val="20"/>
              </w:rPr>
              <w:sym w:font="Symbol" w:char="F0BE"/>
            </w:r>
            <w:r w:rsidRPr="0003648D">
              <w:rPr>
                <w:iCs/>
                <w:sz w:val="20"/>
                <w:szCs w:val="20"/>
              </w:rPr>
              <w:t xml:space="preserve">The revenue received in the DAM for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based on the DAM Settlement Point Price,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38A2A7A3" w14:textId="77777777" w:rsidTr="00FF6149">
        <w:trPr>
          <w:cantSplit/>
        </w:trPr>
        <w:tc>
          <w:tcPr>
            <w:tcW w:w="1818" w:type="dxa"/>
          </w:tcPr>
          <w:p w14:paraId="3E382C1E" w14:textId="77777777" w:rsidR="00BA7A09" w:rsidRPr="0003648D" w:rsidRDefault="00BA7A09" w:rsidP="00FF6149">
            <w:pPr>
              <w:spacing w:after="60"/>
              <w:rPr>
                <w:iCs/>
                <w:sz w:val="20"/>
                <w:szCs w:val="20"/>
              </w:rPr>
            </w:pPr>
            <w:r w:rsidRPr="0003648D">
              <w:rPr>
                <w:iCs/>
                <w:sz w:val="20"/>
                <w:szCs w:val="20"/>
                <w:lang w:val="pt-BR"/>
              </w:rPr>
              <w:t xml:space="preserve">DAASREV </w:t>
            </w:r>
            <w:r w:rsidRPr="0003648D">
              <w:rPr>
                <w:i/>
                <w:iCs/>
                <w:sz w:val="20"/>
                <w:szCs w:val="20"/>
                <w:vertAlign w:val="subscript"/>
                <w:lang w:val="pt-BR"/>
              </w:rPr>
              <w:t>q, r, h</w:t>
            </w:r>
          </w:p>
        </w:tc>
        <w:tc>
          <w:tcPr>
            <w:tcW w:w="900" w:type="dxa"/>
          </w:tcPr>
          <w:p w14:paraId="0C01435C" w14:textId="77777777" w:rsidR="00BA7A09" w:rsidRPr="0003648D" w:rsidRDefault="00BA7A09" w:rsidP="00FF6149">
            <w:pPr>
              <w:spacing w:after="60"/>
              <w:rPr>
                <w:iCs/>
                <w:sz w:val="20"/>
                <w:szCs w:val="20"/>
              </w:rPr>
            </w:pPr>
            <w:r w:rsidRPr="0003648D">
              <w:rPr>
                <w:iCs/>
                <w:sz w:val="20"/>
                <w:szCs w:val="20"/>
              </w:rPr>
              <w:t>$</w:t>
            </w:r>
          </w:p>
        </w:tc>
        <w:tc>
          <w:tcPr>
            <w:tcW w:w="6790" w:type="dxa"/>
          </w:tcPr>
          <w:p w14:paraId="2781C656" w14:textId="77777777" w:rsidR="00BA7A09" w:rsidRPr="0003648D" w:rsidRDefault="00BA7A09" w:rsidP="00FF6149">
            <w:pPr>
              <w:spacing w:after="60"/>
              <w:rPr>
                <w:i/>
                <w:iCs/>
                <w:sz w:val="20"/>
                <w:szCs w:val="20"/>
              </w:rPr>
            </w:pPr>
            <w:r w:rsidRPr="0003648D">
              <w:rPr>
                <w:i/>
                <w:iCs/>
                <w:sz w:val="20"/>
                <w:szCs w:val="20"/>
              </w:rPr>
              <w:t>Day-Ahead Ancillary Service Revenue per QSE per Resource by hour</w:t>
            </w:r>
            <w:r w:rsidRPr="0003648D">
              <w:rPr>
                <w:iCs/>
                <w:sz w:val="20"/>
                <w:szCs w:val="20"/>
              </w:rPr>
              <w:sym w:font="Symbol" w:char="F0BE"/>
            </w:r>
            <w:r w:rsidRPr="0003648D">
              <w:rPr>
                <w:iCs/>
                <w:sz w:val="20"/>
                <w:szCs w:val="20"/>
              </w:rPr>
              <w:t xml:space="preserve">The revenue received in the DAM for Resource </w:t>
            </w:r>
            <w:r w:rsidRPr="0003648D">
              <w:rPr>
                <w:i/>
                <w:iCs/>
                <w:sz w:val="20"/>
                <w:szCs w:val="20"/>
              </w:rPr>
              <w:t>r</w:t>
            </w:r>
            <w:r w:rsidRPr="0003648D">
              <w:rPr>
                <w:iCs/>
                <w:sz w:val="20"/>
                <w:szCs w:val="20"/>
              </w:rPr>
              <w:t xml:space="preserve"> represented by QSE </w:t>
            </w:r>
            <w:r w:rsidRPr="0003648D">
              <w:rPr>
                <w:i/>
                <w:iCs/>
                <w:sz w:val="20"/>
                <w:szCs w:val="20"/>
              </w:rPr>
              <w:t>q</w:t>
            </w:r>
            <w:r w:rsidRPr="0003648D">
              <w:rPr>
                <w:iCs/>
                <w:sz w:val="20"/>
                <w:szCs w:val="20"/>
              </w:rPr>
              <w:t xml:space="preserve">, based on the Market Clearing Price for Capacity (MCPC) for each Ancillary Service in the DAM,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0430BADF" w14:textId="77777777" w:rsidTr="00FF6149">
        <w:trPr>
          <w:cantSplit/>
        </w:trPr>
        <w:tc>
          <w:tcPr>
            <w:tcW w:w="1818" w:type="dxa"/>
          </w:tcPr>
          <w:p w14:paraId="5305DC40" w14:textId="77777777" w:rsidR="00BA7A09" w:rsidRPr="0003648D" w:rsidRDefault="00BA7A09" w:rsidP="00FF6149">
            <w:pPr>
              <w:spacing w:after="60"/>
              <w:rPr>
                <w:iCs/>
                <w:sz w:val="20"/>
                <w:szCs w:val="20"/>
              </w:rPr>
            </w:pPr>
            <w:r w:rsidRPr="0003648D">
              <w:rPr>
                <w:iCs/>
                <w:sz w:val="20"/>
                <w:szCs w:val="20"/>
              </w:rPr>
              <w:t>DASPP</w:t>
            </w:r>
            <w:r w:rsidRPr="0003648D">
              <w:rPr>
                <w:i/>
                <w:iCs/>
                <w:sz w:val="20"/>
                <w:szCs w:val="20"/>
              </w:rPr>
              <w:t xml:space="preserve"> </w:t>
            </w:r>
            <w:r w:rsidRPr="0003648D">
              <w:rPr>
                <w:i/>
                <w:iCs/>
                <w:sz w:val="20"/>
                <w:szCs w:val="20"/>
                <w:vertAlign w:val="subscript"/>
              </w:rPr>
              <w:t>p, h</w:t>
            </w:r>
          </w:p>
        </w:tc>
        <w:tc>
          <w:tcPr>
            <w:tcW w:w="900" w:type="dxa"/>
          </w:tcPr>
          <w:p w14:paraId="22DF5A65" w14:textId="77777777" w:rsidR="00BA7A09" w:rsidRPr="0003648D" w:rsidRDefault="00BA7A09" w:rsidP="00FF6149">
            <w:pPr>
              <w:spacing w:after="60"/>
              <w:rPr>
                <w:iCs/>
                <w:sz w:val="20"/>
                <w:szCs w:val="20"/>
              </w:rPr>
            </w:pPr>
            <w:r w:rsidRPr="0003648D">
              <w:rPr>
                <w:iCs/>
                <w:sz w:val="20"/>
                <w:szCs w:val="20"/>
              </w:rPr>
              <w:t>$/MWh</w:t>
            </w:r>
          </w:p>
        </w:tc>
        <w:tc>
          <w:tcPr>
            <w:tcW w:w="6790" w:type="dxa"/>
          </w:tcPr>
          <w:p w14:paraId="6D9B91AE" w14:textId="77777777" w:rsidR="00BA7A09" w:rsidRPr="0003648D" w:rsidRDefault="00BA7A09" w:rsidP="00FF6149">
            <w:pPr>
              <w:spacing w:after="60"/>
              <w:rPr>
                <w:i/>
                <w:iCs/>
                <w:sz w:val="20"/>
                <w:szCs w:val="20"/>
              </w:rPr>
            </w:pPr>
            <w:r w:rsidRPr="0003648D">
              <w:rPr>
                <w:i/>
                <w:iCs/>
                <w:sz w:val="20"/>
                <w:szCs w:val="20"/>
              </w:rPr>
              <w:t>Day-Ahead Settlement Point Price by Settlement Point by hour</w:t>
            </w:r>
            <w:r w:rsidRPr="0003648D">
              <w:rPr>
                <w:iCs/>
                <w:sz w:val="20"/>
                <w:szCs w:val="20"/>
              </w:rPr>
              <w:sym w:font="Symbol" w:char="F0BE"/>
            </w:r>
            <w:r w:rsidRPr="0003648D">
              <w:rPr>
                <w:iCs/>
                <w:sz w:val="20"/>
                <w:szCs w:val="20"/>
              </w:rPr>
              <w:t xml:space="preserve">The DAM Settlement Point Price at Resource Node </w:t>
            </w:r>
            <w:r w:rsidRPr="0003648D">
              <w:rPr>
                <w:i/>
                <w:iCs/>
                <w:sz w:val="20"/>
                <w:szCs w:val="20"/>
              </w:rPr>
              <w:t>p</w:t>
            </w:r>
            <w:r w:rsidRPr="0003648D">
              <w:rPr>
                <w:iCs/>
                <w:sz w:val="20"/>
                <w:szCs w:val="20"/>
              </w:rPr>
              <w:t xml:space="preserve"> for the hour </w:t>
            </w:r>
            <w:r w:rsidRPr="0003648D">
              <w:rPr>
                <w:i/>
                <w:iCs/>
                <w:sz w:val="20"/>
                <w:szCs w:val="20"/>
              </w:rPr>
              <w:t>h</w:t>
            </w:r>
            <w:r w:rsidRPr="0003648D">
              <w:rPr>
                <w:iCs/>
                <w:sz w:val="20"/>
                <w:szCs w:val="20"/>
              </w:rPr>
              <w:t>.</w:t>
            </w:r>
          </w:p>
        </w:tc>
      </w:tr>
      <w:tr w:rsidR="00BA7A09" w:rsidRPr="0003648D" w14:paraId="749A1A22" w14:textId="77777777" w:rsidTr="00FF6149">
        <w:trPr>
          <w:cantSplit/>
        </w:trPr>
        <w:tc>
          <w:tcPr>
            <w:tcW w:w="1818" w:type="dxa"/>
          </w:tcPr>
          <w:p w14:paraId="5C7DBDD3" w14:textId="77777777" w:rsidR="00BA7A09" w:rsidRPr="0003648D" w:rsidRDefault="00BA7A09" w:rsidP="00FF6149">
            <w:pPr>
              <w:spacing w:after="60"/>
              <w:rPr>
                <w:iCs/>
                <w:sz w:val="20"/>
                <w:szCs w:val="20"/>
              </w:rPr>
            </w:pPr>
            <w:r w:rsidRPr="0003648D">
              <w:rPr>
                <w:iCs/>
                <w:sz w:val="20"/>
                <w:szCs w:val="20"/>
              </w:rPr>
              <w:t xml:space="preserve">DAESR </w:t>
            </w:r>
            <w:r w:rsidRPr="0003648D">
              <w:rPr>
                <w:i/>
                <w:iCs/>
                <w:sz w:val="20"/>
                <w:szCs w:val="20"/>
                <w:vertAlign w:val="subscript"/>
              </w:rPr>
              <w:t>q, p, r, h</w:t>
            </w:r>
          </w:p>
        </w:tc>
        <w:tc>
          <w:tcPr>
            <w:tcW w:w="900" w:type="dxa"/>
          </w:tcPr>
          <w:p w14:paraId="5EE8260F" w14:textId="77777777" w:rsidR="00BA7A09" w:rsidRPr="0003648D" w:rsidRDefault="00BA7A09" w:rsidP="00FF6149">
            <w:pPr>
              <w:spacing w:after="60"/>
              <w:rPr>
                <w:iCs/>
                <w:sz w:val="20"/>
                <w:szCs w:val="20"/>
              </w:rPr>
            </w:pPr>
            <w:r w:rsidRPr="0003648D">
              <w:rPr>
                <w:iCs/>
                <w:sz w:val="20"/>
                <w:szCs w:val="20"/>
              </w:rPr>
              <w:t>MW</w:t>
            </w:r>
          </w:p>
        </w:tc>
        <w:tc>
          <w:tcPr>
            <w:tcW w:w="6790" w:type="dxa"/>
          </w:tcPr>
          <w:p w14:paraId="0B09088F" w14:textId="77777777" w:rsidR="00BA7A09" w:rsidRPr="0003648D" w:rsidRDefault="00BA7A09" w:rsidP="00FF6149">
            <w:pPr>
              <w:spacing w:after="60"/>
              <w:rPr>
                <w:i/>
                <w:iCs/>
                <w:sz w:val="20"/>
                <w:szCs w:val="20"/>
              </w:rPr>
            </w:pPr>
            <w:r w:rsidRPr="0003648D">
              <w:rPr>
                <w:i/>
                <w:iCs/>
                <w:sz w:val="20"/>
                <w:szCs w:val="20"/>
              </w:rPr>
              <w:t>Day-Ahead Energy Sale from Resource per QSE by Settlement Point per Resource by hour</w:t>
            </w:r>
            <w:r w:rsidRPr="0003648D">
              <w:rPr>
                <w:iCs/>
                <w:sz w:val="20"/>
                <w:szCs w:val="20"/>
              </w:rPr>
              <w:sym w:font="Symbol" w:char="F0BE"/>
            </w:r>
            <w:r w:rsidRPr="0003648D">
              <w:rPr>
                <w:iCs/>
                <w:sz w:val="20"/>
                <w:szCs w:val="20"/>
              </w:rPr>
              <w:t xml:space="preserve">The amount of energy cleared through Three-Part Supply Offers in the DAM for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1C62E0DE" w14:textId="77777777" w:rsidTr="00FF6149">
        <w:trPr>
          <w:cantSplit/>
        </w:trPr>
        <w:tc>
          <w:tcPr>
            <w:tcW w:w="1818" w:type="dxa"/>
          </w:tcPr>
          <w:p w14:paraId="56E96F6E" w14:textId="77777777" w:rsidR="00BA7A09" w:rsidRPr="0003648D" w:rsidRDefault="00BA7A09" w:rsidP="00FF6149">
            <w:pPr>
              <w:spacing w:after="60"/>
              <w:rPr>
                <w:iCs/>
                <w:sz w:val="20"/>
                <w:szCs w:val="20"/>
              </w:rPr>
            </w:pPr>
            <w:r w:rsidRPr="0003648D">
              <w:rPr>
                <w:iCs/>
                <w:sz w:val="20"/>
                <w:lang w:val="pt-BR"/>
              </w:rPr>
              <w:t>DASUPR</w:t>
            </w:r>
            <w:r w:rsidRPr="0003648D">
              <w:rPr>
                <w:iCs/>
                <w:sz w:val="20"/>
                <w:szCs w:val="20"/>
                <w:vertAlign w:val="subscript"/>
              </w:rPr>
              <w:t xml:space="preserve"> </w:t>
            </w:r>
            <w:r w:rsidRPr="0003648D">
              <w:rPr>
                <w:i/>
                <w:iCs/>
                <w:sz w:val="20"/>
                <w:szCs w:val="20"/>
                <w:vertAlign w:val="subscript"/>
              </w:rPr>
              <w:t>q, p, r</w:t>
            </w:r>
          </w:p>
        </w:tc>
        <w:tc>
          <w:tcPr>
            <w:tcW w:w="900" w:type="dxa"/>
          </w:tcPr>
          <w:p w14:paraId="5464AA26" w14:textId="77777777" w:rsidR="00BA7A09" w:rsidRPr="0003648D" w:rsidRDefault="00BA7A09" w:rsidP="00FF6149">
            <w:pPr>
              <w:spacing w:after="60"/>
              <w:rPr>
                <w:iCs/>
                <w:sz w:val="20"/>
                <w:szCs w:val="20"/>
              </w:rPr>
            </w:pPr>
            <w:r w:rsidRPr="0003648D">
              <w:rPr>
                <w:iCs/>
                <w:sz w:val="20"/>
                <w:szCs w:val="20"/>
              </w:rPr>
              <w:t>$/MWh</w:t>
            </w:r>
          </w:p>
        </w:tc>
        <w:tc>
          <w:tcPr>
            <w:tcW w:w="6790" w:type="dxa"/>
          </w:tcPr>
          <w:p w14:paraId="34E04FD1" w14:textId="77777777" w:rsidR="00BA7A09" w:rsidRPr="0003648D" w:rsidRDefault="00BA7A09" w:rsidP="00FF6149">
            <w:pPr>
              <w:spacing w:after="60"/>
              <w:rPr>
                <w:i/>
                <w:iCs/>
                <w:sz w:val="20"/>
                <w:szCs w:val="20"/>
              </w:rPr>
            </w:pPr>
            <w:r w:rsidRPr="0003648D">
              <w:rPr>
                <w:i/>
                <w:iCs/>
                <w:sz w:val="20"/>
                <w:szCs w:val="20"/>
              </w:rPr>
              <w:t>Day-Ahead Startup Price per QSE per Settlement Point per Resource</w:t>
            </w:r>
            <w:r w:rsidRPr="0003648D">
              <w:t>—</w:t>
            </w:r>
            <w:r w:rsidRPr="0003648D">
              <w:rPr>
                <w:iCs/>
                <w:sz w:val="20"/>
                <w:szCs w:val="20"/>
              </w:rPr>
              <w:t xml:space="preserve">The derived Startup Price for an AGR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for the first hour of the DAM-commitment period.</w:t>
            </w:r>
          </w:p>
        </w:tc>
      </w:tr>
      <w:tr w:rsidR="00BA7A09" w:rsidRPr="0003648D" w14:paraId="68C4970B" w14:textId="77777777" w:rsidTr="00FF6149">
        <w:trPr>
          <w:cantSplit/>
        </w:trPr>
        <w:tc>
          <w:tcPr>
            <w:tcW w:w="1818" w:type="dxa"/>
          </w:tcPr>
          <w:p w14:paraId="18595342" w14:textId="77777777" w:rsidR="00BA7A09" w:rsidRPr="0003648D" w:rsidRDefault="00BA7A09" w:rsidP="00FF6149">
            <w:pPr>
              <w:spacing w:after="60"/>
              <w:rPr>
                <w:iCs/>
                <w:sz w:val="20"/>
                <w:lang w:val="pt-BR"/>
              </w:rPr>
            </w:pPr>
            <w:r w:rsidRPr="0003648D">
              <w:rPr>
                <w:iCs/>
                <w:sz w:val="20"/>
              </w:rPr>
              <w:t>DASUCAP</w:t>
            </w:r>
            <w:r w:rsidRPr="0003648D">
              <w:rPr>
                <w:iCs/>
              </w:rPr>
              <w:t xml:space="preserve"> </w:t>
            </w:r>
            <w:r w:rsidRPr="0003648D">
              <w:rPr>
                <w:i/>
                <w:iCs/>
                <w:sz w:val="20"/>
                <w:szCs w:val="20"/>
                <w:vertAlign w:val="subscript"/>
              </w:rPr>
              <w:t>q, p, r,</w:t>
            </w:r>
          </w:p>
        </w:tc>
        <w:tc>
          <w:tcPr>
            <w:tcW w:w="900" w:type="dxa"/>
          </w:tcPr>
          <w:p w14:paraId="35DBBDB4" w14:textId="77777777" w:rsidR="00BA7A09" w:rsidRPr="0003648D" w:rsidRDefault="00BA7A09" w:rsidP="00FF6149">
            <w:pPr>
              <w:spacing w:after="60"/>
              <w:rPr>
                <w:iCs/>
                <w:sz w:val="20"/>
                <w:szCs w:val="20"/>
              </w:rPr>
            </w:pPr>
            <w:r w:rsidRPr="0003648D">
              <w:rPr>
                <w:iCs/>
                <w:sz w:val="20"/>
                <w:szCs w:val="20"/>
              </w:rPr>
              <w:t>$/start</w:t>
            </w:r>
          </w:p>
        </w:tc>
        <w:tc>
          <w:tcPr>
            <w:tcW w:w="6790" w:type="dxa"/>
          </w:tcPr>
          <w:p w14:paraId="4A097B1B" w14:textId="77777777" w:rsidR="00BA7A09" w:rsidRPr="0003648D" w:rsidRDefault="00BA7A09" w:rsidP="00FF6149">
            <w:pPr>
              <w:spacing w:after="60"/>
              <w:rPr>
                <w:i/>
                <w:iCs/>
                <w:sz w:val="20"/>
                <w:szCs w:val="20"/>
              </w:rPr>
            </w:pPr>
            <w:r w:rsidRPr="0003648D">
              <w:rPr>
                <w:i/>
                <w:iCs/>
                <w:sz w:val="20"/>
                <w:szCs w:val="20"/>
              </w:rPr>
              <w:t>Day-Ahead Startup Cap per QSE per Settlement Point per Resource</w:t>
            </w:r>
            <w:r w:rsidRPr="0003648D">
              <w:t>—</w:t>
            </w:r>
            <w:r w:rsidRPr="0003648D">
              <w:rPr>
                <w:iCs/>
                <w:sz w:val="20"/>
                <w:szCs w:val="20"/>
              </w:rPr>
              <w:t xml:space="preserve">The amount used for AGR </w:t>
            </w:r>
            <w:r w:rsidRPr="0003648D">
              <w:rPr>
                <w:i/>
                <w:iCs/>
                <w:sz w:val="20"/>
                <w:szCs w:val="20"/>
              </w:rPr>
              <w:t xml:space="preserve">r </w:t>
            </w:r>
            <w:r w:rsidRPr="0003648D">
              <w:rPr>
                <w:iCs/>
                <w:sz w:val="20"/>
                <w:szCs w:val="20"/>
              </w:rPr>
              <w:t>or Resource</w:t>
            </w:r>
            <w:r w:rsidRPr="0003648D">
              <w:rPr>
                <w:i/>
                <w:iCs/>
                <w:sz w:val="20"/>
                <w:szCs w:val="20"/>
              </w:rPr>
              <w:t xml:space="preserve"> r</w:t>
            </w:r>
            <w:r w:rsidRPr="0003648D">
              <w:rPr>
                <w:iCs/>
                <w:sz w:val="20"/>
                <w:szCs w:val="20"/>
              </w:rPr>
              <w:t xml:space="preserve"> as Startup Costs.  The cap is the </w:t>
            </w:r>
            <w:r w:rsidRPr="0003648D">
              <w:rPr>
                <w:sz w:val="20"/>
                <w:szCs w:val="20"/>
              </w:rPr>
              <w:t>Resource Category Startup Offer Generic Cap</w:t>
            </w:r>
            <w:r w:rsidRPr="0003648D">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BA7A09" w:rsidRPr="0003648D" w14:paraId="0C7B6008" w14:textId="77777777" w:rsidTr="00FF6149">
        <w:trPr>
          <w:cantSplit/>
        </w:trPr>
        <w:tc>
          <w:tcPr>
            <w:tcW w:w="1818" w:type="dxa"/>
          </w:tcPr>
          <w:p w14:paraId="58E371D6" w14:textId="77777777" w:rsidR="00BA7A09" w:rsidRPr="0003648D" w:rsidRDefault="00BA7A09" w:rsidP="00FF6149">
            <w:pPr>
              <w:spacing w:after="60"/>
              <w:rPr>
                <w:iCs/>
                <w:sz w:val="20"/>
                <w:szCs w:val="20"/>
              </w:rPr>
            </w:pPr>
            <w:r w:rsidRPr="0003648D">
              <w:rPr>
                <w:sz w:val="20"/>
                <w:szCs w:val="20"/>
              </w:rPr>
              <w:t>DAMECAP</w:t>
            </w:r>
            <w:r w:rsidRPr="0003648D">
              <w:rPr>
                <w:i/>
                <w:sz w:val="20"/>
                <w:szCs w:val="20"/>
                <w:vertAlign w:val="subscript"/>
              </w:rPr>
              <w:t xml:space="preserve"> p,q,r,h</w:t>
            </w:r>
          </w:p>
        </w:tc>
        <w:tc>
          <w:tcPr>
            <w:tcW w:w="900" w:type="dxa"/>
          </w:tcPr>
          <w:p w14:paraId="28930DB6" w14:textId="77777777" w:rsidR="00BA7A09" w:rsidRPr="0003648D" w:rsidRDefault="00BA7A09" w:rsidP="00FF6149">
            <w:pPr>
              <w:spacing w:after="60"/>
              <w:rPr>
                <w:iCs/>
                <w:sz w:val="20"/>
                <w:szCs w:val="20"/>
              </w:rPr>
            </w:pPr>
            <w:r w:rsidRPr="0003648D">
              <w:rPr>
                <w:sz w:val="20"/>
                <w:szCs w:val="20"/>
              </w:rPr>
              <w:t>$/MWh</w:t>
            </w:r>
          </w:p>
        </w:tc>
        <w:tc>
          <w:tcPr>
            <w:tcW w:w="6790" w:type="dxa"/>
          </w:tcPr>
          <w:p w14:paraId="2C81D955" w14:textId="77777777" w:rsidR="00BA7A09" w:rsidRPr="0003648D" w:rsidRDefault="00BA7A09" w:rsidP="00FF6149">
            <w:pPr>
              <w:spacing w:after="60"/>
              <w:rPr>
                <w:i/>
                <w:iCs/>
                <w:sz w:val="20"/>
                <w:szCs w:val="20"/>
              </w:rPr>
            </w:pPr>
            <w:r w:rsidRPr="0003648D">
              <w:rPr>
                <w:i/>
                <w:sz w:val="20"/>
                <w:szCs w:val="20"/>
              </w:rPr>
              <w:t xml:space="preserve">Day-Ahead Minimum-Energy Cap </w:t>
            </w:r>
            <w:r w:rsidRPr="0003648D">
              <w:rPr>
                <w:sz w:val="20"/>
                <w:szCs w:val="20"/>
              </w:rPr>
              <w:t xml:space="preserve">—The amount used for Resource </w:t>
            </w:r>
            <w:r w:rsidRPr="0003648D">
              <w:rPr>
                <w:i/>
                <w:sz w:val="20"/>
                <w:szCs w:val="20"/>
              </w:rPr>
              <w:t xml:space="preserve">r </w:t>
            </w:r>
            <w:r w:rsidRPr="0003648D">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03648D">
              <w:rPr>
                <w:i/>
                <w:sz w:val="20"/>
                <w:szCs w:val="20"/>
              </w:rPr>
              <w:t xml:space="preserve">r </w:t>
            </w:r>
            <w:r w:rsidRPr="0003648D">
              <w:rPr>
                <w:sz w:val="20"/>
                <w:szCs w:val="20"/>
              </w:rPr>
              <w:t>is a Combined Cycle Generation Resource within the Combined Cycle Train.</w:t>
            </w:r>
          </w:p>
        </w:tc>
      </w:tr>
      <w:tr w:rsidR="00BA7A09" w:rsidRPr="0003648D" w14:paraId="026DEA3A" w14:textId="77777777" w:rsidTr="00FF6149">
        <w:trPr>
          <w:cantSplit/>
        </w:trPr>
        <w:tc>
          <w:tcPr>
            <w:tcW w:w="1818" w:type="dxa"/>
          </w:tcPr>
          <w:p w14:paraId="741FD7B0" w14:textId="77777777" w:rsidR="00BA7A09" w:rsidRPr="0003648D" w:rsidRDefault="00BA7A09" w:rsidP="00FF6149">
            <w:pPr>
              <w:spacing w:after="60"/>
              <w:rPr>
                <w:iCs/>
                <w:sz w:val="20"/>
                <w:szCs w:val="20"/>
              </w:rPr>
            </w:pPr>
            <w:r w:rsidRPr="0003648D">
              <w:rPr>
                <w:iCs/>
                <w:sz w:val="20"/>
                <w:szCs w:val="20"/>
              </w:rPr>
              <w:t>RCGSC</w:t>
            </w:r>
          </w:p>
        </w:tc>
        <w:tc>
          <w:tcPr>
            <w:tcW w:w="900" w:type="dxa"/>
          </w:tcPr>
          <w:p w14:paraId="04A27167" w14:textId="77777777" w:rsidR="00BA7A09" w:rsidRPr="0003648D" w:rsidRDefault="00BA7A09" w:rsidP="00FF6149">
            <w:pPr>
              <w:spacing w:after="60"/>
              <w:rPr>
                <w:iCs/>
                <w:sz w:val="20"/>
                <w:szCs w:val="20"/>
              </w:rPr>
            </w:pPr>
            <w:r w:rsidRPr="0003648D">
              <w:rPr>
                <w:iCs/>
                <w:sz w:val="20"/>
                <w:szCs w:val="20"/>
              </w:rPr>
              <w:t>$/Start</w:t>
            </w:r>
          </w:p>
        </w:tc>
        <w:tc>
          <w:tcPr>
            <w:tcW w:w="6790" w:type="dxa"/>
          </w:tcPr>
          <w:p w14:paraId="66E536A3" w14:textId="77777777" w:rsidR="00BA7A09" w:rsidRPr="0003648D" w:rsidRDefault="00BA7A09" w:rsidP="00FF6149">
            <w:pPr>
              <w:spacing w:after="60"/>
              <w:rPr>
                <w:i/>
                <w:iCs/>
                <w:sz w:val="20"/>
                <w:szCs w:val="20"/>
              </w:rPr>
            </w:pPr>
            <w:r w:rsidRPr="0003648D">
              <w:rPr>
                <w:i/>
                <w:iCs/>
                <w:sz w:val="20"/>
                <w:szCs w:val="20"/>
              </w:rPr>
              <w:t>Resource Category Generic Startup Cost</w:t>
            </w:r>
            <w:r w:rsidRPr="0003648D">
              <w:rPr>
                <w:iCs/>
                <w:sz w:val="20"/>
                <w:szCs w:val="20"/>
              </w:rPr>
              <w:t>—The Resource Category Generic Startup Cost cap for the category of the Resource, according to Section 4.4.9.2.3, Startup Offer and Minimum-Energy Offer Generic Caps, for the Operating Day.</w:t>
            </w:r>
          </w:p>
        </w:tc>
      </w:tr>
      <w:tr w:rsidR="00BA7A09" w:rsidRPr="0003648D" w14:paraId="18C175E3" w14:textId="77777777" w:rsidTr="00FF6149">
        <w:trPr>
          <w:cantSplit/>
        </w:trPr>
        <w:tc>
          <w:tcPr>
            <w:tcW w:w="1818" w:type="dxa"/>
          </w:tcPr>
          <w:p w14:paraId="4DBF72D5" w14:textId="77777777" w:rsidR="00BA7A09" w:rsidRPr="0003648D" w:rsidRDefault="00BA7A09" w:rsidP="00FF6149">
            <w:pPr>
              <w:spacing w:after="60"/>
              <w:rPr>
                <w:iCs/>
                <w:sz w:val="20"/>
                <w:szCs w:val="20"/>
              </w:rPr>
            </w:pPr>
            <w:r w:rsidRPr="0003648D">
              <w:rPr>
                <w:iCs/>
                <w:sz w:val="20"/>
                <w:szCs w:val="20"/>
              </w:rPr>
              <w:t xml:space="preserve">PCRUR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44A54553" w14:textId="77777777" w:rsidR="00BA7A09" w:rsidRPr="0003648D" w:rsidRDefault="00BA7A09" w:rsidP="00FF6149">
            <w:pPr>
              <w:spacing w:after="60"/>
              <w:rPr>
                <w:iCs/>
                <w:sz w:val="20"/>
                <w:szCs w:val="20"/>
              </w:rPr>
            </w:pPr>
            <w:r w:rsidRPr="0003648D">
              <w:rPr>
                <w:iCs/>
                <w:sz w:val="20"/>
                <w:szCs w:val="20"/>
              </w:rPr>
              <w:t>MW</w:t>
            </w:r>
          </w:p>
        </w:tc>
        <w:tc>
          <w:tcPr>
            <w:tcW w:w="6790" w:type="dxa"/>
          </w:tcPr>
          <w:p w14:paraId="136159DF" w14:textId="77777777" w:rsidR="00BA7A09" w:rsidRPr="0003648D" w:rsidRDefault="00BA7A09" w:rsidP="00FF6149">
            <w:pPr>
              <w:spacing w:after="60"/>
              <w:rPr>
                <w:i/>
                <w:iCs/>
                <w:sz w:val="20"/>
                <w:szCs w:val="20"/>
              </w:rPr>
            </w:pPr>
            <w:r w:rsidRPr="0003648D">
              <w:rPr>
                <w:i/>
                <w:iCs/>
                <w:sz w:val="20"/>
                <w:szCs w:val="20"/>
              </w:rPr>
              <w:t>Procured Capacity for Reg-Up from Resource per Resource per QSE per hour in DAM</w:t>
            </w:r>
            <w:r w:rsidRPr="0003648D">
              <w:rPr>
                <w:iCs/>
                <w:sz w:val="20"/>
                <w:szCs w:val="20"/>
              </w:rPr>
              <w:t xml:space="preserve">—The Regulation Up (Reg-Up)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65F5CE8E" w14:textId="77777777" w:rsidTr="00FF6149">
        <w:trPr>
          <w:cantSplit/>
        </w:trPr>
        <w:tc>
          <w:tcPr>
            <w:tcW w:w="1818" w:type="dxa"/>
          </w:tcPr>
          <w:p w14:paraId="50D44FF1" w14:textId="77777777" w:rsidR="00BA7A09" w:rsidRPr="0003648D" w:rsidRDefault="00BA7A09" w:rsidP="00FF6149">
            <w:pPr>
              <w:spacing w:after="60"/>
              <w:rPr>
                <w:iCs/>
                <w:sz w:val="20"/>
                <w:szCs w:val="20"/>
              </w:rPr>
            </w:pPr>
            <w:r w:rsidRPr="0003648D">
              <w:rPr>
                <w:iCs/>
                <w:sz w:val="20"/>
                <w:szCs w:val="20"/>
              </w:rPr>
              <w:t xml:space="preserve">MCPCRU </w:t>
            </w:r>
            <w:r w:rsidRPr="0003648D">
              <w:rPr>
                <w:i/>
                <w:iCs/>
                <w:sz w:val="20"/>
                <w:szCs w:val="20"/>
                <w:vertAlign w:val="subscript"/>
              </w:rPr>
              <w:t>DAM, h</w:t>
            </w:r>
          </w:p>
        </w:tc>
        <w:tc>
          <w:tcPr>
            <w:tcW w:w="900" w:type="dxa"/>
          </w:tcPr>
          <w:p w14:paraId="7C0BBF84" w14:textId="77777777" w:rsidR="00BA7A09" w:rsidRPr="0003648D" w:rsidRDefault="00BA7A09" w:rsidP="00FF6149">
            <w:pPr>
              <w:spacing w:after="60"/>
              <w:rPr>
                <w:iCs/>
                <w:sz w:val="20"/>
                <w:szCs w:val="20"/>
              </w:rPr>
            </w:pPr>
            <w:r w:rsidRPr="0003648D">
              <w:rPr>
                <w:iCs/>
                <w:sz w:val="20"/>
                <w:szCs w:val="20"/>
              </w:rPr>
              <w:t>$/MW per hour</w:t>
            </w:r>
          </w:p>
        </w:tc>
        <w:tc>
          <w:tcPr>
            <w:tcW w:w="6790" w:type="dxa"/>
          </w:tcPr>
          <w:p w14:paraId="69BF2B87" w14:textId="77777777" w:rsidR="00BA7A09" w:rsidRPr="0003648D" w:rsidRDefault="00BA7A09" w:rsidP="00FF6149">
            <w:pPr>
              <w:spacing w:after="60"/>
              <w:rPr>
                <w:i/>
                <w:iCs/>
                <w:sz w:val="20"/>
                <w:szCs w:val="20"/>
              </w:rPr>
            </w:pPr>
            <w:r w:rsidRPr="0003648D">
              <w:rPr>
                <w:i/>
                <w:iCs/>
                <w:sz w:val="20"/>
                <w:szCs w:val="20"/>
              </w:rPr>
              <w:t>Market Clearing Price for Capacity for Reg-Up per hour in DAM</w:t>
            </w:r>
            <w:r w:rsidRPr="0003648D">
              <w:rPr>
                <w:iCs/>
                <w:sz w:val="20"/>
                <w:szCs w:val="20"/>
              </w:rPr>
              <w:t xml:space="preserve">—The DAM MCPC for Reg-Up for the hour </w:t>
            </w:r>
            <w:r w:rsidRPr="0003648D">
              <w:rPr>
                <w:i/>
                <w:iCs/>
                <w:sz w:val="20"/>
                <w:szCs w:val="20"/>
              </w:rPr>
              <w:t>h</w:t>
            </w:r>
            <w:r w:rsidRPr="0003648D">
              <w:rPr>
                <w:iCs/>
                <w:sz w:val="20"/>
                <w:szCs w:val="20"/>
              </w:rPr>
              <w:t>.</w:t>
            </w:r>
          </w:p>
        </w:tc>
      </w:tr>
      <w:tr w:rsidR="00BA7A09" w:rsidRPr="0003648D" w14:paraId="0E379792" w14:textId="77777777" w:rsidTr="00FF6149">
        <w:trPr>
          <w:cantSplit/>
        </w:trPr>
        <w:tc>
          <w:tcPr>
            <w:tcW w:w="1818" w:type="dxa"/>
          </w:tcPr>
          <w:p w14:paraId="220208BC" w14:textId="77777777" w:rsidR="00BA7A09" w:rsidRPr="0003648D" w:rsidRDefault="00BA7A09" w:rsidP="00FF6149">
            <w:pPr>
              <w:spacing w:after="60"/>
              <w:rPr>
                <w:iCs/>
                <w:sz w:val="20"/>
                <w:szCs w:val="20"/>
              </w:rPr>
            </w:pPr>
            <w:r w:rsidRPr="0003648D">
              <w:rPr>
                <w:iCs/>
                <w:sz w:val="20"/>
                <w:szCs w:val="20"/>
              </w:rPr>
              <w:t xml:space="preserve">PCRDR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4315E465" w14:textId="77777777" w:rsidR="00BA7A09" w:rsidRPr="0003648D" w:rsidRDefault="00BA7A09" w:rsidP="00FF6149">
            <w:pPr>
              <w:spacing w:after="60"/>
              <w:rPr>
                <w:iCs/>
                <w:sz w:val="20"/>
                <w:szCs w:val="20"/>
              </w:rPr>
            </w:pPr>
            <w:r w:rsidRPr="0003648D">
              <w:rPr>
                <w:iCs/>
                <w:sz w:val="20"/>
                <w:szCs w:val="20"/>
              </w:rPr>
              <w:t>MW</w:t>
            </w:r>
          </w:p>
        </w:tc>
        <w:tc>
          <w:tcPr>
            <w:tcW w:w="6790" w:type="dxa"/>
          </w:tcPr>
          <w:p w14:paraId="39E7D733" w14:textId="77777777" w:rsidR="00BA7A09" w:rsidRPr="0003648D" w:rsidRDefault="00BA7A09" w:rsidP="00FF6149">
            <w:pPr>
              <w:spacing w:after="60"/>
              <w:rPr>
                <w:i/>
                <w:iCs/>
                <w:sz w:val="20"/>
                <w:szCs w:val="20"/>
              </w:rPr>
            </w:pPr>
            <w:r w:rsidRPr="0003648D">
              <w:rPr>
                <w:i/>
                <w:iCs/>
                <w:sz w:val="20"/>
                <w:szCs w:val="20"/>
              </w:rPr>
              <w:t>Procured Capacity for Reg-Down from Resource per Resource per QSE per hour in DAM</w:t>
            </w:r>
            <w:r w:rsidRPr="0003648D">
              <w:rPr>
                <w:iCs/>
                <w:sz w:val="20"/>
                <w:szCs w:val="20"/>
              </w:rPr>
              <w:t xml:space="preserve">—The Regulation Down (Reg-Down)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26192596" w14:textId="77777777" w:rsidTr="00FF6149">
        <w:trPr>
          <w:cantSplit/>
        </w:trPr>
        <w:tc>
          <w:tcPr>
            <w:tcW w:w="1818" w:type="dxa"/>
          </w:tcPr>
          <w:p w14:paraId="05BE7FEE" w14:textId="77777777" w:rsidR="00BA7A09" w:rsidRPr="0003648D" w:rsidRDefault="00BA7A09" w:rsidP="00FF6149">
            <w:pPr>
              <w:spacing w:after="60"/>
              <w:rPr>
                <w:iCs/>
                <w:sz w:val="20"/>
                <w:szCs w:val="20"/>
              </w:rPr>
            </w:pPr>
            <w:r w:rsidRPr="0003648D">
              <w:rPr>
                <w:iCs/>
                <w:sz w:val="20"/>
                <w:szCs w:val="20"/>
              </w:rPr>
              <w:lastRenderedPageBreak/>
              <w:t xml:space="preserve">MCPCRD </w:t>
            </w:r>
            <w:r w:rsidRPr="0003648D">
              <w:rPr>
                <w:i/>
                <w:iCs/>
                <w:sz w:val="20"/>
                <w:szCs w:val="20"/>
                <w:vertAlign w:val="subscript"/>
              </w:rPr>
              <w:t>DAM, h</w:t>
            </w:r>
          </w:p>
        </w:tc>
        <w:tc>
          <w:tcPr>
            <w:tcW w:w="900" w:type="dxa"/>
          </w:tcPr>
          <w:p w14:paraId="783E704D" w14:textId="77777777" w:rsidR="00BA7A09" w:rsidRPr="0003648D" w:rsidRDefault="00BA7A09" w:rsidP="00FF6149">
            <w:pPr>
              <w:spacing w:after="60"/>
              <w:rPr>
                <w:iCs/>
                <w:sz w:val="20"/>
                <w:szCs w:val="20"/>
              </w:rPr>
            </w:pPr>
            <w:r w:rsidRPr="0003648D">
              <w:rPr>
                <w:iCs/>
                <w:sz w:val="20"/>
                <w:szCs w:val="20"/>
              </w:rPr>
              <w:t>$/MW per hour</w:t>
            </w:r>
          </w:p>
        </w:tc>
        <w:tc>
          <w:tcPr>
            <w:tcW w:w="6790" w:type="dxa"/>
          </w:tcPr>
          <w:p w14:paraId="0E672593" w14:textId="77777777" w:rsidR="00BA7A09" w:rsidRPr="0003648D" w:rsidRDefault="00BA7A09" w:rsidP="00FF6149">
            <w:pPr>
              <w:spacing w:after="60"/>
              <w:rPr>
                <w:i/>
                <w:iCs/>
                <w:sz w:val="20"/>
                <w:szCs w:val="20"/>
              </w:rPr>
            </w:pPr>
            <w:r w:rsidRPr="0003648D">
              <w:rPr>
                <w:i/>
                <w:iCs/>
                <w:sz w:val="20"/>
                <w:szCs w:val="20"/>
              </w:rPr>
              <w:t>Market Clearing Price for Capacity for Reg-Down per hour in DAM</w:t>
            </w:r>
            <w:r w:rsidRPr="0003648D">
              <w:rPr>
                <w:iCs/>
                <w:sz w:val="20"/>
                <w:szCs w:val="20"/>
              </w:rPr>
              <w:t xml:space="preserve">—The DAM MCPC for Reg-Down for the hour </w:t>
            </w:r>
            <w:r w:rsidRPr="0003648D">
              <w:rPr>
                <w:i/>
                <w:iCs/>
                <w:sz w:val="20"/>
                <w:szCs w:val="20"/>
              </w:rPr>
              <w:t>h</w:t>
            </w:r>
            <w:r w:rsidRPr="0003648D">
              <w:rPr>
                <w:iCs/>
                <w:sz w:val="20"/>
                <w:szCs w:val="20"/>
              </w:rPr>
              <w:t>.</w:t>
            </w:r>
          </w:p>
        </w:tc>
      </w:tr>
      <w:tr w:rsidR="00BA7A09" w:rsidRPr="0003648D" w14:paraId="3361FD65" w14:textId="77777777" w:rsidTr="00FF6149">
        <w:trPr>
          <w:cantSplit/>
        </w:trPr>
        <w:tc>
          <w:tcPr>
            <w:tcW w:w="1818" w:type="dxa"/>
          </w:tcPr>
          <w:p w14:paraId="2DC3B346" w14:textId="77777777" w:rsidR="00BA7A09" w:rsidRPr="0003648D" w:rsidRDefault="00BA7A09" w:rsidP="00FF6149">
            <w:pPr>
              <w:spacing w:after="60"/>
              <w:rPr>
                <w:iCs/>
                <w:sz w:val="20"/>
                <w:szCs w:val="20"/>
              </w:rPr>
            </w:pPr>
            <w:r w:rsidRPr="0003648D">
              <w:rPr>
                <w:iCs/>
                <w:sz w:val="20"/>
                <w:szCs w:val="20"/>
              </w:rPr>
              <w:t xml:space="preserve">PCRRR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47C15EB8" w14:textId="77777777" w:rsidR="00BA7A09" w:rsidRPr="0003648D" w:rsidRDefault="00BA7A09" w:rsidP="00FF6149">
            <w:pPr>
              <w:spacing w:after="60"/>
              <w:rPr>
                <w:iCs/>
                <w:sz w:val="20"/>
                <w:szCs w:val="20"/>
              </w:rPr>
            </w:pPr>
            <w:r w:rsidRPr="0003648D">
              <w:rPr>
                <w:iCs/>
                <w:sz w:val="20"/>
                <w:szCs w:val="20"/>
              </w:rPr>
              <w:t>MW</w:t>
            </w:r>
          </w:p>
        </w:tc>
        <w:tc>
          <w:tcPr>
            <w:tcW w:w="6790" w:type="dxa"/>
          </w:tcPr>
          <w:p w14:paraId="605B8DF6" w14:textId="77777777" w:rsidR="00BA7A09" w:rsidRPr="0003648D" w:rsidRDefault="00BA7A09" w:rsidP="00FF6149">
            <w:pPr>
              <w:spacing w:after="60"/>
              <w:rPr>
                <w:i/>
                <w:iCs/>
                <w:sz w:val="20"/>
                <w:szCs w:val="20"/>
              </w:rPr>
            </w:pPr>
            <w:r w:rsidRPr="0003648D">
              <w:rPr>
                <w:i/>
                <w:iCs/>
                <w:sz w:val="20"/>
                <w:szCs w:val="20"/>
              </w:rPr>
              <w:t>Procured Capacity for Responsive Reserve from Resource per Resource per QSE per hour in DAM</w:t>
            </w:r>
            <w:r w:rsidRPr="0003648D">
              <w:rPr>
                <w:iCs/>
                <w:sz w:val="20"/>
                <w:szCs w:val="20"/>
              </w:rPr>
              <w:t xml:space="preserve">—The Responsive Reserve (RRS)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22A2CDEA" w14:textId="77777777" w:rsidTr="00FF6149">
        <w:trPr>
          <w:cantSplit/>
        </w:trPr>
        <w:tc>
          <w:tcPr>
            <w:tcW w:w="1818" w:type="dxa"/>
          </w:tcPr>
          <w:p w14:paraId="5142DC2A" w14:textId="77777777" w:rsidR="00BA7A09" w:rsidRPr="0003648D" w:rsidRDefault="00BA7A09" w:rsidP="00FF6149">
            <w:pPr>
              <w:spacing w:after="60"/>
              <w:rPr>
                <w:iCs/>
                <w:sz w:val="20"/>
                <w:szCs w:val="20"/>
              </w:rPr>
            </w:pPr>
            <w:r w:rsidRPr="0003648D">
              <w:rPr>
                <w:iCs/>
                <w:sz w:val="20"/>
                <w:szCs w:val="20"/>
              </w:rPr>
              <w:t xml:space="preserve">MCPCRR </w:t>
            </w:r>
            <w:r w:rsidRPr="0003648D">
              <w:rPr>
                <w:i/>
                <w:iCs/>
                <w:sz w:val="20"/>
                <w:szCs w:val="20"/>
                <w:vertAlign w:val="subscript"/>
              </w:rPr>
              <w:t>DAM, h</w:t>
            </w:r>
          </w:p>
        </w:tc>
        <w:tc>
          <w:tcPr>
            <w:tcW w:w="900" w:type="dxa"/>
          </w:tcPr>
          <w:p w14:paraId="0D05143F" w14:textId="77777777" w:rsidR="00BA7A09" w:rsidRPr="0003648D" w:rsidRDefault="00BA7A09" w:rsidP="00FF6149">
            <w:pPr>
              <w:spacing w:after="60"/>
              <w:rPr>
                <w:iCs/>
                <w:sz w:val="20"/>
                <w:szCs w:val="20"/>
              </w:rPr>
            </w:pPr>
            <w:r w:rsidRPr="0003648D">
              <w:rPr>
                <w:iCs/>
                <w:sz w:val="20"/>
                <w:szCs w:val="20"/>
              </w:rPr>
              <w:t>$/MW per hour</w:t>
            </w:r>
          </w:p>
        </w:tc>
        <w:tc>
          <w:tcPr>
            <w:tcW w:w="6790" w:type="dxa"/>
          </w:tcPr>
          <w:p w14:paraId="16E67853" w14:textId="77777777" w:rsidR="00BA7A09" w:rsidRPr="0003648D" w:rsidRDefault="00BA7A09" w:rsidP="00FF6149">
            <w:pPr>
              <w:spacing w:after="60"/>
              <w:rPr>
                <w:i/>
                <w:iCs/>
                <w:sz w:val="20"/>
                <w:szCs w:val="20"/>
              </w:rPr>
            </w:pPr>
            <w:r w:rsidRPr="0003648D">
              <w:rPr>
                <w:i/>
                <w:iCs/>
                <w:sz w:val="20"/>
                <w:szCs w:val="20"/>
              </w:rPr>
              <w:t>Market Clearing Price for Capacity for Responsive Reserve per hour in DAM</w:t>
            </w:r>
            <w:r w:rsidRPr="0003648D">
              <w:rPr>
                <w:iCs/>
                <w:sz w:val="20"/>
                <w:szCs w:val="20"/>
              </w:rPr>
              <w:t xml:space="preserve">—The DAM MCPC for RRS for the hour </w:t>
            </w:r>
            <w:r w:rsidRPr="0003648D">
              <w:rPr>
                <w:i/>
                <w:iCs/>
                <w:sz w:val="20"/>
                <w:szCs w:val="20"/>
              </w:rPr>
              <w:t>h</w:t>
            </w:r>
            <w:r w:rsidRPr="0003648D">
              <w:rPr>
                <w:iCs/>
                <w:sz w:val="20"/>
                <w:szCs w:val="20"/>
              </w:rPr>
              <w:t>.</w:t>
            </w:r>
          </w:p>
        </w:tc>
      </w:tr>
      <w:tr w:rsidR="00BA7A09" w:rsidRPr="0003648D" w14:paraId="0E9A8A2D" w14:textId="77777777" w:rsidTr="00FF6149">
        <w:trPr>
          <w:cantSplit/>
        </w:trPr>
        <w:tc>
          <w:tcPr>
            <w:tcW w:w="1818" w:type="dxa"/>
          </w:tcPr>
          <w:p w14:paraId="5AC2419A" w14:textId="77777777" w:rsidR="00BA7A09" w:rsidRPr="0003648D" w:rsidRDefault="00BA7A09" w:rsidP="00FF6149">
            <w:pPr>
              <w:spacing w:after="60"/>
              <w:rPr>
                <w:iCs/>
                <w:sz w:val="20"/>
                <w:szCs w:val="20"/>
              </w:rPr>
            </w:pPr>
            <w:r w:rsidRPr="0003648D">
              <w:rPr>
                <w:iCs/>
                <w:sz w:val="20"/>
                <w:szCs w:val="20"/>
              </w:rPr>
              <w:t xml:space="preserve">PCNSR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95BA89B" w14:textId="77777777" w:rsidR="00BA7A09" w:rsidRPr="0003648D" w:rsidRDefault="00BA7A09" w:rsidP="00FF6149">
            <w:pPr>
              <w:spacing w:after="60"/>
              <w:rPr>
                <w:iCs/>
                <w:sz w:val="20"/>
                <w:szCs w:val="20"/>
              </w:rPr>
            </w:pPr>
            <w:r w:rsidRPr="0003648D">
              <w:rPr>
                <w:iCs/>
                <w:sz w:val="20"/>
                <w:szCs w:val="20"/>
              </w:rPr>
              <w:t>MW</w:t>
            </w:r>
          </w:p>
        </w:tc>
        <w:tc>
          <w:tcPr>
            <w:tcW w:w="6790" w:type="dxa"/>
          </w:tcPr>
          <w:p w14:paraId="7C601F37" w14:textId="77777777" w:rsidR="00BA7A09" w:rsidRPr="0003648D" w:rsidRDefault="00BA7A09" w:rsidP="00FF6149">
            <w:pPr>
              <w:spacing w:after="60"/>
              <w:rPr>
                <w:i/>
                <w:iCs/>
                <w:sz w:val="20"/>
                <w:szCs w:val="20"/>
              </w:rPr>
            </w:pPr>
            <w:r w:rsidRPr="0003648D">
              <w:rPr>
                <w:i/>
                <w:iCs/>
                <w:sz w:val="20"/>
                <w:szCs w:val="20"/>
              </w:rPr>
              <w:t>Procured Capacity for Non-Spin from Resource per Resource per QSE per hour in DAM</w:t>
            </w:r>
            <w:r w:rsidRPr="0003648D">
              <w:rPr>
                <w:iCs/>
                <w:sz w:val="20"/>
                <w:szCs w:val="20"/>
              </w:rPr>
              <w:t xml:space="preserve">—The Non-Spinning Reserve (Non-Spin)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A7A09" w:rsidRPr="0003648D" w14:paraId="7A82F38C" w14:textId="77777777" w:rsidTr="00FF6149">
        <w:trPr>
          <w:cantSplit/>
        </w:trPr>
        <w:tc>
          <w:tcPr>
            <w:tcW w:w="1818" w:type="dxa"/>
          </w:tcPr>
          <w:p w14:paraId="59B3AA4D" w14:textId="77777777" w:rsidR="00BA7A09" w:rsidRPr="0003648D" w:rsidRDefault="00BA7A09" w:rsidP="00FF6149">
            <w:pPr>
              <w:spacing w:after="60"/>
              <w:rPr>
                <w:iCs/>
                <w:sz w:val="20"/>
                <w:szCs w:val="20"/>
              </w:rPr>
            </w:pPr>
            <w:r w:rsidRPr="0003648D">
              <w:rPr>
                <w:iCs/>
                <w:sz w:val="20"/>
                <w:szCs w:val="20"/>
              </w:rPr>
              <w:t xml:space="preserve">MCPCNS </w:t>
            </w:r>
            <w:r w:rsidRPr="0003648D">
              <w:rPr>
                <w:i/>
                <w:iCs/>
                <w:sz w:val="20"/>
                <w:szCs w:val="20"/>
                <w:vertAlign w:val="subscript"/>
              </w:rPr>
              <w:t>DAM, h</w:t>
            </w:r>
          </w:p>
        </w:tc>
        <w:tc>
          <w:tcPr>
            <w:tcW w:w="900" w:type="dxa"/>
          </w:tcPr>
          <w:p w14:paraId="5C993086" w14:textId="77777777" w:rsidR="00BA7A09" w:rsidRPr="0003648D" w:rsidRDefault="00BA7A09" w:rsidP="00FF6149">
            <w:pPr>
              <w:spacing w:after="60"/>
              <w:rPr>
                <w:iCs/>
                <w:sz w:val="20"/>
                <w:szCs w:val="20"/>
              </w:rPr>
            </w:pPr>
            <w:r w:rsidRPr="0003648D">
              <w:rPr>
                <w:iCs/>
                <w:sz w:val="20"/>
                <w:szCs w:val="20"/>
              </w:rPr>
              <w:t>$/MW per hour</w:t>
            </w:r>
          </w:p>
        </w:tc>
        <w:tc>
          <w:tcPr>
            <w:tcW w:w="6790" w:type="dxa"/>
          </w:tcPr>
          <w:p w14:paraId="7BE77BBD" w14:textId="77777777" w:rsidR="00BA7A09" w:rsidRPr="0003648D" w:rsidRDefault="00BA7A09" w:rsidP="00FF6149">
            <w:pPr>
              <w:spacing w:after="60"/>
              <w:rPr>
                <w:i/>
                <w:iCs/>
                <w:sz w:val="20"/>
                <w:szCs w:val="20"/>
              </w:rPr>
            </w:pPr>
            <w:r w:rsidRPr="0003648D">
              <w:rPr>
                <w:i/>
                <w:iCs/>
                <w:sz w:val="20"/>
                <w:szCs w:val="20"/>
              </w:rPr>
              <w:t>Market Clearing Price for Capacity for Non-Spin per hour in DAM</w:t>
            </w:r>
            <w:r w:rsidRPr="0003648D">
              <w:rPr>
                <w:iCs/>
                <w:sz w:val="20"/>
                <w:szCs w:val="20"/>
              </w:rPr>
              <w:t xml:space="preserve">—The DAM MCPC for Non-Spin for the hour </w:t>
            </w:r>
            <w:r w:rsidRPr="0003648D">
              <w:rPr>
                <w:i/>
                <w:iCs/>
                <w:sz w:val="20"/>
                <w:szCs w:val="20"/>
              </w:rPr>
              <w:t>h</w:t>
            </w:r>
            <w:r w:rsidRPr="0003648D">
              <w:rPr>
                <w:iCs/>
                <w:sz w:val="20"/>
                <w:szCs w:val="20"/>
              </w:rPr>
              <w:t>.</w:t>
            </w:r>
          </w:p>
        </w:tc>
      </w:tr>
      <w:tr w:rsidR="00BA7A09" w:rsidRPr="0003648D" w14:paraId="396E7989" w14:textId="77777777" w:rsidTr="00FF6149">
        <w:trPr>
          <w:cantSplit/>
          <w:ins w:id="1227" w:author="STEC" w:date="2017-11-06T14:28:00Z"/>
        </w:trPr>
        <w:tc>
          <w:tcPr>
            <w:tcW w:w="1818" w:type="dxa"/>
          </w:tcPr>
          <w:p w14:paraId="0CC645A9" w14:textId="77777777" w:rsidR="00BA7A09" w:rsidRPr="0003648D" w:rsidRDefault="00BA7A09" w:rsidP="005F1CB4">
            <w:pPr>
              <w:spacing w:after="60"/>
              <w:rPr>
                <w:ins w:id="1228" w:author="STEC" w:date="2017-11-06T14:28:00Z"/>
                <w:iCs/>
                <w:sz w:val="20"/>
                <w:szCs w:val="20"/>
              </w:rPr>
            </w:pPr>
            <w:ins w:id="1229" w:author="STEC" w:date="2017-11-06T14:28:00Z">
              <w:r w:rsidRPr="0003648D">
                <w:rPr>
                  <w:iCs/>
                  <w:sz w:val="20"/>
                  <w:szCs w:val="20"/>
                </w:rPr>
                <w:t>PC</w:t>
              </w:r>
            </w:ins>
            <w:ins w:id="1230" w:author="STEC" w:date="2017-11-06T14:29:00Z">
              <w:del w:id="1231" w:author="STEC 042618" w:date="2018-03-28T13:28:00Z">
                <w:r w:rsidRPr="0003648D" w:rsidDel="00315C88">
                  <w:rPr>
                    <w:iCs/>
                    <w:sz w:val="20"/>
                    <w:szCs w:val="20"/>
                  </w:rPr>
                  <w:delText>P</w:delText>
                </w:r>
              </w:del>
              <w:r w:rsidRPr="0003648D">
                <w:rPr>
                  <w:iCs/>
                  <w:sz w:val="20"/>
                  <w:szCs w:val="20"/>
                </w:rPr>
                <w:t>F</w:t>
              </w:r>
            </w:ins>
            <w:ins w:id="1232" w:author="STEC" w:date="2017-11-06T14:28:00Z">
              <w:r w:rsidRPr="0003648D">
                <w:rPr>
                  <w:iCs/>
                  <w:sz w:val="20"/>
                  <w:szCs w:val="20"/>
                </w:rPr>
                <w:t>R</w:t>
              </w:r>
            </w:ins>
            <w:ins w:id="1233" w:author="ERCOT 06XX18" w:date="2018-06-06T13:04:00Z">
              <w:r w:rsidR="00DC2692">
                <w:rPr>
                  <w:iCs/>
                  <w:sz w:val="20"/>
                  <w:szCs w:val="20"/>
                </w:rPr>
                <w:t>R</w:t>
              </w:r>
            </w:ins>
            <w:ins w:id="1234" w:author="STEC" w:date="2017-11-06T14:28:00Z">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ins>
          </w:p>
        </w:tc>
        <w:tc>
          <w:tcPr>
            <w:tcW w:w="900" w:type="dxa"/>
          </w:tcPr>
          <w:p w14:paraId="2D6B2B5A" w14:textId="77777777" w:rsidR="00BA7A09" w:rsidRPr="0003648D" w:rsidRDefault="00BA7A09" w:rsidP="00FF6149">
            <w:pPr>
              <w:spacing w:after="60"/>
              <w:rPr>
                <w:ins w:id="1235" w:author="STEC" w:date="2017-11-06T14:28:00Z"/>
                <w:iCs/>
                <w:sz w:val="20"/>
                <w:szCs w:val="20"/>
              </w:rPr>
            </w:pPr>
            <w:ins w:id="1236" w:author="STEC" w:date="2017-11-06T14:28:00Z">
              <w:r w:rsidRPr="0003648D">
                <w:rPr>
                  <w:iCs/>
                  <w:sz w:val="20"/>
                  <w:szCs w:val="20"/>
                </w:rPr>
                <w:t>MW</w:t>
              </w:r>
            </w:ins>
          </w:p>
        </w:tc>
        <w:tc>
          <w:tcPr>
            <w:tcW w:w="6790" w:type="dxa"/>
          </w:tcPr>
          <w:p w14:paraId="036AF610" w14:textId="77777777" w:rsidR="00BA7A09" w:rsidRPr="0003648D" w:rsidRDefault="00BA7A09" w:rsidP="00DC2692">
            <w:pPr>
              <w:spacing w:after="60"/>
              <w:rPr>
                <w:ins w:id="1237" w:author="STEC" w:date="2017-11-06T14:28:00Z"/>
                <w:i/>
                <w:iCs/>
                <w:sz w:val="20"/>
                <w:szCs w:val="20"/>
              </w:rPr>
            </w:pPr>
            <w:ins w:id="1238" w:author="STEC" w:date="2017-11-06T14:28:00Z">
              <w:r w:rsidRPr="0003648D">
                <w:rPr>
                  <w:i/>
                  <w:iCs/>
                  <w:sz w:val="20"/>
                  <w:szCs w:val="20"/>
                </w:rPr>
                <w:t xml:space="preserve">Procured Capacity for </w:t>
              </w:r>
            </w:ins>
            <w:ins w:id="1239" w:author="STEC" w:date="2017-11-06T14:29:00Z">
              <w:del w:id="1240" w:author="STEC 042618" w:date="2018-03-28T13:29:00Z">
                <w:r w:rsidRPr="0003648D" w:rsidDel="00315C88">
                  <w:rPr>
                    <w:i/>
                    <w:iCs/>
                    <w:sz w:val="20"/>
                    <w:szCs w:val="20"/>
                  </w:rPr>
                  <w:delText xml:space="preserve">Primary </w:delText>
                </w:r>
              </w:del>
              <w:r w:rsidRPr="0003648D">
                <w:rPr>
                  <w:i/>
                  <w:iCs/>
                  <w:sz w:val="20"/>
                  <w:szCs w:val="20"/>
                </w:rPr>
                <w:t>Frequency Response Service</w:t>
              </w:r>
            </w:ins>
            <w:ins w:id="1241" w:author="STEC" w:date="2017-11-06T14:28:00Z">
              <w:r w:rsidRPr="0003648D">
                <w:rPr>
                  <w:i/>
                  <w:iCs/>
                  <w:sz w:val="20"/>
                  <w:szCs w:val="20"/>
                </w:rPr>
                <w:t xml:space="preserve"> from Resource per Resource per QSE per hour in DAM</w:t>
              </w:r>
              <w:r w:rsidRPr="0003648D">
                <w:rPr>
                  <w:iCs/>
                  <w:sz w:val="20"/>
                  <w:szCs w:val="20"/>
                </w:rPr>
                <w:t xml:space="preserve">—The </w:t>
              </w:r>
            </w:ins>
            <w:ins w:id="1242" w:author="STEC" w:date="2017-11-06T14:29:00Z">
              <w:del w:id="1243" w:author="STEC 042618" w:date="2018-03-28T13:29:00Z">
                <w:r w:rsidRPr="0003648D" w:rsidDel="00315C88">
                  <w:rPr>
                    <w:iCs/>
                    <w:sz w:val="20"/>
                    <w:szCs w:val="20"/>
                  </w:rPr>
                  <w:delText xml:space="preserve">Primary </w:delText>
                </w:r>
              </w:del>
              <w:r w:rsidRPr="0003648D">
                <w:rPr>
                  <w:iCs/>
                  <w:sz w:val="20"/>
                  <w:szCs w:val="20"/>
                </w:rPr>
                <w:t>Frequency Response Service</w:t>
              </w:r>
            </w:ins>
            <w:ins w:id="1244" w:author="STEC" w:date="2017-11-06T14:28:00Z">
              <w:r w:rsidRPr="0003648D">
                <w:rPr>
                  <w:iCs/>
                  <w:sz w:val="20"/>
                  <w:szCs w:val="20"/>
                </w:rPr>
                <w:t xml:space="preserve"> (</w:t>
              </w:r>
            </w:ins>
            <w:ins w:id="1245" w:author="STEC" w:date="2017-11-06T14:29:00Z">
              <w:del w:id="1246" w:author="STEC 042618" w:date="2018-03-28T13:29:00Z">
                <w:r w:rsidRPr="0003648D" w:rsidDel="00315C88">
                  <w:rPr>
                    <w:iCs/>
                    <w:sz w:val="20"/>
                    <w:szCs w:val="20"/>
                  </w:rPr>
                  <w:delText>P</w:delText>
                </w:r>
              </w:del>
              <w:r w:rsidRPr="0003648D">
                <w:rPr>
                  <w:iCs/>
                  <w:sz w:val="20"/>
                  <w:szCs w:val="20"/>
                </w:rPr>
                <w:t>FRS</w:t>
              </w:r>
            </w:ins>
            <w:ins w:id="1247" w:author="STEC" w:date="2017-11-06T14:28:00Z">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ins>
          </w:p>
        </w:tc>
      </w:tr>
      <w:tr w:rsidR="00BA7A09" w:rsidRPr="0003648D" w14:paraId="3A9BB52F" w14:textId="77777777" w:rsidTr="00FF6149">
        <w:trPr>
          <w:cantSplit/>
          <w:ins w:id="1248" w:author="STEC" w:date="2017-11-06T14:30:00Z"/>
        </w:trPr>
        <w:tc>
          <w:tcPr>
            <w:tcW w:w="1818" w:type="dxa"/>
          </w:tcPr>
          <w:p w14:paraId="5E395FAC" w14:textId="77777777" w:rsidR="00BA7A09" w:rsidRPr="0003648D" w:rsidRDefault="00BA7A09" w:rsidP="005F1CB4">
            <w:pPr>
              <w:spacing w:after="60"/>
              <w:rPr>
                <w:ins w:id="1249" w:author="STEC" w:date="2017-11-06T14:30:00Z"/>
                <w:iCs/>
                <w:sz w:val="20"/>
                <w:szCs w:val="20"/>
              </w:rPr>
            </w:pPr>
            <w:ins w:id="1250" w:author="STEC" w:date="2017-11-06T14:30:00Z">
              <w:r w:rsidRPr="0003648D">
                <w:rPr>
                  <w:iCs/>
                  <w:sz w:val="20"/>
                  <w:szCs w:val="20"/>
                </w:rPr>
                <w:t>MCPC</w:t>
              </w:r>
              <w:del w:id="1251" w:author="STEC 042618" w:date="2018-03-28T13:29:00Z">
                <w:r w:rsidRPr="0003648D" w:rsidDel="00315C88">
                  <w:rPr>
                    <w:iCs/>
                    <w:sz w:val="20"/>
                    <w:szCs w:val="20"/>
                  </w:rPr>
                  <w:delText>P</w:delText>
                </w:r>
              </w:del>
              <w:r w:rsidRPr="0003648D">
                <w:rPr>
                  <w:iCs/>
                  <w:sz w:val="20"/>
                  <w:szCs w:val="20"/>
                </w:rPr>
                <w:t>F</w:t>
              </w:r>
            </w:ins>
            <w:ins w:id="1252" w:author="STEC 042618" w:date="2018-03-28T13:30:00Z">
              <w:r w:rsidR="00315C88" w:rsidRPr="0003648D">
                <w:rPr>
                  <w:iCs/>
                  <w:sz w:val="20"/>
                  <w:szCs w:val="20"/>
                </w:rPr>
                <w:t>R</w:t>
              </w:r>
            </w:ins>
            <w:ins w:id="1253" w:author="STEC" w:date="2017-11-06T14:30:00Z">
              <w:r w:rsidRPr="0003648D">
                <w:rPr>
                  <w:iCs/>
                  <w:sz w:val="20"/>
                  <w:szCs w:val="20"/>
                </w:rPr>
                <w:t xml:space="preserve"> </w:t>
              </w:r>
              <w:r w:rsidRPr="0003648D">
                <w:rPr>
                  <w:i/>
                  <w:iCs/>
                  <w:sz w:val="20"/>
                  <w:szCs w:val="20"/>
                  <w:vertAlign w:val="subscript"/>
                </w:rPr>
                <w:t>DAM, h</w:t>
              </w:r>
            </w:ins>
          </w:p>
        </w:tc>
        <w:tc>
          <w:tcPr>
            <w:tcW w:w="900" w:type="dxa"/>
          </w:tcPr>
          <w:p w14:paraId="5A1840B2" w14:textId="77777777" w:rsidR="00BA7A09" w:rsidRPr="0003648D" w:rsidRDefault="00BA7A09" w:rsidP="00FF6149">
            <w:pPr>
              <w:spacing w:after="60"/>
              <w:rPr>
                <w:ins w:id="1254" w:author="STEC" w:date="2017-11-06T14:30:00Z"/>
                <w:iCs/>
                <w:sz w:val="20"/>
                <w:szCs w:val="20"/>
              </w:rPr>
            </w:pPr>
            <w:ins w:id="1255" w:author="STEC" w:date="2017-11-06T14:30:00Z">
              <w:r w:rsidRPr="0003648D">
                <w:rPr>
                  <w:iCs/>
                  <w:sz w:val="20"/>
                  <w:szCs w:val="20"/>
                </w:rPr>
                <w:t>$/MW per hour</w:t>
              </w:r>
            </w:ins>
          </w:p>
        </w:tc>
        <w:tc>
          <w:tcPr>
            <w:tcW w:w="6790" w:type="dxa"/>
          </w:tcPr>
          <w:p w14:paraId="6F76C620" w14:textId="77777777" w:rsidR="00BA7A09" w:rsidRPr="0003648D" w:rsidRDefault="00BA7A09" w:rsidP="005F1CB4">
            <w:pPr>
              <w:spacing w:after="60"/>
              <w:rPr>
                <w:ins w:id="1256" w:author="STEC" w:date="2017-11-06T14:30:00Z"/>
                <w:i/>
                <w:iCs/>
                <w:sz w:val="20"/>
                <w:szCs w:val="20"/>
              </w:rPr>
            </w:pPr>
            <w:ins w:id="1257" w:author="STEC" w:date="2017-11-06T14:30:00Z">
              <w:r w:rsidRPr="0003648D">
                <w:rPr>
                  <w:i/>
                  <w:iCs/>
                  <w:sz w:val="20"/>
                  <w:szCs w:val="20"/>
                </w:rPr>
                <w:t xml:space="preserve">Market Clearing Price for Capacity for </w:t>
              </w:r>
              <w:del w:id="1258" w:author="STEC 042618" w:date="2018-03-28T13:29:00Z">
                <w:r w:rsidRPr="0003648D" w:rsidDel="00315C88">
                  <w:rPr>
                    <w:i/>
                    <w:iCs/>
                    <w:sz w:val="20"/>
                    <w:szCs w:val="20"/>
                  </w:rPr>
                  <w:delText xml:space="preserve">Primary </w:delText>
                </w:r>
              </w:del>
              <w:r w:rsidRPr="0003648D">
                <w:rPr>
                  <w:i/>
                  <w:iCs/>
                  <w:sz w:val="20"/>
                  <w:szCs w:val="20"/>
                </w:rPr>
                <w:t>Frequency Response</w:t>
              </w:r>
            </w:ins>
            <w:ins w:id="1259" w:author="STEC 042618" w:date="2018-03-28T14:57:00Z">
              <w:r w:rsidR="000315C0" w:rsidRPr="0003648D">
                <w:rPr>
                  <w:i/>
                  <w:iCs/>
                  <w:sz w:val="20"/>
                  <w:szCs w:val="20"/>
                </w:rPr>
                <w:t xml:space="preserve"> </w:t>
              </w:r>
            </w:ins>
            <w:ins w:id="1260" w:author="STEC" w:date="2017-11-06T14:30:00Z">
              <w:r w:rsidRPr="0003648D">
                <w:rPr>
                  <w:i/>
                  <w:iCs/>
                  <w:sz w:val="20"/>
                  <w:szCs w:val="20"/>
                </w:rPr>
                <w:t>Service per hour in DAM</w:t>
              </w:r>
              <w:r w:rsidRPr="0003648D">
                <w:rPr>
                  <w:iCs/>
                  <w:sz w:val="20"/>
                  <w:szCs w:val="20"/>
                </w:rPr>
                <w:t xml:space="preserve">—The DAM MCPC for </w:t>
              </w:r>
              <w:del w:id="1261" w:author="STEC 042618" w:date="2018-03-28T13:29:00Z">
                <w:r w:rsidRPr="0003648D" w:rsidDel="00315C88">
                  <w:rPr>
                    <w:iCs/>
                    <w:sz w:val="20"/>
                    <w:szCs w:val="20"/>
                  </w:rPr>
                  <w:delText>P</w:delText>
                </w:r>
              </w:del>
              <w:r w:rsidRPr="0003648D">
                <w:rPr>
                  <w:iCs/>
                  <w:sz w:val="20"/>
                  <w:szCs w:val="20"/>
                </w:rPr>
                <w:t>FRS</w:t>
              </w:r>
            </w:ins>
            <w:r w:rsidRPr="0003648D">
              <w:rPr>
                <w:iCs/>
                <w:sz w:val="20"/>
                <w:szCs w:val="20"/>
              </w:rPr>
              <w:t xml:space="preserve"> </w:t>
            </w:r>
            <w:ins w:id="1262" w:author="STEC" w:date="2017-11-06T14:30:00Z">
              <w:r w:rsidRPr="0003648D">
                <w:rPr>
                  <w:iCs/>
                  <w:sz w:val="20"/>
                  <w:szCs w:val="20"/>
                </w:rPr>
                <w:t xml:space="preserve">for the hour </w:t>
              </w:r>
              <w:r w:rsidRPr="0003648D">
                <w:rPr>
                  <w:i/>
                  <w:iCs/>
                  <w:sz w:val="20"/>
                  <w:szCs w:val="20"/>
                </w:rPr>
                <w:t>h</w:t>
              </w:r>
              <w:r w:rsidRPr="0003648D">
                <w:rPr>
                  <w:iCs/>
                  <w:sz w:val="20"/>
                  <w:szCs w:val="20"/>
                </w:rPr>
                <w:t>.</w:t>
              </w:r>
            </w:ins>
          </w:p>
        </w:tc>
      </w:tr>
      <w:tr w:rsidR="000315C0" w:rsidRPr="0003648D" w14:paraId="0E138F1B" w14:textId="77777777" w:rsidTr="00FF6149">
        <w:trPr>
          <w:cantSplit/>
        </w:trPr>
        <w:tc>
          <w:tcPr>
            <w:tcW w:w="1818" w:type="dxa"/>
          </w:tcPr>
          <w:p w14:paraId="028293C9" w14:textId="77777777" w:rsidR="000315C0" w:rsidRPr="0003648D" w:rsidRDefault="000315C0" w:rsidP="000315C0">
            <w:pPr>
              <w:spacing w:after="60"/>
              <w:rPr>
                <w:iCs/>
                <w:sz w:val="20"/>
                <w:szCs w:val="20"/>
              </w:rPr>
            </w:pPr>
            <w:r w:rsidRPr="0003648D">
              <w:rPr>
                <w:iCs/>
                <w:sz w:val="20"/>
                <w:szCs w:val="20"/>
              </w:rPr>
              <w:t xml:space="preserve">DASUO </w:t>
            </w:r>
            <w:r w:rsidRPr="0003648D">
              <w:rPr>
                <w:i/>
                <w:iCs/>
                <w:sz w:val="20"/>
                <w:szCs w:val="20"/>
                <w:vertAlign w:val="subscript"/>
              </w:rPr>
              <w:t>q, p, r</w:t>
            </w:r>
          </w:p>
        </w:tc>
        <w:tc>
          <w:tcPr>
            <w:tcW w:w="900" w:type="dxa"/>
          </w:tcPr>
          <w:p w14:paraId="666C32F9" w14:textId="77777777" w:rsidR="000315C0" w:rsidRPr="0003648D" w:rsidRDefault="000315C0" w:rsidP="000315C0">
            <w:pPr>
              <w:spacing w:after="60"/>
              <w:rPr>
                <w:iCs/>
                <w:sz w:val="20"/>
                <w:szCs w:val="20"/>
              </w:rPr>
            </w:pPr>
            <w:r w:rsidRPr="0003648D">
              <w:rPr>
                <w:iCs/>
                <w:sz w:val="20"/>
                <w:szCs w:val="20"/>
              </w:rPr>
              <w:t>$/start</w:t>
            </w:r>
          </w:p>
        </w:tc>
        <w:tc>
          <w:tcPr>
            <w:tcW w:w="6790" w:type="dxa"/>
          </w:tcPr>
          <w:p w14:paraId="5FEC7A10" w14:textId="77777777" w:rsidR="000315C0" w:rsidRPr="0003648D" w:rsidRDefault="000315C0" w:rsidP="000315C0">
            <w:pPr>
              <w:spacing w:after="60"/>
              <w:rPr>
                <w:iCs/>
                <w:sz w:val="20"/>
                <w:szCs w:val="20"/>
              </w:rPr>
            </w:pPr>
            <w:r w:rsidRPr="0003648D">
              <w:rPr>
                <w:i/>
                <w:iCs/>
                <w:sz w:val="20"/>
                <w:szCs w:val="20"/>
              </w:rPr>
              <w:t>Day-Ahead Startup Offer per QSE per Settlement Point per Resource</w:t>
            </w:r>
            <w:r w:rsidRPr="0003648D">
              <w:rPr>
                <w:iCs/>
                <w:sz w:val="20"/>
                <w:szCs w:val="20"/>
              </w:rPr>
              <w:t xml:space="preserve">—The Startup Offer included in the Three-Part Supply Offer submitted in the DAM associated with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first hour of the DAM-commitment period.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0315C0" w:rsidRPr="0003648D" w14:paraId="4CEBCE7E" w14:textId="77777777" w:rsidTr="00FF6149">
        <w:trPr>
          <w:cantSplit/>
        </w:trPr>
        <w:tc>
          <w:tcPr>
            <w:tcW w:w="1818" w:type="dxa"/>
          </w:tcPr>
          <w:p w14:paraId="1F65C9BD" w14:textId="77777777" w:rsidR="000315C0" w:rsidRPr="0003648D" w:rsidRDefault="000315C0" w:rsidP="000315C0">
            <w:pPr>
              <w:spacing w:after="60"/>
              <w:rPr>
                <w:iCs/>
                <w:sz w:val="20"/>
                <w:szCs w:val="20"/>
              </w:rPr>
            </w:pPr>
            <w:r w:rsidRPr="0003648D">
              <w:rPr>
                <w:iCs/>
                <w:sz w:val="20"/>
                <w:szCs w:val="20"/>
              </w:rPr>
              <w:t>AGRRATIO</w:t>
            </w:r>
            <w:r w:rsidRPr="0003648D">
              <w:rPr>
                <w:i/>
                <w:iCs/>
                <w:sz w:val="20"/>
                <w:szCs w:val="20"/>
                <w:vertAlign w:val="subscript"/>
                <w:lang w:val="pt-BR"/>
              </w:rPr>
              <w:t xml:space="preserve"> </w:t>
            </w:r>
            <w:r w:rsidRPr="0003648D">
              <w:rPr>
                <w:i/>
                <w:iCs/>
                <w:sz w:val="20"/>
                <w:szCs w:val="20"/>
                <w:vertAlign w:val="subscript"/>
              </w:rPr>
              <w:t>q, p, r</w:t>
            </w:r>
          </w:p>
        </w:tc>
        <w:tc>
          <w:tcPr>
            <w:tcW w:w="900" w:type="dxa"/>
          </w:tcPr>
          <w:p w14:paraId="1EF923B7"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56DBE4F7" w14:textId="77777777" w:rsidR="000315C0" w:rsidRPr="0003648D" w:rsidRDefault="000315C0" w:rsidP="000315C0">
            <w:pPr>
              <w:spacing w:after="60"/>
              <w:rPr>
                <w:i/>
                <w:iCs/>
                <w:sz w:val="20"/>
                <w:szCs w:val="20"/>
              </w:rPr>
            </w:pPr>
            <w:r w:rsidRPr="0003648D">
              <w:rPr>
                <w:i/>
                <w:iCs/>
                <w:sz w:val="20"/>
                <w:szCs w:val="20"/>
              </w:rPr>
              <w:t>Aggregate Generation Resource Ratio per QSE per Settlement Point per Aggregate Generation Resource</w:t>
            </w:r>
            <w:r w:rsidRPr="0003648D">
              <w:rPr>
                <w:iCs/>
                <w:sz w:val="20"/>
                <w:szCs w:val="20"/>
              </w:rPr>
              <w:t>—A value which represents the ratio of the maximum number of generators online in an hour, as indicated by telemetry, compared to the total number of generators registered to th</w:t>
            </w:r>
            <w:r w:rsidRPr="0003648D">
              <w:rPr>
                <w:sz w:val="20"/>
                <w:szCs w:val="20"/>
              </w:rPr>
              <w:t>e AGR and used in the approved v</w:t>
            </w:r>
            <w:r w:rsidRPr="0003648D">
              <w:rPr>
                <w:iCs/>
                <w:sz w:val="20"/>
                <w:szCs w:val="20"/>
              </w:rPr>
              <w:t xml:space="preserve">erifiable </w:t>
            </w:r>
            <w:r w:rsidRPr="0003648D">
              <w:rPr>
                <w:sz w:val="20"/>
                <w:szCs w:val="20"/>
              </w:rPr>
              <w:t>c</w:t>
            </w:r>
            <w:r w:rsidRPr="0003648D">
              <w:rPr>
                <w:iCs/>
                <w:sz w:val="20"/>
                <w:szCs w:val="20"/>
              </w:rPr>
              <w:t xml:space="preserve">ost for the </w:t>
            </w:r>
            <w:r w:rsidRPr="0003648D">
              <w:rPr>
                <w:sz w:val="20"/>
                <w:szCs w:val="20"/>
              </w:rPr>
              <w:t>AGR</w:t>
            </w:r>
            <w:r w:rsidRPr="0003648D">
              <w:rPr>
                <w:iCs/>
                <w:sz w:val="20"/>
                <w:szCs w:val="20"/>
              </w:rPr>
              <w:t>.  The value is only applicable if the Resource is an AGR.</w:t>
            </w:r>
          </w:p>
        </w:tc>
      </w:tr>
      <w:tr w:rsidR="000315C0" w:rsidRPr="0003648D" w14:paraId="6AF6C153" w14:textId="77777777" w:rsidTr="00FF6149">
        <w:trPr>
          <w:cantSplit/>
        </w:trPr>
        <w:tc>
          <w:tcPr>
            <w:tcW w:w="1818" w:type="dxa"/>
          </w:tcPr>
          <w:p w14:paraId="0D5D8DCB" w14:textId="77777777" w:rsidR="000315C0" w:rsidRPr="0003648D" w:rsidRDefault="000315C0" w:rsidP="000315C0">
            <w:pPr>
              <w:spacing w:after="60"/>
              <w:rPr>
                <w:iCs/>
                <w:sz w:val="20"/>
                <w:szCs w:val="20"/>
              </w:rPr>
            </w:pPr>
            <w:r w:rsidRPr="0003648D">
              <w:rPr>
                <w:iCs/>
                <w:sz w:val="20"/>
                <w:szCs w:val="20"/>
              </w:rPr>
              <w:t>AGRMAXON</w:t>
            </w:r>
            <w:r w:rsidRPr="0003648D">
              <w:rPr>
                <w:i/>
                <w:iCs/>
                <w:sz w:val="20"/>
                <w:szCs w:val="20"/>
                <w:vertAlign w:val="subscript"/>
                <w:lang w:val="pt-BR"/>
              </w:rPr>
              <w:t xml:space="preserve"> </w:t>
            </w:r>
            <w:r w:rsidRPr="0003648D">
              <w:rPr>
                <w:i/>
                <w:iCs/>
                <w:sz w:val="20"/>
                <w:szCs w:val="20"/>
                <w:vertAlign w:val="subscript"/>
              </w:rPr>
              <w:t>q, p, r</w:t>
            </w:r>
          </w:p>
        </w:tc>
        <w:tc>
          <w:tcPr>
            <w:tcW w:w="900" w:type="dxa"/>
          </w:tcPr>
          <w:p w14:paraId="59156C4D"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25E8B1B9" w14:textId="77777777" w:rsidR="000315C0" w:rsidRPr="0003648D" w:rsidRDefault="000315C0" w:rsidP="000315C0">
            <w:pPr>
              <w:spacing w:after="60"/>
              <w:rPr>
                <w:iCs/>
                <w:sz w:val="20"/>
                <w:szCs w:val="20"/>
              </w:rPr>
            </w:pPr>
            <w:r w:rsidRPr="0003648D">
              <w:rPr>
                <w:i/>
                <w:iCs/>
                <w:sz w:val="20"/>
                <w:szCs w:val="20"/>
              </w:rPr>
              <w:t>Aggregate Generation Resource Maximum Online per QSE per Settlement Point per Aggregate Generation Resource</w:t>
            </w:r>
            <w:r w:rsidRPr="0003648D">
              <w:rPr>
                <w:iCs/>
                <w:sz w:val="20"/>
                <w:szCs w:val="20"/>
              </w:rPr>
              <w:t>—</w:t>
            </w:r>
            <w:r w:rsidRPr="0003648D">
              <w:rPr>
                <w:sz w:val="20"/>
                <w:szCs w:val="20"/>
              </w:rPr>
              <w:t>T</w:t>
            </w:r>
            <w:r w:rsidRPr="0003648D">
              <w:rPr>
                <w:iCs/>
                <w:sz w:val="20"/>
                <w:szCs w:val="20"/>
              </w:rPr>
              <w:t>he maximum number of generators online during an hour, as indicated by telemetry. The value is only applicable if the Resource is an AGR.</w:t>
            </w:r>
          </w:p>
        </w:tc>
      </w:tr>
      <w:tr w:rsidR="000315C0" w:rsidRPr="0003648D" w14:paraId="51ED1F35" w14:textId="77777777" w:rsidTr="00FF6149">
        <w:tc>
          <w:tcPr>
            <w:tcW w:w="1818" w:type="dxa"/>
          </w:tcPr>
          <w:p w14:paraId="1763730F" w14:textId="77777777" w:rsidR="000315C0" w:rsidRPr="0003648D" w:rsidRDefault="000315C0" w:rsidP="000315C0">
            <w:pPr>
              <w:spacing w:after="60"/>
              <w:rPr>
                <w:iCs/>
                <w:sz w:val="20"/>
                <w:szCs w:val="20"/>
                <w:lang w:val="pt-BR"/>
              </w:rPr>
            </w:pPr>
            <w:r w:rsidRPr="0003648D">
              <w:rPr>
                <w:iCs/>
                <w:sz w:val="20"/>
                <w:szCs w:val="20"/>
              </w:rPr>
              <w:t>AGRTOT</w:t>
            </w:r>
            <w:r w:rsidRPr="0003648D">
              <w:rPr>
                <w:i/>
                <w:iCs/>
                <w:sz w:val="20"/>
                <w:szCs w:val="20"/>
                <w:vertAlign w:val="subscript"/>
                <w:lang w:val="pt-BR"/>
              </w:rPr>
              <w:t xml:space="preserve"> </w:t>
            </w:r>
            <w:r w:rsidRPr="0003648D">
              <w:rPr>
                <w:i/>
                <w:iCs/>
                <w:sz w:val="20"/>
                <w:szCs w:val="20"/>
                <w:vertAlign w:val="subscript"/>
              </w:rPr>
              <w:t>q, p, r</w:t>
            </w:r>
          </w:p>
        </w:tc>
        <w:tc>
          <w:tcPr>
            <w:tcW w:w="900" w:type="dxa"/>
          </w:tcPr>
          <w:p w14:paraId="5D41BB1F"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3DB488B3" w14:textId="77777777" w:rsidR="000315C0" w:rsidRPr="0003648D" w:rsidRDefault="000315C0" w:rsidP="000315C0">
            <w:pPr>
              <w:spacing w:after="60"/>
              <w:rPr>
                <w:iCs/>
                <w:sz w:val="20"/>
                <w:szCs w:val="20"/>
              </w:rPr>
            </w:pPr>
            <w:r w:rsidRPr="0003648D">
              <w:rPr>
                <w:i/>
                <w:iCs/>
                <w:sz w:val="20"/>
                <w:szCs w:val="20"/>
              </w:rPr>
              <w:t>Aggregate Generation Resource Total per QSE per Settlement Point per Aggregate Generation Resource</w:t>
            </w:r>
            <w:r w:rsidRPr="0003648D">
              <w:rPr>
                <w:iCs/>
                <w:sz w:val="20"/>
                <w:szCs w:val="20"/>
              </w:rPr>
              <w:t>—The total number of generators registered to the AGR and used in the approved verifiable cost for the AGR.  The value is only applicable if the Resource is an AGR.</w:t>
            </w:r>
          </w:p>
        </w:tc>
      </w:tr>
      <w:tr w:rsidR="000315C0" w:rsidRPr="0003648D" w14:paraId="53BBC2DC" w14:textId="77777777" w:rsidTr="00FF6149">
        <w:trPr>
          <w:cantSplit/>
        </w:trPr>
        <w:tc>
          <w:tcPr>
            <w:tcW w:w="1818" w:type="dxa"/>
          </w:tcPr>
          <w:p w14:paraId="10D3087A" w14:textId="77777777" w:rsidR="000315C0" w:rsidRPr="0003648D" w:rsidRDefault="000315C0" w:rsidP="000315C0">
            <w:pPr>
              <w:spacing w:after="60"/>
              <w:rPr>
                <w:iCs/>
                <w:sz w:val="20"/>
                <w:szCs w:val="20"/>
              </w:rPr>
            </w:pPr>
            <w:r w:rsidRPr="0003648D">
              <w:rPr>
                <w:iCs/>
                <w:sz w:val="20"/>
                <w:szCs w:val="20"/>
              </w:rPr>
              <w:t xml:space="preserve">DAMEO </w:t>
            </w:r>
            <w:r w:rsidRPr="0003648D">
              <w:rPr>
                <w:i/>
                <w:iCs/>
                <w:sz w:val="20"/>
                <w:szCs w:val="20"/>
                <w:vertAlign w:val="subscript"/>
              </w:rPr>
              <w:t>q, p, r, h</w:t>
            </w:r>
          </w:p>
        </w:tc>
        <w:tc>
          <w:tcPr>
            <w:tcW w:w="900" w:type="dxa"/>
          </w:tcPr>
          <w:p w14:paraId="0AF8EA18" w14:textId="77777777" w:rsidR="000315C0" w:rsidRPr="0003648D" w:rsidRDefault="000315C0" w:rsidP="000315C0">
            <w:pPr>
              <w:spacing w:after="60"/>
              <w:rPr>
                <w:iCs/>
                <w:sz w:val="20"/>
                <w:szCs w:val="20"/>
              </w:rPr>
            </w:pPr>
            <w:r w:rsidRPr="0003648D">
              <w:rPr>
                <w:iCs/>
                <w:sz w:val="20"/>
                <w:szCs w:val="20"/>
              </w:rPr>
              <w:t>$/MWh</w:t>
            </w:r>
          </w:p>
        </w:tc>
        <w:tc>
          <w:tcPr>
            <w:tcW w:w="6790" w:type="dxa"/>
          </w:tcPr>
          <w:p w14:paraId="0A394FEC" w14:textId="77777777" w:rsidR="000315C0" w:rsidRPr="0003648D" w:rsidRDefault="000315C0" w:rsidP="000315C0">
            <w:pPr>
              <w:spacing w:after="60"/>
              <w:rPr>
                <w:i/>
                <w:iCs/>
                <w:sz w:val="20"/>
                <w:szCs w:val="20"/>
              </w:rPr>
            </w:pPr>
            <w:r w:rsidRPr="0003648D">
              <w:rPr>
                <w:i/>
                <w:iCs/>
                <w:sz w:val="20"/>
                <w:szCs w:val="20"/>
              </w:rPr>
              <w:t>Day-Ahead Minimum-Energy Offer per QSE per Settlement Point per Resource per hour</w:t>
            </w:r>
            <w:r w:rsidRPr="0003648D">
              <w:rPr>
                <w:iCs/>
                <w:sz w:val="20"/>
                <w:szCs w:val="20"/>
              </w:rPr>
              <w:t xml:space="preserve">—The Minimum-Energy Offer included in the Three-Part Supply Offer submitted in the DAM associated with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0315C0" w:rsidRPr="0003648D" w14:paraId="43021424" w14:textId="77777777" w:rsidTr="00FF6149">
        <w:trPr>
          <w:cantSplit/>
        </w:trPr>
        <w:tc>
          <w:tcPr>
            <w:tcW w:w="1818" w:type="dxa"/>
          </w:tcPr>
          <w:p w14:paraId="652F5F9D" w14:textId="77777777" w:rsidR="000315C0" w:rsidRPr="0003648D" w:rsidRDefault="000315C0" w:rsidP="000315C0">
            <w:pPr>
              <w:spacing w:after="60"/>
              <w:rPr>
                <w:iCs/>
                <w:sz w:val="20"/>
                <w:szCs w:val="20"/>
              </w:rPr>
            </w:pPr>
            <w:r w:rsidRPr="0003648D">
              <w:rPr>
                <w:iCs/>
                <w:sz w:val="20"/>
                <w:szCs w:val="20"/>
              </w:rPr>
              <w:lastRenderedPageBreak/>
              <w:t xml:space="preserve">DALSL </w:t>
            </w:r>
            <w:r w:rsidRPr="0003648D">
              <w:rPr>
                <w:i/>
                <w:iCs/>
                <w:sz w:val="20"/>
                <w:szCs w:val="20"/>
                <w:vertAlign w:val="subscript"/>
              </w:rPr>
              <w:t>q, p, r, h</w:t>
            </w:r>
          </w:p>
        </w:tc>
        <w:tc>
          <w:tcPr>
            <w:tcW w:w="900" w:type="dxa"/>
          </w:tcPr>
          <w:p w14:paraId="6574073D" w14:textId="77777777" w:rsidR="000315C0" w:rsidRPr="0003648D" w:rsidRDefault="000315C0" w:rsidP="000315C0">
            <w:pPr>
              <w:spacing w:after="60"/>
              <w:rPr>
                <w:iCs/>
                <w:sz w:val="20"/>
                <w:szCs w:val="20"/>
              </w:rPr>
            </w:pPr>
            <w:r w:rsidRPr="0003648D">
              <w:rPr>
                <w:iCs/>
                <w:sz w:val="20"/>
                <w:szCs w:val="20"/>
              </w:rPr>
              <w:t>MW</w:t>
            </w:r>
          </w:p>
        </w:tc>
        <w:tc>
          <w:tcPr>
            <w:tcW w:w="6790" w:type="dxa"/>
          </w:tcPr>
          <w:p w14:paraId="2F469D02" w14:textId="77777777" w:rsidR="000315C0" w:rsidRPr="0003648D" w:rsidRDefault="000315C0" w:rsidP="000315C0">
            <w:pPr>
              <w:spacing w:after="60"/>
              <w:rPr>
                <w:iCs/>
                <w:sz w:val="20"/>
                <w:szCs w:val="20"/>
              </w:rPr>
            </w:pPr>
            <w:r w:rsidRPr="0003648D">
              <w:rPr>
                <w:i/>
                <w:iCs/>
                <w:sz w:val="20"/>
                <w:szCs w:val="20"/>
              </w:rPr>
              <w:t>Day-Ahead Low Sustained Limit per QSE per Settlement Point per Resource per hour</w:t>
            </w:r>
            <w:r w:rsidRPr="0003648D">
              <w:rPr>
                <w:iCs/>
                <w:sz w:val="20"/>
                <w:szCs w:val="20"/>
              </w:rPr>
              <w:sym w:font="Symbol" w:char="F0BE"/>
            </w:r>
            <w:r w:rsidRPr="0003648D">
              <w:rPr>
                <w:iCs/>
                <w:sz w:val="20"/>
                <w:szCs w:val="20"/>
              </w:rPr>
              <w:t xml:space="preserve">The Low Sustained Limit (LSL) of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 xml:space="preserve">h </w:t>
            </w:r>
            <w:r w:rsidRPr="0003648D">
              <w:rPr>
                <w:iCs/>
                <w:sz w:val="20"/>
                <w:szCs w:val="20"/>
              </w:rPr>
              <w:t xml:space="preserve">as seen in the 1000 Day-Ahead snapshot.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0315C0" w:rsidRPr="0003648D" w14:paraId="0EEC9207" w14:textId="77777777" w:rsidTr="00FF6149">
        <w:tc>
          <w:tcPr>
            <w:tcW w:w="1818" w:type="dxa"/>
          </w:tcPr>
          <w:p w14:paraId="41CB8EAE" w14:textId="77777777" w:rsidR="000315C0" w:rsidRPr="0003648D" w:rsidRDefault="000315C0" w:rsidP="000315C0">
            <w:pPr>
              <w:spacing w:after="60"/>
              <w:rPr>
                <w:iCs/>
                <w:sz w:val="20"/>
                <w:szCs w:val="20"/>
                <w:lang w:val="pt-BR"/>
              </w:rPr>
            </w:pPr>
            <w:r w:rsidRPr="0003648D">
              <w:rPr>
                <w:iCs/>
                <w:sz w:val="20"/>
                <w:szCs w:val="20"/>
                <w:lang w:val="pt-BR"/>
              </w:rPr>
              <w:t xml:space="preserve">DAAIEC </w:t>
            </w:r>
            <w:r w:rsidRPr="0003648D">
              <w:rPr>
                <w:i/>
                <w:iCs/>
                <w:sz w:val="20"/>
                <w:szCs w:val="20"/>
                <w:vertAlign w:val="subscript"/>
                <w:lang w:val="pt-BR"/>
              </w:rPr>
              <w:t>q, p, r h</w:t>
            </w:r>
          </w:p>
        </w:tc>
        <w:tc>
          <w:tcPr>
            <w:tcW w:w="900" w:type="dxa"/>
          </w:tcPr>
          <w:p w14:paraId="392D8EBD" w14:textId="77777777" w:rsidR="000315C0" w:rsidRPr="0003648D" w:rsidRDefault="000315C0" w:rsidP="000315C0">
            <w:pPr>
              <w:spacing w:after="60"/>
              <w:rPr>
                <w:iCs/>
                <w:sz w:val="20"/>
                <w:szCs w:val="20"/>
              </w:rPr>
            </w:pPr>
            <w:r w:rsidRPr="0003648D">
              <w:rPr>
                <w:iCs/>
                <w:sz w:val="20"/>
                <w:szCs w:val="20"/>
              </w:rPr>
              <w:t>$/MWh</w:t>
            </w:r>
          </w:p>
        </w:tc>
        <w:tc>
          <w:tcPr>
            <w:tcW w:w="6790" w:type="dxa"/>
          </w:tcPr>
          <w:p w14:paraId="23C9C739" w14:textId="77777777" w:rsidR="000315C0" w:rsidRPr="0003648D" w:rsidRDefault="000315C0" w:rsidP="000315C0">
            <w:pPr>
              <w:spacing w:after="60"/>
              <w:rPr>
                <w:iCs/>
                <w:sz w:val="20"/>
                <w:szCs w:val="20"/>
              </w:rPr>
            </w:pPr>
            <w:r w:rsidRPr="0003648D">
              <w:rPr>
                <w:i/>
                <w:iCs/>
                <w:sz w:val="20"/>
                <w:szCs w:val="20"/>
              </w:rPr>
              <w:t>Day-Ahead Average Incremental Energy Cost per QSE per Settlement Point per Resource per hour</w:t>
            </w:r>
            <w:r w:rsidRPr="0003648D">
              <w:rPr>
                <w:iCs/>
                <w:sz w:val="20"/>
                <w:szCs w:val="20"/>
              </w:rPr>
              <w:sym w:font="Symbol" w:char="F0BE"/>
            </w:r>
            <w:r w:rsidRPr="0003648D">
              <w:rPr>
                <w:iCs/>
                <w:sz w:val="20"/>
                <w:szCs w:val="20"/>
              </w:rPr>
              <w:t xml:space="preserve">The average incremental energy cost, calculated according to the Energy Offer Curve capped by the generic energy price, for the output levels between the DAESR and the LSL of Resource </w:t>
            </w:r>
            <w:r w:rsidRPr="0003648D">
              <w:rPr>
                <w:i/>
                <w:iCs/>
                <w:sz w:val="20"/>
                <w:szCs w:val="20"/>
              </w:rPr>
              <w:t>r</w:t>
            </w:r>
            <w:r w:rsidRPr="0003648D">
              <w:rPr>
                <w:iCs/>
                <w:sz w:val="20"/>
                <w:szCs w:val="20"/>
              </w:rPr>
              <w:t xml:space="preserve"> at Resource Node </w:t>
            </w:r>
            <w:r w:rsidRPr="0003648D">
              <w:rPr>
                <w:i/>
                <w:iCs/>
                <w:sz w:val="20"/>
                <w:szCs w:val="20"/>
              </w:rPr>
              <w:t>p</w:t>
            </w:r>
            <w:r w:rsidRPr="0003648D">
              <w:rPr>
                <w:iCs/>
                <w:sz w:val="20"/>
                <w:szCs w:val="20"/>
              </w:rPr>
              <w:t xml:space="preserve"> represented by QSE </w:t>
            </w:r>
            <w:r w:rsidRPr="0003648D">
              <w:rPr>
                <w:i/>
                <w:iCs/>
                <w:sz w:val="20"/>
                <w:szCs w:val="20"/>
              </w:rPr>
              <w:t>q</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0315C0" w:rsidRPr="0003648D" w14:paraId="2E257C9D" w14:textId="77777777" w:rsidTr="00FF6149">
        <w:trPr>
          <w:cantSplit/>
        </w:trPr>
        <w:tc>
          <w:tcPr>
            <w:tcW w:w="1818" w:type="dxa"/>
          </w:tcPr>
          <w:p w14:paraId="24AAD27D" w14:textId="77777777" w:rsidR="000315C0" w:rsidRPr="0003648D" w:rsidRDefault="000315C0" w:rsidP="000315C0">
            <w:pPr>
              <w:spacing w:after="60"/>
              <w:rPr>
                <w:i/>
                <w:iCs/>
                <w:sz w:val="20"/>
                <w:szCs w:val="20"/>
              </w:rPr>
            </w:pPr>
            <w:r w:rsidRPr="0003648D">
              <w:rPr>
                <w:i/>
                <w:iCs/>
                <w:sz w:val="20"/>
                <w:szCs w:val="20"/>
              </w:rPr>
              <w:t>q</w:t>
            </w:r>
          </w:p>
        </w:tc>
        <w:tc>
          <w:tcPr>
            <w:tcW w:w="900" w:type="dxa"/>
          </w:tcPr>
          <w:p w14:paraId="4859C4E0"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36E29972" w14:textId="77777777" w:rsidR="000315C0" w:rsidRPr="0003648D" w:rsidRDefault="000315C0" w:rsidP="000315C0">
            <w:pPr>
              <w:spacing w:after="60"/>
              <w:rPr>
                <w:iCs/>
                <w:sz w:val="20"/>
                <w:szCs w:val="20"/>
              </w:rPr>
            </w:pPr>
            <w:r w:rsidRPr="0003648D">
              <w:rPr>
                <w:iCs/>
                <w:sz w:val="20"/>
                <w:szCs w:val="20"/>
              </w:rPr>
              <w:t>A QSE.</w:t>
            </w:r>
          </w:p>
        </w:tc>
      </w:tr>
      <w:tr w:rsidR="000315C0" w:rsidRPr="0003648D" w14:paraId="01B87F00" w14:textId="77777777" w:rsidTr="00FF6149">
        <w:trPr>
          <w:cantSplit/>
        </w:trPr>
        <w:tc>
          <w:tcPr>
            <w:tcW w:w="1818" w:type="dxa"/>
          </w:tcPr>
          <w:p w14:paraId="6F2A5079" w14:textId="77777777" w:rsidR="000315C0" w:rsidRPr="0003648D" w:rsidRDefault="000315C0" w:rsidP="000315C0">
            <w:pPr>
              <w:spacing w:after="60"/>
              <w:rPr>
                <w:i/>
                <w:iCs/>
                <w:sz w:val="20"/>
                <w:szCs w:val="20"/>
              </w:rPr>
            </w:pPr>
            <w:r w:rsidRPr="0003648D">
              <w:rPr>
                <w:i/>
                <w:iCs/>
                <w:sz w:val="20"/>
                <w:szCs w:val="20"/>
              </w:rPr>
              <w:t>p</w:t>
            </w:r>
          </w:p>
        </w:tc>
        <w:tc>
          <w:tcPr>
            <w:tcW w:w="900" w:type="dxa"/>
          </w:tcPr>
          <w:p w14:paraId="455E3010"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4966A443" w14:textId="77777777" w:rsidR="000315C0" w:rsidRPr="0003648D" w:rsidRDefault="000315C0" w:rsidP="000315C0">
            <w:pPr>
              <w:spacing w:after="60"/>
              <w:rPr>
                <w:iCs/>
                <w:sz w:val="20"/>
                <w:szCs w:val="20"/>
              </w:rPr>
            </w:pPr>
            <w:r w:rsidRPr="0003648D">
              <w:rPr>
                <w:iCs/>
                <w:sz w:val="20"/>
                <w:szCs w:val="20"/>
              </w:rPr>
              <w:t>A Resource Node Settlement Point.</w:t>
            </w:r>
          </w:p>
        </w:tc>
      </w:tr>
      <w:tr w:rsidR="000315C0" w:rsidRPr="0003648D" w14:paraId="0BA7F522" w14:textId="77777777" w:rsidTr="00FF6149">
        <w:trPr>
          <w:cantSplit/>
        </w:trPr>
        <w:tc>
          <w:tcPr>
            <w:tcW w:w="1818" w:type="dxa"/>
          </w:tcPr>
          <w:p w14:paraId="1DECE29E" w14:textId="77777777" w:rsidR="000315C0" w:rsidRPr="0003648D" w:rsidRDefault="000315C0" w:rsidP="000315C0">
            <w:pPr>
              <w:spacing w:after="60"/>
              <w:rPr>
                <w:i/>
                <w:iCs/>
                <w:sz w:val="20"/>
                <w:szCs w:val="20"/>
              </w:rPr>
            </w:pPr>
            <w:r w:rsidRPr="0003648D">
              <w:rPr>
                <w:i/>
                <w:iCs/>
                <w:sz w:val="20"/>
                <w:szCs w:val="20"/>
              </w:rPr>
              <w:t>r</w:t>
            </w:r>
          </w:p>
        </w:tc>
        <w:tc>
          <w:tcPr>
            <w:tcW w:w="900" w:type="dxa"/>
          </w:tcPr>
          <w:p w14:paraId="23BE830C"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5EB61DF4" w14:textId="77777777" w:rsidR="000315C0" w:rsidRPr="0003648D" w:rsidRDefault="000315C0" w:rsidP="000315C0">
            <w:pPr>
              <w:spacing w:after="60"/>
              <w:rPr>
                <w:iCs/>
                <w:sz w:val="20"/>
                <w:szCs w:val="20"/>
              </w:rPr>
            </w:pPr>
            <w:r w:rsidRPr="0003648D">
              <w:rPr>
                <w:iCs/>
                <w:sz w:val="20"/>
                <w:szCs w:val="20"/>
              </w:rPr>
              <w:t>A DAM-committed Generation Resource.</w:t>
            </w:r>
          </w:p>
        </w:tc>
      </w:tr>
      <w:tr w:rsidR="000315C0" w:rsidRPr="0003648D" w14:paraId="7E1B153B" w14:textId="77777777" w:rsidTr="00FF6149">
        <w:trPr>
          <w:cantSplit/>
        </w:trPr>
        <w:tc>
          <w:tcPr>
            <w:tcW w:w="1818" w:type="dxa"/>
          </w:tcPr>
          <w:p w14:paraId="4573C483" w14:textId="77777777" w:rsidR="000315C0" w:rsidRPr="0003648D" w:rsidRDefault="000315C0" w:rsidP="000315C0">
            <w:pPr>
              <w:spacing w:after="60"/>
              <w:rPr>
                <w:i/>
                <w:iCs/>
                <w:sz w:val="20"/>
                <w:szCs w:val="20"/>
              </w:rPr>
            </w:pPr>
            <w:r w:rsidRPr="0003648D">
              <w:rPr>
                <w:i/>
                <w:iCs/>
                <w:sz w:val="20"/>
                <w:szCs w:val="20"/>
              </w:rPr>
              <w:t>h</w:t>
            </w:r>
          </w:p>
        </w:tc>
        <w:tc>
          <w:tcPr>
            <w:tcW w:w="900" w:type="dxa"/>
          </w:tcPr>
          <w:p w14:paraId="0546A10C"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019CF978" w14:textId="77777777" w:rsidR="000315C0" w:rsidRPr="0003648D" w:rsidRDefault="000315C0" w:rsidP="000315C0">
            <w:pPr>
              <w:spacing w:after="60"/>
              <w:rPr>
                <w:iCs/>
                <w:sz w:val="20"/>
                <w:szCs w:val="20"/>
              </w:rPr>
            </w:pPr>
            <w:r w:rsidRPr="0003648D">
              <w:rPr>
                <w:iCs/>
                <w:sz w:val="20"/>
                <w:szCs w:val="20"/>
              </w:rPr>
              <w:t>An hour in the DAM-commitment period.</w:t>
            </w:r>
          </w:p>
        </w:tc>
      </w:tr>
      <w:tr w:rsidR="000315C0" w:rsidRPr="0003648D" w14:paraId="7137FF5D" w14:textId="77777777" w:rsidTr="00FF6149">
        <w:trPr>
          <w:cantSplit/>
        </w:trPr>
        <w:tc>
          <w:tcPr>
            <w:tcW w:w="1818" w:type="dxa"/>
          </w:tcPr>
          <w:p w14:paraId="700A71D1" w14:textId="77777777" w:rsidR="000315C0" w:rsidRPr="0003648D" w:rsidRDefault="000315C0" w:rsidP="000315C0">
            <w:pPr>
              <w:spacing w:after="60"/>
              <w:rPr>
                <w:i/>
                <w:iCs/>
                <w:sz w:val="20"/>
                <w:szCs w:val="20"/>
              </w:rPr>
            </w:pPr>
            <w:r w:rsidRPr="0003648D">
              <w:rPr>
                <w:i/>
                <w:iCs/>
                <w:sz w:val="20"/>
                <w:szCs w:val="20"/>
              </w:rPr>
              <w:t>c</w:t>
            </w:r>
          </w:p>
        </w:tc>
        <w:tc>
          <w:tcPr>
            <w:tcW w:w="900" w:type="dxa"/>
          </w:tcPr>
          <w:p w14:paraId="5BBD4E31"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086DA3F7" w14:textId="77777777" w:rsidR="000315C0" w:rsidRPr="0003648D" w:rsidRDefault="000315C0" w:rsidP="000315C0">
            <w:pPr>
              <w:spacing w:after="60"/>
              <w:rPr>
                <w:iCs/>
                <w:sz w:val="20"/>
                <w:szCs w:val="20"/>
              </w:rPr>
            </w:pPr>
            <w:r w:rsidRPr="0003648D">
              <w:rPr>
                <w:iCs/>
                <w:sz w:val="20"/>
                <w:szCs w:val="20"/>
              </w:rPr>
              <w:t>A contiguous block of DAM-committed hours.</w:t>
            </w:r>
          </w:p>
        </w:tc>
      </w:tr>
      <w:tr w:rsidR="000315C0" w:rsidRPr="0003648D" w14:paraId="451C2C82" w14:textId="77777777" w:rsidTr="00FF6149">
        <w:trPr>
          <w:cantSplit/>
        </w:trPr>
        <w:tc>
          <w:tcPr>
            <w:tcW w:w="1818" w:type="dxa"/>
          </w:tcPr>
          <w:p w14:paraId="0C4C7B50" w14:textId="77777777" w:rsidR="000315C0" w:rsidRPr="0003648D" w:rsidRDefault="000315C0" w:rsidP="000315C0">
            <w:pPr>
              <w:spacing w:after="60"/>
              <w:rPr>
                <w:i/>
                <w:iCs/>
                <w:sz w:val="20"/>
                <w:szCs w:val="20"/>
              </w:rPr>
            </w:pPr>
            <w:r w:rsidRPr="0003648D">
              <w:rPr>
                <w:i/>
                <w:iCs/>
                <w:sz w:val="20"/>
                <w:szCs w:val="20"/>
              </w:rPr>
              <w:t>afterCCGR</w:t>
            </w:r>
          </w:p>
        </w:tc>
        <w:tc>
          <w:tcPr>
            <w:tcW w:w="900" w:type="dxa"/>
          </w:tcPr>
          <w:p w14:paraId="6D236E85"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0353E8F2" w14:textId="77777777" w:rsidR="000315C0" w:rsidRPr="0003648D" w:rsidRDefault="000315C0" w:rsidP="000315C0">
            <w:pPr>
              <w:spacing w:after="60"/>
              <w:rPr>
                <w:iCs/>
                <w:sz w:val="20"/>
                <w:szCs w:val="20"/>
              </w:rPr>
            </w:pPr>
            <w:r w:rsidRPr="0003648D">
              <w:rPr>
                <w:iCs/>
                <w:sz w:val="20"/>
                <w:szCs w:val="20"/>
              </w:rPr>
              <w:t>The Combined Cycle Generation Resource to which a Combined Cycle Train transitions.</w:t>
            </w:r>
          </w:p>
        </w:tc>
      </w:tr>
      <w:tr w:rsidR="000315C0" w:rsidRPr="0003648D" w14:paraId="208246CA" w14:textId="77777777" w:rsidTr="00FF6149">
        <w:trPr>
          <w:cantSplit/>
        </w:trPr>
        <w:tc>
          <w:tcPr>
            <w:tcW w:w="1818" w:type="dxa"/>
          </w:tcPr>
          <w:p w14:paraId="64E45197" w14:textId="77777777" w:rsidR="000315C0" w:rsidRPr="0003648D" w:rsidRDefault="000315C0" w:rsidP="000315C0">
            <w:pPr>
              <w:spacing w:after="60"/>
              <w:rPr>
                <w:i/>
                <w:iCs/>
                <w:sz w:val="20"/>
                <w:szCs w:val="20"/>
              </w:rPr>
            </w:pPr>
            <w:r w:rsidRPr="0003648D">
              <w:rPr>
                <w:i/>
                <w:iCs/>
                <w:sz w:val="20"/>
                <w:szCs w:val="20"/>
              </w:rPr>
              <w:t>beforeCCGR</w:t>
            </w:r>
          </w:p>
        </w:tc>
        <w:tc>
          <w:tcPr>
            <w:tcW w:w="900" w:type="dxa"/>
          </w:tcPr>
          <w:p w14:paraId="261B00F2" w14:textId="77777777" w:rsidR="000315C0" w:rsidRPr="0003648D" w:rsidRDefault="000315C0" w:rsidP="000315C0">
            <w:pPr>
              <w:spacing w:after="60"/>
              <w:rPr>
                <w:iCs/>
                <w:sz w:val="20"/>
                <w:szCs w:val="20"/>
              </w:rPr>
            </w:pPr>
            <w:r w:rsidRPr="0003648D">
              <w:rPr>
                <w:iCs/>
                <w:sz w:val="20"/>
                <w:szCs w:val="20"/>
              </w:rPr>
              <w:t>none</w:t>
            </w:r>
          </w:p>
        </w:tc>
        <w:tc>
          <w:tcPr>
            <w:tcW w:w="6790" w:type="dxa"/>
          </w:tcPr>
          <w:p w14:paraId="75001DC0" w14:textId="77777777" w:rsidR="000315C0" w:rsidRPr="0003648D" w:rsidRDefault="000315C0" w:rsidP="000315C0">
            <w:pPr>
              <w:spacing w:after="60"/>
              <w:rPr>
                <w:iCs/>
                <w:sz w:val="20"/>
                <w:szCs w:val="20"/>
              </w:rPr>
            </w:pPr>
            <w:r w:rsidRPr="0003648D">
              <w:rPr>
                <w:iCs/>
                <w:sz w:val="20"/>
                <w:szCs w:val="20"/>
              </w:rPr>
              <w:t>The Combined Cycle Generation Resource from which a Combined Cycle Train transitions.</w:t>
            </w:r>
          </w:p>
        </w:tc>
      </w:tr>
    </w:tbl>
    <w:p w14:paraId="40E2668F" w14:textId="77777777" w:rsidR="00BA7A09" w:rsidRPr="0003648D" w:rsidRDefault="00BA7A09" w:rsidP="00BA7A09">
      <w:pPr>
        <w:spacing w:before="240" w:after="240"/>
        <w:ind w:left="720" w:hanging="720"/>
        <w:rPr>
          <w:iCs/>
        </w:rPr>
      </w:pPr>
      <w:r w:rsidRPr="0003648D">
        <w:rPr>
          <w:iCs/>
        </w:rPr>
        <w:t>(8)</w:t>
      </w:r>
      <w:r w:rsidRPr="0003648D">
        <w:rPr>
          <w:iCs/>
        </w:rPr>
        <w:tab/>
        <w:t>The calculation of the Day-Ahead Average Incremental Energy Cost for each Resource for each hour is illustrated with the picture below, where P</w:t>
      </w:r>
      <w:r w:rsidRPr="0003648D">
        <w:rPr>
          <w:iCs/>
          <w:vertAlign w:val="subscript"/>
        </w:rPr>
        <w:t>cap</w:t>
      </w:r>
      <w:r w:rsidRPr="0003648D">
        <w:rPr>
          <w:iCs/>
        </w:rPr>
        <w:t xml:space="preserve"> is the Energy Offer Curve Cap.  The method to calculate such cost is described in Section 4.6.5, Calculation of “Average Incremental Energy Cost” </w:t>
      </w:r>
      <w:bookmarkStart w:id="1263" w:name="OLE_LINK3"/>
      <w:r w:rsidRPr="0003648D">
        <w:rPr>
          <w:iCs/>
        </w:rPr>
        <w:t>(AIEC).</w:t>
      </w:r>
      <w:bookmarkEnd w:id="1263"/>
    </w:p>
    <w:p w14:paraId="4885581C" w14:textId="77967A71" w:rsidR="00BA7A09" w:rsidRPr="0003648D" w:rsidRDefault="00D93F97" w:rsidP="00BA7A09">
      <w:r>
        <w:rPr>
          <w:noProof/>
        </w:rPr>
        <mc:AlternateContent>
          <mc:Choice Requires="wps">
            <w:drawing>
              <wp:anchor distT="0" distB="0" distL="114300" distR="114300" simplePos="0" relativeHeight="11" behindDoc="0" locked="0" layoutInCell="1" allowOverlap="1" wp14:anchorId="39CBCBB6" wp14:editId="7F8DA240">
                <wp:simplePos x="0" y="0"/>
                <wp:positionH relativeFrom="column">
                  <wp:posOffset>-10160</wp:posOffset>
                </wp:positionH>
                <wp:positionV relativeFrom="paragraph">
                  <wp:posOffset>1270</wp:posOffset>
                </wp:positionV>
                <wp:extent cx="431800" cy="2400300"/>
                <wp:effectExtent l="0" t="635" r="0" b="0"/>
                <wp:wrapNone/>
                <wp:docPr id="77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21C" w14:textId="77777777" w:rsidR="00817153" w:rsidRDefault="00817153" w:rsidP="00BA7A09">
                            <w:pPr>
                              <w:jc w:val="center"/>
                              <w:rPr>
                                <w:sz w:val="20"/>
                                <w:szCs w:val="20"/>
                              </w:rPr>
                            </w:pPr>
                            <w:r>
                              <w:rPr>
                                <w:sz w:val="20"/>
                                <w:szCs w:val="20"/>
                              </w:rPr>
                              <w:t>$/</w:t>
                            </w:r>
                          </w:p>
                          <w:p w14:paraId="5F20105B" w14:textId="77777777" w:rsidR="00817153" w:rsidRDefault="00817153" w:rsidP="00BA7A09">
                            <w:pPr>
                              <w:jc w:val="center"/>
                              <w:rPr>
                                <w:sz w:val="20"/>
                                <w:szCs w:val="20"/>
                              </w:rPr>
                            </w:pPr>
                            <w:r>
                              <w:rPr>
                                <w:sz w:val="20"/>
                                <w:szCs w:val="20"/>
                              </w:rPr>
                              <w:t>MWh</w:t>
                            </w:r>
                          </w:p>
                          <w:p w14:paraId="6C205822" w14:textId="77777777" w:rsidR="00817153" w:rsidRDefault="00817153" w:rsidP="00BA7A09">
                            <w:pPr>
                              <w:jc w:val="center"/>
                              <w:rPr>
                                <w:sz w:val="20"/>
                                <w:szCs w:val="20"/>
                              </w:rPr>
                            </w:pPr>
                          </w:p>
                          <w:p w14:paraId="2FE211D4" w14:textId="77777777" w:rsidR="00817153" w:rsidRDefault="00817153" w:rsidP="00BA7A09">
                            <w:pPr>
                              <w:jc w:val="center"/>
                              <w:rPr>
                                <w:sz w:val="20"/>
                                <w:szCs w:val="20"/>
                              </w:rPr>
                            </w:pPr>
                          </w:p>
                          <w:p w14:paraId="0ED2C710" w14:textId="77777777" w:rsidR="00817153" w:rsidRDefault="00817153" w:rsidP="00BA7A09">
                            <w:pPr>
                              <w:jc w:val="center"/>
                              <w:rPr>
                                <w:sz w:val="20"/>
                                <w:szCs w:val="20"/>
                              </w:rPr>
                            </w:pPr>
                            <w:r>
                              <w:rPr>
                                <w:sz w:val="20"/>
                                <w:szCs w:val="20"/>
                              </w:rPr>
                              <w:t>DASPP</w:t>
                            </w:r>
                          </w:p>
                          <w:p w14:paraId="472B6A82" w14:textId="77777777" w:rsidR="00817153" w:rsidRDefault="00817153" w:rsidP="00BA7A09">
                            <w:pPr>
                              <w:jc w:val="center"/>
                              <w:rPr>
                                <w:sz w:val="20"/>
                                <w:szCs w:val="20"/>
                              </w:rPr>
                            </w:pPr>
                          </w:p>
                          <w:p w14:paraId="67A1D1D2" w14:textId="77777777" w:rsidR="00817153" w:rsidRDefault="00817153" w:rsidP="00BA7A09">
                            <w:pPr>
                              <w:jc w:val="center"/>
                              <w:rPr>
                                <w:sz w:val="20"/>
                                <w:szCs w:val="20"/>
                              </w:rPr>
                            </w:pPr>
                          </w:p>
                          <w:p w14:paraId="45FB41E7" w14:textId="77777777" w:rsidR="00817153" w:rsidRDefault="00817153" w:rsidP="00BA7A09">
                            <w:pPr>
                              <w:jc w:val="center"/>
                              <w:rPr>
                                <w:sz w:val="20"/>
                                <w:szCs w:val="20"/>
                              </w:rPr>
                            </w:pPr>
                          </w:p>
                          <w:p w14:paraId="531C01E0" w14:textId="77777777" w:rsidR="00817153" w:rsidRDefault="00817153" w:rsidP="00BA7A09">
                            <w:pPr>
                              <w:jc w:val="center"/>
                              <w:rPr>
                                <w:sz w:val="20"/>
                                <w:szCs w:val="20"/>
                              </w:rPr>
                            </w:pPr>
                            <w:r>
                              <w:rPr>
                                <w:sz w:val="20"/>
                                <w:szCs w:val="20"/>
                              </w:rPr>
                              <w:t xml:space="preserve">P </w:t>
                            </w:r>
                            <w:r>
                              <w:rPr>
                                <w:sz w:val="20"/>
                                <w:szCs w:val="20"/>
                                <w:vertAlign w:val="subscript"/>
                              </w:rPr>
                              <w:t>cap</w:t>
                            </w:r>
                          </w:p>
                          <w:p w14:paraId="7480C8BC" w14:textId="77777777" w:rsidR="00817153" w:rsidRDefault="00817153" w:rsidP="00BA7A09">
                            <w:pPr>
                              <w:jc w:val="center"/>
                              <w:rPr>
                                <w:sz w:val="20"/>
                                <w:szCs w:val="20"/>
                              </w:rPr>
                            </w:pPr>
                            <w:r>
                              <w:rPr>
                                <w:sz w:val="20"/>
                                <w:szCs w:val="20"/>
                              </w:rPr>
                              <w:t>P</w:t>
                            </w:r>
                            <w:r>
                              <w:rPr>
                                <w:sz w:val="20"/>
                                <w:szCs w:val="20"/>
                                <w:vertAlign w:val="subscript"/>
                              </w:rPr>
                              <w:t>3</w:t>
                            </w:r>
                          </w:p>
                          <w:p w14:paraId="0BA1D6C0" w14:textId="77777777" w:rsidR="00817153" w:rsidRDefault="00817153" w:rsidP="00BA7A09">
                            <w:pPr>
                              <w:jc w:val="center"/>
                              <w:rPr>
                                <w:sz w:val="20"/>
                                <w:szCs w:val="20"/>
                              </w:rPr>
                            </w:pPr>
                          </w:p>
                          <w:p w14:paraId="5AB8405E" w14:textId="77777777" w:rsidR="00817153" w:rsidRDefault="00817153" w:rsidP="00BA7A09">
                            <w:pPr>
                              <w:jc w:val="center"/>
                              <w:rPr>
                                <w:sz w:val="20"/>
                                <w:szCs w:val="20"/>
                              </w:rPr>
                            </w:pPr>
                            <w:r>
                              <w:rPr>
                                <w:sz w:val="20"/>
                                <w:szCs w:val="20"/>
                              </w:rPr>
                              <w:t>P</w:t>
                            </w:r>
                            <w:r>
                              <w:rPr>
                                <w:sz w:val="20"/>
                                <w:szCs w:val="20"/>
                                <w:vertAlign w:val="subscript"/>
                              </w:rPr>
                              <w:t>2</w:t>
                            </w:r>
                          </w:p>
                          <w:p w14:paraId="698A2DF6" w14:textId="77777777" w:rsidR="00817153" w:rsidRDefault="00817153" w:rsidP="00BA7A0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BCBB6" id="_x0000_t202" coordsize="21600,21600" o:spt="202" path="m,l,21600r21600,l21600,xe">
                <v:stroke joinstyle="miter"/>
                <v:path gradientshapeok="t" o:connecttype="rect"/>
              </v:shapetype>
              <v:shape id="Text Box 22" o:spid="_x0000_s1026" type="#_x0000_t202" style="position:absolute;margin-left:-.8pt;margin-top:.1pt;width:34pt;height:189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" filled="f" stroked="f">
                <v:textbox inset="0,,0">
                  <w:txbxContent>
                    <w:p w14:paraId="05E5E21C" w14:textId="77777777" w:rsidR="00817153" w:rsidRDefault="00817153" w:rsidP="00BA7A09">
                      <w:pPr>
                        <w:jc w:val="center"/>
                        <w:rPr>
                          <w:sz w:val="20"/>
                          <w:szCs w:val="20"/>
                        </w:rPr>
                      </w:pPr>
                      <w:r>
                        <w:rPr>
                          <w:sz w:val="20"/>
                          <w:szCs w:val="20"/>
                        </w:rPr>
                        <w:t>$/</w:t>
                      </w:r>
                    </w:p>
                    <w:p w14:paraId="5F20105B" w14:textId="77777777" w:rsidR="00817153" w:rsidRDefault="00817153" w:rsidP="00BA7A09">
                      <w:pPr>
                        <w:jc w:val="center"/>
                        <w:rPr>
                          <w:sz w:val="20"/>
                          <w:szCs w:val="20"/>
                        </w:rPr>
                      </w:pPr>
                      <w:r>
                        <w:rPr>
                          <w:sz w:val="20"/>
                          <w:szCs w:val="20"/>
                        </w:rPr>
                        <w:t>MWh</w:t>
                      </w:r>
                    </w:p>
                    <w:p w14:paraId="6C205822" w14:textId="77777777" w:rsidR="00817153" w:rsidRDefault="00817153" w:rsidP="00BA7A09">
                      <w:pPr>
                        <w:jc w:val="center"/>
                        <w:rPr>
                          <w:sz w:val="20"/>
                          <w:szCs w:val="20"/>
                        </w:rPr>
                      </w:pPr>
                    </w:p>
                    <w:p w14:paraId="2FE211D4" w14:textId="77777777" w:rsidR="00817153" w:rsidRDefault="00817153" w:rsidP="00BA7A09">
                      <w:pPr>
                        <w:jc w:val="center"/>
                        <w:rPr>
                          <w:sz w:val="20"/>
                          <w:szCs w:val="20"/>
                        </w:rPr>
                      </w:pPr>
                    </w:p>
                    <w:p w14:paraId="0ED2C710" w14:textId="77777777" w:rsidR="00817153" w:rsidRDefault="00817153" w:rsidP="00BA7A09">
                      <w:pPr>
                        <w:jc w:val="center"/>
                        <w:rPr>
                          <w:sz w:val="20"/>
                          <w:szCs w:val="20"/>
                        </w:rPr>
                      </w:pPr>
                      <w:r>
                        <w:rPr>
                          <w:sz w:val="20"/>
                          <w:szCs w:val="20"/>
                        </w:rPr>
                        <w:t>DASPP</w:t>
                      </w:r>
                    </w:p>
                    <w:p w14:paraId="472B6A82" w14:textId="77777777" w:rsidR="00817153" w:rsidRDefault="00817153" w:rsidP="00BA7A09">
                      <w:pPr>
                        <w:jc w:val="center"/>
                        <w:rPr>
                          <w:sz w:val="20"/>
                          <w:szCs w:val="20"/>
                        </w:rPr>
                      </w:pPr>
                    </w:p>
                    <w:p w14:paraId="67A1D1D2" w14:textId="77777777" w:rsidR="00817153" w:rsidRDefault="00817153" w:rsidP="00BA7A09">
                      <w:pPr>
                        <w:jc w:val="center"/>
                        <w:rPr>
                          <w:sz w:val="20"/>
                          <w:szCs w:val="20"/>
                        </w:rPr>
                      </w:pPr>
                    </w:p>
                    <w:p w14:paraId="45FB41E7" w14:textId="77777777" w:rsidR="00817153" w:rsidRDefault="00817153" w:rsidP="00BA7A09">
                      <w:pPr>
                        <w:jc w:val="center"/>
                        <w:rPr>
                          <w:sz w:val="20"/>
                          <w:szCs w:val="20"/>
                        </w:rPr>
                      </w:pPr>
                    </w:p>
                    <w:p w14:paraId="531C01E0" w14:textId="77777777" w:rsidR="00817153" w:rsidRDefault="00817153" w:rsidP="00BA7A09">
                      <w:pPr>
                        <w:jc w:val="center"/>
                        <w:rPr>
                          <w:sz w:val="20"/>
                          <w:szCs w:val="20"/>
                        </w:rPr>
                      </w:pPr>
                      <w:r>
                        <w:rPr>
                          <w:sz w:val="20"/>
                          <w:szCs w:val="20"/>
                        </w:rPr>
                        <w:t xml:space="preserve">P </w:t>
                      </w:r>
                      <w:r>
                        <w:rPr>
                          <w:sz w:val="20"/>
                          <w:szCs w:val="20"/>
                          <w:vertAlign w:val="subscript"/>
                        </w:rPr>
                        <w:t>cap</w:t>
                      </w:r>
                    </w:p>
                    <w:p w14:paraId="7480C8BC" w14:textId="77777777" w:rsidR="00817153" w:rsidRDefault="00817153" w:rsidP="00BA7A09">
                      <w:pPr>
                        <w:jc w:val="center"/>
                        <w:rPr>
                          <w:sz w:val="20"/>
                          <w:szCs w:val="20"/>
                        </w:rPr>
                      </w:pPr>
                      <w:r>
                        <w:rPr>
                          <w:sz w:val="20"/>
                          <w:szCs w:val="20"/>
                        </w:rPr>
                        <w:t>P</w:t>
                      </w:r>
                      <w:r>
                        <w:rPr>
                          <w:sz w:val="20"/>
                          <w:szCs w:val="20"/>
                          <w:vertAlign w:val="subscript"/>
                        </w:rPr>
                        <w:t>3</w:t>
                      </w:r>
                    </w:p>
                    <w:p w14:paraId="0BA1D6C0" w14:textId="77777777" w:rsidR="00817153" w:rsidRDefault="00817153" w:rsidP="00BA7A09">
                      <w:pPr>
                        <w:jc w:val="center"/>
                        <w:rPr>
                          <w:sz w:val="20"/>
                          <w:szCs w:val="20"/>
                        </w:rPr>
                      </w:pPr>
                    </w:p>
                    <w:p w14:paraId="5AB8405E" w14:textId="77777777" w:rsidR="00817153" w:rsidRDefault="00817153" w:rsidP="00BA7A09">
                      <w:pPr>
                        <w:jc w:val="center"/>
                        <w:rPr>
                          <w:sz w:val="20"/>
                          <w:szCs w:val="20"/>
                        </w:rPr>
                      </w:pPr>
                      <w:r>
                        <w:rPr>
                          <w:sz w:val="20"/>
                          <w:szCs w:val="20"/>
                        </w:rPr>
                        <w:t>P</w:t>
                      </w:r>
                      <w:r>
                        <w:rPr>
                          <w:sz w:val="20"/>
                          <w:szCs w:val="20"/>
                          <w:vertAlign w:val="subscript"/>
                        </w:rPr>
                        <w:t>2</w:t>
                      </w:r>
                    </w:p>
                    <w:p w14:paraId="698A2DF6" w14:textId="77777777" w:rsidR="00817153" w:rsidRDefault="00817153" w:rsidP="00BA7A0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34A57831" wp14:editId="1AB84B4C">
                <wp:extent cx="5486400" cy="2987040"/>
                <wp:effectExtent l="0" t="0" r="0" b="4445"/>
                <wp:docPr id="77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70" name="Line 4"/>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71" name="Line 5"/>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2C7ED5E" id="Canvas 2"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xO7GLI8CAACvBwAADgAAAAAAAAAAAAAAAAAuAgAAZHJzL2Uyb0RvYy54bWxQSwECLQAUAAYA&#10;CAAAACEAYoRVuNgAAAAFAQAADwAAAAAAAAAAAAAAAADpBAAAZHJzL2Rvd25yZXYueG1sUEsFBgAA&#10;AAAEAAQA8wAAAO4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4"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irXsEAAADcAAAADwAAAGRycy9kb3ducmV2LnhtbERPTYvCMBC9L/gfwgje1rQiVrpGWRVR&#10;1l6s7n1oZttiMylN1PrvzWHB4+N9L1a9acSdOldbVhCPIxDEhdU1lwou593nHITzyBoby6TgSQ5W&#10;y8HHAlNtH3yie+5LEULYpaig8r5NpXRFRQbd2LbEgfuznUEfYFdK3eEjhJtGTqJoJg3WHBoqbGlT&#10;UXHNb0ZBlq2Lq+2Ps/0hS+rJ9Cfecvyr1GjYf3+B8NT7t/jffdAKkiTMD2fCE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qKtewQAAANwAAAAPAAAAAAAAAAAAAAAA&#10;AKECAABkcnMvZG93bnJldi54bWxQSwUGAAAAAAQABAD5AAAAjwMAAAAA&#10;">
                  <v:stroke dashstyle="longDash"/>
                </v:line>
                <v:line id="Line 5"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QOxcMAAADcAAAADwAAAGRycy9kb3ducmV2LnhtbESPQYvCMBSE78L+h/AWvGlaESvVKLsr&#10;omgvuuv90bxti81LaaLWf28EweMwM98w82VnanGl1lWWFcTDCARxbnXFhYK/3/VgCsJ5ZI21ZVJw&#10;JwfLxUdvjqm2Nz7Q9egLESDsUlRQet+kUrq8JINuaBvi4P3b1qAPsi2kbvEW4KaWoyiaSIMVh4US&#10;G/opKT8fL0ZBln3nZ9vtJ5ttllSj8S5ecXxSqv/Zfc1AeOr8O/xqb7WCJInheSYc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kDsXDAAAA3AAAAA8AAAAAAAAAAAAA&#10;AAAAoQIAAGRycy9kb3ducmV2LnhtbFBLBQYAAAAABAAEAPkAAACRAwAAAAA=&#10;">
                  <v:stroke dashstyle="longDash"/>
                </v:line>
                <w10:anchorlock/>
              </v:group>
            </w:pict>
          </mc:Fallback>
        </mc:AlternateContent>
      </w:r>
      <w:r>
        <w:rPr>
          <w:noProof/>
        </w:rPr>
        <mc:AlternateContent>
          <mc:Choice Requires="wps">
            <w:drawing>
              <wp:anchor distT="0" distB="0" distL="114300" distR="114300" simplePos="0" relativeHeight="14" behindDoc="0" locked="0" layoutInCell="1" allowOverlap="1" wp14:anchorId="4B00B555" wp14:editId="4DE4703E">
                <wp:simplePos x="0" y="0"/>
                <wp:positionH relativeFrom="column">
                  <wp:posOffset>0</wp:posOffset>
                </wp:positionH>
                <wp:positionV relativeFrom="paragraph">
                  <wp:posOffset>0</wp:posOffset>
                </wp:positionV>
                <wp:extent cx="5210175" cy="2743200"/>
                <wp:effectExtent l="0" t="0" r="0" b="635"/>
                <wp:wrapNone/>
                <wp:docPr id="769" name="AutoShape 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3F831" id="AutoShape 32" o:spid="_x0000_s1026" style="position:absolute;margin-left:0;margin-top:0;width:410.25pt;height:3in;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" filled="f" stroked="f">
                <o:lock v:ext="edit" aspectratio="t"/>
              </v:rect>
            </w:pict>
          </mc:Fallback>
        </mc:AlternateContent>
      </w:r>
      <w:r>
        <w:rPr>
          <w:noProof/>
        </w:rPr>
        <mc:AlternateContent>
          <mc:Choice Requires="wps">
            <w:drawing>
              <wp:anchor distT="0" distB="0" distL="114300" distR="114300" simplePos="0" relativeHeight="2" behindDoc="0" locked="0" layoutInCell="1" allowOverlap="1" wp14:anchorId="75396D4B" wp14:editId="022E5A7D">
                <wp:simplePos x="0" y="0"/>
                <wp:positionH relativeFrom="column">
                  <wp:posOffset>421640</wp:posOffset>
                </wp:positionH>
                <wp:positionV relativeFrom="paragraph">
                  <wp:posOffset>114300</wp:posOffset>
                </wp:positionV>
                <wp:extent cx="635" cy="2286000"/>
                <wp:effectExtent l="12065" t="8890" r="6350" b="10160"/>
                <wp:wrapNone/>
                <wp:docPr id="7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76689" id="Line 6" o:spid="_x0000_s1026" style="position:absolute;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"/>
            </w:pict>
          </mc:Fallback>
        </mc:AlternateContent>
      </w:r>
      <w:r>
        <w:rPr>
          <w:noProof/>
        </w:rPr>
        <mc:AlternateContent>
          <mc:Choice Requires="wps">
            <w:drawing>
              <wp:anchor distT="0" distB="0" distL="114300" distR="114300" simplePos="0" relativeHeight="3" behindDoc="0" locked="0" layoutInCell="1" allowOverlap="1" wp14:anchorId="3722DA45" wp14:editId="2DD02EE1">
                <wp:simplePos x="0" y="0"/>
                <wp:positionH relativeFrom="column">
                  <wp:posOffset>421640</wp:posOffset>
                </wp:positionH>
                <wp:positionV relativeFrom="paragraph">
                  <wp:posOffset>2400300</wp:posOffset>
                </wp:positionV>
                <wp:extent cx="3813810" cy="635"/>
                <wp:effectExtent l="12065" t="8890" r="12700" b="9525"/>
                <wp:wrapNone/>
                <wp:docPr id="76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3E299" id="Line 7" o:spid="_x0000_s1026" style="position:absolute;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"/>
            </w:pict>
          </mc:Fallback>
        </mc:AlternateContent>
      </w:r>
      <w:r>
        <w:rPr>
          <w:noProof/>
        </w:rPr>
        <mc:AlternateContent>
          <mc:Choice Requires="wps">
            <w:drawing>
              <wp:anchor distT="0" distB="0" distL="114300" distR="114300" simplePos="0" relativeHeight="4" behindDoc="0" locked="0" layoutInCell="1" allowOverlap="1" wp14:anchorId="4F1C6501" wp14:editId="006348E7">
                <wp:simplePos x="0" y="0"/>
                <wp:positionH relativeFrom="column">
                  <wp:posOffset>3348355</wp:posOffset>
                </wp:positionH>
                <wp:positionV relativeFrom="paragraph">
                  <wp:posOffset>342900</wp:posOffset>
                </wp:positionV>
                <wp:extent cx="685800" cy="685800"/>
                <wp:effectExtent l="5080" t="8890" r="13970" b="10160"/>
                <wp:wrapNone/>
                <wp:docPr id="76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A0B71" id="Line 8" o:spid="_x0000_s1026" style="position:absolute;flip:y;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"/>
            </w:pict>
          </mc:Fallback>
        </mc:AlternateContent>
      </w:r>
      <w:r>
        <w:rPr>
          <w:noProof/>
        </w:rPr>
        <mc:AlternateContent>
          <mc:Choice Requires="wps">
            <w:drawing>
              <wp:anchor distT="0" distB="0" distL="114300" distR="114300" simplePos="0" relativeHeight="5" behindDoc="0" locked="0" layoutInCell="1" allowOverlap="1" wp14:anchorId="0F5BAC56" wp14:editId="1E6D769F">
                <wp:simplePos x="0" y="0"/>
                <wp:positionH relativeFrom="column">
                  <wp:posOffset>2974975</wp:posOffset>
                </wp:positionH>
                <wp:positionV relativeFrom="paragraph">
                  <wp:posOffset>1256030</wp:posOffset>
                </wp:positionV>
                <wp:extent cx="1059180" cy="1270"/>
                <wp:effectExtent l="12700" t="7620" r="13970" b="10160"/>
                <wp:wrapNone/>
                <wp:docPr id="76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F897E" id="Line 9" o:spid="_x0000_s1026" style="position:absolute;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"/>
            </w:pict>
          </mc:Fallback>
        </mc:AlternateContent>
      </w:r>
      <w:r>
        <w:rPr>
          <w:noProof/>
        </w:rPr>
        <mc:AlternateContent>
          <mc:Choice Requires="wps">
            <w:drawing>
              <wp:anchor distT="0" distB="0" distL="114300" distR="114300" simplePos="0" relativeHeight="6" behindDoc="0" locked="0" layoutInCell="1" allowOverlap="1" wp14:anchorId="4AEF11F8" wp14:editId="089EF55B">
                <wp:simplePos x="0" y="0"/>
                <wp:positionH relativeFrom="column">
                  <wp:posOffset>2966720</wp:posOffset>
                </wp:positionH>
                <wp:positionV relativeFrom="paragraph">
                  <wp:posOffset>1028700</wp:posOffset>
                </wp:positionV>
                <wp:extent cx="381635" cy="229870"/>
                <wp:effectExtent l="13970" t="8890" r="13970" b="8890"/>
                <wp:wrapNone/>
                <wp:docPr id="76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D35DE" id="Line 10" o:spid="_x0000_s1026" style="position:absolute;flip:y;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EmI0I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7" behindDoc="0" locked="0" layoutInCell="1" allowOverlap="1" wp14:anchorId="50912FCF" wp14:editId="149BBD5B">
                <wp:simplePos x="0" y="0"/>
                <wp:positionH relativeFrom="column">
                  <wp:posOffset>887730</wp:posOffset>
                </wp:positionH>
                <wp:positionV relativeFrom="paragraph">
                  <wp:posOffset>2400300</wp:posOffset>
                </wp:positionV>
                <wp:extent cx="3667760" cy="342900"/>
                <wp:effectExtent l="1905" t="0" r="0" b="635"/>
                <wp:wrapNone/>
                <wp:docPr id="7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7D878" w14:textId="77777777" w:rsidR="00817153" w:rsidRDefault="00817153" w:rsidP="00BA7A0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BD85E37" w14:textId="77777777" w:rsidR="00817153" w:rsidRDefault="00817153" w:rsidP="00BA7A0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12FCF" id="Text Box 11" o:spid="_x0000_s1027" type="#_x0000_t202" style="position:absolute;margin-left:69.9pt;margin-top:189pt;width:288.8pt;height:2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EMM&#10;U5y8AgAAvwUAAA4AAAAAAAAAAAAAAAAALgIAAGRycy9lMm9Eb2MueG1sUEsBAi0AFAAGAAgAAAAh&#10;ANwJ+cvfAAAACwEAAA8AAAAAAAAAAAAAAAAAFgUAAGRycy9kb3ducmV2LnhtbFBLBQYAAAAABAAE&#10;APMAAAAiBgAAAAA=&#10;" filled="f" stroked="f">
                <v:textbox inset=",,,0">
                  <w:txbxContent>
                    <w:p w14:paraId="5617D878" w14:textId="77777777" w:rsidR="00817153" w:rsidRDefault="00817153" w:rsidP="00BA7A0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BD85E37" w14:textId="77777777" w:rsidR="00817153" w:rsidRDefault="00817153" w:rsidP="00BA7A0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8" behindDoc="0" locked="0" layoutInCell="1" allowOverlap="1" wp14:anchorId="6CE3F46F" wp14:editId="1566E72A">
                <wp:simplePos x="0" y="0"/>
                <wp:positionH relativeFrom="column">
                  <wp:posOffset>4110990</wp:posOffset>
                </wp:positionH>
                <wp:positionV relativeFrom="paragraph">
                  <wp:posOffset>114300</wp:posOffset>
                </wp:positionV>
                <wp:extent cx="1094740" cy="228600"/>
                <wp:effectExtent l="0" t="0" r="4445" b="635"/>
                <wp:wrapNone/>
                <wp:docPr id="76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1F3B0" w14:textId="77777777" w:rsidR="00817153" w:rsidRDefault="00817153" w:rsidP="00BA7A0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3F46F" id="Text Box 12" o:spid="_x0000_s1028" type="#_x0000_t202" style="position:absolute;margin-left:323.7pt;margin-top:9pt;width:86.2pt;height:18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" filled="f" stroked="f">
                <v:textbox inset="0,1.44pt,0,1.44pt">
                  <w:txbxContent>
                    <w:p w14:paraId="2241F3B0" w14:textId="77777777" w:rsidR="00817153" w:rsidRDefault="00817153" w:rsidP="00BA7A0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9" behindDoc="0" locked="0" layoutInCell="1" allowOverlap="1" wp14:anchorId="0025372C" wp14:editId="4AD951AF">
                <wp:simplePos x="0" y="0"/>
                <wp:positionH relativeFrom="column">
                  <wp:posOffset>3783330</wp:posOffset>
                </wp:positionH>
                <wp:positionV relativeFrom="paragraph">
                  <wp:posOffset>342900</wp:posOffset>
                </wp:positionV>
                <wp:extent cx="848360" cy="228600"/>
                <wp:effectExtent l="30480" t="8890" r="6985" b="48260"/>
                <wp:wrapNone/>
                <wp:docPr id="7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3DA6F" id="Line 13" o:spid="_x0000_s1026" style="position:absolute;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B+WIiK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10" behindDoc="0" locked="0" layoutInCell="1" allowOverlap="1" wp14:anchorId="2EC23561" wp14:editId="3365346F">
                <wp:simplePos x="0" y="0"/>
                <wp:positionH relativeFrom="column">
                  <wp:posOffset>421640</wp:posOffset>
                </wp:positionH>
                <wp:positionV relativeFrom="paragraph">
                  <wp:posOffset>1256030</wp:posOffset>
                </wp:positionV>
                <wp:extent cx="2545715" cy="1144270"/>
                <wp:effectExtent l="12065" t="7620" r="13970" b="10160"/>
                <wp:wrapNone/>
                <wp:docPr id="75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754" name="Line 15"/>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5" name="Line 16"/>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6" name="Line 17"/>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7" name="Line 18"/>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8" name="Line 19"/>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9" name="Line 20"/>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60" name="Line 21"/>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9280E0" id="Group 14" o:spid="_x0000_s1026" style="position:absolute;margin-left:33.2pt;margin-top:98.9pt;width:200.45pt;height:90.1pt;z-index:1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lgnTwigMAADQWAAAOAAAAAAAAAAAA&#10;AAAAAC4CAABkcnMvZTJvRG9jLnhtbFBLAQItABQABgAIAAAAIQCssSeU4QAAAAoBAAAPAAAAAAAA&#10;AAAAAAAAAOQFAABkcnMvZG93bnJldi54bWxQSwUGAAAAAAQABADzAAAA8gYAAAAA&#10;">
                <v:line id="Line 15"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8TMUAAADcAAAADwAAAGRycy9kb3ducmV2LnhtbESPzWrDMBCE74W+g9hCb7Xs/ONaCSFQ&#10;6CW0cQu5LtbGNrZWrqU4bp6+KgRyHGbmGybbjKYVA/WutqwgiWIQxIXVNZcKvr/eXlYgnEfW2Fom&#10;Bb/kYLN+fMgw1fbCBxpyX4oAYZeigsr7LpXSFRUZdJHtiIN3sr1BH2RfSt3jJcBNKydxvJAGaw4L&#10;FXa0q6ho8rNR8DG30+lPw0caFtfdOT8k1899otTz07h9BeFp9Pfwrf2uFSznM/g/E46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K8TMUAAADcAAAADwAAAAAAAAAA&#10;AAAAAAChAgAAZHJzL2Rvd25yZXYueG1sUEsFBgAAAAAEAAQA+QAAAJMDAAAAAA==&#10;" strokeweight=".5pt">
                  <v:stroke dashstyle="longDash"/>
                </v:line>
                <v:line id="Line 16"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4Z18QAAADcAAAADwAAAGRycy9kb3ducmV2LnhtbESPQWvCQBSE7wX/w/KE3uomlahEVxFB&#10;8FJao+D1kX0mwezbNLvG1F/fFQSPw8x8wyxWvalFR62rLCuIRxEI4tzqigsFx8P2YwbCeWSNtWVS&#10;8EcOVsvB2wJTbW+8py7zhQgQdikqKL1vUildXpJBN7INcfDOtjXog2wLqVu8Bbip5WcUTaTBisNC&#10;iQ1tSsov2dUo+E7sePx74RN1k/vmmu3j+89XrNT7sF/PQXjq/Sv8bO+0gmmSwONMO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LhnXxAAAANwAAAAPAAAAAAAAAAAA&#10;AAAAAKECAABkcnMvZG93bnJldi54bWxQSwUGAAAAAAQABAD5AAAAkgMAAAAA&#10;" strokeweight=".5pt">
                  <v:stroke dashstyle="longDash"/>
                </v:line>
                <v:line id="Line 17"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yHoMQAAADcAAAADwAAAGRycy9kb3ducmV2LnhtbESPQWvCQBSE7wX/w/KE3uomFaNEVxFB&#10;8FJao+D1kX0mwezbNLvG1F/fFQSPw8x8wyxWvalFR62rLCuIRxEI4tzqigsFx8P2YwbCeWSNtWVS&#10;8EcOVsvB2wJTbW+8py7zhQgQdikqKL1vUildXpJBN7INcfDOtjXog2wLqVu8Bbip5WcUJdJgxWGh&#10;xIY2JeWX7GoUfE/sePx74RN1yX1zzfbx/ecrVup92K/nIDz1/hV+tndawXSSwONMO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IegxAAAANwAAAAPAAAAAAAAAAAA&#10;AAAAAKECAABkcnMvZG93bnJldi54bWxQSwUGAAAAAAQABAD5AAAAkgMAAAAA&#10;" strokeweight=".5pt">
                  <v:stroke dashstyle="longDash"/>
                </v:line>
                <v:line id="Line 18"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5258cAAADcAAAADwAAAGRycy9kb3ducmV2LnhtbESPT2vCQBTE7wW/w/KEXopuWrBKdJVS&#10;2tKDof47eHxkn0nM7tuQ3Zrop+8WCj0OM/MbZrHqrREXan3lWMHjOAFBnDtdcaHgsH8fzUD4gKzR&#10;OCYFV/KwWg7uFphq1/GWLrtQiAhhn6KCMoQmldLnJVn0Y9cQR+/kWoshyraQusUuwq2RT0nyLC1W&#10;HBdKbOi1pLzefVsF7mv91mXH3NQblz181PXNZP1Zqfth/zIHEagP/+G/9qdWMJ1M4fdMPAJy+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jnbnxwAAANwAAAAPAAAAAAAA&#10;AAAAAAAAAKECAABkcnMvZG93bnJldi54bWxQSwUGAAAAAAQABAD5AAAAlQMAAAAA&#10;" strokeweight=".5pt">
                  <v:stroke dashstyle="longDash"/>
                </v:line>
                <v:line id="Line 19"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34nsUAAADcAAAADwAAAGRycy9kb3ducmV2LnhtbESPTWvCQBCG74L/YZmCt7qx0g9SV5Gi&#10;pSAItRZ6HLLTbGh2NmQ3mvTXOwfB4/DO+8wzi1Xva3WiNlaBDcymGSjiItiKSwPHr+39C6iYkC3W&#10;gcnAQBFWy/FogbkNZ/6k0yGVSiAcczTgUmpyrWPhyGOchoZYst/QekwytqW2LZ4F7mv9kGVP2mPF&#10;csFhQ2+Oir9D50Vjt58PWYHfmx93HLrZP7072xkzuevXr6AS9em2fG1/WAPPj2IrzwgB9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u34nsUAAADcAAAADwAAAAAAAAAA&#10;AAAAAAChAgAAZHJzL2Rvd25yZXYueG1sUEsFBgAAAAAEAAQA+QAAAJMDAAAAAA==&#10;" strokeweight=".5pt">
                  <v:stroke dashstyle="longDash"/>
                </v:line>
                <v:line id="Line 20"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FdBcUAAADcAAAADwAAAGRycy9kb3ducmV2LnhtbESPUWvCQBCE3wX/w7FC3+rFSrWmniLF&#10;lkJBMFrwccltc8HcXshdNOmv7wkFH4fZ+WZnue5sJS7U+NKxgsk4AUGcO11yoeB4eH98AeEDssbK&#10;MSnoycN6NRwsMdXuynu6ZKEQEcI+RQUmhDqV0ueGLPqxq4mj9+MaiyHKppC6wWuE20o+JclMWiw5&#10;Nhis6c1Qfs5aG9/42k37JMfv7ckc+3bySx9Gt0o9jLrNK4hAXbgf/6c/tYL58wJuYyIB5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aFdBcUAAADcAAAADwAAAAAAAAAA&#10;AAAAAAChAgAAZHJzL2Rvd25yZXYueG1sUEsFBgAAAAAEAAQA+QAAAJMDAAAAAA==&#10;" strokeweight=".5pt">
                  <v:stroke dashstyle="longDash"/>
                </v:line>
                <v:line id="Line 21"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skLsQAAADcAAAADwAAAGRycy9kb3ducmV2LnhtbERPPW/CMBDdK/EfrENiQcWBgVYBgxAC&#10;xNCoLe3AeIqPJMQ+R7EhaX99PSB1fHrfy3VvjbhT6yvHCqaTBARx7nTFhYLvr/3zKwgfkDUax6Tg&#10;hzysV4OnJabadfxJ91MoRAxhn6KCMoQmldLnJVn0E9cQR+7iWoshwraQusUuhlsjZ0kylxYrjg0l&#10;NrQtKa9PN6vAvb/tuuycm/rDZeNDXf+arL8qNRr2mwWIQH34Fz/cR63gZR7nxzPxCM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CyQuxAAAANwAAAAPAAAAAAAAAAAA&#10;AAAAAKECAABkcnMvZG93bnJldi54bWxQSwUGAAAAAAQABAD5AAAAkgMAAAAA&#10;" strokeweight=".5pt">
                  <v:stroke dashstyle="longDash"/>
                </v:line>
              </v:group>
            </w:pict>
          </mc:Fallback>
        </mc:AlternateContent>
      </w:r>
      <w:r>
        <w:rPr>
          <w:noProof/>
        </w:rPr>
        <mc:AlternateContent>
          <mc:Choice Requires="wpg">
            <w:drawing>
              <wp:anchor distT="0" distB="0" distL="114300" distR="114300" simplePos="0" relativeHeight="12" behindDoc="0" locked="0" layoutInCell="1" allowOverlap="1" wp14:anchorId="6B868C06" wp14:editId="5958C877">
                <wp:simplePos x="0" y="0"/>
                <wp:positionH relativeFrom="column">
                  <wp:posOffset>1346200</wp:posOffset>
                </wp:positionH>
                <wp:positionV relativeFrom="paragraph">
                  <wp:posOffset>1257300</wp:posOffset>
                </wp:positionV>
                <wp:extent cx="2276475" cy="1144270"/>
                <wp:effectExtent l="12700" t="18415" r="15875" b="18415"/>
                <wp:wrapNone/>
                <wp:docPr id="74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746" name="Line 24"/>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7" name="Line 25"/>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8" name="Line 26"/>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49" name="Line 27"/>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50" name="Line 28"/>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51" name="Line 29"/>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52" name="Line 30"/>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9417E8" id="Group 23" o:spid="_x0000_s1026" style="position:absolute;margin-left:106pt;margin-top:99pt;width:179.25pt;height:90.1pt;z-index:12"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">
                <v:line id="Line 24"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diA8IAAADcAAAADwAAAGRycy9kb3ducmV2LnhtbESPQYvCMBSE74L/ITzBm6bK6i7VKCJ0&#10;8Sa2Xrw9m2dbbF5KE7X+eyMIHoeZ+YZZrjtTizu1rrKsYDKOQBDnVldcKDhmyegPhPPIGmvLpOBJ&#10;Dtarfm+JsbYPPtA99YUIEHYxKii9b2IpXV6SQTe2DXHwLrY16INsC6lbfAS4qeU0iubSYMVhocSG&#10;tiXl1/RmFFxPx1nyv9/qrE43+lwk/nS+aKWGg26zAOGp89/wp73TCn5/5vA+E46AXL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PdiA8IAAADcAAAADwAAAAAAAAAAAAAA&#10;AAChAgAAZHJzL2Rvd25yZXYueG1sUEsFBgAAAAAEAAQA+QAAAJADAAAAAA==&#10;" strokeweight="2pt"/>
                <v:line id="Line 25"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cBlMUAAADcAAAADwAAAGRycy9kb3ducmV2LnhtbESP0WrCQBRE3wX/YblC33RjLFVS1yBq&#10;IfStph9wm71N0mbvxuyapH69Wyj0cZiZM8w2HU0jeupcbVnBchGBIC6srrlU8J6/zDcgnEfW2Fgm&#10;BT/kIN1NJ1tMtB34jfqzL0WAsEtQQeV9m0jpiooMuoVtiYP3aTuDPsiulLrDIcBNI+MoepIGaw4L&#10;FbZ0qKj4Pl+NguOxzC/XeJP1xceJD5f6Zl9XX0o9zMb9MwhPo/8P/7UzrWD9uIbfM+EIyN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cBlMUAAADcAAAADwAAAAAAAAAA&#10;AAAAAAChAgAAZHJzL2Rvd25yZXYueG1sUEsFBgAAAAAEAAQA+QAAAJMDAAAAAA==&#10;" strokeweight="2pt"/>
                <v:line id="Line 26"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iV5sAAAADcAAAADwAAAGRycy9kb3ducmV2LnhtbERPza7BQBTeS7zD5EjujqmfXFKGCG4i&#10;dhcPcHSOtnTOVGdUeXqzkFh++f5ni8YUoqbK5ZYV9HsRCOLE6pxTBcfDX3cCwnlkjYVlUvAkB4t5&#10;uzXDWNsH/1O996kIIexiVJB5X8ZSuiQjg65nS+LAnW1l0AdYpVJX+AjhppCDKPqVBnMODRmWtMoo&#10;ue7vRsF6nR5u98FkWyenDa9u+cvuhhelfjrNcgrCU+O/4o97qxWMR2FtOBOOgJ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olebAAAAA3AAAAA8AAAAAAAAAAAAAAAAA&#10;oQIAAGRycy9kb3ducmV2LnhtbFBLBQYAAAAABAAEAPkAAACOAwAAAAA=&#10;" strokeweight="2pt"/>
                <v:line id="Line 27"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QwfcYAAADcAAAADwAAAGRycy9kb3ducmV2LnhtbESPzW7CMBCE75V4B2uReisOtCoQMAgl&#10;rYR6K/AAS7wkaeN1iJ2f8vS4UqUeRzPzjWa9HUwlOmpcaVnBdBKBIM6sLjlXcDq+Py1AOI+ssbJM&#10;Cn7IwXYzelhjrG3Pn9QdfC4ChF2MCgrv61hKlxVk0E1sTRy8i20M+iCbXOoG+wA3lZxF0as0WHJY&#10;KLCmpKDs+9AaBWmaH6/tbLHvsvMbJ9fyZj+ev5R6HA+7FQhPg/8P/7X3WsH8ZQm/Z8IRkJ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kMH3GAAAA3AAAAA8AAAAAAAAA&#10;AAAAAAAAoQIAAGRycy9kb3ducmV2LnhtbFBLBQYAAAAABAAEAPkAAACUAwAAAAA=&#10;" strokeweight="2pt"/>
                <v:line id="Line 28"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JMb0AAADcAAAADwAAAGRycy9kb3ducmV2LnhtbERPuwrCMBTdBf8hXMFNUwUfVKOIUHET&#10;axe3a3Nti81NaaLWvzeD4Hg47/W2M7V4Uesqywom4wgEcW51xYWC7JKMliCcR9ZYWyYFH3Kw3fR7&#10;a4y1ffOZXqkvRAhhF6OC0vsmltLlJRl0Y9sQB+5uW4M+wLaQusV3CDe1nEbRXBqsODSU2NC+pPyR&#10;Po2CxzWbJYfTXl/qdKdvReKvt7tWajjodisQnjr/F//cR61gMQvzw5lwBOTmC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GLyTG9AAAA3AAAAA8AAAAAAAAAAAAAAAAAoQIA&#10;AGRycy9kb3ducmV2LnhtbFBLBQYAAAAABAAEAPkAAACLAwAAAAA=&#10;" strokeweight="2pt"/>
                <v:line id="Line 29"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dsqsAAAADcAAAADwAAAGRycy9kb3ducmV2LnhtbESPzQrCMBCE74LvEFbwpqmCP1SjiFDx&#10;JlYv3tZmbYvNpjRR69sbQfA4zMw3zHLdmko8qXGlZQWjYQSCOLO65FzB+ZQM5iCcR9ZYWSYFb3Kw&#10;XnU7S4y1ffGRnqnPRYCwi1FB4X0dS+myggy6oa2Jg3ezjUEfZJNL3eArwE0lx1E0lQZLDgsF1rQt&#10;KLunD6PgfjlPkt1hq09VutHXPPGX600r1e+1mwUIT63/h3/tvVYwm4zg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7HbKrAAAAA3AAAAA8AAAAAAAAAAAAAAAAA&#10;oQIAAGRycy9kb3ducmV2LnhtbFBLBQYAAAAABAAEAPkAAACOAwAAAAA=&#10;" strokeweight="2pt"/>
                <v:line id="Line 30"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Xy3cAAAADcAAAADwAAAGRycy9kb3ducmV2LnhtbESPzQrCMBCE74LvEFbwpqmCP1SjiFDx&#10;JlYv3tZmbYvNpjRR69sbQfA4zMw3zHLdmko8qXGlZQWjYQSCOLO65FzB+ZQM5iCcR9ZYWSYFb3Kw&#10;XnU7S4y1ffGRnqnPRYCwi1FB4X0dS+myggy6oa2Jg3ezjUEfZJNL3eArwE0lx1E0lQZLDgsF1rQt&#10;KLunD6PgfjlPkt1hq09VutHXPPGX600r1e+1mwUIT63/h3/tvVYwm4zheyYcAbn6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4V8t3AAAAA3AAAAA8AAAAAAAAAAAAAAAAA&#10;oQIAAGRycy9kb3ducmV2LnhtbFBLBQYAAAAABAAEAPkAAACOAwAAAAA=&#10;" strokeweight="2pt"/>
              </v:group>
            </w:pict>
          </mc:Fallback>
        </mc:AlternateContent>
      </w:r>
      <w:r>
        <w:rPr>
          <w:noProof/>
        </w:rPr>
        <mc:AlternateContent>
          <mc:Choice Requires="wps">
            <w:drawing>
              <wp:anchor distT="0" distB="0" distL="114300" distR="114300" simplePos="0" relativeHeight="13" behindDoc="0" locked="0" layoutInCell="1" allowOverlap="1" wp14:anchorId="23B6BCD7" wp14:editId="0673CE9B">
                <wp:simplePos x="0" y="0"/>
                <wp:positionH relativeFrom="column">
                  <wp:posOffset>1836420</wp:posOffset>
                </wp:positionH>
                <wp:positionV relativeFrom="paragraph">
                  <wp:posOffset>1828800</wp:posOffset>
                </wp:positionV>
                <wp:extent cx="1574800" cy="457200"/>
                <wp:effectExtent l="0" t="0" r="0" b="635"/>
                <wp:wrapNone/>
                <wp:docPr id="7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BC75C2" w14:textId="77777777" w:rsidR="00817153" w:rsidRDefault="00817153" w:rsidP="00BA7A0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CD7" id="Text Box 31" o:spid="_x0000_s1029" type="#_x0000_t202" style="position:absolute;margin-left:144.6pt;margin-top:2in;width:124pt;height:36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" stroked="f">
                <v:textbox inset="0,0,0,0">
                  <w:txbxContent>
                    <w:p w14:paraId="29BC75C2" w14:textId="77777777" w:rsidR="00817153" w:rsidRDefault="00817153" w:rsidP="00BA7A09">
                      <w:pPr>
                        <w:rPr>
                          <w:sz w:val="20"/>
                          <w:szCs w:val="20"/>
                        </w:rPr>
                      </w:pPr>
                      <w:r>
                        <w:rPr>
                          <w:sz w:val="20"/>
                          <w:szCs w:val="20"/>
                        </w:rPr>
                        <w:t>The area under the capped Energy Offer Curve equals (DAAIEC * (DAESR – LSL))</w:t>
                      </w:r>
                    </w:p>
                  </w:txbxContent>
                </v:textbox>
              </v:shape>
            </w:pict>
          </mc:Fallback>
        </mc:AlternateContent>
      </w:r>
    </w:p>
    <w:p w14:paraId="3E92140C" w14:textId="77777777" w:rsidR="00BA7A09" w:rsidRPr="0003648D" w:rsidRDefault="00BA7A09" w:rsidP="00BA7A09">
      <w:pPr>
        <w:spacing w:before="240" w:after="240"/>
        <w:ind w:left="720" w:hanging="720"/>
        <w:rPr>
          <w:iCs/>
        </w:rPr>
      </w:pPr>
      <w:r w:rsidRPr="0003648D">
        <w:rPr>
          <w:iCs/>
        </w:rPr>
        <w:t>(9)</w:t>
      </w:r>
      <w:r w:rsidRPr="0003648D">
        <w:rPr>
          <w:iCs/>
        </w:rPr>
        <w:tab/>
        <w:t>The total of the Day-Ahead Make-Whole Payments to each QSE for Generation Resources for a given hour is calculated as follows:</w:t>
      </w:r>
    </w:p>
    <w:p w14:paraId="0517DD17" w14:textId="572269DC" w:rsidR="00BA7A09" w:rsidRPr="0003648D" w:rsidRDefault="00BA7A09" w:rsidP="00BA7A09">
      <w:pPr>
        <w:tabs>
          <w:tab w:val="left" w:pos="2352"/>
          <w:tab w:val="left" w:pos="3420"/>
          <w:tab w:val="left" w:pos="3822"/>
        </w:tabs>
        <w:spacing w:after="240"/>
        <w:ind w:left="1440" w:hanging="720"/>
        <w:rPr>
          <w:b/>
          <w:bCs/>
          <w:iCs/>
          <w:lang w:val="pt-BR" w:eastAsia="x-none"/>
        </w:rPr>
      </w:pPr>
      <w:r w:rsidRPr="0003648D">
        <w:rPr>
          <w:b/>
          <w:bCs/>
          <w:iCs/>
          <w:lang w:val="pt-BR" w:eastAsia="x-none"/>
        </w:rPr>
        <w:lastRenderedPageBreak/>
        <w:t xml:space="preserve">DAMWAMTQSETOT </w:t>
      </w:r>
      <w:r w:rsidRPr="0003648D">
        <w:rPr>
          <w:b/>
          <w:bCs/>
          <w:i/>
          <w:iCs/>
          <w:vertAlign w:val="subscript"/>
          <w:lang w:val="pt-BR" w:eastAsia="x-none"/>
        </w:rPr>
        <w:t>q</w:t>
      </w:r>
      <w:r w:rsidRPr="0003648D">
        <w:rPr>
          <w:b/>
          <w:bCs/>
          <w:iCs/>
          <w:lang w:val="pt-BR" w:eastAsia="x-none"/>
        </w:rPr>
        <w:tab/>
        <w:t>=</w:t>
      </w:r>
      <w:r w:rsidRPr="0003648D">
        <w:rPr>
          <w:b/>
          <w:bCs/>
          <w:iCs/>
          <w:lang w:val="pt-BR" w:eastAsia="x-none"/>
        </w:rPr>
        <w:tab/>
      </w:r>
      <w:r w:rsidR="00D93F97">
        <w:rPr>
          <w:b/>
          <w:bCs/>
          <w:iCs/>
          <w:noProof/>
          <w:position w:val="-22"/>
        </w:rPr>
        <w:drawing>
          <wp:inline distT="0" distB="0" distL="0" distR="0" wp14:anchorId="347744EB" wp14:editId="5259B931">
            <wp:extent cx="142875" cy="29400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00D93F97">
        <w:rPr>
          <w:b/>
          <w:bCs/>
          <w:iCs/>
          <w:noProof/>
          <w:position w:val="-18"/>
        </w:rPr>
        <w:drawing>
          <wp:inline distT="0" distB="0" distL="0" distR="0" wp14:anchorId="5E9BC9C7" wp14:editId="276A0759">
            <wp:extent cx="142875" cy="27051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3648D">
        <w:rPr>
          <w:b/>
          <w:bCs/>
          <w:iCs/>
          <w:lang w:val="pt-BR" w:eastAsia="x-none"/>
        </w:rPr>
        <w:t xml:space="preserve">DAMWAMT </w:t>
      </w:r>
      <w:r w:rsidRPr="0003648D">
        <w:rPr>
          <w:b/>
          <w:bCs/>
          <w:i/>
          <w:iCs/>
          <w:vertAlign w:val="subscript"/>
          <w:lang w:val="pt-BR" w:eastAsia="x-none"/>
        </w:rPr>
        <w:t>q, p, r</w:t>
      </w:r>
    </w:p>
    <w:p w14:paraId="7F896ED4" w14:textId="77777777"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BA7A09" w:rsidRPr="0003648D" w14:paraId="24CC5160" w14:textId="77777777" w:rsidTr="00FF6149">
        <w:trPr>
          <w:tblHeader/>
        </w:trPr>
        <w:tc>
          <w:tcPr>
            <w:tcW w:w="1248" w:type="pct"/>
          </w:tcPr>
          <w:p w14:paraId="566DB30D" w14:textId="77777777" w:rsidR="00BA7A09" w:rsidRPr="0003648D" w:rsidRDefault="00BA7A09" w:rsidP="00FF6149">
            <w:pPr>
              <w:spacing w:after="120"/>
              <w:rPr>
                <w:b/>
                <w:iCs/>
                <w:sz w:val="20"/>
                <w:szCs w:val="20"/>
              </w:rPr>
            </w:pPr>
            <w:r w:rsidRPr="0003648D">
              <w:rPr>
                <w:b/>
                <w:iCs/>
                <w:sz w:val="20"/>
                <w:szCs w:val="20"/>
              </w:rPr>
              <w:t>Variable</w:t>
            </w:r>
          </w:p>
        </w:tc>
        <w:tc>
          <w:tcPr>
            <w:tcW w:w="452" w:type="pct"/>
          </w:tcPr>
          <w:p w14:paraId="497AD343" w14:textId="77777777" w:rsidR="00BA7A09" w:rsidRPr="0003648D" w:rsidRDefault="00BA7A09" w:rsidP="00FF6149">
            <w:pPr>
              <w:spacing w:after="120"/>
              <w:rPr>
                <w:b/>
                <w:iCs/>
                <w:sz w:val="20"/>
                <w:szCs w:val="20"/>
              </w:rPr>
            </w:pPr>
            <w:r w:rsidRPr="0003648D">
              <w:rPr>
                <w:b/>
                <w:iCs/>
                <w:sz w:val="20"/>
                <w:szCs w:val="20"/>
              </w:rPr>
              <w:t>Unit</w:t>
            </w:r>
          </w:p>
        </w:tc>
        <w:tc>
          <w:tcPr>
            <w:tcW w:w="3300" w:type="pct"/>
          </w:tcPr>
          <w:p w14:paraId="08078D81" w14:textId="77777777" w:rsidR="00BA7A09" w:rsidRPr="0003648D" w:rsidRDefault="00BA7A09" w:rsidP="00FF6149">
            <w:pPr>
              <w:spacing w:after="120"/>
              <w:rPr>
                <w:b/>
                <w:iCs/>
                <w:sz w:val="20"/>
                <w:szCs w:val="20"/>
              </w:rPr>
            </w:pPr>
            <w:r w:rsidRPr="0003648D">
              <w:rPr>
                <w:b/>
                <w:iCs/>
                <w:sz w:val="20"/>
                <w:szCs w:val="20"/>
              </w:rPr>
              <w:t>Definition</w:t>
            </w:r>
          </w:p>
        </w:tc>
      </w:tr>
      <w:tr w:rsidR="00BA7A09" w:rsidRPr="0003648D" w14:paraId="6233B0B0" w14:textId="77777777" w:rsidTr="00FF6149">
        <w:tc>
          <w:tcPr>
            <w:tcW w:w="1248" w:type="pct"/>
          </w:tcPr>
          <w:p w14:paraId="4D5A9C9A" w14:textId="77777777" w:rsidR="00BA7A09" w:rsidRPr="0003648D" w:rsidRDefault="00BA7A09" w:rsidP="00FF6149">
            <w:pPr>
              <w:spacing w:after="60"/>
              <w:rPr>
                <w:iCs/>
                <w:sz w:val="20"/>
                <w:szCs w:val="20"/>
              </w:rPr>
            </w:pPr>
            <w:r w:rsidRPr="0003648D">
              <w:rPr>
                <w:iCs/>
                <w:sz w:val="20"/>
                <w:szCs w:val="20"/>
              </w:rPr>
              <w:t xml:space="preserve">DAMWAMTQSETOT </w:t>
            </w:r>
            <w:r w:rsidRPr="0003648D">
              <w:rPr>
                <w:i/>
                <w:iCs/>
                <w:sz w:val="20"/>
                <w:szCs w:val="20"/>
                <w:vertAlign w:val="subscript"/>
              </w:rPr>
              <w:t>q</w:t>
            </w:r>
          </w:p>
        </w:tc>
        <w:tc>
          <w:tcPr>
            <w:tcW w:w="452" w:type="pct"/>
          </w:tcPr>
          <w:p w14:paraId="283699C9" w14:textId="77777777" w:rsidR="00BA7A09" w:rsidRPr="0003648D" w:rsidRDefault="00BA7A09" w:rsidP="00FF6149">
            <w:pPr>
              <w:spacing w:after="60"/>
              <w:rPr>
                <w:iCs/>
                <w:sz w:val="20"/>
                <w:szCs w:val="20"/>
              </w:rPr>
            </w:pPr>
            <w:r w:rsidRPr="0003648D">
              <w:rPr>
                <w:iCs/>
                <w:sz w:val="20"/>
                <w:szCs w:val="20"/>
              </w:rPr>
              <w:t>$</w:t>
            </w:r>
          </w:p>
        </w:tc>
        <w:tc>
          <w:tcPr>
            <w:tcW w:w="3300" w:type="pct"/>
          </w:tcPr>
          <w:p w14:paraId="51B685B1" w14:textId="77777777" w:rsidR="00BA7A09" w:rsidRPr="0003648D" w:rsidRDefault="00BA7A09" w:rsidP="00FF6149">
            <w:pPr>
              <w:spacing w:after="60"/>
              <w:rPr>
                <w:iCs/>
                <w:sz w:val="20"/>
                <w:szCs w:val="20"/>
              </w:rPr>
            </w:pPr>
            <w:r w:rsidRPr="0003648D">
              <w:rPr>
                <w:i/>
                <w:iCs/>
                <w:sz w:val="20"/>
                <w:szCs w:val="20"/>
              </w:rPr>
              <w:t>Day-Ahead Make-Whole Payment QSE Total per QSE</w:t>
            </w:r>
            <w:r w:rsidRPr="0003648D">
              <w:rPr>
                <w:iCs/>
                <w:sz w:val="20"/>
                <w:szCs w:val="20"/>
              </w:rPr>
              <w:sym w:font="Symbol" w:char="F0BE"/>
            </w:r>
            <w:r w:rsidRPr="0003648D">
              <w:rPr>
                <w:iCs/>
                <w:sz w:val="20"/>
                <w:szCs w:val="20"/>
              </w:rPr>
              <w:t xml:space="preserve">The total of the Day-Ahead Make-Whole Payments to QSE </w:t>
            </w:r>
            <w:r w:rsidRPr="0003648D">
              <w:rPr>
                <w:i/>
                <w:iCs/>
                <w:sz w:val="20"/>
                <w:szCs w:val="20"/>
              </w:rPr>
              <w:t>q</w:t>
            </w:r>
            <w:r w:rsidRPr="0003648D">
              <w:rPr>
                <w:iCs/>
                <w:sz w:val="20"/>
                <w:szCs w:val="20"/>
              </w:rPr>
              <w:t xml:space="preserve"> for the DAM-committed Generation Resources represented by this QSE for the hour.</w:t>
            </w:r>
          </w:p>
        </w:tc>
      </w:tr>
      <w:tr w:rsidR="00BA7A09" w:rsidRPr="0003648D" w14:paraId="078B3CC0" w14:textId="77777777" w:rsidTr="00FF6149">
        <w:tc>
          <w:tcPr>
            <w:tcW w:w="1248" w:type="pct"/>
          </w:tcPr>
          <w:p w14:paraId="740E4486" w14:textId="77777777" w:rsidR="00BA7A09" w:rsidRPr="0003648D" w:rsidRDefault="00BA7A09" w:rsidP="00FF6149">
            <w:pPr>
              <w:spacing w:after="60"/>
              <w:rPr>
                <w:iCs/>
                <w:sz w:val="20"/>
                <w:szCs w:val="20"/>
                <w:lang w:val="pt-BR"/>
              </w:rPr>
            </w:pPr>
            <w:r w:rsidRPr="0003648D">
              <w:rPr>
                <w:iCs/>
                <w:sz w:val="20"/>
                <w:szCs w:val="20"/>
                <w:lang w:val="pt-BR"/>
              </w:rPr>
              <w:t xml:space="preserve">DAMWAMT </w:t>
            </w:r>
            <w:r w:rsidRPr="0003648D">
              <w:rPr>
                <w:i/>
                <w:iCs/>
                <w:sz w:val="20"/>
                <w:szCs w:val="20"/>
                <w:vertAlign w:val="subscript"/>
                <w:lang w:val="pt-BR"/>
              </w:rPr>
              <w:t>q, p, r</w:t>
            </w:r>
          </w:p>
        </w:tc>
        <w:tc>
          <w:tcPr>
            <w:tcW w:w="452" w:type="pct"/>
          </w:tcPr>
          <w:p w14:paraId="6267BACB" w14:textId="77777777" w:rsidR="00BA7A09" w:rsidRPr="0003648D" w:rsidRDefault="00BA7A09" w:rsidP="00FF6149">
            <w:pPr>
              <w:spacing w:after="60"/>
              <w:rPr>
                <w:iCs/>
                <w:sz w:val="20"/>
                <w:szCs w:val="20"/>
              </w:rPr>
            </w:pPr>
            <w:r w:rsidRPr="0003648D">
              <w:rPr>
                <w:iCs/>
                <w:sz w:val="20"/>
                <w:szCs w:val="20"/>
              </w:rPr>
              <w:t>$</w:t>
            </w:r>
          </w:p>
        </w:tc>
        <w:tc>
          <w:tcPr>
            <w:tcW w:w="3300" w:type="pct"/>
          </w:tcPr>
          <w:p w14:paraId="4075F029" w14:textId="77777777" w:rsidR="00BA7A09" w:rsidRPr="0003648D" w:rsidRDefault="00BA7A09" w:rsidP="00FF6149">
            <w:pPr>
              <w:spacing w:after="60"/>
              <w:rPr>
                <w:iCs/>
                <w:sz w:val="20"/>
                <w:szCs w:val="20"/>
              </w:rPr>
            </w:pPr>
            <w:r w:rsidRPr="0003648D">
              <w:rPr>
                <w:i/>
                <w:iCs/>
                <w:sz w:val="20"/>
                <w:szCs w:val="20"/>
              </w:rPr>
              <w:t>Day-Ahead Make-Whole Payment per QSE per Settlement Point per Resource</w:t>
            </w:r>
            <w:r w:rsidRPr="0003648D">
              <w:rPr>
                <w:iCs/>
                <w:sz w:val="20"/>
                <w:szCs w:val="20"/>
              </w:rPr>
              <w:sym w:font="Symbol" w:char="F0BE"/>
            </w:r>
            <w:r w:rsidRPr="0003648D">
              <w:rPr>
                <w:iCs/>
                <w:sz w:val="20"/>
                <w:szCs w:val="20"/>
              </w:rPr>
              <w:t xml:space="preserve">The payment to QSE </w:t>
            </w:r>
            <w:r w:rsidRPr="0003648D">
              <w:rPr>
                <w:i/>
                <w:iCs/>
                <w:sz w:val="20"/>
                <w:szCs w:val="20"/>
              </w:rPr>
              <w:t>q</w:t>
            </w:r>
            <w:r w:rsidRPr="0003648D">
              <w:rPr>
                <w:iCs/>
                <w:sz w:val="20"/>
                <w:szCs w:val="20"/>
              </w:rPr>
              <w:t xml:space="preserve"> to make-whole the Startup Cost and energy cost of Resource </w:t>
            </w:r>
            <w:r w:rsidRPr="0003648D">
              <w:rPr>
                <w:i/>
                <w:iCs/>
                <w:sz w:val="20"/>
                <w:szCs w:val="20"/>
              </w:rPr>
              <w:t>r</w:t>
            </w:r>
            <w:r w:rsidRPr="0003648D">
              <w:rPr>
                <w:iCs/>
                <w:sz w:val="20"/>
                <w:szCs w:val="20"/>
              </w:rPr>
              <w:t xml:space="preserve"> committed in the DAM at Resource Node </w:t>
            </w:r>
            <w:r w:rsidRPr="0003648D">
              <w:rPr>
                <w:i/>
                <w:iCs/>
                <w:sz w:val="20"/>
                <w:szCs w:val="20"/>
              </w:rPr>
              <w:t>p</w:t>
            </w:r>
            <w:r w:rsidRPr="0003648D">
              <w:rPr>
                <w:iCs/>
                <w:sz w:val="20"/>
                <w:szCs w:val="20"/>
              </w:rPr>
              <w:t xml:space="preserve"> for the hour.  When a Combined Cycle Generation Resource is committed in the DAM, payment is made to the Combined Cycle Train for the DAM-committed Combined Cycle Generation Resource.</w:t>
            </w:r>
          </w:p>
        </w:tc>
      </w:tr>
      <w:tr w:rsidR="00BA7A09" w:rsidRPr="0003648D" w14:paraId="75C06C2E" w14:textId="77777777" w:rsidTr="00FF6149">
        <w:tc>
          <w:tcPr>
            <w:tcW w:w="1248" w:type="pct"/>
            <w:tcBorders>
              <w:top w:val="single" w:sz="4" w:space="0" w:color="auto"/>
              <w:left w:val="single" w:sz="4" w:space="0" w:color="auto"/>
              <w:bottom w:val="single" w:sz="4" w:space="0" w:color="auto"/>
              <w:right w:val="single" w:sz="4" w:space="0" w:color="auto"/>
            </w:tcBorders>
          </w:tcPr>
          <w:p w14:paraId="03A63BCA" w14:textId="77777777" w:rsidR="00BA7A09" w:rsidRPr="0003648D" w:rsidRDefault="00671426" w:rsidP="00FF6149">
            <w:pPr>
              <w:spacing w:after="60"/>
              <w:rPr>
                <w:i/>
                <w:iCs/>
                <w:sz w:val="20"/>
                <w:szCs w:val="20"/>
              </w:rPr>
            </w:pPr>
            <w:r w:rsidRPr="0003648D">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1B50640A" w14:textId="77777777" w:rsidR="00BA7A09" w:rsidRPr="0003648D" w:rsidRDefault="00BA7A09" w:rsidP="00FF6149">
            <w:pPr>
              <w:spacing w:after="60"/>
              <w:rPr>
                <w:iCs/>
                <w:sz w:val="20"/>
                <w:szCs w:val="20"/>
              </w:rPr>
            </w:pPr>
            <w:r w:rsidRPr="0003648D">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761A9B30" w14:textId="77777777" w:rsidR="00BA7A09" w:rsidRPr="0003648D" w:rsidRDefault="00BA7A09" w:rsidP="00FF6149">
            <w:pPr>
              <w:spacing w:after="60"/>
              <w:rPr>
                <w:iCs/>
                <w:sz w:val="20"/>
                <w:szCs w:val="20"/>
              </w:rPr>
            </w:pPr>
            <w:r w:rsidRPr="0003648D">
              <w:rPr>
                <w:iCs/>
                <w:sz w:val="20"/>
                <w:szCs w:val="20"/>
              </w:rPr>
              <w:t>A QSE.</w:t>
            </w:r>
          </w:p>
        </w:tc>
      </w:tr>
      <w:tr w:rsidR="00BA7A09" w:rsidRPr="0003648D" w14:paraId="601B8F18" w14:textId="77777777" w:rsidTr="00FF6149">
        <w:tc>
          <w:tcPr>
            <w:tcW w:w="1248" w:type="pct"/>
            <w:tcBorders>
              <w:top w:val="single" w:sz="4" w:space="0" w:color="auto"/>
              <w:left w:val="single" w:sz="4" w:space="0" w:color="auto"/>
              <w:bottom w:val="single" w:sz="4" w:space="0" w:color="auto"/>
              <w:right w:val="single" w:sz="4" w:space="0" w:color="auto"/>
            </w:tcBorders>
          </w:tcPr>
          <w:p w14:paraId="720328B4" w14:textId="77777777" w:rsidR="00BA7A09" w:rsidRPr="0003648D" w:rsidRDefault="00671426" w:rsidP="00FF6149">
            <w:pPr>
              <w:spacing w:after="60"/>
              <w:rPr>
                <w:i/>
                <w:iCs/>
                <w:sz w:val="20"/>
                <w:szCs w:val="20"/>
              </w:rPr>
            </w:pPr>
            <w:r w:rsidRPr="0003648D">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7E3D754D" w14:textId="77777777" w:rsidR="00BA7A09" w:rsidRPr="0003648D" w:rsidRDefault="00BA7A09" w:rsidP="00FF6149">
            <w:pPr>
              <w:spacing w:after="60"/>
              <w:rPr>
                <w:iCs/>
                <w:sz w:val="20"/>
                <w:szCs w:val="20"/>
              </w:rPr>
            </w:pPr>
            <w:r w:rsidRPr="0003648D">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6CA0B2E" w14:textId="77777777" w:rsidR="00BA7A09" w:rsidRPr="0003648D" w:rsidRDefault="00BA7A09" w:rsidP="00FF6149">
            <w:pPr>
              <w:spacing w:after="60"/>
              <w:rPr>
                <w:iCs/>
                <w:sz w:val="20"/>
                <w:szCs w:val="20"/>
              </w:rPr>
            </w:pPr>
            <w:r w:rsidRPr="0003648D">
              <w:rPr>
                <w:iCs/>
                <w:sz w:val="20"/>
                <w:szCs w:val="20"/>
              </w:rPr>
              <w:t>A Settlement Point.</w:t>
            </w:r>
          </w:p>
        </w:tc>
      </w:tr>
      <w:tr w:rsidR="00BA7A09" w:rsidRPr="0003648D" w14:paraId="62D43108" w14:textId="77777777" w:rsidTr="00FF6149">
        <w:tc>
          <w:tcPr>
            <w:tcW w:w="1248" w:type="pct"/>
            <w:tcBorders>
              <w:top w:val="single" w:sz="4" w:space="0" w:color="auto"/>
              <w:left w:val="single" w:sz="4" w:space="0" w:color="auto"/>
              <w:bottom w:val="single" w:sz="4" w:space="0" w:color="auto"/>
              <w:right w:val="single" w:sz="4" w:space="0" w:color="auto"/>
            </w:tcBorders>
          </w:tcPr>
          <w:p w14:paraId="1C4D6C14" w14:textId="77777777" w:rsidR="00BA7A09" w:rsidRPr="0003648D" w:rsidRDefault="00671426" w:rsidP="00FF6149">
            <w:pPr>
              <w:spacing w:after="60"/>
              <w:rPr>
                <w:i/>
                <w:iCs/>
                <w:sz w:val="20"/>
                <w:szCs w:val="20"/>
              </w:rPr>
            </w:pPr>
            <w:r w:rsidRPr="0003648D">
              <w:rPr>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6138055E" w14:textId="77777777" w:rsidR="00BA7A09" w:rsidRPr="0003648D" w:rsidRDefault="00BA7A09" w:rsidP="00FF6149">
            <w:pPr>
              <w:spacing w:after="60"/>
              <w:rPr>
                <w:iCs/>
                <w:sz w:val="20"/>
                <w:szCs w:val="20"/>
              </w:rPr>
            </w:pPr>
            <w:r w:rsidRPr="0003648D">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3D32D9A4" w14:textId="77777777" w:rsidR="00BA7A09" w:rsidRPr="0003648D" w:rsidRDefault="00BA7A09" w:rsidP="00FF6149">
            <w:pPr>
              <w:spacing w:after="60"/>
              <w:rPr>
                <w:iCs/>
                <w:sz w:val="20"/>
                <w:szCs w:val="20"/>
              </w:rPr>
            </w:pPr>
            <w:r w:rsidRPr="0003648D">
              <w:rPr>
                <w:iCs/>
                <w:sz w:val="20"/>
                <w:szCs w:val="20"/>
              </w:rPr>
              <w:t>A DAM-committed Generation Resource.</w:t>
            </w:r>
          </w:p>
        </w:tc>
      </w:tr>
    </w:tbl>
    <w:p w14:paraId="0169F28D" w14:textId="77777777" w:rsidR="00BA7A09" w:rsidRPr="0003648D" w:rsidRDefault="00BA7A09" w:rsidP="00BA7A09">
      <w:pPr>
        <w:keepNext/>
        <w:tabs>
          <w:tab w:val="left" w:pos="1620"/>
        </w:tabs>
        <w:spacing w:before="480" w:after="240"/>
        <w:ind w:left="1627" w:hanging="1627"/>
        <w:outlineLvl w:val="4"/>
        <w:rPr>
          <w:ins w:id="1264" w:author="STEC" w:date="2017-11-06T15:36:00Z"/>
          <w:b/>
          <w:bCs/>
          <w:i/>
          <w:iCs/>
          <w:szCs w:val="26"/>
        </w:rPr>
      </w:pPr>
      <w:bookmarkStart w:id="1265" w:name="_Toc109185139"/>
      <w:bookmarkStart w:id="1266" w:name="_Toc142108969"/>
      <w:bookmarkStart w:id="1267" w:name="_Toc142113814"/>
      <w:bookmarkStart w:id="1268" w:name="_Toc402345642"/>
      <w:bookmarkStart w:id="1269" w:name="_Toc405383925"/>
      <w:bookmarkStart w:id="1270" w:name="_Toc405537028"/>
      <w:bookmarkStart w:id="1271" w:name="_Toc440871814"/>
      <w:bookmarkStart w:id="1272" w:name="_Toc480878754"/>
      <w:ins w:id="1273" w:author="STEC" w:date="2017-11-06T15:36:00Z">
        <w:r w:rsidRPr="0003648D">
          <w:rPr>
            <w:b/>
            <w:bCs/>
            <w:i/>
            <w:iCs/>
            <w:szCs w:val="26"/>
          </w:rPr>
          <w:t>4.6.4.1.</w:t>
        </w:r>
      </w:ins>
      <w:ins w:id="1274" w:author="STEC" w:date="2017-11-06T15:37:00Z">
        <w:r w:rsidRPr="0003648D">
          <w:rPr>
            <w:b/>
            <w:bCs/>
            <w:i/>
            <w:iCs/>
            <w:szCs w:val="26"/>
          </w:rPr>
          <w:t>5</w:t>
        </w:r>
      </w:ins>
      <w:ins w:id="1275" w:author="STEC" w:date="2017-11-06T15:36:00Z">
        <w:r w:rsidRPr="0003648D">
          <w:rPr>
            <w:b/>
            <w:bCs/>
            <w:i/>
            <w:iCs/>
            <w:szCs w:val="26"/>
          </w:rPr>
          <w:tab/>
        </w:r>
      </w:ins>
      <w:ins w:id="1276" w:author="STEC" w:date="2017-11-06T15:37:00Z">
        <w:del w:id="1277" w:author="STEC 042618" w:date="2018-03-28T13:30:00Z">
          <w:r w:rsidRPr="0003648D" w:rsidDel="00315C88">
            <w:rPr>
              <w:b/>
              <w:bCs/>
              <w:i/>
              <w:iCs/>
              <w:szCs w:val="26"/>
            </w:rPr>
            <w:delText xml:space="preserve">Primary </w:delText>
          </w:r>
        </w:del>
        <w:r w:rsidRPr="0003648D">
          <w:rPr>
            <w:b/>
            <w:bCs/>
            <w:i/>
            <w:iCs/>
            <w:szCs w:val="26"/>
          </w:rPr>
          <w:t>Frequency Response</w:t>
        </w:r>
      </w:ins>
      <w:ins w:id="1278" w:author="STEC 042618" w:date="2018-03-28T14:58:00Z">
        <w:r w:rsidR="000315C0" w:rsidRPr="0003648D">
          <w:rPr>
            <w:b/>
            <w:bCs/>
            <w:i/>
            <w:iCs/>
            <w:szCs w:val="26"/>
          </w:rPr>
          <w:t xml:space="preserve"> </w:t>
        </w:r>
      </w:ins>
      <w:ins w:id="1279" w:author="STEC" w:date="2017-11-06T15:36:00Z">
        <w:r w:rsidRPr="0003648D">
          <w:rPr>
            <w:b/>
            <w:bCs/>
            <w:i/>
            <w:iCs/>
            <w:szCs w:val="26"/>
          </w:rPr>
          <w:t>Service Payment</w:t>
        </w:r>
      </w:ins>
    </w:p>
    <w:p w14:paraId="588ABB40" w14:textId="77777777" w:rsidR="00BA7A09" w:rsidRPr="0003648D" w:rsidRDefault="00BA7A09" w:rsidP="00BA7A09">
      <w:pPr>
        <w:spacing w:before="240" w:after="240"/>
        <w:ind w:left="720" w:hanging="720"/>
        <w:rPr>
          <w:ins w:id="1280" w:author="STEC" w:date="2017-11-06T15:36:00Z"/>
          <w:iCs/>
        </w:rPr>
      </w:pPr>
      <w:ins w:id="1281" w:author="STEC" w:date="2017-12-27T10:33:00Z">
        <w:r w:rsidRPr="0003648D">
          <w:rPr>
            <w:iCs/>
          </w:rPr>
          <w:t>(1)</w:t>
        </w:r>
        <w:r w:rsidRPr="0003648D">
          <w:rPr>
            <w:iCs/>
          </w:rPr>
          <w:tab/>
        </w:r>
      </w:ins>
      <w:ins w:id="1282" w:author="STEC" w:date="2017-11-06T15:36:00Z">
        <w:r w:rsidRPr="0003648D">
          <w:rPr>
            <w:iCs/>
          </w:rPr>
          <w:t xml:space="preserve">ERCOT shall pay each QSE whose Ancillary Service Offers to provide </w:t>
        </w:r>
      </w:ins>
      <w:ins w:id="1283" w:author="STEC" w:date="2017-12-27T10:35:00Z">
        <w:del w:id="1284" w:author="STEC 042618" w:date="2018-03-28T14:59:00Z">
          <w:r w:rsidRPr="0003648D" w:rsidDel="000315C0">
            <w:rPr>
              <w:iCs/>
            </w:rPr>
            <w:delText xml:space="preserve">Primary </w:delText>
          </w:r>
        </w:del>
        <w:r w:rsidRPr="0003648D">
          <w:rPr>
            <w:iCs/>
          </w:rPr>
          <w:t>Frequency Response</w:t>
        </w:r>
      </w:ins>
      <w:r w:rsidRPr="0003648D">
        <w:rPr>
          <w:iCs/>
        </w:rPr>
        <w:t xml:space="preserve"> </w:t>
      </w:r>
      <w:ins w:id="1285" w:author="STEC" w:date="2017-12-27T10:35:00Z">
        <w:r w:rsidRPr="0003648D">
          <w:rPr>
            <w:iCs/>
          </w:rPr>
          <w:t>Service (</w:t>
        </w:r>
        <w:del w:id="1286" w:author="STEC 042618" w:date="2018-03-28T14:59:00Z">
          <w:r w:rsidRPr="0003648D" w:rsidDel="000315C0">
            <w:rPr>
              <w:iCs/>
            </w:rPr>
            <w:delText>P</w:delText>
          </w:r>
        </w:del>
        <w:r w:rsidRPr="0003648D">
          <w:rPr>
            <w:iCs/>
          </w:rPr>
          <w:t>FRS)</w:t>
        </w:r>
      </w:ins>
      <w:ins w:id="1287" w:author="STEC" w:date="2017-11-06T15:36:00Z">
        <w:r w:rsidRPr="0003648D">
          <w:rPr>
            <w:iCs/>
          </w:rPr>
          <w:t xml:space="preserve"> to ERCOT were cleared in the DAM, for each hour as follows:</w:t>
        </w:r>
      </w:ins>
    </w:p>
    <w:p w14:paraId="5D3E70A6" w14:textId="77777777" w:rsidR="00BA7A09" w:rsidRPr="0003648D" w:rsidRDefault="00BA7A09" w:rsidP="00BA7A09">
      <w:pPr>
        <w:tabs>
          <w:tab w:val="left" w:pos="2352"/>
          <w:tab w:val="left" w:pos="3420"/>
          <w:tab w:val="left" w:pos="3822"/>
        </w:tabs>
        <w:spacing w:after="240"/>
        <w:ind w:left="720" w:hanging="720"/>
        <w:rPr>
          <w:ins w:id="1288" w:author="STEC" w:date="2017-11-06T15:36:00Z"/>
          <w:b/>
          <w:bCs/>
          <w:iCs/>
          <w:lang w:val="x-none" w:eastAsia="x-none"/>
        </w:rPr>
      </w:pPr>
      <w:ins w:id="1289" w:author="STEC" w:date="2017-12-27T10:35:00Z">
        <w:r w:rsidRPr="0003648D">
          <w:rPr>
            <w:b/>
            <w:bCs/>
            <w:iCs/>
            <w:lang w:val="x-none" w:eastAsia="x-none"/>
          </w:rPr>
          <w:tab/>
        </w:r>
      </w:ins>
      <w:ins w:id="1290" w:author="STEC" w:date="2017-11-06T15:36:00Z">
        <w:r w:rsidRPr="0003648D">
          <w:rPr>
            <w:b/>
            <w:bCs/>
            <w:iCs/>
            <w:lang w:val="x-none" w:eastAsia="x-none"/>
          </w:rPr>
          <w:t>PC</w:t>
        </w:r>
      </w:ins>
      <w:ins w:id="1291" w:author="STEC" w:date="2017-11-06T15:37:00Z">
        <w:del w:id="1292" w:author="STEC 042618" w:date="2018-03-28T15:00:00Z">
          <w:r w:rsidRPr="0003648D" w:rsidDel="001E3A15">
            <w:rPr>
              <w:b/>
              <w:bCs/>
              <w:iCs/>
              <w:lang w:eastAsia="x-none"/>
            </w:rPr>
            <w:delText>P</w:delText>
          </w:r>
        </w:del>
        <w:r w:rsidRPr="0003648D">
          <w:rPr>
            <w:b/>
            <w:bCs/>
            <w:iCs/>
            <w:lang w:eastAsia="x-none"/>
          </w:rPr>
          <w:t>F</w:t>
        </w:r>
      </w:ins>
      <w:ins w:id="1293" w:author="STEC" w:date="2017-11-06T15:36:00Z">
        <w:r w:rsidRPr="0003648D">
          <w:rPr>
            <w:b/>
            <w:bCs/>
            <w:iCs/>
            <w:lang w:val="x-none" w:eastAsia="x-none"/>
          </w:rPr>
          <w:t xml:space="preserve">RAMT </w:t>
        </w:r>
        <w:r w:rsidRPr="0003648D">
          <w:rPr>
            <w:b/>
            <w:bCs/>
            <w:i/>
            <w:iCs/>
            <w:vertAlign w:val="subscript"/>
            <w:lang w:val="x-none" w:eastAsia="x-none"/>
          </w:rPr>
          <w:t>q</w:t>
        </w:r>
        <w:r w:rsidRPr="0003648D">
          <w:rPr>
            <w:b/>
            <w:bCs/>
            <w:iCs/>
            <w:lang w:val="x-none" w:eastAsia="x-none"/>
          </w:rPr>
          <w:tab/>
          <w:t>=</w:t>
        </w:r>
        <w:r w:rsidRPr="0003648D">
          <w:rPr>
            <w:b/>
            <w:bCs/>
            <w:iCs/>
            <w:lang w:val="x-none" w:eastAsia="x-none"/>
          </w:rPr>
          <w:tab/>
          <w:t>(-1) * MCPC</w:t>
        </w:r>
      </w:ins>
      <w:ins w:id="1294" w:author="STEC" w:date="2017-11-06T15:37:00Z">
        <w:del w:id="1295" w:author="STEC 042618" w:date="2018-03-28T14:59:00Z">
          <w:r w:rsidRPr="0003648D" w:rsidDel="000315C0">
            <w:rPr>
              <w:b/>
              <w:bCs/>
              <w:iCs/>
              <w:lang w:eastAsia="x-none"/>
            </w:rPr>
            <w:delText>P</w:delText>
          </w:r>
        </w:del>
        <w:r w:rsidRPr="0003648D">
          <w:rPr>
            <w:b/>
            <w:bCs/>
            <w:iCs/>
            <w:lang w:eastAsia="x-none"/>
          </w:rPr>
          <w:t>F</w:t>
        </w:r>
      </w:ins>
      <w:ins w:id="1296" w:author="STEC" w:date="2017-11-06T15:36:00Z">
        <w:r w:rsidRPr="0003648D">
          <w:rPr>
            <w:b/>
            <w:bCs/>
            <w:iCs/>
            <w:lang w:val="x-none" w:eastAsia="x-none"/>
          </w:rPr>
          <w:t xml:space="preserve">R </w:t>
        </w:r>
        <w:r w:rsidRPr="0003648D">
          <w:rPr>
            <w:b/>
            <w:bCs/>
            <w:i/>
            <w:iCs/>
            <w:vertAlign w:val="subscript"/>
            <w:lang w:val="x-none" w:eastAsia="x-none"/>
          </w:rPr>
          <w:t>DAM</w:t>
        </w:r>
        <w:r w:rsidRPr="0003648D">
          <w:rPr>
            <w:b/>
            <w:bCs/>
            <w:iCs/>
            <w:lang w:val="x-none" w:eastAsia="x-none"/>
          </w:rPr>
          <w:t xml:space="preserve"> * PC</w:t>
        </w:r>
      </w:ins>
      <w:ins w:id="1297" w:author="STEC" w:date="2017-11-06T15:37:00Z">
        <w:del w:id="1298" w:author="STEC 042618" w:date="2018-03-28T14:59:00Z">
          <w:r w:rsidRPr="0003648D" w:rsidDel="000315C0">
            <w:rPr>
              <w:b/>
              <w:bCs/>
              <w:iCs/>
              <w:lang w:eastAsia="x-none"/>
            </w:rPr>
            <w:delText>P</w:delText>
          </w:r>
        </w:del>
        <w:r w:rsidRPr="0003648D">
          <w:rPr>
            <w:b/>
            <w:bCs/>
            <w:iCs/>
            <w:lang w:eastAsia="x-none"/>
          </w:rPr>
          <w:t>F</w:t>
        </w:r>
      </w:ins>
      <w:ins w:id="1299" w:author="STEC" w:date="2017-11-06T15:36:00Z">
        <w:r w:rsidRPr="0003648D">
          <w:rPr>
            <w:b/>
            <w:bCs/>
            <w:iCs/>
            <w:lang w:val="x-none" w:eastAsia="x-none"/>
          </w:rPr>
          <w:t xml:space="preserve">R </w:t>
        </w:r>
        <w:r w:rsidRPr="0003648D">
          <w:rPr>
            <w:b/>
            <w:bCs/>
            <w:i/>
            <w:iCs/>
            <w:vertAlign w:val="subscript"/>
            <w:lang w:val="x-none" w:eastAsia="x-none"/>
          </w:rPr>
          <w:t>q</w:t>
        </w:r>
      </w:ins>
    </w:p>
    <w:p w14:paraId="3F7472E9" w14:textId="77777777" w:rsidR="00BA7A09" w:rsidRPr="0003648D" w:rsidRDefault="00BA7A09" w:rsidP="00BA7A09">
      <w:pPr>
        <w:spacing w:after="240"/>
        <w:rPr>
          <w:ins w:id="1300" w:author="STEC" w:date="2017-11-06T15:36:00Z"/>
          <w:iCs/>
          <w:lang w:val="pt-BR"/>
        </w:rPr>
      </w:pPr>
      <w:ins w:id="1301" w:author="STEC" w:date="2017-11-06T15:36:00Z">
        <w:r w:rsidRPr="0003648D">
          <w:rPr>
            <w:iCs/>
            <w:lang w:val="pt-BR"/>
          </w:rPr>
          <w:t>Where:</w:t>
        </w:r>
      </w:ins>
    </w:p>
    <w:p w14:paraId="71692FFB" w14:textId="045D7965" w:rsidR="00BA7A09" w:rsidRPr="0003648D" w:rsidRDefault="00BA7A09" w:rsidP="00BA7A09">
      <w:pPr>
        <w:tabs>
          <w:tab w:val="left" w:pos="2340"/>
          <w:tab w:val="left" w:pos="2700"/>
        </w:tabs>
        <w:spacing w:after="240"/>
        <w:ind w:left="3060" w:hanging="2340"/>
        <w:rPr>
          <w:ins w:id="1302" w:author="STEC" w:date="2017-11-06T15:36:00Z"/>
          <w:bCs/>
          <w:lang w:val="x-none" w:eastAsia="x-none"/>
        </w:rPr>
      </w:pPr>
      <w:ins w:id="1303" w:author="STEC" w:date="2017-11-06T15:36:00Z">
        <w:r w:rsidRPr="0003648D">
          <w:rPr>
            <w:bCs/>
            <w:lang w:val="x-none" w:eastAsia="x-none"/>
          </w:rPr>
          <w:t>PC</w:t>
        </w:r>
      </w:ins>
      <w:ins w:id="1304" w:author="STEC" w:date="2017-11-06T15:41:00Z">
        <w:del w:id="1305" w:author="STEC 042618" w:date="2018-03-28T14:59:00Z">
          <w:r w:rsidRPr="0003648D" w:rsidDel="000315C0">
            <w:rPr>
              <w:bCs/>
              <w:lang w:eastAsia="x-none"/>
            </w:rPr>
            <w:delText>P</w:delText>
          </w:r>
        </w:del>
        <w:r w:rsidRPr="0003648D">
          <w:rPr>
            <w:bCs/>
            <w:lang w:eastAsia="x-none"/>
          </w:rPr>
          <w:t>F</w:t>
        </w:r>
      </w:ins>
      <w:ins w:id="1306" w:author="STEC" w:date="2017-11-06T15:36:00Z">
        <w:r w:rsidRPr="0003648D">
          <w:rPr>
            <w:bCs/>
            <w:lang w:val="x-none" w:eastAsia="x-none"/>
          </w:rPr>
          <w:t xml:space="preserve">R </w:t>
        </w:r>
        <w:r w:rsidRPr="0003648D">
          <w:rPr>
            <w:bCs/>
            <w:i/>
            <w:vertAlign w:val="subscript"/>
            <w:lang w:val="x-none" w:eastAsia="x-none"/>
          </w:rPr>
          <w:t>q</w:t>
        </w:r>
        <w:r w:rsidRPr="0003648D">
          <w:rPr>
            <w:bCs/>
            <w:lang w:val="x-none" w:eastAsia="x-none"/>
          </w:rPr>
          <w:tab/>
        </w:r>
        <w:r w:rsidRPr="0003648D">
          <w:rPr>
            <w:bCs/>
            <w:lang w:val="x-none" w:eastAsia="x-none"/>
          </w:rPr>
          <w:tab/>
          <w:t>=</w:t>
        </w:r>
        <w:r w:rsidR="00D93F97">
          <w:rPr>
            <w:bCs/>
            <w:noProof/>
            <w:position w:val="-18"/>
          </w:rPr>
          <w:drawing>
            <wp:inline distT="0" distB="0" distL="0" distR="0" wp14:anchorId="1998D267" wp14:editId="5B847A87">
              <wp:extent cx="142875" cy="27051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3648D">
          <w:rPr>
            <w:bCs/>
            <w:lang w:val="x-none" w:eastAsia="x-none"/>
          </w:rPr>
          <w:t>PC</w:t>
        </w:r>
      </w:ins>
      <w:ins w:id="1307" w:author="STEC" w:date="2017-11-06T15:41:00Z">
        <w:del w:id="1308" w:author="STEC 042618" w:date="2018-03-28T15:00:00Z">
          <w:r w:rsidRPr="0003648D" w:rsidDel="001E3A15">
            <w:rPr>
              <w:bCs/>
              <w:lang w:eastAsia="x-none"/>
            </w:rPr>
            <w:delText>P</w:delText>
          </w:r>
        </w:del>
        <w:r w:rsidRPr="0003648D">
          <w:rPr>
            <w:bCs/>
            <w:lang w:eastAsia="x-none"/>
          </w:rPr>
          <w:t>FR</w:t>
        </w:r>
      </w:ins>
      <w:ins w:id="1309" w:author="STEC" w:date="2017-11-06T15:36:00Z">
        <w:r w:rsidRPr="0003648D">
          <w:rPr>
            <w:bCs/>
            <w:lang w:val="x-none" w:eastAsia="x-none"/>
          </w:rPr>
          <w:t>R</w:t>
        </w:r>
        <w:r w:rsidRPr="0003648D">
          <w:rPr>
            <w:bCs/>
            <w:i/>
            <w:lang w:val="x-none" w:eastAsia="x-none"/>
          </w:rPr>
          <w:t xml:space="preserve"> </w:t>
        </w:r>
        <w:r w:rsidRPr="0003648D">
          <w:rPr>
            <w:bCs/>
            <w:i/>
            <w:vertAlign w:val="subscript"/>
            <w:lang w:val="x-none" w:eastAsia="x-none"/>
          </w:rPr>
          <w:t>r, q, DAM</w:t>
        </w:r>
      </w:ins>
    </w:p>
    <w:p w14:paraId="6B629A21" w14:textId="77777777" w:rsidR="00BA7A09" w:rsidRPr="0003648D" w:rsidRDefault="00BA7A09" w:rsidP="00BA7A09">
      <w:pPr>
        <w:rPr>
          <w:ins w:id="1310" w:author="STEC" w:date="2017-11-06T15:36:00Z"/>
        </w:rPr>
      </w:pPr>
      <w:ins w:id="1311" w:author="STEC" w:date="2017-11-06T15:36:00Z">
        <w:r w:rsidRPr="0003648D">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BA7A09" w:rsidRPr="0003648D" w14:paraId="4B03523A" w14:textId="77777777" w:rsidTr="00FF6149">
        <w:trPr>
          <w:ins w:id="1312" w:author="STEC" w:date="2017-11-06T15:36:00Z"/>
        </w:trPr>
        <w:tc>
          <w:tcPr>
            <w:tcW w:w="950" w:type="pct"/>
          </w:tcPr>
          <w:p w14:paraId="40BFDE32" w14:textId="77777777" w:rsidR="00BA7A09" w:rsidRPr="0003648D" w:rsidRDefault="00BA7A09" w:rsidP="00FF6149">
            <w:pPr>
              <w:spacing w:after="120"/>
              <w:rPr>
                <w:ins w:id="1313" w:author="STEC" w:date="2017-11-06T15:36:00Z"/>
                <w:b/>
                <w:iCs/>
                <w:sz w:val="20"/>
                <w:szCs w:val="20"/>
              </w:rPr>
            </w:pPr>
            <w:ins w:id="1314" w:author="STEC" w:date="2017-11-06T15:36:00Z">
              <w:r w:rsidRPr="0003648D">
                <w:rPr>
                  <w:b/>
                  <w:iCs/>
                  <w:sz w:val="20"/>
                  <w:szCs w:val="20"/>
                </w:rPr>
                <w:t>Variable</w:t>
              </w:r>
            </w:ins>
          </w:p>
        </w:tc>
        <w:tc>
          <w:tcPr>
            <w:tcW w:w="508" w:type="pct"/>
          </w:tcPr>
          <w:p w14:paraId="1BBC07E5" w14:textId="77777777" w:rsidR="00BA7A09" w:rsidRPr="0003648D" w:rsidRDefault="00BA7A09" w:rsidP="00FF6149">
            <w:pPr>
              <w:spacing w:after="120"/>
              <w:rPr>
                <w:ins w:id="1315" w:author="STEC" w:date="2017-11-06T15:36:00Z"/>
                <w:b/>
                <w:iCs/>
                <w:sz w:val="20"/>
                <w:szCs w:val="20"/>
              </w:rPr>
            </w:pPr>
            <w:ins w:id="1316" w:author="STEC" w:date="2017-11-06T15:36:00Z">
              <w:r w:rsidRPr="0003648D">
                <w:rPr>
                  <w:b/>
                  <w:iCs/>
                  <w:sz w:val="20"/>
                  <w:szCs w:val="20"/>
                </w:rPr>
                <w:t>Unit</w:t>
              </w:r>
            </w:ins>
          </w:p>
        </w:tc>
        <w:tc>
          <w:tcPr>
            <w:tcW w:w="3542" w:type="pct"/>
          </w:tcPr>
          <w:p w14:paraId="1787ACF8" w14:textId="77777777" w:rsidR="00BA7A09" w:rsidRPr="0003648D" w:rsidRDefault="00BA7A09" w:rsidP="00FF6149">
            <w:pPr>
              <w:spacing w:after="120"/>
              <w:rPr>
                <w:ins w:id="1317" w:author="STEC" w:date="2017-11-06T15:36:00Z"/>
                <w:b/>
                <w:iCs/>
                <w:sz w:val="20"/>
                <w:szCs w:val="20"/>
              </w:rPr>
            </w:pPr>
            <w:ins w:id="1318" w:author="STEC" w:date="2017-11-06T15:36:00Z">
              <w:r w:rsidRPr="0003648D">
                <w:rPr>
                  <w:b/>
                  <w:iCs/>
                  <w:sz w:val="20"/>
                  <w:szCs w:val="20"/>
                </w:rPr>
                <w:t>Definition</w:t>
              </w:r>
            </w:ins>
          </w:p>
        </w:tc>
      </w:tr>
      <w:tr w:rsidR="00BA7A09" w:rsidRPr="0003648D" w14:paraId="58C7BABB" w14:textId="77777777" w:rsidTr="00FF6149">
        <w:trPr>
          <w:ins w:id="1319" w:author="STEC" w:date="2017-11-06T15:36:00Z"/>
        </w:trPr>
        <w:tc>
          <w:tcPr>
            <w:tcW w:w="950" w:type="pct"/>
          </w:tcPr>
          <w:p w14:paraId="59765462" w14:textId="77777777" w:rsidR="00BA7A09" w:rsidRPr="0003648D" w:rsidRDefault="00BA7A09" w:rsidP="005F1CB4">
            <w:pPr>
              <w:spacing w:after="60"/>
              <w:rPr>
                <w:ins w:id="1320" w:author="STEC" w:date="2017-11-06T15:36:00Z"/>
                <w:iCs/>
                <w:sz w:val="20"/>
                <w:szCs w:val="20"/>
              </w:rPr>
            </w:pPr>
            <w:ins w:id="1321" w:author="STEC" w:date="2017-11-06T15:36:00Z">
              <w:r w:rsidRPr="0003648D">
                <w:rPr>
                  <w:iCs/>
                  <w:sz w:val="20"/>
                  <w:szCs w:val="20"/>
                </w:rPr>
                <w:t>PC</w:t>
              </w:r>
            </w:ins>
            <w:ins w:id="1322" w:author="STEC" w:date="2017-11-06T15:37:00Z">
              <w:del w:id="1323" w:author="STEC 042618" w:date="2018-03-28T15:00:00Z">
                <w:r w:rsidRPr="0003648D" w:rsidDel="001E3A15">
                  <w:rPr>
                    <w:iCs/>
                    <w:sz w:val="20"/>
                    <w:szCs w:val="20"/>
                  </w:rPr>
                  <w:delText>P</w:delText>
                </w:r>
              </w:del>
              <w:r w:rsidRPr="0003648D">
                <w:rPr>
                  <w:iCs/>
                  <w:sz w:val="20"/>
                  <w:szCs w:val="20"/>
                </w:rPr>
                <w:t>F</w:t>
              </w:r>
            </w:ins>
            <w:ins w:id="1324" w:author="STEC" w:date="2017-11-06T15:36:00Z">
              <w:r w:rsidRPr="0003648D">
                <w:rPr>
                  <w:iCs/>
                  <w:sz w:val="20"/>
                  <w:szCs w:val="20"/>
                </w:rPr>
                <w:t xml:space="preserve">RAMT </w:t>
              </w:r>
              <w:r w:rsidRPr="0003648D">
                <w:rPr>
                  <w:i/>
                  <w:iCs/>
                  <w:sz w:val="20"/>
                  <w:szCs w:val="20"/>
                  <w:vertAlign w:val="subscript"/>
                </w:rPr>
                <w:t>q</w:t>
              </w:r>
            </w:ins>
          </w:p>
        </w:tc>
        <w:tc>
          <w:tcPr>
            <w:tcW w:w="508" w:type="pct"/>
          </w:tcPr>
          <w:p w14:paraId="2B902139" w14:textId="77777777" w:rsidR="00BA7A09" w:rsidRPr="0003648D" w:rsidRDefault="00BA7A09" w:rsidP="00FF6149">
            <w:pPr>
              <w:spacing w:after="60"/>
              <w:rPr>
                <w:ins w:id="1325" w:author="STEC" w:date="2017-11-06T15:36:00Z"/>
                <w:iCs/>
                <w:sz w:val="20"/>
                <w:szCs w:val="20"/>
              </w:rPr>
            </w:pPr>
            <w:ins w:id="1326" w:author="STEC" w:date="2017-11-06T15:36:00Z">
              <w:r w:rsidRPr="0003648D">
                <w:rPr>
                  <w:iCs/>
                  <w:sz w:val="20"/>
                  <w:szCs w:val="20"/>
                </w:rPr>
                <w:t>$</w:t>
              </w:r>
            </w:ins>
          </w:p>
        </w:tc>
        <w:tc>
          <w:tcPr>
            <w:tcW w:w="3542" w:type="pct"/>
          </w:tcPr>
          <w:p w14:paraId="53575794" w14:textId="77777777" w:rsidR="00BA7A09" w:rsidRPr="0003648D" w:rsidRDefault="00BA7A09" w:rsidP="00FF6149">
            <w:pPr>
              <w:spacing w:after="60"/>
              <w:rPr>
                <w:ins w:id="1327" w:author="STEC" w:date="2017-11-06T15:36:00Z"/>
                <w:iCs/>
                <w:sz w:val="20"/>
                <w:szCs w:val="20"/>
              </w:rPr>
            </w:pPr>
            <w:ins w:id="1328" w:author="STEC" w:date="2017-11-06T15:36:00Z">
              <w:r w:rsidRPr="0003648D">
                <w:rPr>
                  <w:i/>
                  <w:iCs/>
                  <w:sz w:val="20"/>
                  <w:szCs w:val="20"/>
                </w:rPr>
                <w:t xml:space="preserve">Procured Capacity for </w:t>
              </w:r>
            </w:ins>
            <w:ins w:id="1329" w:author="STEC" w:date="2017-11-06T15:37:00Z">
              <w:del w:id="1330" w:author="STEC 042618" w:date="2018-03-28T15:00:00Z">
                <w:r w:rsidRPr="0003648D" w:rsidDel="001E3A15">
                  <w:rPr>
                    <w:i/>
                    <w:iCs/>
                    <w:sz w:val="20"/>
                    <w:szCs w:val="20"/>
                  </w:rPr>
                  <w:delText xml:space="preserve">Primary </w:delText>
                </w:r>
              </w:del>
              <w:r w:rsidRPr="0003648D">
                <w:rPr>
                  <w:i/>
                  <w:iCs/>
                  <w:sz w:val="20"/>
                  <w:szCs w:val="20"/>
                </w:rPr>
                <w:t>Frequency Response</w:t>
              </w:r>
            </w:ins>
            <w:r w:rsidR="001E3A15" w:rsidRPr="0003648D">
              <w:rPr>
                <w:i/>
                <w:iCs/>
                <w:sz w:val="20"/>
                <w:szCs w:val="20"/>
              </w:rPr>
              <w:t xml:space="preserve"> </w:t>
            </w:r>
            <w:ins w:id="1331" w:author="STEC" w:date="2017-11-06T15:37:00Z">
              <w:r w:rsidRPr="0003648D">
                <w:rPr>
                  <w:i/>
                  <w:iCs/>
                  <w:sz w:val="20"/>
                  <w:szCs w:val="20"/>
                </w:rPr>
                <w:t>Service</w:t>
              </w:r>
            </w:ins>
            <w:ins w:id="1332" w:author="STEC" w:date="2017-11-06T15:36:00Z">
              <w:r w:rsidRPr="0003648D">
                <w:rPr>
                  <w:i/>
                  <w:iCs/>
                  <w:sz w:val="20"/>
                  <w:szCs w:val="20"/>
                </w:rPr>
                <w:t xml:space="preserve"> Amount per QSE in DAM</w:t>
              </w:r>
              <w:r w:rsidRPr="0003648D">
                <w:rPr>
                  <w:iCs/>
                  <w:sz w:val="20"/>
                  <w:szCs w:val="20"/>
                </w:rPr>
                <w:t xml:space="preserve">—The DAM </w:t>
              </w:r>
            </w:ins>
            <w:ins w:id="1333" w:author="STEC" w:date="2017-11-06T15:38:00Z">
              <w:del w:id="1334" w:author="STEC 042618" w:date="2018-03-28T15:01:00Z">
                <w:r w:rsidRPr="0003648D" w:rsidDel="001E3A15">
                  <w:rPr>
                    <w:iCs/>
                    <w:sz w:val="20"/>
                    <w:szCs w:val="20"/>
                  </w:rPr>
                  <w:delText xml:space="preserve">Primary </w:delText>
                </w:r>
              </w:del>
              <w:r w:rsidRPr="0003648D">
                <w:rPr>
                  <w:iCs/>
                  <w:sz w:val="20"/>
                  <w:szCs w:val="20"/>
                </w:rPr>
                <w:t>Frequency Response</w:t>
              </w:r>
            </w:ins>
            <w:r w:rsidR="001E3A15" w:rsidRPr="0003648D">
              <w:rPr>
                <w:iCs/>
                <w:sz w:val="20"/>
                <w:szCs w:val="20"/>
              </w:rPr>
              <w:t xml:space="preserve"> </w:t>
            </w:r>
            <w:ins w:id="1335" w:author="STEC" w:date="2017-11-06T15:38:00Z">
              <w:r w:rsidRPr="0003648D">
                <w:rPr>
                  <w:iCs/>
                  <w:sz w:val="20"/>
                  <w:szCs w:val="20"/>
                </w:rPr>
                <w:t>Service</w:t>
              </w:r>
            </w:ins>
            <w:ins w:id="1336" w:author="STEC" w:date="2017-11-06T15:36:00Z">
              <w:r w:rsidRPr="0003648D">
                <w:rPr>
                  <w:iCs/>
                  <w:sz w:val="20"/>
                  <w:szCs w:val="20"/>
                </w:rPr>
                <w:t xml:space="preserve"> payment for QSE </w:t>
              </w:r>
              <w:r w:rsidRPr="0003648D">
                <w:rPr>
                  <w:i/>
                  <w:iCs/>
                  <w:sz w:val="20"/>
                  <w:szCs w:val="20"/>
                </w:rPr>
                <w:t>q</w:t>
              </w:r>
              <w:r w:rsidRPr="0003648D">
                <w:rPr>
                  <w:iCs/>
                  <w:sz w:val="20"/>
                  <w:szCs w:val="20"/>
                </w:rPr>
                <w:t xml:space="preserve"> for the hour.</w:t>
              </w:r>
            </w:ins>
          </w:p>
        </w:tc>
      </w:tr>
      <w:tr w:rsidR="00BA7A09" w:rsidRPr="0003648D" w14:paraId="6CEB5C98" w14:textId="77777777" w:rsidTr="00FF6149">
        <w:trPr>
          <w:ins w:id="1337" w:author="STEC" w:date="2017-11-06T15:36:00Z"/>
        </w:trPr>
        <w:tc>
          <w:tcPr>
            <w:tcW w:w="950" w:type="pct"/>
          </w:tcPr>
          <w:p w14:paraId="01537C57" w14:textId="77777777" w:rsidR="00BA7A09" w:rsidRPr="0003648D" w:rsidRDefault="00BA7A09" w:rsidP="005F1CB4">
            <w:pPr>
              <w:spacing w:after="60"/>
              <w:rPr>
                <w:ins w:id="1338" w:author="STEC" w:date="2017-11-06T15:36:00Z"/>
                <w:iCs/>
                <w:sz w:val="20"/>
                <w:szCs w:val="20"/>
              </w:rPr>
            </w:pPr>
            <w:ins w:id="1339" w:author="STEC" w:date="2017-11-06T15:36:00Z">
              <w:r w:rsidRPr="0003648D">
                <w:rPr>
                  <w:iCs/>
                  <w:sz w:val="20"/>
                  <w:szCs w:val="20"/>
                </w:rPr>
                <w:t>PC</w:t>
              </w:r>
            </w:ins>
            <w:ins w:id="1340" w:author="STEC" w:date="2017-11-06T15:38:00Z">
              <w:del w:id="1341" w:author="STEC 042618" w:date="2018-03-28T15:01:00Z">
                <w:r w:rsidRPr="0003648D" w:rsidDel="001E3A15">
                  <w:rPr>
                    <w:iCs/>
                    <w:sz w:val="20"/>
                    <w:szCs w:val="20"/>
                  </w:rPr>
                  <w:delText>P</w:delText>
                </w:r>
              </w:del>
              <w:r w:rsidRPr="0003648D">
                <w:rPr>
                  <w:iCs/>
                  <w:sz w:val="20"/>
                  <w:szCs w:val="20"/>
                </w:rPr>
                <w:t>F</w:t>
              </w:r>
            </w:ins>
            <w:ins w:id="1342" w:author="STEC" w:date="2017-11-06T15:36:00Z">
              <w:r w:rsidRPr="0003648D">
                <w:rPr>
                  <w:iCs/>
                  <w:sz w:val="20"/>
                  <w:szCs w:val="20"/>
                </w:rPr>
                <w:t xml:space="preserve">R </w:t>
              </w:r>
              <w:r w:rsidRPr="0003648D">
                <w:rPr>
                  <w:i/>
                  <w:iCs/>
                  <w:sz w:val="20"/>
                  <w:szCs w:val="20"/>
                  <w:vertAlign w:val="subscript"/>
                </w:rPr>
                <w:t>q</w:t>
              </w:r>
              <w:r w:rsidRPr="0003648D">
                <w:rPr>
                  <w:i/>
                  <w:iCs/>
                  <w:sz w:val="20"/>
                  <w:szCs w:val="20"/>
                </w:rPr>
                <w:t xml:space="preserve"> </w:t>
              </w:r>
            </w:ins>
          </w:p>
        </w:tc>
        <w:tc>
          <w:tcPr>
            <w:tcW w:w="508" w:type="pct"/>
          </w:tcPr>
          <w:p w14:paraId="7AD5D85D" w14:textId="77777777" w:rsidR="00BA7A09" w:rsidRPr="0003648D" w:rsidRDefault="00BA7A09" w:rsidP="00FF6149">
            <w:pPr>
              <w:spacing w:after="60"/>
              <w:rPr>
                <w:ins w:id="1343" w:author="STEC" w:date="2017-11-06T15:36:00Z"/>
                <w:iCs/>
                <w:sz w:val="20"/>
                <w:szCs w:val="20"/>
              </w:rPr>
            </w:pPr>
            <w:ins w:id="1344" w:author="STEC" w:date="2017-11-06T15:36:00Z">
              <w:r w:rsidRPr="0003648D">
                <w:rPr>
                  <w:iCs/>
                  <w:sz w:val="20"/>
                  <w:szCs w:val="20"/>
                </w:rPr>
                <w:t>MW</w:t>
              </w:r>
            </w:ins>
          </w:p>
        </w:tc>
        <w:tc>
          <w:tcPr>
            <w:tcW w:w="3542" w:type="pct"/>
          </w:tcPr>
          <w:p w14:paraId="78DA61EB" w14:textId="77777777" w:rsidR="00BA7A09" w:rsidRPr="0003648D" w:rsidRDefault="00BA7A09" w:rsidP="00FF6149">
            <w:pPr>
              <w:spacing w:after="60"/>
              <w:rPr>
                <w:ins w:id="1345" w:author="STEC" w:date="2017-11-06T15:36:00Z"/>
                <w:iCs/>
                <w:sz w:val="20"/>
                <w:szCs w:val="20"/>
              </w:rPr>
            </w:pPr>
            <w:ins w:id="1346" w:author="STEC" w:date="2017-11-06T15:36:00Z">
              <w:r w:rsidRPr="0003648D">
                <w:rPr>
                  <w:i/>
                  <w:iCs/>
                  <w:sz w:val="20"/>
                  <w:szCs w:val="20"/>
                </w:rPr>
                <w:t xml:space="preserve">Procured Capacity for </w:t>
              </w:r>
            </w:ins>
            <w:ins w:id="1347" w:author="STEC" w:date="2017-11-06T15:38:00Z">
              <w:del w:id="1348" w:author="STEC 042618" w:date="2018-03-28T15:01:00Z">
                <w:r w:rsidRPr="0003648D" w:rsidDel="001E3A15">
                  <w:rPr>
                    <w:i/>
                    <w:iCs/>
                    <w:sz w:val="20"/>
                    <w:szCs w:val="20"/>
                  </w:rPr>
                  <w:delText xml:space="preserve">Primary </w:delText>
                </w:r>
              </w:del>
              <w:r w:rsidRPr="0003648D">
                <w:rPr>
                  <w:i/>
                  <w:iCs/>
                  <w:sz w:val="20"/>
                  <w:szCs w:val="20"/>
                </w:rPr>
                <w:t>Frequency Response</w:t>
              </w:r>
            </w:ins>
            <w:ins w:id="1349" w:author="STEC 042618" w:date="2018-03-28T15:01:00Z">
              <w:r w:rsidR="001E3A15" w:rsidRPr="0003648D">
                <w:rPr>
                  <w:i/>
                  <w:iCs/>
                  <w:sz w:val="20"/>
                  <w:szCs w:val="20"/>
                </w:rPr>
                <w:t xml:space="preserve"> </w:t>
              </w:r>
            </w:ins>
            <w:ins w:id="1350" w:author="STEC" w:date="2017-11-06T15:38:00Z">
              <w:r w:rsidRPr="0003648D">
                <w:rPr>
                  <w:i/>
                  <w:iCs/>
                  <w:sz w:val="20"/>
                  <w:szCs w:val="20"/>
                </w:rPr>
                <w:t>Service</w:t>
              </w:r>
            </w:ins>
            <w:ins w:id="1351" w:author="STEC" w:date="2017-11-06T15:36:00Z">
              <w:r w:rsidRPr="0003648D">
                <w:rPr>
                  <w:i/>
                  <w:iCs/>
                  <w:sz w:val="20"/>
                  <w:szCs w:val="20"/>
                </w:rPr>
                <w:t xml:space="preserve"> per QSE in DAM</w:t>
              </w:r>
              <w:r w:rsidRPr="0003648D">
                <w:rPr>
                  <w:iCs/>
                  <w:sz w:val="20"/>
                  <w:szCs w:val="20"/>
                </w:rPr>
                <w:t xml:space="preserve">—The total </w:t>
              </w:r>
            </w:ins>
            <w:ins w:id="1352" w:author="STEC" w:date="2017-11-06T15:38:00Z">
              <w:del w:id="1353" w:author="STEC 042618" w:date="2018-03-28T15:01:00Z">
                <w:r w:rsidRPr="0003648D" w:rsidDel="001E3A15">
                  <w:rPr>
                    <w:iCs/>
                    <w:sz w:val="20"/>
                    <w:szCs w:val="20"/>
                  </w:rPr>
                  <w:delText xml:space="preserve">Primary </w:delText>
                </w:r>
              </w:del>
              <w:r w:rsidRPr="0003648D">
                <w:rPr>
                  <w:iCs/>
                  <w:sz w:val="20"/>
                  <w:szCs w:val="20"/>
                </w:rPr>
                <w:t>Frequency Response</w:t>
              </w:r>
            </w:ins>
            <w:r w:rsidR="001E3A15" w:rsidRPr="0003648D">
              <w:rPr>
                <w:iCs/>
                <w:sz w:val="20"/>
                <w:szCs w:val="20"/>
              </w:rPr>
              <w:t xml:space="preserve"> </w:t>
            </w:r>
            <w:ins w:id="1354" w:author="STEC" w:date="2017-11-06T15:36:00Z">
              <w:r w:rsidRPr="0003648D">
                <w:rPr>
                  <w:iCs/>
                  <w:sz w:val="20"/>
                  <w:szCs w:val="20"/>
                </w:rPr>
                <w:t xml:space="preserve">Service capacity quantity awarded to QSE </w:t>
              </w:r>
              <w:r w:rsidRPr="0003648D">
                <w:rPr>
                  <w:i/>
                  <w:iCs/>
                  <w:sz w:val="20"/>
                  <w:szCs w:val="20"/>
                </w:rPr>
                <w:t>q</w:t>
              </w:r>
              <w:r w:rsidRPr="0003648D">
                <w:rPr>
                  <w:iCs/>
                  <w:sz w:val="20"/>
                  <w:szCs w:val="20"/>
                </w:rPr>
                <w:t xml:space="preserve"> in the DAM for all the Resources represented by this QSE for the hour.</w:t>
              </w:r>
            </w:ins>
          </w:p>
        </w:tc>
      </w:tr>
      <w:tr w:rsidR="00BA7A09" w:rsidRPr="0003648D" w14:paraId="14DB23BA" w14:textId="77777777" w:rsidTr="00FF6149">
        <w:trPr>
          <w:ins w:id="1355" w:author="STEC" w:date="2017-11-06T15:36:00Z"/>
        </w:trPr>
        <w:tc>
          <w:tcPr>
            <w:tcW w:w="950" w:type="pct"/>
          </w:tcPr>
          <w:p w14:paraId="1C4C2689" w14:textId="77777777" w:rsidR="00BA7A09" w:rsidRPr="0003648D" w:rsidRDefault="00BA7A09" w:rsidP="00FF6149">
            <w:pPr>
              <w:spacing w:after="60"/>
              <w:rPr>
                <w:ins w:id="1356" w:author="STEC" w:date="2017-11-06T15:36:00Z"/>
                <w:iCs/>
                <w:sz w:val="20"/>
                <w:szCs w:val="20"/>
              </w:rPr>
            </w:pPr>
            <w:ins w:id="1357" w:author="STEC" w:date="2017-11-06T15:36:00Z">
              <w:r w:rsidRPr="0003648D">
                <w:rPr>
                  <w:iCs/>
                  <w:sz w:val="20"/>
                  <w:szCs w:val="20"/>
                </w:rPr>
                <w:t>PC</w:t>
              </w:r>
            </w:ins>
            <w:ins w:id="1358" w:author="STEC" w:date="2017-11-06T15:39:00Z">
              <w:del w:id="1359" w:author="STEC 042618" w:date="2018-03-28T15:01:00Z">
                <w:r w:rsidRPr="0003648D" w:rsidDel="001E3A15">
                  <w:rPr>
                    <w:iCs/>
                    <w:sz w:val="20"/>
                    <w:szCs w:val="20"/>
                  </w:rPr>
                  <w:delText>P</w:delText>
                </w:r>
              </w:del>
              <w:r w:rsidRPr="0003648D">
                <w:rPr>
                  <w:iCs/>
                  <w:sz w:val="20"/>
                  <w:szCs w:val="20"/>
                </w:rPr>
                <w:t>FR</w:t>
              </w:r>
            </w:ins>
            <w:ins w:id="1360" w:author="STEC" w:date="2017-11-06T15:36:00Z">
              <w:r w:rsidRPr="0003648D">
                <w:rPr>
                  <w:iCs/>
                  <w:sz w:val="20"/>
                  <w:szCs w:val="20"/>
                </w:rPr>
                <w:t>R</w:t>
              </w:r>
              <w:r w:rsidRPr="0003648D">
                <w:rPr>
                  <w:i/>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w:t>
              </w:r>
            </w:ins>
          </w:p>
        </w:tc>
        <w:tc>
          <w:tcPr>
            <w:tcW w:w="508" w:type="pct"/>
          </w:tcPr>
          <w:p w14:paraId="306F1E3A" w14:textId="77777777" w:rsidR="00BA7A09" w:rsidRPr="0003648D" w:rsidRDefault="00BA7A09" w:rsidP="00FF6149">
            <w:pPr>
              <w:spacing w:after="60"/>
              <w:rPr>
                <w:ins w:id="1361" w:author="STEC" w:date="2017-11-06T15:36:00Z"/>
                <w:iCs/>
                <w:sz w:val="20"/>
                <w:szCs w:val="20"/>
              </w:rPr>
            </w:pPr>
            <w:ins w:id="1362" w:author="STEC" w:date="2017-11-06T15:36:00Z">
              <w:r w:rsidRPr="0003648D">
                <w:rPr>
                  <w:iCs/>
                  <w:sz w:val="20"/>
                  <w:szCs w:val="20"/>
                </w:rPr>
                <w:t>MW</w:t>
              </w:r>
            </w:ins>
          </w:p>
        </w:tc>
        <w:tc>
          <w:tcPr>
            <w:tcW w:w="3542" w:type="pct"/>
          </w:tcPr>
          <w:p w14:paraId="31E76359" w14:textId="77777777" w:rsidR="00BA7A09" w:rsidRPr="0003648D" w:rsidRDefault="00BA7A09" w:rsidP="009F791C">
            <w:pPr>
              <w:spacing w:after="60"/>
              <w:rPr>
                <w:ins w:id="1363" w:author="STEC" w:date="2017-11-06T15:36:00Z"/>
                <w:iCs/>
                <w:sz w:val="20"/>
                <w:szCs w:val="20"/>
              </w:rPr>
            </w:pPr>
            <w:ins w:id="1364" w:author="STEC" w:date="2017-11-06T15:36:00Z">
              <w:r w:rsidRPr="0003648D">
                <w:rPr>
                  <w:i/>
                  <w:iCs/>
                  <w:sz w:val="20"/>
                  <w:szCs w:val="20"/>
                </w:rPr>
                <w:t xml:space="preserve">Procured Capacity for </w:t>
              </w:r>
              <w:del w:id="1365" w:author="STEC 042618" w:date="2018-03-28T15:02:00Z">
                <w:r w:rsidRPr="0003648D" w:rsidDel="001E3A15">
                  <w:rPr>
                    <w:i/>
                    <w:iCs/>
                    <w:sz w:val="20"/>
                    <w:szCs w:val="20"/>
                  </w:rPr>
                  <w:delText xml:space="preserve">Primary </w:delText>
                </w:r>
              </w:del>
              <w:r w:rsidRPr="0003648D">
                <w:rPr>
                  <w:i/>
                  <w:iCs/>
                  <w:sz w:val="20"/>
                  <w:szCs w:val="20"/>
                </w:rPr>
                <w:t>Frequency Response</w:t>
              </w:r>
            </w:ins>
            <w:ins w:id="1366" w:author="STEC 042618" w:date="2018-03-28T15:02:00Z">
              <w:r w:rsidR="001E3A15" w:rsidRPr="0003648D">
                <w:rPr>
                  <w:i/>
                  <w:iCs/>
                  <w:sz w:val="20"/>
                  <w:szCs w:val="20"/>
                </w:rPr>
                <w:t xml:space="preserve"> </w:t>
              </w:r>
            </w:ins>
            <w:ins w:id="1367" w:author="STEC" w:date="2017-11-06T15:36:00Z">
              <w:r w:rsidRPr="0003648D">
                <w:rPr>
                  <w:i/>
                  <w:iCs/>
                  <w:sz w:val="20"/>
                  <w:szCs w:val="20"/>
                </w:rPr>
                <w:t>Service from Resource per Resource per QSE in DAM</w:t>
              </w:r>
              <w:r w:rsidRPr="0003648D">
                <w:rPr>
                  <w:iCs/>
                  <w:sz w:val="20"/>
                  <w:szCs w:val="20"/>
                </w:rPr>
                <w:t xml:space="preserve">—The </w:t>
              </w:r>
            </w:ins>
            <w:ins w:id="1368" w:author="STEC" w:date="2017-11-06T15:42:00Z">
              <w:del w:id="1369" w:author="STEC 042618" w:date="2018-03-28T15:02:00Z">
                <w:r w:rsidRPr="0003648D" w:rsidDel="001E3A15">
                  <w:rPr>
                    <w:iCs/>
                    <w:sz w:val="20"/>
                    <w:szCs w:val="20"/>
                  </w:rPr>
                  <w:delText xml:space="preserve">Primary </w:delText>
                </w:r>
              </w:del>
              <w:r w:rsidRPr="0003648D">
                <w:rPr>
                  <w:iCs/>
                  <w:sz w:val="20"/>
                  <w:szCs w:val="20"/>
                </w:rPr>
                <w:t>Frequency Response</w:t>
              </w:r>
            </w:ins>
            <w:ins w:id="1370" w:author="STEC 042618" w:date="2018-03-28T15:02:00Z">
              <w:r w:rsidR="001E3A15" w:rsidRPr="0003648D">
                <w:rPr>
                  <w:iCs/>
                  <w:sz w:val="20"/>
                  <w:szCs w:val="20"/>
                </w:rPr>
                <w:t xml:space="preserve"> </w:t>
              </w:r>
            </w:ins>
            <w:ins w:id="1371" w:author="STEC" w:date="2017-11-06T15:42:00Z">
              <w:r w:rsidRPr="0003648D">
                <w:rPr>
                  <w:iCs/>
                  <w:sz w:val="20"/>
                  <w:szCs w:val="20"/>
                </w:rPr>
                <w:t>Service</w:t>
              </w:r>
            </w:ins>
            <w:ins w:id="1372" w:author="STEC" w:date="2017-11-06T15:36:00Z">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ins>
          </w:p>
        </w:tc>
      </w:tr>
      <w:tr w:rsidR="00BA7A09" w:rsidRPr="0003648D" w14:paraId="3E9B4AA5" w14:textId="77777777" w:rsidTr="00FF6149">
        <w:trPr>
          <w:ins w:id="1373" w:author="STEC" w:date="2017-11-06T15:36:00Z"/>
        </w:trPr>
        <w:tc>
          <w:tcPr>
            <w:tcW w:w="950" w:type="pct"/>
          </w:tcPr>
          <w:p w14:paraId="35F65A9B" w14:textId="77777777" w:rsidR="00BA7A09" w:rsidRPr="0003648D" w:rsidRDefault="00BA7A09" w:rsidP="00FF6149">
            <w:pPr>
              <w:spacing w:after="60"/>
              <w:rPr>
                <w:ins w:id="1374" w:author="STEC" w:date="2017-11-06T15:36:00Z"/>
                <w:iCs/>
                <w:sz w:val="20"/>
                <w:szCs w:val="20"/>
              </w:rPr>
            </w:pPr>
            <w:ins w:id="1375" w:author="STEC" w:date="2017-11-06T15:36:00Z">
              <w:r w:rsidRPr="0003648D">
                <w:rPr>
                  <w:iCs/>
                  <w:sz w:val="20"/>
                  <w:szCs w:val="20"/>
                </w:rPr>
                <w:t>MCPC</w:t>
              </w:r>
            </w:ins>
            <w:ins w:id="1376" w:author="STEC" w:date="2017-11-06T15:39:00Z">
              <w:del w:id="1377" w:author="STEC 042618" w:date="2018-03-28T15:02:00Z">
                <w:r w:rsidRPr="0003648D" w:rsidDel="001E3A15">
                  <w:rPr>
                    <w:iCs/>
                    <w:sz w:val="20"/>
                    <w:szCs w:val="20"/>
                  </w:rPr>
                  <w:delText>P</w:delText>
                </w:r>
              </w:del>
              <w:r w:rsidRPr="0003648D">
                <w:rPr>
                  <w:iCs/>
                  <w:sz w:val="20"/>
                  <w:szCs w:val="20"/>
                </w:rPr>
                <w:t>F</w:t>
              </w:r>
            </w:ins>
            <w:ins w:id="1378" w:author="STEC" w:date="2017-11-06T15:36:00Z">
              <w:r w:rsidRPr="0003648D">
                <w:rPr>
                  <w:iCs/>
                  <w:sz w:val="20"/>
                  <w:szCs w:val="20"/>
                </w:rPr>
                <w:t xml:space="preserve">R </w:t>
              </w:r>
              <w:r w:rsidRPr="0003648D">
                <w:rPr>
                  <w:i/>
                  <w:iCs/>
                  <w:sz w:val="20"/>
                  <w:szCs w:val="20"/>
                  <w:vertAlign w:val="subscript"/>
                </w:rPr>
                <w:t>DAM</w:t>
              </w:r>
            </w:ins>
          </w:p>
        </w:tc>
        <w:tc>
          <w:tcPr>
            <w:tcW w:w="508" w:type="pct"/>
          </w:tcPr>
          <w:p w14:paraId="46FEC373" w14:textId="77777777" w:rsidR="00BA7A09" w:rsidRPr="0003648D" w:rsidRDefault="00BA7A09" w:rsidP="00FF6149">
            <w:pPr>
              <w:spacing w:after="60"/>
              <w:rPr>
                <w:ins w:id="1379" w:author="STEC" w:date="2017-11-06T15:36:00Z"/>
                <w:iCs/>
                <w:sz w:val="20"/>
                <w:szCs w:val="20"/>
              </w:rPr>
            </w:pPr>
            <w:ins w:id="1380" w:author="STEC" w:date="2017-11-06T15:36:00Z">
              <w:r w:rsidRPr="0003648D">
                <w:rPr>
                  <w:iCs/>
                  <w:sz w:val="20"/>
                  <w:szCs w:val="20"/>
                </w:rPr>
                <w:t>$/MW per hour</w:t>
              </w:r>
            </w:ins>
          </w:p>
        </w:tc>
        <w:tc>
          <w:tcPr>
            <w:tcW w:w="3542" w:type="pct"/>
          </w:tcPr>
          <w:p w14:paraId="369CF622" w14:textId="77777777" w:rsidR="00BA7A09" w:rsidRPr="0003648D" w:rsidRDefault="00BA7A09" w:rsidP="00FF6149">
            <w:pPr>
              <w:spacing w:after="60"/>
              <w:rPr>
                <w:ins w:id="1381" w:author="STEC" w:date="2017-11-06T15:36:00Z"/>
                <w:iCs/>
                <w:sz w:val="20"/>
                <w:szCs w:val="20"/>
              </w:rPr>
            </w:pPr>
            <w:ins w:id="1382" w:author="STEC" w:date="2017-11-06T15:36:00Z">
              <w:r w:rsidRPr="0003648D">
                <w:rPr>
                  <w:i/>
                  <w:iCs/>
                  <w:sz w:val="20"/>
                  <w:szCs w:val="20"/>
                </w:rPr>
                <w:t xml:space="preserve">Market Clearing Price for Capacity for </w:t>
              </w:r>
            </w:ins>
            <w:ins w:id="1383" w:author="STEC" w:date="2017-11-06T15:42:00Z">
              <w:del w:id="1384" w:author="STEC 042618" w:date="2018-03-28T15:02:00Z">
                <w:r w:rsidRPr="0003648D" w:rsidDel="001E3A15">
                  <w:rPr>
                    <w:i/>
                    <w:iCs/>
                    <w:sz w:val="20"/>
                    <w:szCs w:val="20"/>
                  </w:rPr>
                  <w:delText xml:space="preserve">Primary </w:delText>
                </w:r>
              </w:del>
              <w:r w:rsidRPr="0003648D">
                <w:rPr>
                  <w:i/>
                  <w:iCs/>
                  <w:sz w:val="20"/>
                  <w:szCs w:val="20"/>
                </w:rPr>
                <w:t>Frequency Response</w:t>
              </w:r>
            </w:ins>
            <w:r w:rsidR="001E3A15" w:rsidRPr="0003648D">
              <w:rPr>
                <w:i/>
                <w:iCs/>
                <w:sz w:val="20"/>
                <w:szCs w:val="20"/>
              </w:rPr>
              <w:t xml:space="preserve"> </w:t>
            </w:r>
            <w:ins w:id="1385" w:author="STEC" w:date="2017-11-06T15:42:00Z">
              <w:r w:rsidRPr="0003648D">
                <w:rPr>
                  <w:i/>
                  <w:iCs/>
                  <w:sz w:val="20"/>
                  <w:szCs w:val="20"/>
                </w:rPr>
                <w:t>Service</w:t>
              </w:r>
            </w:ins>
            <w:ins w:id="1386" w:author="STEC" w:date="2017-11-06T15:36:00Z">
              <w:r w:rsidRPr="0003648D">
                <w:rPr>
                  <w:i/>
                  <w:iCs/>
                  <w:sz w:val="20"/>
                  <w:szCs w:val="20"/>
                </w:rPr>
                <w:t xml:space="preserve"> in DAM</w:t>
              </w:r>
              <w:r w:rsidRPr="0003648D">
                <w:rPr>
                  <w:iCs/>
                  <w:sz w:val="20"/>
                  <w:szCs w:val="20"/>
                </w:rPr>
                <w:t xml:space="preserve">—The DAM MCPC for </w:t>
              </w:r>
            </w:ins>
            <w:ins w:id="1387" w:author="STEC" w:date="2017-11-06T15:42:00Z">
              <w:del w:id="1388" w:author="STEC 042618" w:date="2018-03-28T15:02:00Z">
                <w:r w:rsidRPr="0003648D" w:rsidDel="001E3A15">
                  <w:rPr>
                    <w:iCs/>
                    <w:sz w:val="20"/>
                    <w:szCs w:val="20"/>
                  </w:rPr>
                  <w:delText xml:space="preserve">Primary </w:delText>
                </w:r>
              </w:del>
              <w:r w:rsidRPr="0003648D">
                <w:rPr>
                  <w:iCs/>
                  <w:sz w:val="20"/>
                  <w:szCs w:val="20"/>
                </w:rPr>
                <w:t>Frequency Response</w:t>
              </w:r>
            </w:ins>
            <w:r w:rsidR="001E3A15" w:rsidRPr="0003648D">
              <w:rPr>
                <w:iCs/>
                <w:sz w:val="20"/>
                <w:szCs w:val="20"/>
              </w:rPr>
              <w:t xml:space="preserve"> </w:t>
            </w:r>
            <w:ins w:id="1389" w:author="STEC" w:date="2017-11-06T15:42:00Z">
              <w:r w:rsidRPr="0003648D">
                <w:rPr>
                  <w:iCs/>
                  <w:sz w:val="20"/>
                  <w:szCs w:val="20"/>
                </w:rPr>
                <w:t>Service</w:t>
              </w:r>
            </w:ins>
            <w:ins w:id="1390" w:author="STEC" w:date="2017-11-06T15:44:00Z">
              <w:del w:id="1391" w:author="STEC 042618" w:date="2018-03-28T15:03:00Z">
                <w:r w:rsidRPr="0003648D" w:rsidDel="001E3A15">
                  <w:rPr>
                    <w:iCs/>
                    <w:sz w:val="20"/>
                    <w:szCs w:val="20"/>
                  </w:rPr>
                  <w:delText>three</w:delText>
                </w:r>
              </w:del>
            </w:ins>
            <w:ins w:id="1392" w:author="STEC" w:date="2017-11-06T15:36:00Z">
              <w:r w:rsidRPr="0003648D">
                <w:rPr>
                  <w:iCs/>
                  <w:sz w:val="20"/>
                  <w:szCs w:val="20"/>
                </w:rPr>
                <w:t xml:space="preserve"> for the hour.</w:t>
              </w:r>
            </w:ins>
          </w:p>
        </w:tc>
      </w:tr>
      <w:tr w:rsidR="00BA7A09" w:rsidRPr="0003648D" w14:paraId="06863C66" w14:textId="77777777" w:rsidTr="00FF6149">
        <w:trPr>
          <w:ins w:id="1393" w:author="STEC" w:date="2017-11-06T15:36:00Z"/>
        </w:trPr>
        <w:tc>
          <w:tcPr>
            <w:tcW w:w="950" w:type="pct"/>
          </w:tcPr>
          <w:p w14:paraId="668B830A" w14:textId="77777777" w:rsidR="00BA7A09" w:rsidRPr="0003648D" w:rsidRDefault="00BA7A09" w:rsidP="00FF6149">
            <w:pPr>
              <w:spacing w:after="60"/>
              <w:rPr>
                <w:ins w:id="1394" w:author="STEC" w:date="2017-11-06T15:36:00Z"/>
                <w:i/>
                <w:iCs/>
                <w:sz w:val="20"/>
                <w:szCs w:val="20"/>
              </w:rPr>
            </w:pPr>
            <w:ins w:id="1395" w:author="STEC" w:date="2017-11-06T15:36:00Z">
              <w:r w:rsidRPr="0003648D">
                <w:rPr>
                  <w:i/>
                  <w:iCs/>
                  <w:sz w:val="20"/>
                  <w:szCs w:val="20"/>
                </w:rPr>
                <w:lastRenderedPageBreak/>
                <w:t>r</w:t>
              </w:r>
            </w:ins>
          </w:p>
        </w:tc>
        <w:tc>
          <w:tcPr>
            <w:tcW w:w="508" w:type="pct"/>
          </w:tcPr>
          <w:p w14:paraId="112F1471" w14:textId="77777777" w:rsidR="00BA7A09" w:rsidRPr="0003648D" w:rsidRDefault="00BA7A09" w:rsidP="00FF6149">
            <w:pPr>
              <w:spacing w:after="60"/>
              <w:rPr>
                <w:ins w:id="1396" w:author="STEC" w:date="2017-11-06T15:36:00Z"/>
                <w:iCs/>
                <w:sz w:val="20"/>
                <w:szCs w:val="20"/>
              </w:rPr>
            </w:pPr>
            <w:ins w:id="1397" w:author="STEC" w:date="2017-11-06T15:36:00Z">
              <w:r w:rsidRPr="0003648D">
                <w:rPr>
                  <w:iCs/>
                  <w:sz w:val="20"/>
                  <w:szCs w:val="20"/>
                </w:rPr>
                <w:t>none</w:t>
              </w:r>
            </w:ins>
          </w:p>
        </w:tc>
        <w:tc>
          <w:tcPr>
            <w:tcW w:w="3542" w:type="pct"/>
          </w:tcPr>
          <w:p w14:paraId="562FE58D" w14:textId="77777777" w:rsidR="00BA7A09" w:rsidRPr="0003648D" w:rsidRDefault="00BA7A09" w:rsidP="00FF6149">
            <w:pPr>
              <w:spacing w:after="60"/>
              <w:rPr>
                <w:ins w:id="1398" w:author="STEC" w:date="2017-11-06T15:36:00Z"/>
                <w:iCs/>
                <w:sz w:val="20"/>
                <w:szCs w:val="20"/>
              </w:rPr>
            </w:pPr>
            <w:ins w:id="1399" w:author="STEC" w:date="2017-11-06T15:36:00Z">
              <w:r w:rsidRPr="0003648D">
                <w:rPr>
                  <w:iCs/>
                  <w:sz w:val="20"/>
                  <w:szCs w:val="20"/>
                </w:rPr>
                <w:t>A Resource.</w:t>
              </w:r>
            </w:ins>
          </w:p>
        </w:tc>
      </w:tr>
      <w:tr w:rsidR="00BA7A09" w:rsidRPr="0003648D" w14:paraId="1E901E34" w14:textId="77777777" w:rsidTr="00FF6149">
        <w:trPr>
          <w:ins w:id="1400" w:author="STEC" w:date="2017-11-06T15:36:00Z"/>
        </w:trPr>
        <w:tc>
          <w:tcPr>
            <w:tcW w:w="950" w:type="pct"/>
          </w:tcPr>
          <w:p w14:paraId="66C7D74A" w14:textId="77777777" w:rsidR="00BA7A09" w:rsidRPr="0003648D" w:rsidRDefault="00BA7A09" w:rsidP="00FF6149">
            <w:pPr>
              <w:spacing w:after="60"/>
              <w:rPr>
                <w:ins w:id="1401" w:author="STEC" w:date="2017-11-06T15:36:00Z"/>
                <w:i/>
                <w:iCs/>
                <w:sz w:val="20"/>
                <w:szCs w:val="20"/>
              </w:rPr>
            </w:pPr>
            <w:ins w:id="1402" w:author="STEC" w:date="2017-11-06T15:36:00Z">
              <w:r w:rsidRPr="0003648D">
                <w:rPr>
                  <w:i/>
                  <w:iCs/>
                  <w:sz w:val="20"/>
                  <w:szCs w:val="20"/>
                </w:rPr>
                <w:t>q</w:t>
              </w:r>
            </w:ins>
          </w:p>
        </w:tc>
        <w:tc>
          <w:tcPr>
            <w:tcW w:w="508" w:type="pct"/>
          </w:tcPr>
          <w:p w14:paraId="1B9B219A" w14:textId="77777777" w:rsidR="00BA7A09" w:rsidRPr="0003648D" w:rsidRDefault="00BA7A09" w:rsidP="00FF6149">
            <w:pPr>
              <w:spacing w:after="60"/>
              <w:rPr>
                <w:ins w:id="1403" w:author="STEC" w:date="2017-11-06T15:36:00Z"/>
                <w:iCs/>
                <w:sz w:val="20"/>
                <w:szCs w:val="20"/>
              </w:rPr>
            </w:pPr>
            <w:ins w:id="1404" w:author="STEC" w:date="2017-11-06T15:36:00Z">
              <w:r w:rsidRPr="0003648D">
                <w:rPr>
                  <w:iCs/>
                  <w:sz w:val="20"/>
                  <w:szCs w:val="20"/>
                </w:rPr>
                <w:t>none</w:t>
              </w:r>
            </w:ins>
          </w:p>
        </w:tc>
        <w:tc>
          <w:tcPr>
            <w:tcW w:w="3542" w:type="pct"/>
          </w:tcPr>
          <w:p w14:paraId="2964E41E" w14:textId="77777777" w:rsidR="00BA7A09" w:rsidRPr="0003648D" w:rsidRDefault="00BA7A09" w:rsidP="00FF6149">
            <w:pPr>
              <w:spacing w:after="60"/>
              <w:rPr>
                <w:ins w:id="1405" w:author="STEC" w:date="2017-11-06T15:36:00Z"/>
                <w:iCs/>
                <w:sz w:val="20"/>
                <w:szCs w:val="20"/>
              </w:rPr>
            </w:pPr>
            <w:ins w:id="1406" w:author="STEC" w:date="2017-11-06T15:36:00Z">
              <w:r w:rsidRPr="0003648D">
                <w:rPr>
                  <w:iCs/>
                  <w:sz w:val="20"/>
                  <w:szCs w:val="20"/>
                </w:rPr>
                <w:t>A QSE.</w:t>
              </w:r>
            </w:ins>
          </w:p>
        </w:tc>
      </w:tr>
    </w:tbl>
    <w:p w14:paraId="19E3796D" w14:textId="77777777" w:rsidR="00BA7A09" w:rsidRPr="0003648D" w:rsidRDefault="00BA7A09" w:rsidP="00BA7A09">
      <w:pPr>
        <w:keepNext/>
        <w:tabs>
          <w:tab w:val="left" w:pos="1620"/>
        </w:tabs>
        <w:spacing w:before="480" w:after="240"/>
        <w:ind w:left="1627" w:hanging="1627"/>
        <w:outlineLvl w:val="4"/>
        <w:rPr>
          <w:ins w:id="1407" w:author="STEC" w:date="2017-11-06T15:48:00Z"/>
          <w:b/>
          <w:bCs/>
          <w:i/>
          <w:iCs/>
          <w:szCs w:val="26"/>
        </w:rPr>
      </w:pPr>
      <w:bookmarkStart w:id="1408" w:name="_Toc109185144"/>
      <w:bookmarkStart w:id="1409" w:name="_Toc142108974"/>
      <w:bookmarkStart w:id="1410" w:name="_Toc142113819"/>
      <w:bookmarkStart w:id="1411" w:name="_Toc402345647"/>
      <w:bookmarkStart w:id="1412" w:name="_Toc405383930"/>
      <w:bookmarkStart w:id="1413" w:name="_Toc405537033"/>
      <w:bookmarkStart w:id="1414" w:name="_Toc440871819"/>
      <w:bookmarkStart w:id="1415" w:name="_Toc480878759"/>
      <w:bookmarkEnd w:id="1265"/>
      <w:bookmarkEnd w:id="1266"/>
      <w:bookmarkEnd w:id="1267"/>
      <w:bookmarkEnd w:id="1268"/>
      <w:bookmarkEnd w:id="1269"/>
      <w:bookmarkEnd w:id="1270"/>
      <w:bookmarkEnd w:id="1271"/>
      <w:bookmarkEnd w:id="1272"/>
      <w:ins w:id="1416" w:author="STEC" w:date="2017-11-06T15:48:00Z">
        <w:r w:rsidRPr="0003648D">
          <w:rPr>
            <w:b/>
            <w:bCs/>
            <w:i/>
            <w:iCs/>
            <w:szCs w:val="26"/>
          </w:rPr>
          <w:t>4.6.4.2.</w:t>
        </w:r>
      </w:ins>
      <w:ins w:id="1417" w:author="STEC" w:date="2017-11-06T15:53:00Z">
        <w:r w:rsidRPr="0003648D">
          <w:rPr>
            <w:b/>
            <w:bCs/>
            <w:i/>
            <w:iCs/>
            <w:szCs w:val="26"/>
          </w:rPr>
          <w:t>5</w:t>
        </w:r>
      </w:ins>
      <w:ins w:id="1418" w:author="STEC" w:date="2017-11-06T15:48:00Z">
        <w:r w:rsidRPr="0003648D">
          <w:rPr>
            <w:b/>
            <w:bCs/>
            <w:i/>
            <w:iCs/>
            <w:szCs w:val="26"/>
          </w:rPr>
          <w:tab/>
        </w:r>
      </w:ins>
      <w:ins w:id="1419" w:author="STEC" w:date="2017-11-06T15:49:00Z">
        <w:del w:id="1420" w:author="STEC 042618" w:date="2018-03-28T15:05:00Z">
          <w:r w:rsidRPr="0003648D" w:rsidDel="001E3A15">
            <w:rPr>
              <w:b/>
              <w:bCs/>
              <w:i/>
              <w:iCs/>
              <w:szCs w:val="26"/>
            </w:rPr>
            <w:delText xml:space="preserve">Primary </w:delText>
          </w:r>
        </w:del>
        <w:r w:rsidRPr="0003648D">
          <w:rPr>
            <w:b/>
            <w:bCs/>
            <w:i/>
            <w:iCs/>
            <w:szCs w:val="26"/>
          </w:rPr>
          <w:t>Frequency Response</w:t>
        </w:r>
      </w:ins>
      <w:ins w:id="1421" w:author="STEC 042618" w:date="2018-03-28T15:05:00Z">
        <w:r w:rsidR="001E3A15" w:rsidRPr="0003648D">
          <w:rPr>
            <w:b/>
            <w:bCs/>
            <w:i/>
            <w:iCs/>
            <w:szCs w:val="26"/>
          </w:rPr>
          <w:t xml:space="preserve"> </w:t>
        </w:r>
      </w:ins>
      <w:ins w:id="1422" w:author="STEC" w:date="2017-11-06T15:48:00Z">
        <w:r w:rsidRPr="0003648D">
          <w:rPr>
            <w:b/>
            <w:bCs/>
            <w:i/>
            <w:iCs/>
            <w:szCs w:val="26"/>
          </w:rPr>
          <w:t>Service Charge</w:t>
        </w:r>
        <w:bookmarkEnd w:id="1408"/>
        <w:bookmarkEnd w:id="1409"/>
        <w:bookmarkEnd w:id="1410"/>
        <w:bookmarkEnd w:id="1411"/>
        <w:bookmarkEnd w:id="1412"/>
        <w:bookmarkEnd w:id="1413"/>
        <w:bookmarkEnd w:id="1414"/>
        <w:bookmarkEnd w:id="1415"/>
      </w:ins>
    </w:p>
    <w:p w14:paraId="46B5F77B" w14:textId="77777777" w:rsidR="00BA7A09" w:rsidRPr="0003648D" w:rsidRDefault="009F791C" w:rsidP="009F791C">
      <w:pPr>
        <w:spacing w:after="240"/>
        <w:ind w:left="720" w:hanging="720"/>
        <w:rPr>
          <w:ins w:id="1423" w:author="STEC" w:date="2017-11-06T15:48:00Z"/>
          <w:iCs/>
        </w:rPr>
      </w:pPr>
      <w:ins w:id="1424" w:author="ERCOT 06XX18" w:date="2018-06-06T09:54:00Z">
        <w:r>
          <w:rPr>
            <w:iCs/>
          </w:rPr>
          <w:t>(1)</w:t>
        </w:r>
        <w:r>
          <w:rPr>
            <w:iCs/>
          </w:rPr>
          <w:tab/>
        </w:r>
      </w:ins>
      <w:ins w:id="1425" w:author="STEC" w:date="2017-11-06T15:48:00Z">
        <w:r w:rsidR="00BA7A09" w:rsidRPr="0003648D">
          <w:rPr>
            <w:iCs/>
          </w:rPr>
          <w:t xml:space="preserve">Each QSE shall pay to ERCOT or be paid by ERCOT a </w:t>
        </w:r>
      </w:ins>
      <w:ins w:id="1426" w:author="STEC" w:date="2017-11-06T15:49:00Z">
        <w:del w:id="1427" w:author="STEC 042618" w:date="2018-03-28T15:06:00Z">
          <w:r w:rsidR="00BA7A09" w:rsidRPr="0003648D" w:rsidDel="001E3A15">
            <w:rPr>
              <w:iCs/>
            </w:rPr>
            <w:delText>P</w:delText>
          </w:r>
        </w:del>
        <w:r w:rsidR="00BA7A09" w:rsidRPr="0003648D">
          <w:rPr>
            <w:iCs/>
          </w:rPr>
          <w:t>F</w:t>
        </w:r>
      </w:ins>
      <w:ins w:id="1428" w:author="STEC" w:date="2017-11-06T15:48:00Z">
        <w:r w:rsidR="00BA7A09" w:rsidRPr="0003648D">
          <w:rPr>
            <w:iCs/>
          </w:rPr>
          <w:t>RS charge for each hour as follows:</w:t>
        </w:r>
      </w:ins>
    </w:p>
    <w:p w14:paraId="4DE3FBF4" w14:textId="77777777" w:rsidR="00BA7A09" w:rsidRPr="0003648D" w:rsidRDefault="00BA7A09" w:rsidP="00BA7A09">
      <w:pPr>
        <w:tabs>
          <w:tab w:val="left" w:pos="2340"/>
          <w:tab w:val="left" w:pos="2700"/>
        </w:tabs>
        <w:spacing w:after="240"/>
        <w:ind w:left="3060" w:hanging="2340"/>
        <w:rPr>
          <w:ins w:id="1429" w:author="STEC" w:date="2017-11-06T15:48:00Z"/>
          <w:bCs/>
          <w:lang w:val="x-none" w:eastAsia="x-none"/>
        </w:rPr>
      </w:pPr>
      <w:ins w:id="1430" w:author="STEC" w:date="2017-11-06T15:48:00Z">
        <w:r w:rsidRPr="0003648D">
          <w:rPr>
            <w:bCs/>
            <w:lang w:val="x-none" w:eastAsia="x-none"/>
          </w:rPr>
          <w:t>DA</w:t>
        </w:r>
      </w:ins>
      <w:ins w:id="1431" w:author="STEC" w:date="2017-11-06T15:49:00Z">
        <w:del w:id="1432" w:author="STEC 042618" w:date="2018-03-28T15:06:00Z">
          <w:r w:rsidRPr="0003648D" w:rsidDel="001E3A15">
            <w:rPr>
              <w:bCs/>
              <w:lang w:eastAsia="x-none"/>
            </w:rPr>
            <w:delText>P</w:delText>
          </w:r>
        </w:del>
        <w:r w:rsidRPr="0003648D">
          <w:rPr>
            <w:bCs/>
            <w:lang w:eastAsia="x-none"/>
          </w:rPr>
          <w:t>F</w:t>
        </w:r>
      </w:ins>
      <w:ins w:id="1433" w:author="STEC" w:date="2017-11-06T15:48:00Z">
        <w:r w:rsidRPr="0003648D">
          <w:rPr>
            <w:bCs/>
            <w:lang w:val="x-none" w:eastAsia="x-none"/>
          </w:rPr>
          <w:t xml:space="preserve">RAMT </w:t>
        </w:r>
        <w:r w:rsidRPr="0003648D">
          <w:rPr>
            <w:bCs/>
            <w:i/>
            <w:vertAlign w:val="subscript"/>
            <w:lang w:val="x-none" w:eastAsia="x-none"/>
          </w:rPr>
          <w:t>q</w:t>
        </w:r>
        <w:r w:rsidRPr="0003648D">
          <w:rPr>
            <w:bCs/>
            <w:lang w:val="x-none" w:eastAsia="x-none"/>
          </w:rPr>
          <w:tab/>
          <w:t>=</w:t>
        </w:r>
        <w:r w:rsidRPr="0003648D">
          <w:rPr>
            <w:bCs/>
            <w:lang w:eastAsia="x-none"/>
          </w:rPr>
          <w:tab/>
        </w:r>
        <w:r w:rsidRPr="0003648D">
          <w:rPr>
            <w:bCs/>
            <w:lang w:val="pt-BR" w:eastAsia="x-none"/>
          </w:rPr>
          <w:t>DA</w:t>
        </w:r>
      </w:ins>
      <w:ins w:id="1434" w:author="STEC" w:date="2017-11-06T15:49:00Z">
        <w:del w:id="1435" w:author="STEC 042618" w:date="2018-03-28T15:06:00Z">
          <w:r w:rsidRPr="0003648D" w:rsidDel="001E3A15">
            <w:rPr>
              <w:bCs/>
              <w:lang w:val="pt-BR" w:eastAsia="x-none"/>
            </w:rPr>
            <w:delText>P</w:delText>
          </w:r>
        </w:del>
        <w:r w:rsidRPr="0003648D">
          <w:rPr>
            <w:bCs/>
            <w:lang w:val="pt-BR" w:eastAsia="x-none"/>
          </w:rPr>
          <w:t>F</w:t>
        </w:r>
      </w:ins>
      <w:ins w:id="1436" w:author="STEC" w:date="2017-11-06T15:48:00Z">
        <w:r w:rsidRPr="0003648D">
          <w:rPr>
            <w:bCs/>
            <w:lang w:val="pt-BR" w:eastAsia="x-none"/>
          </w:rPr>
          <w:t>RPR</w:t>
        </w:r>
        <w:r w:rsidRPr="0003648D">
          <w:rPr>
            <w:bCs/>
            <w:lang w:val="x-none" w:eastAsia="x-none"/>
          </w:rPr>
          <w:t xml:space="preserve"> * DA</w:t>
        </w:r>
      </w:ins>
      <w:ins w:id="1437" w:author="STEC" w:date="2017-11-06T15:49:00Z">
        <w:del w:id="1438" w:author="STEC 042618" w:date="2018-03-28T15:06:00Z">
          <w:r w:rsidRPr="0003648D" w:rsidDel="001E3A15">
            <w:rPr>
              <w:bCs/>
              <w:lang w:eastAsia="x-none"/>
            </w:rPr>
            <w:delText>P</w:delText>
          </w:r>
        </w:del>
        <w:r w:rsidRPr="0003648D">
          <w:rPr>
            <w:bCs/>
            <w:lang w:eastAsia="x-none"/>
          </w:rPr>
          <w:t>F</w:t>
        </w:r>
      </w:ins>
      <w:ins w:id="1439" w:author="STEC" w:date="2017-11-06T15:48:00Z">
        <w:r w:rsidRPr="0003648D">
          <w:rPr>
            <w:bCs/>
            <w:lang w:val="x-none" w:eastAsia="x-none"/>
          </w:rPr>
          <w:t xml:space="preserve">RQ </w:t>
        </w:r>
        <w:r w:rsidRPr="0003648D">
          <w:rPr>
            <w:bCs/>
            <w:i/>
            <w:vertAlign w:val="subscript"/>
            <w:lang w:val="x-none" w:eastAsia="x-none"/>
          </w:rPr>
          <w:t>q</w:t>
        </w:r>
      </w:ins>
    </w:p>
    <w:p w14:paraId="3E45AA6A" w14:textId="77777777" w:rsidR="00BA7A09" w:rsidRPr="0003648D" w:rsidRDefault="00BA7A09" w:rsidP="00BA7A09">
      <w:pPr>
        <w:spacing w:after="240"/>
        <w:rPr>
          <w:ins w:id="1440" w:author="STEC" w:date="2017-11-06T15:48:00Z"/>
          <w:iCs/>
          <w:lang w:val="pt-BR"/>
        </w:rPr>
      </w:pPr>
      <w:ins w:id="1441" w:author="STEC" w:date="2017-11-06T15:48:00Z">
        <w:r w:rsidRPr="0003648D">
          <w:rPr>
            <w:iCs/>
            <w:lang w:val="pt-BR"/>
          </w:rPr>
          <w:t>Where:</w:t>
        </w:r>
      </w:ins>
    </w:p>
    <w:p w14:paraId="11A77822" w14:textId="77777777" w:rsidR="00BA7A09" w:rsidRPr="0003648D" w:rsidRDefault="00BA7A09" w:rsidP="00BA7A09">
      <w:pPr>
        <w:tabs>
          <w:tab w:val="left" w:pos="2340"/>
          <w:tab w:val="left" w:pos="2700"/>
        </w:tabs>
        <w:spacing w:after="240"/>
        <w:ind w:left="3060" w:hanging="2340"/>
        <w:rPr>
          <w:ins w:id="1442" w:author="STEC" w:date="2017-11-06T15:48:00Z"/>
          <w:bCs/>
          <w:lang w:val="x-none" w:eastAsia="x-none"/>
        </w:rPr>
      </w:pPr>
      <w:ins w:id="1443" w:author="STEC" w:date="2017-11-06T15:48:00Z">
        <w:r w:rsidRPr="0003648D">
          <w:rPr>
            <w:bCs/>
            <w:lang w:val="x-none" w:eastAsia="x-none"/>
          </w:rPr>
          <w:t>DA</w:t>
        </w:r>
      </w:ins>
      <w:ins w:id="1444" w:author="STEC" w:date="2017-11-06T15:50:00Z">
        <w:del w:id="1445" w:author="STEC 042618" w:date="2018-03-28T15:06:00Z">
          <w:r w:rsidRPr="0003648D" w:rsidDel="001E3A15">
            <w:rPr>
              <w:bCs/>
              <w:lang w:eastAsia="x-none"/>
            </w:rPr>
            <w:delText>P</w:delText>
          </w:r>
        </w:del>
        <w:r w:rsidRPr="0003648D">
          <w:rPr>
            <w:bCs/>
            <w:lang w:eastAsia="x-none"/>
          </w:rPr>
          <w:t>F</w:t>
        </w:r>
      </w:ins>
      <w:ins w:id="1446" w:author="STEC" w:date="2017-11-06T15:48:00Z">
        <w:r w:rsidRPr="0003648D">
          <w:rPr>
            <w:bCs/>
            <w:lang w:val="x-none" w:eastAsia="x-none"/>
          </w:rPr>
          <w:t>RPR</w:t>
        </w:r>
        <w:r w:rsidRPr="0003648D">
          <w:rPr>
            <w:bCs/>
            <w:lang w:val="x-none" w:eastAsia="x-none"/>
          </w:rPr>
          <w:tab/>
          <w:t xml:space="preserve">= </w:t>
        </w:r>
        <w:r w:rsidRPr="0003648D">
          <w:rPr>
            <w:bCs/>
            <w:lang w:val="x-none" w:eastAsia="x-none"/>
          </w:rPr>
          <w:tab/>
          <w:t>(-1) * PC</w:t>
        </w:r>
      </w:ins>
      <w:ins w:id="1447" w:author="STEC" w:date="2017-11-06T15:50:00Z">
        <w:del w:id="1448" w:author="STEC 042618" w:date="2018-03-28T15:06:00Z">
          <w:r w:rsidRPr="0003648D" w:rsidDel="001E3A15">
            <w:rPr>
              <w:bCs/>
              <w:lang w:eastAsia="x-none"/>
            </w:rPr>
            <w:delText>P</w:delText>
          </w:r>
        </w:del>
        <w:r w:rsidRPr="0003648D">
          <w:rPr>
            <w:bCs/>
            <w:lang w:eastAsia="x-none"/>
          </w:rPr>
          <w:t>F</w:t>
        </w:r>
      </w:ins>
      <w:ins w:id="1449" w:author="STEC" w:date="2017-11-06T15:48:00Z">
        <w:r w:rsidRPr="0003648D">
          <w:rPr>
            <w:bCs/>
            <w:lang w:val="x-none" w:eastAsia="x-none"/>
          </w:rPr>
          <w:t>RAMTTOT / DA</w:t>
        </w:r>
      </w:ins>
      <w:ins w:id="1450" w:author="STEC" w:date="2017-11-06T15:50:00Z">
        <w:del w:id="1451" w:author="STEC 042618" w:date="2018-03-28T15:07:00Z">
          <w:r w:rsidRPr="0003648D" w:rsidDel="001E3A15">
            <w:rPr>
              <w:bCs/>
              <w:lang w:eastAsia="x-none"/>
            </w:rPr>
            <w:delText>P</w:delText>
          </w:r>
        </w:del>
        <w:r w:rsidRPr="0003648D">
          <w:rPr>
            <w:bCs/>
            <w:lang w:eastAsia="x-none"/>
          </w:rPr>
          <w:t>F</w:t>
        </w:r>
      </w:ins>
      <w:ins w:id="1452" w:author="STEC" w:date="2017-11-06T15:48:00Z">
        <w:r w:rsidRPr="0003648D">
          <w:rPr>
            <w:bCs/>
            <w:lang w:val="x-none" w:eastAsia="x-none"/>
          </w:rPr>
          <w:t>RQTOT</w:t>
        </w:r>
      </w:ins>
    </w:p>
    <w:p w14:paraId="60B858BC" w14:textId="6C1B95BC" w:rsidR="00BA7A09" w:rsidRPr="0003648D" w:rsidRDefault="00BA7A09" w:rsidP="00BA7A09">
      <w:pPr>
        <w:tabs>
          <w:tab w:val="left" w:pos="2340"/>
          <w:tab w:val="left" w:pos="2700"/>
        </w:tabs>
        <w:spacing w:after="240"/>
        <w:ind w:left="3060" w:hanging="2340"/>
        <w:rPr>
          <w:ins w:id="1453" w:author="STEC" w:date="2017-11-06T15:48:00Z"/>
          <w:bCs/>
          <w:lang w:val="x-none" w:eastAsia="x-none"/>
        </w:rPr>
      </w:pPr>
      <w:ins w:id="1454" w:author="STEC" w:date="2017-11-06T15:48:00Z">
        <w:r w:rsidRPr="0003648D">
          <w:rPr>
            <w:bCs/>
            <w:lang w:val="x-none" w:eastAsia="x-none"/>
          </w:rPr>
          <w:t>PC</w:t>
        </w:r>
      </w:ins>
      <w:ins w:id="1455" w:author="STEC" w:date="2017-11-06T15:50:00Z">
        <w:del w:id="1456" w:author="STEC 042618" w:date="2018-03-28T15:07:00Z">
          <w:r w:rsidRPr="0003648D" w:rsidDel="001E3A15">
            <w:rPr>
              <w:bCs/>
              <w:lang w:eastAsia="x-none"/>
            </w:rPr>
            <w:delText>P</w:delText>
          </w:r>
        </w:del>
        <w:r w:rsidRPr="0003648D">
          <w:rPr>
            <w:bCs/>
            <w:lang w:eastAsia="x-none"/>
          </w:rPr>
          <w:t>F</w:t>
        </w:r>
      </w:ins>
      <w:ins w:id="1457" w:author="STEC" w:date="2017-11-06T15:48:00Z">
        <w:r w:rsidRPr="0003648D">
          <w:rPr>
            <w:bCs/>
            <w:lang w:val="x-none" w:eastAsia="x-none"/>
          </w:rPr>
          <w:t>RAMTTOT</w:t>
        </w:r>
        <w:r w:rsidRPr="0003648D">
          <w:rPr>
            <w:bCs/>
            <w:lang w:val="x-none" w:eastAsia="x-none"/>
          </w:rPr>
          <w:tab/>
          <w:t>=</w:t>
        </w:r>
        <w:r w:rsidRPr="0003648D">
          <w:rPr>
            <w:bCs/>
            <w:lang w:val="x-none" w:eastAsia="x-none"/>
          </w:rPr>
          <w:tab/>
        </w:r>
        <w:r w:rsidR="00D93F97">
          <w:rPr>
            <w:bCs/>
            <w:noProof/>
            <w:position w:val="-22"/>
          </w:rPr>
          <w:drawing>
            <wp:inline distT="0" distB="0" distL="0" distR="0" wp14:anchorId="16CC7D9B" wp14:editId="67E23517">
              <wp:extent cx="142875" cy="294005"/>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x-none" w:eastAsia="x-none"/>
          </w:rPr>
          <w:t>PC</w:t>
        </w:r>
      </w:ins>
      <w:ins w:id="1458" w:author="STEC" w:date="2017-11-06T15:50:00Z">
        <w:del w:id="1459" w:author="STEC 042618" w:date="2018-03-28T15:07:00Z">
          <w:r w:rsidRPr="0003648D" w:rsidDel="001E3A15">
            <w:rPr>
              <w:bCs/>
              <w:lang w:eastAsia="x-none"/>
            </w:rPr>
            <w:delText>P</w:delText>
          </w:r>
        </w:del>
        <w:r w:rsidRPr="0003648D">
          <w:rPr>
            <w:bCs/>
            <w:lang w:eastAsia="x-none"/>
          </w:rPr>
          <w:t>F</w:t>
        </w:r>
      </w:ins>
      <w:ins w:id="1460" w:author="STEC" w:date="2017-11-06T15:48:00Z">
        <w:r w:rsidRPr="0003648D">
          <w:rPr>
            <w:bCs/>
            <w:lang w:val="x-none" w:eastAsia="x-none"/>
          </w:rPr>
          <w:t xml:space="preserve">RAMT </w:t>
        </w:r>
        <w:r w:rsidRPr="0003648D">
          <w:rPr>
            <w:bCs/>
            <w:i/>
            <w:vertAlign w:val="subscript"/>
            <w:lang w:val="x-none" w:eastAsia="x-none"/>
          </w:rPr>
          <w:t>q</w:t>
        </w:r>
      </w:ins>
    </w:p>
    <w:p w14:paraId="1B3120D5" w14:textId="50EE9F97" w:rsidR="00BA7A09" w:rsidRPr="0003648D" w:rsidRDefault="00BA7A09" w:rsidP="00BA7A09">
      <w:pPr>
        <w:tabs>
          <w:tab w:val="left" w:pos="2340"/>
          <w:tab w:val="left" w:pos="2700"/>
        </w:tabs>
        <w:spacing w:after="240"/>
        <w:ind w:left="3060" w:hanging="2340"/>
        <w:rPr>
          <w:ins w:id="1461" w:author="STEC" w:date="2017-11-06T15:48:00Z"/>
          <w:bCs/>
          <w:lang w:val="pt-BR" w:eastAsia="x-none"/>
        </w:rPr>
      </w:pPr>
      <w:ins w:id="1462" w:author="STEC" w:date="2017-11-06T15:48:00Z">
        <w:r w:rsidRPr="0003648D">
          <w:rPr>
            <w:bCs/>
            <w:lang w:val="pt-BR" w:eastAsia="x-none"/>
          </w:rPr>
          <w:t>DA</w:t>
        </w:r>
      </w:ins>
      <w:ins w:id="1463" w:author="STEC" w:date="2017-11-06T15:50:00Z">
        <w:del w:id="1464" w:author="STEC 042618" w:date="2018-03-28T15:07:00Z">
          <w:r w:rsidRPr="0003648D" w:rsidDel="001E3A15">
            <w:rPr>
              <w:bCs/>
              <w:lang w:val="pt-BR" w:eastAsia="x-none"/>
            </w:rPr>
            <w:delText>P</w:delText>
          </w:r>
        </w:del>
        <w:r w:rsidRPr="0003648D">
          <w:rPr>
            <w:bCs/>
            <w:lang w:val="pt-BR" w:eastAsia="x-none"/>
          </w:rPr>
          <w:t>F</w:t>
        </w:r>
      </w:ins>
      <w:ins w:id="1465" w:author="STEC" w:date="2017-11-06T15:48:00Z">
        <w:r w:rsidRPr="0003648D">
          <w:rPr>
            <w:bCs/>
            <w:lang w:val="pt-BR" w:eastAsia="x-none"/>
          </w:rPr>
          <w:t>RQTOT</w:t>
        </w:r>
        <w:r w:rsidRPr="0003648D">
          <w:rPr>
            <w:bCs/>
            <w:lang w:val="pt-BR" w:eastAsia="x-none"/>
          </w:rPr>
          <w:tab/>
          <w:t>=</w:t>
        </w:r>
        <w:r w:rsidRPr="0003648D">
          <w:rPr>
            <w:bCs/>
            <w:lang w:val="pt-BR" w:eastAsia="x-none"/>
          </w:rPr>
          <w:tab/>
        </w:r>
        <w:r w:rsidR="00D93F97">
          <w:rPr>
            <w:bCs/>
            <w:noProof/>
            <w:position w:val="-22"/>
          </w:rPr>
          <w:drawing>
            <wp:inline distT="0" distB="0" distL="0" distR="0" wp14:anchorId="3DFB6206" wp14:editId="564284D4">
              <wp:extent cx="142875" cy="294005"/>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pt-BR" w:eastAsia="x-none"/>
          </w:rPr>
          <w:t>DA</w:t>
        </w:r>
      </w:ins>
      <w:ins w:id="1466" w:author="STEC" w:date="2017-11-06T15:50:00Z">
        <w:del w:id="1467" w:author="STEC 042618" w:date="2018-03-28T15:07:00Z">
          <w:r w:rsidRPr="0003648D" w:rsidDel="001E3A15">
            <w:rPr>
              <w:bCs/>
              <w:lang w:val="pt-BR" w:eastAsia="x-none"/>
            </w:rPr>
            <w:delText>P</w:delText>
          </w:r>
        </w:del>
        <w:r w:rsidRPr="0003648D">
          <w:rPr>
            <w:bCs/>
            <w:lang w:val="pt-BR" w:eastAsia="x-none"/>
          </w:rPr>
          <w:t>F</w:t>
        </w:r>
      </w:ins>
      <w:ins w:id="1468" w:author="STEC" w:date="2017-11-06T15:48:00Z">
        <w:r w:rsidRPr="0003648D">
          <w:rPr>
            <w:bCs/>
            <w:lang w:val="pt-BR" w:eastAsia="x-none"/>
          </w:rPr>
          <w:t xml:space="preserve">RQ </w:t>
        </w:r>
        <w:r w:rsidRPr="0003648D">
          <w:rPr>
            <w:bCs/>
            <w:i/>
            <w:vertAlign w:val="subscript"/>
            <w:lang w:val="pt-BR" w:eastAsia="x-none"/>
          </w:rPr>
          <w:t>q</w:t>
        </w:r>
      </w:ins>
    </w:p>
    <w:p w14:paraId="46C53A82" w14:textId="77777777" w:rsidR="00BA7A09" w:rsidRPr="0003648D" w:rsidRDefault="00BA7A09" w:rsidP="00BA7A09">
      <w:pPr>
        <w:tabs>
          <w:tab w:val="left" w:pos="2340"/>
          <w:tab w:val="left" w:pos="2700"/>
        </w:tabs>
        <w:spacing w:after="240"/>
        <w:ind w:left="3060" w:hanging="2340"/>
        <w:rPr>
          <w:ins w:id="1469" w:author="STEC" w:date="2017-11-06T15:48:00Z"/>
          <w:bCs/>
          <w:lang w:val="x-none" w:eastAsia="x-none"/>
        </w:rPr>
      </w:pPr>
      <w:ins w:id="1470" w:author="STEC" w:date="2017-11-06T15:48:00Z">
        <w:r w:rsidRPr="0003648D">
          <w:rPr>
            <w:bCs/>
            <w:lang w:val="x-none" w:eastAsia="x-none"/>
          </w:rPr>
          <w:t>DA</w:t>
        </w:r>
      </w:ins>
      <w:ins w:id="1471" w:author="STEC" w:date="2017-11-06T15:50:00Z">
        <w:del w:id="1472" w:author="STEC 042618" w:date="2018-03-28T15:07:00Z">
          <w:r w:rsidRPr="0003648D" w:rsidDel="001E3A15">
            <w:rPr>
              <w:bCs/>
              <w:lang w:eastAsia="x-none"/>
            </w:rPr>
            <w:delText>P</w:delText>
          </w:r>
        </w:del>
        <w:r w:rsidRPr="0003648D">
          <w:rPr>
            <w:bCs/>
            <w:lang w:eastAsia="x-none"/>
          </w:rPr>
          <w:t>F</w:t>
        </w:r>
      </w:ins>
      <w:ins w:id="1473" w:author="STEC" w:date="2017-11-06T15:48:00Z">
        <w:r w:rsidRPr="0003648D">
          <w:rPr>
            <w:bCs/>
            <w:lang w:val="x-none" w:eastAsia="x-none"/>
          </w:rPr>
          <w:t xml:space="preserve">RQ </w:t>
        </w:r>
        <w:r w:rsidRPr="0003648D">
          <w:rPr>
            <w:bCs/>
            <w:i/>
            <w:vertAlign w:val="subscript"/>
            <w:lang w:val="x-none" w:eastAsia="x-none"/>
          </w:rPr>
          <w:t>q</w:t>
        </w:r>
        <w:r w:rsidRPr="0003648D">
          <w:rPr>
            <w:bCs/>
            <w:lang w:val="x-none" w:eastAsia="x-none"/>
          </w:rPr>
          <w:tab/>
          <w:t>=</w:t>
        </w:r>
        <w:r w:rsidRPr="0003648D">
          <w:rPr>
            <w:bCs/>
            <w:lang w:val="x-none" w:eastAsia="x-none"/>
          </w:rPr>
          <w:tab/>
          <w:t>DA</w:t>
        </w:r>
      </w:ins>
      <w:ins w:id="1474" w:author="STEC" w:date="2017-11-06T15:50:00Z">
        <w:del w:id="1475" w:author="STEC 042618" w:date="2018-03-28T15:07:00Z">
          <w:r w:rsidRPr="0003648D" w:rsidDel="001E3A15">
            <w:rPr>
              <w:bCs/>
              <w:lang w:eastAsia="x-none"/>
            </w:rPr>
            <w:delText>P</w:delText>
          </w:r>
        </w:del>
        <w:r w:rsidRPr="0003648D">
          <w:rPr>
            <w:bCs/>
            <w:lang w:eastAsia="x-none"/>
          </w:rPr>
          <w:t>F</w:t>
        </w:r>
      </w:ins>
      <w:ins w:id="1476" w:author="STEC" w:date="2017-11-06T15:48:00Z">
        <w:r w:rsidRPr="0003648D">
          <w:rPr>
            <w:bCs/>
            <w:lang w:val="x-none" w:eastAsia="x-none"/>
          </w:rPr>
          <w:t xml:space="preserve">RO </w:t>
        </w:r>
        <w:r w:rsidRPr="0003648D">
          <w:rPr>
            <w:bCs/>
            <w:i/>
            <w:vertAlign w:val="subscript"/>
            <w:lang w:val="x-none" w:eastAsia="x-none"/>
          </w:rPr>
          <w:t>q</w:t>
        </w:r>
        <w:r w:rsidRPr="0003648D">
          <w:rPr>
            <w:bCs/>
            <w:lang w:val="x-none" w:eastAsia="x-none"/>
          </w:rPr>
          <w:t xml:space="preserve"> – DASA</w:t>
        </w:r>
      </w:ins>
      <w:ins w:id="1477" w:author="STEC" w:date="2017-11-06T15:50:00Z">
        <w:del w:id="1478" w:author="STEC 042618" w:date="2018-03-28T15:08:00Z">
          <w:r w:rsidRPr="0003648D" w:rsidDel="001E3A15">
            <w:rPr>
              <w:bCs/>
              <w:lang w:eastAsia="x-none"/>
            </w:rPr>
            <w:delText>P</w:delText>
          </w:r>
        </w:del>
        <w:r w:rsidRPr="0003648D">
          <w:rPr>
            <w:bCs/>
            <w:lang w:eastAsia="x-none"/>
          </w:rPr>
          <w:t>F</w:t>
        </w:r>
      </w:ins>
      <w:ins w:id="1479" w:author="STEC" w:date="2017-11-06T15:48:00Z">
        <w:r w:rsidRPr="0003648D">
          <w:rPr>
            <w:bCs/>
            <w:lang w:val="x-none" w:eastAsia="x-none"/>
          </w:rPr>
          <w:t xml:space="preserve">RQ </w:t>
        </w:r>
        <w:r w:rsidRPr="0003648D">
          <w:rPr>
            <w:bCs/>
            <w:i/>
            <w:vertAlign w:val="subscript"/>
            <w:lang w:val="x-none" w:eastAsia="x-none"/>
          </w:rPr>
          <w:t>q</w:t>
        </w:r>
      </w:ins>
    </w:p>
    <w:p w14:paraId="176270BC" w14:textId="77777777" w:rsidR="00BA7A09" w:rsidRPr="0003648D" w:rsidRDefault="00BA7A09" w:rsidP="00BA7A09">
      <w:pPr>
        <w:rPr>
          <w:ins w:id="1480" w:author="STEC" w:date="2017-11-06T15:48:00Z"/>
        </w:rPr>
      </w:pPr>
      <w:ins w:id="1481" w:author="STEC" w:date="2017-11-06T15:48:00Z">
        <w:r w:rsidRPr="0003648D">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BA7A09" w:rsidRPr="0003648D" w14:paraId="28CED12E" w14:textId="77777777" w:rsidTr="00FF6149">
        <w:trPr>
          <w:tblHeader/>
          <w:ins w:id="1482" w:author="STEC" w:date="2017-11-06T15:48:00Z"/>
        </w:trPr>
        <w:tc>
          <w:tcPr>
            <w:tcW w:w="1144" w:type="pct"/>
          </w:tcPr>
          <w:p w14:paraId="368B982A" w14:textId="77777777" w:rsidR="00BA7A09" w:rsidRPr="0003648D" w:rsidRDefault="00BA7A09" w:rsidP="00FF6149">
            <w:pPr>
              <w:spacing w:after="120"/>
              <w:rPr>
                <w:ins w:id="1483" w:author="STEC" w:date="2017-11-06T15:48:00Z"/>
                <w:b/>
                <w:iCs/>
                <w:sz w:val="20"/>
                <w:szCs w:val="20"/>
              </w:rPr>
            </w:pPr>
            <w:ins w:id="1484" w:author="STEC" w:date="2017-11-06T15:48:00Z">
              <w:r w:rsidRPr="0003648D">
                <w:rPr>
                  <w:b/>
                  <w:iCs/>
                  <w:sz w:val="20"/>
                  <w:szCs w:val="20"/>
                </w:rPr>
                <w:t>Variable</w:t>
              </w:r>
            </w:ins>
          </w:p>
        </w:tc>
        <w:tc>
          <w:tcPr>
            <w:tcW w:w="520" w:type="pct"/>
          </w:tcPr>
          <w:p w14:paraId="2459621E" w14:textId="77777777" w:rsidR="00BA7A09" w:rsidRPr="0003648D" w:rsidRDefault="00BA7A09" w:rsidP="00FF6149">
            <w:pPr>
              <w:spacing w:after="120"/>
              <w:rPr>
                <w:ins w:id="1485" w:author="STEC" w:date="2017-11-06T15:48:00Z"/>
                <w:b/>
                <w:iCs/>
                <w:sz w:val="20"/>
                <w:szCs w:val="20"/>
              </w:rPr>
            </w:pPr>
            <w:ins w:id="1486" w:author="STEC" w:date="2017-11-06T15:48:00Z">
              <w:r w:rsidRPr="0003648D">
                <w:rPr>
                  <w:b/>
                  <w:iCs/>
                  <w:sz w:val="20"/>
                  <w:szCs w:val="20"/>
                </w:rPr>
                <w:t>Unit</w:t>
              </w:r>
            </w:ins>
          </w:p>
        </w:tc>
        <w:tc>
          <w:tcPr>
            <w:tcW w:w="3336" w:type="pct"/>
          </w:tcPr>
          <w:p w14:paraId="1415F118" w14:textId="77777777" w:rsidR="00BA7A09" w:rsidRPr="0003648D" w:rsidRDefault="00BA7A09" w:rsidP="00FF6149">
            <w:pPr>
              <w:spacing w:after="120"/>
              <w:rPr>
                <w:ins w:id="1487" w:author="STEC" w:date="2017-11-06T15:48:00Z"/>
                <w:b/>
                <w:iCs/>
                <w:sz w:val="20"/>
                <w:szCs w:val="20"/>
              </w:rPr>
            </w:pPr>
            <w:ins w:id="1488" w:author="STEC" w:date="2017-11-06T15:48:00Z">
              <w:r w:rsidRPr="0003648D">
                <w:rPr>
                  <w:b/>
                  <w:iCs/>
                  <w:sz w:val="20"/>
                  <w:szCs w:val="20"/>
                </w:rPr>
                <w:t>Definition</w:t>
              </w:r>
            </w:ins>
          </w:p>
        </w:tc>
      </w:tr>
      <w:tr w:rsidR="00BA7A09" w:rsidRPr="0003648D" w14:paraId="549CBA09" w14:textId="77777777" w:rsidTr="00FF6149">
        <w:trPr>
          <w:ins w:id="1489" w:author="STEC" w:date="2017-11-06T15:48:00Z"/>
        </w:trPr>
        <w:tc>
          <w:tcPr>
            <w:tcW w:w="1144" w:type="pct"/>
          </w:tcPr>
          <w:p w14:paraId="213B92AD" w14:textId="77777777" w:rsidR="00BA7A09" w:rsidRPr="0003648D" w:rsidRDefault="00BA7A09" w:rsidP="00FF6149">
            <w:pPr>
              <w:spacing w:after="60"/>
              <w:rPr>
                <w:ins w:id="1490" w:author="STEC" w:date="2017-11-06T15:48:00Z"/>
                <w:iCs/>
                <w:sz w:val="20"/>
                <w:szCs w:val="20"/>
              </w:rPr>
            </w:pPr>
            <w:ins w:id="1491" w:author="STEC" w:date="2017-11-06T15:48:00Z">
              <w:r w:rsidRPr="0003648D">
                <w:rPr>
                  <w:iCs/>
                  <w:sz w:val="20"/>
                  <w:szCs w:val="20"/>
                </w:rPr>
                <w:t>DA</w:t>
              </w:r>
            </w:ins>
            <w:ins w:id="1492" w:author="STEC" w:date="2017-11-06T15:51:00Z">
              <w:del w:id="1493" w:author="STEC 042618" w:date="2018-03-28T15:08:00Z">
                <w:r w:rsidRPr="0003648D" w:rsidDel="001E3A15">
                  <w:rPr>
                    <w:iCs/>
                    <w:sz w:val="20"/>
                    <w:szCs w:val="20"/>
                  </w:rPr>
                  <w:delText>P</w:delText>
                </w:r>
              </w:del>
              <w:r w:rsidRPr="0003648D">
                <w:rPr>
                  <w:iCs/>
                  <w:sz w:val="20"/>
                  <w:szCs w:val="20"/>
                </w:rPr>
                <w:t>F</w:t>
              </w:r>
            </w:ins>
            <w:ins w:id="1494" w:author="STEC" w:date="2017-11-06T15:48:00Z">
              <w:r w:rsidRPr="0003648D">
                <w:rPr>
                  <w:iCs/>
                  <w:sz w:val="20"/>
                  <w:szCs w:val="20"/>
                </w:rPr>
                <w:t xml:space="preserve">RAMT </w:t>
              </w:r>
              <w:r w:rsidRPr="0003648D">
                <w:rPr>
                  <w:i/>
                  <w:iCs/>
                  <w:sz w:val="20"/>
                  <w:szCs w:val="20"/>
                  <w:vertAlign w:val="subscript"/>
                </w:rPr>
                <w:t>q</w:t>
              </w:r>
            </w:ins>
          </w:p>
        </w:tc>
        <w:tc>
          <w:tcPr>
            <w:tcW w:w="520" w:type="pct"/>
          </w:tcPr>
          <w:p w14:paraId="0576BCD6" w14:textId="77777777" w:rsidR="00BA7A09" w:rsidRPr="0003648D" w:rsidRDefault="00BA7A09" w:rsidP="00FF6149">
            <w:pPr>
              <w:spacing w:after="60"/>
              <w:rPr>
                <w:ins w:id="1495" w:author="STEC" w:date="2017-11-06T15:48:00Z"/>
                <w:iCs/>
                <w:sz w:val="20"/>
                <w:szCs w:val="20"/>
              </w:rPr>
            </w:pPr>
            <w:ins w:id="1496" w:author="STEC" w:date="2017-11-06T15:48:00Z">
              <w:r w:rsidRPr="0003648D">
                <w:rPr>
                  <w:iCs/>
                  <w:sz w:val="20"/>
                  <w:szCs w:val="20"/>
                </w:rPr>
                <w:t>$</w:t>
              </w:r>
            </w:ins>
          </w:p>
        </w:tc>
        <w:tc>
          <w:tcPr>
            <w:tcW w:w="3336" w:type="pct"/>
          </w:tcPr>
          <w:p w14:paraId="373703E2" w14:textId="77777777" w:rsidR="00BA7A09" w:rsidRPr="0003648D" w:rsidRDefault="00BA7A09" w:rsidP="005F1CB4">
            <w:pPr>
              <w:spacing w:after="60"/>
              <w:rPr>
                <w:ins w:id="1497" w:author="STEC" w:date="2017-11-06T15:48:00Z"/>
                <w:iCs/>
                <w:sz w:val="20"/>
                <w:szCs w:val="20"/>
              </w:rPr>
            </w:pPr>
            <w:ins w:id="1498" w:author="STEC" w:date="2017-11-06T15:48:00Z">
              <w:r w:rsidRPr="0003648D">
                <w:rPr>
                  <w:i/>
                  <w:iCs/>
                  <w:sz w:val="20"/>
                  <w:szCs w:val="20"/>
                </w:rPr>
                <w:t xml:space="preserve">Day-Ahead </w:t>
              </w:r>
            </w:ins>
            <w:ins w:id="1499" w:author="STEC" w:date="2017-11-06T15:52:00Z">
              <w:del w:id="1500" w:author="STEC 042618" w:date="2018-03-28T15:08:00Z">
                <w:r w:rsidRPr="0003648D" w:rsidDel="001E3A15">
                  <w:rPr>
                    <w:i/>
                    <w:iCs/>
                    <w:sz w:val="20"/>
                    <w:szCs w:val="20"/>
                  </w:rPr>
                  <w:delText xml:space="preserve">Primary </w:delText>
                </w:r>
              </w:del>
              <w:r w:rsidRPr="0003648D">
                <w:rPr>
                  <w:i/>
                  <w:iCs/>
                  <w:sz w:val="20"/>
                  <w:szCs w:val="20"/>
                </w:rPr>
                <w:t>Frequency Response</w:t>
              </w:r>
            </w:ins>
            <w:ins w:id="1501" w:author="STEC" w:date="2017-11-06T15:48:00Z">
              <w:r w:rsidR="00D23EF8" w:rsidRPr="0003648D">
                <w:rPr>
                  <w:i/>
                  <w:iCs/>
                  <w:sz w:val="20"/>
                  <w:szCs w:val="20"/>
                </w:rPr>
                <w:t xml:space="preserve"> </w:t>
              </w:r>
            </w:ins>
            <w:ins w:id="1502" w:author="STEC" w:date="2017-11-06T15:52:00Z">
              <w:r w:rsidRPr="0003648D">
                <w:rPr>
                  <w:i/>
                  <w:iCs/>
                  <w:sz w:val="20"/>
                  <w:szCs w:val="20"/>
                </w:rPr>
                <w:t>Service</w:t>
              </w:r>
            </w:ins>
            <w:ins w:id="1503" w:author="STEC" w:date="2017-11-06T15:48:00Z">
              <w:r w:rsidRPr="0003648D">
                <w:rPr>
                  <w:i/>
                  <w:iCs/>
                  <w:sz w:val="20"/>
                  <w:szCs w:val="20"/>
                </w:rPr>
                <w:t xml:space="preserve"> Amount per QSE</w:t>
              </w:r>
              <w:r w:rsidRPr="0003648D">
                <w:rPr>
                  <w:iCs/>
                  <w:sz w:val="20"/>
                  <w:szCs w:val="20"/>
                </w:rPr>
                <w:t xml:space="preserve">—QSE </w:t>
              </w:r>
              <w:r w:rsidRPr="0003648D">
                <w:rPr>
                  <w:i/>
                  <w:iCs/>
                  <w:sz w:val="20"/>
                  <w:szCs w:val="20"/>
                </w:rPr>
                <w:t>q</w:t>
              </w:r>
              <w:r w:rsidRPr="0003648D">
                <w:rPr>
                  <w:iCs/>
                  <w:sz w:val="20"/>
                  <w:szCs w:val="20"/>
                </w:rPr>
                <w:t xml:space="preserve">’s share of the DAM cost for </w:t>
              </w:r>
            </w:ins>
            <w:ins w:id="1504" w:author="STEC" w:date="2017-11-06T15:51:00Z">
              <w:del w:id="1505" w:author="STEC 042618" w:date="2018-03-28T15:08:00Z">
                <w:r w:rsidRPr="0003648D" w:rsidDel="001E3A15">
                  <w:rPr>
                    <w:iCs/>
                    <w:sz w:val="20"/>
                    <w:szCs w:val="20"/>
                  </w:rPr>
                  <w:delText>P</w:delText>
                </w:r>
              </w:del>
              <w:r w:rsidRPr="0003648D">
                <w:rPr>
                  <w:iCs/>
                  <w:sz w:val="20"/>
                  <w:szCs w:val="20"/>
                </w:rPr>
                <w:t>FR</w:t>
              </w:r>
            </w:ins>
            <w:ins w:id="1506" w:author="STEC" w:date="2017-11-06T15:48:00Z">
              <w:r w:rsidRPr="0003648D">
                <w:rPr>
                  <w:iCs/>
                  <w:sz w:val="20"/>
                  <w:szCs w:val="20"/>
                </w:rPr>
                <w:t>S, for the hour.</w:t>
              </w:r>
            </w:ins>
          </w:p>
        </w:tc>
      </w:tr>
      <w:tr w:rsidR="00BA7A09" w:rsidRPr="0003648D" w14:paraId="00F18095" w14:textId="77777777" w:rsidTr="00FF6149">
        <w:trPr>
          <w:ins w:id="1507" w:author="STEC" w:date="2017-11-06T15:48:00Z"/>
        </w:trPr>
        <w:tc>
          <w:tcPr>
            <w:tcW w:w="1144" w:type="pct"/>
          </w:tcPr>
          <w:p w14:paraId="1B99C94F" w14:textId="77777777" w:rsidR="00BA7A09" w:rsidRPr="0003648D" w:rsidRDefault="00BA7A09" w:rsidP="00FF6149">
            <w:pPr>
              <w:spacing w:after="60"/>
              <w:rPr>
                <w:ins w:id="1508" w:author="STEC" w:date="2017-11-06T15:48:00Z"/>
                <w:iCs/>
                <w:sz w:val="20"/>
                <w:szCs w:val="20"/>
              </w:rPr>
            </w:pPr>
            <w:ins w:id="1509" w:author="STEC" w:date="2017-11-06T15:48:00Z">
              <w:r w:rsidRPr="0003648D">
                <w:rPr>
                  <w:iCs/>
                  <w:sz w:val="20"/>
                  <w:szCs w:val="20"/>
                </w:rPr>
                <w:t>DA</w:t>
              </w:r>
            </w:ins>
            <w:ins w:id="1510" w:author="STEC" w:date="2017-11-06T15:51:00Z">
              <w:del w:id="1511" w:author="STEC 042618" w:date="2018-03-28T15:08:00Z">
                <w:r w:rsidRPr="0003648D" w:rsidDel="001E3A15">
                  <w:rPr>
                    <w:iCs/>
                    <w:sz w:val="20"/>
                    <w:szCs w:val="20"/>
                  </w:rPr>
                  <w:delText>P</w:delText>
                </w:r>
              </w:del>
              <w:r w:rsidRPr="0003648D">
                <w:rPr>
                  <w:iCs/>
                  <w:sz w:val="20"/>
                  <w:szCs w:val="20"/>
                </w:rPr>
                <w:t>FR</w:t>
              </w:r>
            </w:ins>
            <w:ins w:id="1512" w:author="STEC" w:date="2017-11-06T15:48:00Z">
              <w:r w:rsidRPr="0003648D">
                <w:rPr>
                  <w:iCs/>
                  <w:sz w:val="20"/>
                  <w:szCs w:val="20"/>
                </w:rPr>
                <w:t>PR</w:t>
              </w:r>
            </w:ins>
          </w:p>
        </w:tc>
        <w:tc>
          <w:tcPr>
            <w:tcW w:w="520" w:type="pct"/>
          </w:tcPr>
          <w:p w14:paraId="75CC8D99" w14:textId="77777777" w:rsidR="00BA7A09" w:rsidRPr="0003648D" w:rsidRDefault="00BA7A09" w:rsidP="00FF6149">
            <w:pPr>
              <w:spacing w:after="60"/>
              <w:rPr>
                <w:ins w:id="1513" w:author="STEC" w:date="2017-11-06T15:48:00Z"/>
                <w:iCs/>
                <w:sz w:val="20"/>
                <w:szCs w:val="20"/>
              </w:rPr>
            </w:pPr>
            <w:ins w:id="1514" w:author="STEC" w:date="2017-11-06T15:48:00Z">
              <w:r w:rsidRPr="0003648D">
                <w:rPr>
                  <w:iCs/>
                  <w:sz w:val="20"/>
                  <w:szCs w:val="20"/>
                </w:rPr>
                <w:t>$/MW per hour</w:t>
              </w:r>
            </w:ins>
          </w:p>
        </w:tc>
        <w:tc>
          <w:tcPr>
            <w:tcW w:w="3336" w:type="pct"/>
          </w:tcPr>
          <w:p w14:paraId="436125BC" w14:textId="77777777" w:rsidR="00BA7A09" w:rsidRPr="0003648D" w:rsidRDefault="00BA7A09" w:rsidP="008A1F53">
            <w:pPr>
              <w:spacing w:after="60"/>
              <w:rPr>
                <w:ins w:id="1515" w:author="STEC" w:date="2017-11-06T15:48:00Z"/>
                <w:iCs/>
                <w:sz w:val="20"/>
                <w:szCs w:val="20"/>
              </w:rPr>
            </w:pPr>
            <w:ins w:id="1516" w:author="STEC" w:date="2017-11-06T15:48:00Z">
              <w:r w:rsidRPr="0003648D">
                <w:rPr>
                  <w:i/>
                  <w:iCs/>
                  <w:sz w:val="20"/>
                  <w:szCs w:val="20"/>
                </w:rPr>
                <w:t xml:space="preserve">Day-Ahead </w:t>
              </w:r>
            </w:ins>
            <w:ins w:id="1517" w:author="STEC" w:date="2017-11-06T15:52:00Z">
              <w:del w:id="1518" w:author="STEC 042618" w:date="2018-03-28T15:08:00Z">
                <w:r w:rsidRPr="0003648D" w:rsidDel="001E3A15">
                  <w:rPr>
                    <w:i/>
                    <w:iCs/>
                    <w:sz w:val="20"/>
                    <w:szCs w:val="20"/>
                  </w:rPr>
                  <w:delText xml:space="preserve">Primary </w:delText>
                </w:r>
              </w:del>
              <w:r w:rsidRPr="0003648D">
                <w:rPr>
                  <w:i/>
                  <w:iCs/>
                  <w:sz w:val="20"/>
                  <w:szCs w:val="20"/>
                </w:rPr>
                <w:t>Frequency Response</w:t>
              </w:r>
            </w:ins>
            <w:ins w:id="1519" w:author="STEC" w:date="2017-11-06T15:48:00Z">
              <w:r w:rsidR="00D23EF8" w:rsidRPr="0003648D">
                <w:rPr>
                  <w:i/>
                  <w:iCs/>
                  <w:sz w:val="20"/>
                  <w:szCs w:val="20"/>
                </w:rPr>
                <w:t xml:space="preserve"> </w:t>
              </w:r>
            </w:ins>
            <w:ins w:id="1520" w:author="STEC" w:date="2017-11-06T15:52:00Z">
              <w:r w:rsidRPr="0003648D">
                <w:rPr>
                  <w:i/>
                  <w:iCs/>
                  <w:sz w:val="20"/>
                  <w:szCs w:val="20"/>
                </w:rPr>
                <w:t>Service</w:t>
              </w:r>
            </w:ins>
            <w:ins w:id="1521" w:author="STEC" w:date="2017-11-06T15:48:00Z">
              <w:del w:id="1522" w:author="STEC 042618" w:date="2018-03-28T15:08:00Z">
                <w:r w:rsidRPr="0003648D" w:rsidDel="001E3A15">
                  <w:rPr>
                    <w:i/>
                    <w:iCs/>
                    <w:sz w:val="20"/>
                    <w:szCs w:val="20"/>
                  </w:rPr>
                  <w:delText>e</w:delText>
                </w:r>
              </w:del>
              <w:r w:rsidRPr="0003648D">
                <w:rPr>
                  <w:i/>
                  <w:iCs/>
                  <w:sz w:val="20"/>
                  <w:szCs w:val="20"/>
                </w:rPr>
                <w:t xml:space="preserve"> Price</w:t>
              </w:r>
              <w:r w:rsidRPr="0003648D">
                <w:rPr>
                  <w:iCs/>
                  <w:sz w:val="20"/>
                  <w:szCs w:val="20"/>
                </w:rPr>
                <w:t xml:space="preserve">—The Day-Ahead </w:t>
              </w:r>
            </w:ins>
            <w:ins w:id="1523" w:author="STEC" w:date="2017-12-27T10:51:00Z">
              <w:del w:id="1524" w:author="STEC 042618" w:date="2018-03-28T15:09:00Z">
                <w:r w:rsidRPr="0003648D" w:rsidDel="001E3A15">
                  <w:rPr>
                    <w:iCs/>
                    <w:sz w:val="20"/>
                    <w:szCs w:val="20"/>
                  </w:rPr>
                  <w:delText>P</w:delText>
                </w:r>
              </w:del>
              <w:r w:rsidRPr="0003648D">
                <w:rPr>
                  <w:iCs/>
                  <w:sz w:val="20"/>
                  <w:szCs w:val="20"/>
                </w:rPr>
                <w:t>FRS</w:t>
              </w:r>
            </w:ins>
            <w:ins w:id="1525" w:author="STEC" w:date="2017-11-06T15:48:00Z">
              <w:r w:rsidRPr="0003648D">
                <w:rPr>
                  <w:iCs/>
                  <w:sz w:val="20"/>
                  <w:szCs w:val="20"/>
                </w:rPr>
                <w:t xml:space="preserve"> price for the hour.</w:t>
              </w:r>
            </w:ins>
          </w:p>
        </w:tc>
      </w:tr>
      <w:tr w:rsidR="00BA7A09" w:rsidRPr="0003648D" w14:paraId="0F2773FB" w14:textId="77777777" w:rsidTr="00FF6149">
        <w:trPr>
          <w:ins w:id="1526" w:author="STEC" w:date="2017-11-06T15:48:00Z"/>
        </w:trPr>
        <w:tc>
          <w:tcPr>
            <w:tcW w:w="1144" w:type="pct"/>
          </w:tcPr>
          <w:p w14:paraId="4BDE7B17" w14:textId="77777777" w:rsidR="00BA7A09" w:rsidRPr="0003648D" w:rsidRDefault="00BA7A09" w:rsidP="00FF6149">
            <w:pPr>
              <w:spacing w:after="60"/>
              <w:rPr>
                <w:ins w:id="1527" w:author="STEC" w:date="2017-11-06T15:48:00Z"/>
                <w:iCs/>
                <w:sz w:val="20"/>
                <w:szCs w:val="20"/>
              </w:rPr>
            </w:pPr>
            <w:ins w:id="1528" w:author="STEC" w:date="2017-11-06T15:48:00Z">
              <w:r w:rsidRPr="0003648D">
                <w:rPr>
                  <w:iCs/>
                  <w:sz w:val="20"/>
                  <w:szCs w:val="20"/>
                </w:rPr>
                <w:t>DA</w:t>
              </w:r>
            </w:ins>
            <w:ins w:id="1529" w:author="STEC" w:date="2017-11-06T15:51:00Z">
              <w:del w:id="1530" w:author="STEC 042618" w:date="2018-03-28T15:09:00Z">
                <w:r w:rsidRPr="0003648D" w:rsidDel="001E3A15">
                  <w:rPr>
                    <w:iCs/>
                    <w:sz w:val="20"/>
                    <w:szCs w:val="20"/>
                  </w:rPr>
                  <w:delText>P</w:delText>
                </w:r>
              </w:del>
              <w:r w:rsidRPr="0003648D">
                <w:rPr>
                  <w:iCs/>
                  <w:sz w:val="20"/>
                  <w:szCs w:val="20"/>
                </w:rPr>
                <w:t>FR</w:t>
              </w:r>
            </w:ins>
            <w:ins w:id="1531" w:author="STEC" w:date="2017-11-06T15:48:00Z">
              <w:r w:rsidRPr="0003648D">
                <w:rPr>
                  <w:iCs/>
                  <w:sz w:val="20"/>
                  <w:szCs w:val="20"/>
                </w:rPr>
                <w:t xml:space="preserve">Q </w:t>
              </w:r>
              <w:r w:rsidRPr="0003648D">
                <w:rPr>
                  <w:i/>
                  <w:iCs/>
                  <w:sz w:val="20"/>
                  <w:szCs w:val="20"/>
                  <w:vertAlign w:val="subscript"/>
                </w:rPr>
                <w:t>q</w:t>
              </w:r>
            </w:ins>
          </w:p>
        </w:tc>
        <w:tc>
          <w:tcPr>
            <w:tcW w:w="520" w:type="pct"/>
          </w:tcPr>
          <w:p w14:paraId="31250C95" w14:textId="77777777" w:rsidR="00BA7A09" w:rsidRPr="0003648D" w:rsidRDefault="00BA7A09" w:rsidP="00FF6149">
            <w:pPr>
              <w:spacing w:after="60"/>
              <w:rPr>
                <w:ins w:id="1532" w:author="STEC" w:date="2017-11-06T15:48:00Z"/>
                <w:iCs/>
                <w:sz w:val="20"/>
                <w:szCs w:val="20"/>
              </w:rPr>
            </w:pPr>
            <w:ins w:id="1533" w:author="STEC" w:date="2017-11-06T15:48:00Z">
              <w:r w:rsidRPr="0003648D">
                <w:rPr>
                  <w:iCs/>
                  <w:sz w:val="20"/>
                  <w:szCs w:val="20"/>
                </w:rPr>
                <w:t>MW</w:t>
              </w:r>
            </w:ins>
          </w:p>
        </w:tc>
        <w:tc>
          <w:tcPr>
            <w:tcW w:w="3336" w:type="pct"/>
          </w:tcPr>
          <w:p w14:paraId="75606C4B" w14:textId="77777777" w:rsidR="00BA7A09" w:rsidRPr="0003648D" w:rsidRDefault="00BA7A09" w:rsidP="00FF6149">
            <w:pPr>
              <w:spacing w:after="60"/>
              <w:rPr>
                <w:ins w:id="1534" w:author="STEC" w:date="2017-11-06T15:48:00Z"/>
                <w:i/>
                <w:iCs/>
                <w:sz w:val="20"/>
                <w:szCs w:val="20"/>
              </w:rPr>
            </w:pPr>
            <w:ins w:id="1535" w:author="STEC" w:date="2017-11-06T15:48:00Z">
              <w:r w:rsidRPr="0003648D">
                <w:rPr>
                  <w:i/>
                  <w:iCs/>
                  <w:sz w:val="20"/>
                  <w:szCs w:val="20"/>
                </w:rPr>
                <w:t xml:space="preserve">Day-Ahead </w:t>
              </w:r>
            </w:ins>
            <w:ins w:id="1536" w:author="STEC" w:date="2017-11-06T15:52:00Z">
              <w:del w:id="1537" w:author="STEC 042618" w:date="2018-03-28T15:09:00Z">
                <w:r w:rsidRPr="0003648D" w:rsidDel="001E3A15">
                  <w:rPr>
                    <w:i/>
                    <w:iCs/>
                    <w:sz w:val="20"/>
                    <w:szCs w:val="20"/>
                  </w:rPr>
                  <w:delText xml:space="preserve">Primary </w:delText>
                </w:r>
              </w:del>
              <w:r w:rsidRPr="0003648D">
                <w:rPr>
                  <w:i/>
                  <w:iCs/>
                  <w:sz w:val="20"/>
                  <w:szCs w:val="20"/>
                </w:rPr>
                <w:t>Frequency Response</w:t>
              </w:r>
            </w:ins>
            <w:ins w:id="1538" w:author="STEC" w:date="2017-11-06T15:48:00Z">
              <w:r w:rsidR="00D23EF8" w:rsidRPr="0003648D">
                <w:rPr>
                  <w:i/>
                  <w:iCs/>
                  <w:sz w:val="20"/>
                  <w:szCs w:val="20"/>
                </w:rPr>
                <w:t xml:space="preserve"> </w:t>
              </w:r>
            </w:ins>
            <w:ins w:id="1539" w:author="STEC" w:date="2017-11-06T15:52:00Z">
              <w:r w:rsidR="00D23EF8" w:rsidRPr="0003648D">
                <w:rPr>
                  <w:i/>
                  <w:iCs/>
                  <w:sz w:val="20"/>
                  <w:szCs w:val="20"/>
                </w:rPr>
                <w:t>Service</w:t>
              </w:r>
            </w:ins>
            <w:ins w:id="1540" w:author="STEC" w:date="2017-11-06T15:48:00Z">
              <w:del w:id="1541" w:author="STEC 042618" w:date="2018-03-28T15:08:00Z">
                <w:r w:rsidR="00D23EF8" w:rsidRPr="0003648D" w:rsidDel="001E3A15">
                  <w:rPr>
                    <w:i/>
                    <w:iCs/>
                    <w:sz w:val="20"/>
                    <w:szCs w:val="20"/>
                  </w:rPr>
                  <w:delText>e</w:delText>
                </w:r>
              </w:del>
              <w:r w:rsidRPr="0003648D">
                <w:rPr>
                  <w:i/>
                  <w:iCs/>
                  <w:sz w:val="20"/>
                  <w:szCs w:val="20"/>
                </w:rPr>
                <w:t xml:space="preserve"> Quantity per QSE</w:t>
              </w:r>
              <w:r w:rsidRPr="0003648D">
                <w:rPr>
                  <w:iCs/>
                  <w:sz w:val="20"/>
                  <w:szCs w:val="20"/>
                </w:rPr>
                <w:t xml:space="preserve">—The QSE </w:t>
              </w:r>
              <w:r w:rsidRPr="0003648D">
                <w:rPr>
                  <w:i/>
                  <w:iCs/>
                  <w:sz w:val="20"/>
                  <w:szCs w:val="20"/>
                </w:rPr>
                <w:t>q</w:t>
              </w:r>
              <w:r w:rsidRPr="0003648D">
                <w:rPr>
                  <w:iCs/>
                  <w:sz w:val="20"/>
                  <w:szCs w:val="20"/>
                </w:rPr>
                <w:t xml:space="preserve">’s Day-Ahead Ancillary Service Obligation minus its self-arranged </w:t>
              </w:r>
            </w:ins>
            <w:ins w:id="1542" w:author="STEC" w:date="2017-11-06T15:51:00Z">
              <w:del w:id="1543" w:author="STEC 042618" w:date="2018-03-28T15:10:00Z">
                <w:r w:rsidRPr="0003648D" w:rsidDel="001E3A15">
                  <w:rPr>
                    <w:iCs/>
                    <w:sz w:val="20"/>
                    <w:szCs w:val="20"/>
                  </w:rPr>
                  <w:delText>P</w:delText>
                </w:r>
              </w:del>
              <w:r w:rsidRPr="0003648D">
                <w:rPr>
                  <w:iCs/>
                  <w:sz w:val="20"/>
                  <w:szCs w:val="20"/>
                </w:rPr>
                <w:t>FR</w:t>
              </w:r>
            </w:ins>
            <w:ins w:id="1544" w:author="STEC" w:date="2017-11-06T15:48:00Z">
              <w:r w:rsidRPr="0003648D">
                <w:rPr>
                  <w:iCs/>
                  <w:sz w:val="20"/>
                  <w:szCs w:val="20"/>
                </w:rPr>
                <w:t>S quantity for the hour.</w:t>
              </w:r>
            </w:ins>
          </w:p>
        </w:tc>
      </w:tr>
      <w:tr w:rsidR="00BA7A09" w:rsidRPr="0003648D" w14:paraId="340CB0CC" w14:textId="77777777" w:rsidTr="00FF6149">
        <w:trPr>
          <w:ins w:id="1545" w:author="STEC" w:date="2017-11-06T15:48:00Z"/>
        </w:trPr>
        <w:tc>
          <w:tcPr>
            <w:tcW w:w="1144" w:type="pct"/>
          </w:tcPr>
          <w:p w14:paraId="77992C09" w14:textId="77777777" w:rsidR="00BA7A09" w:rsidRPr="0003648D" w:rsidRDefault="00BA7A09" w:rsidP="00FF6149">
            <w:pPr>
              <w:spacing w:after="60"/>
              <w:rPr>
                <w:ins w:id="1546" w:author="STEC" w:date="2017-11-06T15:48:00Z"/>
                <w:iCs/>
                <w:sz w:val="20"/>
                <w:szCs w:val="20"/>
              </w:rPr>
            </w:pPr>
            <w:ins w:id="1547" w:author="STEC" w:date="2017-11-06T15:48:00Z">
              <w:r w:rsidRPr="0003648D">
                <w:rPr>
                  <w:iCs/>
                  <w:sz w:val="20"/>
                  <w:szCs w:val="20"/>
                </w:rPr>
                <w:t>PC</w:t>
              </w:r>
            </w:ins>
            <w:ins w:id="1548" w:author="STEC" w:date="2017-11-06T15:51:00Z">
              <w:del w:id="1549" w:author="STEC 042618" w:date="2018-03-28T15:10:00Z">
                <w:r w:rsidRPr="0003648D" w:rsidDel="001E3A15">
                  <w:rPr>
                    <w:iCs/>
                    <w:sz w:val="20"/>
                    <w:szCs w:val="20"/>
                  </w:rPr>
                  <w:delText>P</w:delText>
                </w:r>
              </w:del>
              <w:r w:rsidRPr="0003648D">
                <w:rPr>
                  <w:iCs/>
                  <w:sz w:val="20"/>
                  <w:szCs w:val="20"/>
                </w:rPr>
                <w:t>FR</w:t>
              </w:r>
            </w:ins>
            <w:ins w:id="1550" w:author="STEC" w:date="2017-11-06T15:48:00Z">
              <w:r w:rsidRPr="0003648D">
                <w:rPr>
                  <w:iCs/>
                  <w:sz w:val="20"/>
                  <w:szCs w:val="20"/>
                </w:rPr>
                <w:t xml:space="preserve">AMTTOT </w:t>
              </w:r>
            </w:ins>
          </w:p>
        </w:tc>
        <w:tc>
          <w:tcPr>
            <w:tcW w:w="520" w:type="pct"/>
          </w:tcPr>
          <w:p w14:paraId="4A3B5CE4" w14:textId="77777777" w:rsidR="00BA7A09" w:rsidRPr="0003648D" w:rsidRDefault="00BA7A09" w:rsidP="00FF6149">
            <w:pPr>
              <w:spacing w:after="60"/>
              <w:rPr>
                <w:ins w:id="1551" w:author="STEC" w:date="2017-11-06T15:48:00Z"/>
                <w:iCs/>
                <w:sz w:val="20"/>
                <w:szCs w:val="20"/>
              </w:rPr>
            </w:pPr>
            <w:ins w:id="1552" w:author="STEC" w:date="2017-11-06T15:48:00Z">
              <w:r w:rsidRPr="0003648D">
                <w:rPr>
                  <w:iCs/>
                  <w:sz w:val="20"/>
                  <w:szCs w:val="20"/>
                </w:rPr>
                <w:t>$</w:t>
              </w:r>
            </w:ins>
          </w:p>
        </w:tc>
        <w:tc>
          <w:tcPr>
            <w:tcW w:w="3336" w:type="pct"/>
          </w:tcPr>
          <w:p w14:paraId="626767F9" w14:textId="77777777" w:rsidR="00BA7A09" w:rsidRPr="0003648D" w:rsidRDefault="00BA7A09" w:rsidP="00FF6149">
            <w:pPr>
              <w:spacing w:after="60"/>
              <w:rPr>
                <w:ins w:id="1553" w:author="STEC" w:date="2017-11-06T15:48:00Z"/>
                <w:i/>
                <w:iCs/>
                <w:sz w:val="20"/>
                <w:szCs w:val="20"/>
              </w:rPr>
            </w:pPr>
            <w:ins w:id="1554" w:author="STEC" w:date="2017-11-06T15:48:00Z">
              <w:r w:rsidRPr="0003648D">
                <w:rPr>
                  <w:i/>
                  <w:iCs/>
                  <w:sz w:val="20"/>
                  <w:szCs w:val="20"/>
                </w:rPr>
                <w:t xml:space="preserve">Procured Capacity for </w:t>
              </w:r>
            </w:ins>
            <w:ins w:id="1555" w:author="STEC" w:date="2017-11-06T15:52:00Z">
              <w:del w:id="1556" w:author="STEC 042618" w:date="2018-03-28T15:10:00Z">
                <w:r w:rsidRPr="0003648D" w:rsidDel="001E3A15">
                  <w:rPr>
                    <w:i/>
                    <w:iCs/>
                    <w:sz w:val="20"/>
                    <w:szCs w:val="20"/>
                  </w:rPr>
                  <w:delText xml:space="preserve">Primary </w:delText>
                </w:r>
              </w:del>
              <w:r w:rsidRPr="0003648D">
                <w:rPr>
                  <w:i/>
                  <w:iCs/>
                  <w:sz w:val="20"/>
                  <w:szCs w:val="20"/>
                </w:rPr>
                <w:t>Frequency Response</w:t>
              </w:r>
            </w:ins>
            <w:ins w:id="1557" w:author="STEC" w:date="2017-11-06T15:48:00Z">
              <w:r w:rsidR="00D23EF8" w:rsidRPr="0003648D">
                <w:rPr>
                  <w:i/>
                  <w:iCs/>
                  <w:sz w:val="20"/>
                  <w:szCs w:val="20"/>
                </w:rPr>
                <w:t xml:space="preserve"> </w:t>
              </w:r>
            </w:ins>
            <w:ins w:id="1558" w:author="STEC" w:date="2017-11-06T15:52:00Z">
              <w:r w:rsidR="00D23EF8" w:rsidRPr="0003648D">
                <w:rPr>
                  <w:i/>
                  <w:iCs/>
                  <w:sz w:val="20"/>
                  <w:szCs w:val="20"/>
                </w:rPr>
                <w:t>Service</w:t>
              </w:r>
            </w:ins>
            <w:ins w:id="1559" w:author="STEC" w:date="2017-11-06T15:48:00Z">
              <w:del w:id="1560" w:author="STEC 042618" w:date="2018-03-28T15:08:00Z">
                <w:r w:rsidR="00D23EF8" w:rsidRPr="0003648D" w:rsidDel="001E3A15">
                  <w:rPr>
                    <w:i/>
                    <w:iCs/>
                    <w:sz w:val="20"/>
                    <w:szCs w:val="20"/>
                  </w:rPr>
                  <w:delText>e</w:delText>
                </w:r>
              </w:del>
              <w:r w:rsidRPr="0003648D">
                <w:rPr>
                  <w:i/>
                  <w:iCs/>
                  <w:sz w:val="20"/>
                  <w:szCs w:val="20"/>
                </w:rPr>
                <w:t xml:space="preserve"> Amount Total in DAM</w:t>
              </w:r>
              <w:r w:rsidRPr="0003648D">
                <w:rPr>
                  <w:iCs/>
                  <w:sz w:val="20"/>
                  <w:szCs w:val="20"/>
                </w:rPr>
                <w:t xml:space="preserve">—The total of the DAM </w:t>
              </w:r>
            </w:ins>
            <w:ins w:id="1561" w:author="STEC" w:date="2017-11-06T15:51:00Z">
              <w:del w:id="1562" w:author="STEC 042618" w:date="2018-03-28T15:10:00Z">
                <w:r w:rsidRPr="0003648D" w:rsidDel="001E3A15">
                  <w:rPr>
                    <w:iCs/>
                    <w:sz w:val="20"/>
                    <w:szCs w:val="20"/>
                  </w:rPr>
                  <w:delText>P</w:delText>
                </w:r>
              </w:del>
              <w:r w:rsidRPr="0003648D">
                <w:rPr>
                  <w:iCs/>
                  <w:sz w:val="20"/>
                  <w:szCs w:val="20"/>
                </w:rPr>
                <w:t>FR</w:t>
              </w:r>
            </w:ins>
            <w:ins w:id="1563" w:author="STEC" w:date="2017-11-06T15:48:00Z">
              <w:r w:rsidRPr="0003648D">
                <w:rPr>
                  <w:iCs/>
                  <w:sz w:val="20"/>
                  <w:szCs w:val="20"/>
                </w:rPr>
                <w:t>S payments for all QSEs for the hour.</w:t>
              </w:r>
            </w:ins>
          </w:p>
        </w:tc>
      </w:tr>
      <w:tr w:rsidR="00BA7A09" w:rsidRPr="0003648D" w14:paraId="1EC0863E" w14:textId="77777777" w:rsidTr="00FF6149">
        <w:trPr>
          <w:ins w:id="1564" w:author="STEC" w:date="2017-11-06T15:48:00Z"/>
        </w:trPr>
        <w:tc>
          <w:tcPr>
            <w:tcW w:w="1144" w:type="pct"/>
          </w:tcPr>
          <w:p w14:paraId="65E746D1" w14:textId="77777777" w:rsidR="00BA7A09" w:rsidRPr="0003648D" w:rsidRDefault="00BA7A09" w:rsidP="00FF6149">
            <w:pPr>
              <w:spacing w:after="60"/>
              <w:rPr>
                <w:ins w:id="1565" w:author="STEC" w:date="2017-11-06T15:48:00Z"/>
                <w:iCs/>
                <w:sz w:val="20"/>
                <w:szCs w:val="20"/>
              </w:rPr>
            </w:pPr>
            <w:ins w:id="1566" w:author="STEC" w:date="2017-11-06T15:48:00Z">
              <w:r w:rsidRPr="0003648D">
                <w:rPr>
                  <w:iCs/>
                  <w:sz w:val="20"/>
                  <w:szCs w:val="20"/>
                </w:rPr>
                <w:t>PC</w:t>
              </w:r>
            </w:ins>
            <w:ins w:id="1567" w:author="STEC" w:date="2017-11-06T15:51:00Z">
              <w:del w:id="1568" w:author="STEC 042618" w:date="2018-03-28T15:10:00Z">
                <w:r w:rsidRPr="0003648D" w:rsidDel="001E3A15">
                  <w:rPr>
                    <w:iCs/>
                    <w:sz w:val="20"/>
                    <w:szCs w:val="20"/>
                  </w:rPr>
                  <w:delText>P</w:delText>
                </w:r>
              </w:del>
              <w:r w:rsidRPr="0003648D">
                <w:rPr>
                  <w:iCs/>
                  <w:sz w:val="20"/>
                  <w:szCs w:val="20"/>
                </w:rPr>
                <w:t>FR</w:t>
              </w:r>
            </w:ins>
            <w:ins w:id="1569" w:author="STEC" w:date="2017-11-06T15:48:00Z">
              <w:r w:rsidRPr="0003648D">
                <w:rPr>
                  <w:iCs/>
                  <w:sz w:val="20"/>
                  <w:szCs w:val="20"/>
                </w:rPr>
                <w:t>AMT</w:t>
              </w:r>
              <w:r w:rsidRPr="0003648D">
                <w:rPr>
                  <w:i/>
                  <w:iCs/>
                  <w:sz w:val="20"/>
                  <w:szCs w:val="20"/>
                </w:rPr>
                <w:t xml:space="preserve"> </w:t>
              </w:r>
              <w:r w:rsidRPr="0003648D">
                <w:rPr>
                  <w:i/>
                  <w:iCs/>
                  <w:sz w:val="20"/>
                  <w:szCs w:val="20"/>
                  <w:vertAlign w:val="subscript"/>
                </w:rPr>
                <w:t>q</w:t>
              </w:r>
            </w:ins>
          </w:p>
        </w:tc>
        <w:tc>
          <w:tcPr>
            <w:tcW w:w="520" w:type="pct"/>
          </w:tcPr>
          <w:p w14:paraId="7494AF6B" w14:textId="77777777" w:rsidR="00BA7A09" w:rsidRPr="0003648D" w:rsidRDefault="00BA7A09" w:rsidP="00FF6149">
            <w:pPr>
              <w:spacing w:after="60"/>
              <w:rPr>
                <w:ins w:id="1570" w:author="STEC" w:date="2017-11-06T15:48:00Z"/>
                <w:iCs/>
                <w:sz w:val="20"/>
                <w:szCs w:val="20"/>
              </w:rPr>
            </w:pPr>
            <w:ins w:id="1571" w:author="STEC" w:date="2017-11-06T15:48:00Z">
              <w:r w:rsidRPr="0003648D">
                <w:rPr>
                  <w:iCs/>
                  <w:sz w:val="20"/>
                  <w:szCs w:val="20"/>
                </w:rPr>
                <w:t>$</w:t>
              </w:r>
            </w:ins>
          </w:p>
        </w:tc>
        <w:tc>
          <w:tcPr>
            <w:tcW w:w="3336" w:type="pct"/>
          </w:tcPr>
          <w:p w14:paraId="071A8081" w14:textId="77777777" w:rsidR="00BA7A09" w:rsidRPr="0003648D" w:rsidRDefault="00BA7A09" w:rsidP="00FF6149">
            <w:pPr>
              <w:spacing w:after="60"/>
              <w:rPr>
                <w:ins w:id="1572" w:author="STEC" w:date="2017-11-06T15:48:00Z"/>
                <w:i/>
                <w:iCs/>
                <w:sz w:val="20"/>
                <w:szCs w:val="20"/>
              </w:rPr>
            </w:pPr>
            <w:ins w:id="1573" w:author="STEC" w:date="2017-11-06T15:48:00Z">
              <w:r w:rsidRPr="0003648D">
                <w:rPr>
                  <w:i/>
                  <w:iCs/>
                  <w:sz w:val="20"/>
                  <w:szCs w:val="20"/>
                </w:rPr>
                <w:t xml:space="preserve">Procured Capacity for </w:t>
              </w:r>
            </w:ins>
            <w:ins w:id="1574" w:author="STEC" w:date="2017-11-06T15:52:00Z">
              <w:del w:id="1575" w:author="STEC 042618" w:date="2018-03-28T15:11:00Z">
                <w:r w:rsidRPr="0003648D" w:rsidDel="001E3A15">
                  <w:rPr>
                    <w:i/>
                    <w:iCs/>
                    <w:sz w:val="20"/>
                    <w:szCs w:val="20"/>
                  </w:rPr>
                  <w:delText xml:space="preserve">Primary </w:delText>
                </w:r>
              </w:del>
              <w:r w:rsidRPr="0003648D">
                <w:rPr>
                  <w:i/>
                  <w:iCs/>
                  <w:sz w:val="20"/>
                  <w:szCs w:val="20"/>
                </w:rPr>
                <w:t>Frequency Response</w:t>
              </w:r>
            </w:ins>
            <w:ins w:id="1576" w:author="STEC" w:date="2017-11-06T15:48:00Z">
              <w:r w:rsidR="00D23EF8" w:rsidRPr="0003648D">
                <w:rPr>
                  <w:i/>
                  <w:iCs/>
                  <w:sz w:val="20"/>
                  <w:szCs w:val="20"/>
                </w:rPr>
                <w:t xml:space="preserve"> </w:t>
              </w:r>
            </w:ins>
            <w:ins w:id="1577" w:author="STEC" w:date="2017-11-06T15:52:00Z">
              <w:r w:rsidR="00D23EF8" w:rsidRPr="0003648D">
                <w:rPr>
                  <w:i/>
                  <w:iCs/>
                  <w:sz w:val="20"/>
                  <w:szCs w:val="20"/>
                </w:rPr>
                <w:t>Service</w:t>
              </w:r>
            </w:ins>
            <w:ins w:id="1578" w:author="STEC" w:date="2017-11-06T15:48:00Z">
              <w:del w:id="1579" w:author="STEC 042618" w:date="2018-03-28T15:08:00Z">
                <w:r w:rsidR="00D23EF8" w:rsidRPr="0003648D" w:rsidDel="001E3A15">
                  <w:rPr>
                    <w:i/>
                    <w:iCs/>
                    <w:sz w:val="20"/>
                    <w:szCs w:val="20"/>
                  </w:rPr>
                  <w:delText>e</w:delText>
                </w:r>
              </w:del>
              <w:r w:rsidRPr="0003648D">
                <w:rPr>
                  <w:i/>
                  <w:iCs/>
                  <w:sz w:val="20"/>
                  <w:szCs w:val="20"/>
                </w:rPr>
                <w:t xml:space="preserve"> Amount per QSE for DAM</w:t>
              </w:r>
              <w:r w:rsidRPr="0003648D">
                <w:rPr>
                  <w:iCs/>
                  <w:sz w:val="20"/>
                  <w:szCs w:val="20"/>
                </w:rPr>
                <w:t xml:space="preserve">—The DAM </w:t>
              </w:r>
            </w:ins>
            <w:ins w:id="1580" w:author="STEC" w:date="2017-11-06T15:51:00Z">
              <w:del w:id="1581" w:author="STEC 042618" w:date="2018-03-28T15:11:00Z">
                <w:r w:rsidRPr="0003648D" w:rsidDel="001E3A15">
                  <w:rPr>
                    <w:iCs/>
                    <w:sz w:val="20"/>
                    <w:szCs w:val="20"/>
                  </w:rPr>
                  <w:delText>P</w:delText>
                </w:r>
              </w:del>
              <w:r w:rsidRPr="0003648D">
                <w:rPr>
                  <w:iCs/>
                  <w:sz w:val="20"/>
                  <w:szCs w:val="20"/>
                </w:rPr>
                <w:t>FR</w:t>
              </w:r>
            </w:ins>
            <w:ins w:id="1582" w:author="STEC" w:date="2017-11-06T15:48:00Z">
              <w:r w:rsidRPr="0003648D">
                <w:rPr>
                  <w:iCs/>
                  <w:sz w:val="20"/>
                  <w:szCs w:val="20"/>
                </w:rPr>
                <w:t xml:space="preserve">S payment for QSE </w:t>
              </w:r>
              <w:r w:rsidRPr="0003648D">
                <w:rPr>
                  <w:i/>
                  <w:iCs/>
                  <w:sz w:val="20"/>
                  <w:szCs w:val="20"/>
                </w:rPr>
                <w:t>q</w:t>
              </w:r>
              <w:r w:rsidRPr="0003648D">
                <w:rPr>
                  <w:iCs/>
                  <w:sz w:val="20"/>
                  <w:szCs w:val="20"/>
                </w:rPr>
                <w:t xml:space="preserve"> for the hour.</w:t>
              </w:r>
            </w:ins>
          </w:p>
        </w:tc>
      </w:tr>
      <w:tr w:rsidR="00BA7A09" w:rsidRPr="0003648D" w14:paraId="57271064" w14:textId="77777777" w:rsidTr="00FF6149">
        <w:trPr>
          <w:ins w:id="1583" w:author="STEC" w:date="2017-11-06T15:48:00Z"/>
        </w:trPr>
        <w:tc>
          <w:tcPr>
            <w:tcW w:w="1144" w:type="pct"/>
          </w:tcPr>
          <w:p w14:paraId="5AEAC6E6" w14:textId="77777777" w:rsidR="00BA7A09" w:rsidRPr="0003648D" w:rsidRDefault="00BA7A09" w:rsidP="00FF6149">
            <w:pPr>
              <w:spacing w:after="60"/>
              <w:rPr>
                <w:ins w:id="1584" w:author="STEC" w:date="2017-11-06T15:48:00Z"/>
                <w:iCs/>
                <w:sz w:val="20"/>
                <w:szCs w:val="20"/>
              </w:rPr>
            </w:pPr>
            <w:ins w:id="1585" w:author="STEC" w:date="2017-11-06T15:48:00Z">
              <w:r w:rsidRPr="0003648D">
                <w:rPr>
                  <w:iCs/>
                  <w:sz w:val="20"/>
                  <w:szCs w:val="20"/>
                </w:rPr>
                <w:t>DA</w:t>
              </w:r>
            </w:ins>
            <w:ins w:id="1586" w:author="STEC" w:date="2017-11-06T15:51:00Z">
              <w:del w:id="1587" w:author="STEC 042618" w:date="2018-03-28T15:11:00Z">
                <w:r w:rsidRPr="0003648D" w:rsidDel="001E3A15">
                  <w:rPr>
                    <w:iCs/>
                    <w:sz w:val="20"/>
                    <w:szCs w:val="20"/>
                  </w:rPr>
                  <w:delText>P</w:delText>
                </w:r>
              </w:del>
              <w:r w:rsidRPr="0003648D">
                <w:rPr>
                  <w:iCs/>
                  <w:sz w:val="20"/>
                  <w:szCs w:val="20"/>
                </w:rPr>
                <w:t>FR</w:t>
              </w:r>
            </w:ins>
            <w:ins w:id="1588" w:author="STEC" w:date="2017-11-06T15:48:00Z">
              <w:r w:rsidRPr="0003648D">
                <w:rPr>
                  <w:iCs/>
                  <w:sz w:val="20"/>
                  <w:szCs w:val="20"/>
                </w:rPr>
                <w:t>QTOT</w:t>
              </w:r>
            </w:ins>
          </w:p>
        </w:tc>
        <w:tc>
          <w:tcPr>
            <w:tcW w:w="520" w:type="pct"/>
          </w:tcPr>
          <w:p w14:paraId="7BDD3F3E" w14:textId="77777777" w:rsidR="00BA7A09" w:rsidRPr="0003648D" w:rsidRDefault="00BA7A09" w:rsidP="00FF6149">
            <w:pPr>
              <w:spacing w:after="60"/>
              <w:rPr>
                <w:ins w:id="1589" w:author="STEC" w:date="2017-11-06T15:48:00Z"/>
                <w:iCs/>
                <w:sz w:val="20"/>
                <w:szCs w:val="20"/>
              </w:rPr>
            </w:pPr>
            <w:ins w:id="1590" w:author="STEC" w:date="2017-11-06T15:48:00Z">
              <w:r w:rsidRPr="0003648D">
                <w:rPr>
                  <w:iCs/>
                  <w:sz w:val="20"/>
                  <w:szCs w:val="20"/>
                </w:rPr>
                <w:t>MW</w:t>
              </w:r>
            </w:ins>
          </w:p>
        </w:tc>
        <w:tc>
          <w:tcPr>
            <w:tcW w:w="3336" w:type="pct"/>
          </w:tcPr>
          <w:p w14:paraId="71D0179F" w14:textId="77777777" w:rsidR="00BA7A09" w:rsidRPr="0003648D" w:rsidRDefault="00BA7A09" w:rsidP="00FF6149">
            <w:pPr>
              <w:spacing w:after="60"/>
              <w:rPr>
                <w:ins w:id="1591" w:author="STEC" w:date="2017-11-06T15:48:00Z"/>
                <w:i/>
                <w:iCs/>
                <w:sz w:val="20"/>
                <w:szCs w:val="20"/>
              </w:rPr>
            </w:pPr>
            <w:ins w:id="1592" w:author="STEC" w:date="2017-11-06T15:48:00Z">
              <w:r w:rsidRPr="0003648D">
                <w:rPr>
                  <w:i/>
                  <w:iCs/>
                  <w:sz w:val="20"/>
                  <w:szCs w:val="20"/>
                </w:rPr>
                <w:t xml:space="preserve">Day-Ahead </w:t>
              </w:r>
            </w:ins>
            <w:ins w:id="1593" w:author="STEC" w:date="2017-11-06T15:52:00Z">
              <w:del w:id="1594" w:author="STEC 042618" w:date="2018-03-28T15:11:00Z">
                <w:r w:rsidRPr="0003648D" w:rsidDel="001E3A15">
                  <w:rPr>
                    <w:i/>
                    <w:iCs/>
                    <w:sz w:val="20"/>
                    <w:szCs w:val="20"/>
                  </w:rPr>
                  <w:delText xml:space="preserve">Primary </w:delText>
                </w:r>
              </w:del>
              <w:r w:rsidRPr="0003648D">
                <w:rPr>
                  <w:i/>
                  <w:iCs/>
                  <w:sz w:val="20"/>
                  <w:szCs w:val="20"/>
                </w:rPr>
                <w:t>Frequency Response</w:t>
              </w:r>
            </w:ins>
            <w:ins w:id="1595" w:author="STEC" w:date="2017-11-06T15:48:00Z">
              <w:r w:rsidR="00D23EF8" w:rsidRPr="0003648D">
                <w:rPr>
                  <w:i/>
                  <w:iCs/>
                  <w:sz w:val="20"/>
                  <w:szCs w:val="20"/>
                </w:rPr>
                <w:t xml:space="preserve"> </w:t>
              </w:r>
            </w:ins>
            <w:ins w:id="1596" w:author="STEC" w:date="2017-11-06T15:52:00Z">
              <w:r w:rsidR="00D23EF8" w:rsidRPr="0003648D">
                <w:rPr>
                  <w:i/>
                  <w:iCs/>
                  <w:sz w:val="20"/>
                  <w:szCs w:val="20"/>
                </w:rPr>
                <w:t>Service</w:t>
              </w:r>
            </w:ins>
            <w:ins w:id="1597" w:author="STEC" w:date="2017-11-06T15:48:00Z">
              <w:del w:id="1598" w:author="STEC 042618" w:date="2018-03-28T15:08:00Z">
                <w:r w:rsidR="00D23EF8" w:rsidRPr="0003648D" w:rsidDel="001E3A15">
                  <w:rPr>
                    <w:i/>
                    <w:iCs/>
                    <w:sz w:val="20"/>
                    <w:szCs w:val="20"/>
                  </w:rPr>
                  <w:delText>e</w:delText>
                </w:r>
              </w:del>
              <w:r w:rsidRPr="0003648D">
                <w:rPr>
                  <w:i/>
                  <w:iCs/>
                  <w:sz w:val="20"/>
                  <w:szCs w:val="20"/>
                </w:rPr>
                <w:t xml:space="preserve"> Quantity Total</w:t>
              </w:r>
              <w:r w:rsidRPr="0003648D">
                <w:rPr>
                  <w:iCs/>
                  <w:sz w:val="20"/>
                  <w:szCs w:val="20"/>
                </w:rPr>
                <w:t xml:space="preserve">—The sum of every QSE’s Day-Ahead Ancillary Service Obligation minus its self-arranged </w:t>
              </w:r>
            </w:ins>
            <w:ins w:id="1599" w:author="STEC" w:date="2017-11-06T15:51:00Z">
              <w:del w:id="1600" w:author="STEC 042618" w:date="2018-03-28T15:11:00Z">
                <w:r w:rsidRPr="0003648D" w:rsidDel="001E3A15">
                  <w:rPr>
                    <w:iCs/>
                    <w:sz w:val="20"/>
                    <w:szCs w:val="20"/>
                  </w:rPr>
                  <w:delText>P</w:delText>
                </w:r>
              </w:del>
              <w:r w:rsidRPr="0003648D">
                <w:rPr>
                  <w:iCs/>
                  <w:sz w:val="20"/>
                  <w:szCs w:val="20"/>
                </w:rPr>
                <w:t>FR</w:t>
              </w:r>
            </w:ins>
            <w:ins w:id="1601" w:author="STEC" w:date="2017-11-06T15:48:00Z">
              <w:r w:rsidRPr="0003648D">
                <w:rPr>
                  <w:iCs/>
                  <w:sz w:val="20"/>
                  <w:szCs w:val="20"/>
                </w:rPr>
                <w:t>S quantity for the hour.</w:t>
              </w:r>
            </w:ins>
          </w:p>
        </w:tc>
      </w:tr>
      <w:tr w:rsidR="00BA7A09" w:rsidRPr="0003648D" w14:paraId="008C1902" w14:textId="77777777" w:rsidTr="00FF6149">
        <w:trPr>
          <w:ins w:id="1602" w:author="STEC" w:date="2017-11-06T15:48:00Z"/>
        </w:trPr>
        <w:tc>
          <w:tcPr>
            <w:tcW w:w="1144" w:type="pct"/>
          </w:tcPr>
          <w:p w14:paraId="10ACC03F" w14:textId="77777777" w:rsidR="00BA7A09" w:rsidRPr="0003648D" w:rsidRDefault="00BA7A09" w:rsidP="00FF6149">
            <w:pPr>
              <w:spacing w:after="60"/>
              <w:rPr>
                <w:ins w:id="1603" w:author="STEC" w:date="2017-11-06T15:48:00Z"/>
                <w:iCs/>
                <w:sz w:val="20"/>
                <w:szCs w:val="20"/>
              </w:rPr>
            </w:pPr>
            <w:ins w:id="1604" w:author="STEC" w:date="2017-11-06T15:48:00Z">
              <w:r w:rsidRPr="0003648D">
                <w:rPr>
                  <w:iCs/>
                  <w:sz w:val="20"/>
                  <w:szCs w:val="20"/>
                </w:rPr>
                <w:t>DA</w:t>
              </w:r>
            </w:ins>
            <w:ins w:id="1605" w:author="STEC" w:date="2017-11-06T15:51:00Z">
              <w:del w:id="1606" w:author="STEC 042618" w:date="2018-03-28T15:12:00Z">
                <w:r w:rsidRPr="0003648D" w:rsidDel="00603722">
                  <w:rPr>
                    <w:iCs/>
                    <w:sz w:val="20"/>
                    <w:szCs w:val="20"/>
                  </w:rPr>
                  <w:delText>P</w:delText>
                </w:r>
              </w:del>
              <w:r w:rsidRPr="0003648D">
                <w:rPr>
                  <w:iCs/>
                  <w:sz w:val="20"/>
                  <w:szCs w:val="20"/>
                </w:rPr>
                <w:t>FR</w:t>
              </w:r>
            </w:ins>
            <w:ins w:id="1607" w:author="STEC" w:date="2017-11-06T15:48:00Z">
              <w:r w:rsidRPr="0003648D">
                <w:rPr>
                  <w:iCs/>
                  <w:sz w:val="20"/>
                  <w:szCs w:val="20"/>
                </w:rPr>
                <w:t xml:space="preserve">O </w:t>
              </w:r>
              <w:r w:rsidRPr="0003648D">
                <w:rPr>
                  <w:i/>
                  <w:iCs/>
                  <w:sz w:val="20"/>
                  <w:szCs w:val="20"/>
                  <w:vertAlign w:val="subscript"/>
                </w:rPr>
                <w:t>q</w:t>
              </w:r>
            </w:ins>
          </w:p>
        </w:tc>
        <w:tc>
          <w:tcPr>
            <w:tcW w:w="520" w:type="pct"/>
          </w:tcPr>
          <w:p w14:paraId="4E57E449" w14:textId="77777777" w:rsidR="00BA7A09" w:rsidRPr="0003648D" w:rsidRDefault="00BA7A09" w:rsidP="00FF6149">
            <w:pPr>
              <w:spacing w:after="60"/>
              <w:rPr>
                <w:ins w:id="1608" w:author="STEC" w:date="2017-11-06T15:48:00Z"/>
                <w:iCs/>
                <w:sz w:val="20"/>
                <w:szCs w:val="20"/>
              </w:rPr>
            </w:pPr>
            <w:ins w:id="1609" w:author="STEC" w:date="2017-11-06T15:48:00Z">
              <w:r w:rsidRPr="0003648D">
                <w:rPr>
                  <w:iCs/>
                  <w:sz w:val="20"/>
                  <w:szCs w:val="20"/>
                </w:rPr>
                <w:t>MW</w:t>
              </w:r>
            </w:ins>
          </w:p>
        </w:tc>
        <w:tc>
          <w:tcPr>
            <w:tcW w:w="3336" w:type="pct"/>
          </w:tcPr>
          <w:p w14:paraId="1CDDB597" w14:textId="77777777" w:rsidR="00BA7A09" w:rsidRPr="0003648D" w:rsidRDefault="00BA7A09" w:rsidP="00FF6149">
            <w:pPr>
              <w:spacing w:after="60"/>
              <w:rPr>
                <w:ins w:id="1610" w:author="STEC" w:date="2017-11-06T15:48:00Z"/>
                <w:i/>
                <w:iCs/>
                <w:sz w:val="20"/>
                <w:szCs w:val="20"/>
              </w:rPr>
            </w:pPr>
            <w:ins w:id="1611" w:author="STEC" w:date="2017-11-06T15:48:00Z">
              <w:r w:rsidRPr="0003648D">
                <w:rPr>
                  <w:i/>
                  <w:iCs/>
                  <w:sz w:val="20"/>
                  <w:szCs w:val="20"/>
                </w:rPr>
                <w:t xml:space="preserve">Day-Ahead </w:t>
              </w:r>
            </w:ins>
            <w:ins w:id="1612" w:author="STEC" w:date="2017-11-06T15:52:00Z">
              <w:del w:id="1613" w:author="STEC 042618" w:date="2018-03-28T15:12:00Z">
                <w:r w:rsidRPr="0003648D" w:rsidDel="00603722">
                  <w:rPr>
                    <w:i/>
                    <w:iCs/>
                    <w:sz w:val="20"/>
                    <w:szCs w:val="20"/>
                  </w:rPr>
                  <w:delText xml:space="preserve">Primary </w:delText>
                </w:r>
              </w:del>
              <w:r w:rsidRPr="0003648D">
                <w:rPr>
                  <w:i/>
                  <w:iCs/>
                  <w:sz w:val="20"/>
                  <w:szCs w:val="20"/>
                </w:rPr>
                <w:t>Frequency Response</w:t>
              </w:r>
            </w:ins>
            <w:ins w:id="1614" w:author="STEC" w:date="2017-11-06T15:48:00Z">
              <w:r w:rsidR="00D23EF8" w:rsidRPr="0003648D">
                <w:rPr>
                  <w:i/>
                  <w:iCs/>
                  <w:sz w:val="20"/>
                  <w:szCs w:val="20"/>
                </w:rPr>
                <w:t xml:space="preserve"> </w:t>
              </w:r>
            </w:ins>
            <w:ins w:id="1615" w:author="STEC" w:date="2017-11-06T15:52:00Z">
              <w:r w:rsidR="00D23EF8" w:rsidRPr="0003648D">
                <w:rPr>
                  <w:i/>
                  <w:iCs/>
                  <w:sz w:val="20"/>
                  <w:szCs w:val="20"/>
                </w:rPr>
                <w:t>Service</w:t>
              </w:r>
            </w:ins>
            <w:ins w:id="1616" w:author="STEC" w:date="2017-11-06T15:48:00Z">
              <w:del w:id="1617" w:author="STEC 042618" w:date="2018-03-28T15:08:00Z">
                <w:r w:rsidR="00D23EF8" w:rsidRPr="0003648D" w:rsidDel="001E3A15">
                  <w:rPr>
                    <w:i/>
                    <w:iCs/>
                    <w:sz w:val="20"/>
                    <w:szCs w:val="20"/>
                  </w:rPr>
                  <w:delText>e</w:delText>
                </w:r>
              </w:del>
              <w:r w:rsidRPr="0003648D">
                <w:rPr>
                  <w:i/>
                  <w:iCs/>
                  <w:sz w:val="20"/>
                  <w:szCs w:val="20"/>
                </w:rPr>
                <w:t xml:space="preserve"> Obligation per QSE</w:t>
              </w:r>
              <w:r w:rsidRPr="0003648D">
                <w:rPr>
                  <w:iCs/>
                  <w:sz w:val="20"/>
                  <w:szCs w:val="20"/>
                </w:rPr>
                <w:t xml:space="preserve">—The </w:t>
              </w:r>
            </w:ins>
            <w:ins w:id="1618" w:author="STEC" w:date="2017-11-06T15:51:00Z">
              <w:del w:id="1619" w:author="STEC 042618" w:date="2018-03-28T15:12:00Z">
                <w:r w:rsidRPr="0003648D" w:rsidDel="00603722">
                  <w:rPr>
                    <w:iCs/>
                    <w:sz w:val="20"/>
                    <w:szCs w:val="20"/>
                  </w:rPr>
                  <w:delText>P</w:delText>
                </w:r>
              </w:del>
              <w:r w:rsidRPr="0003648D">
                <w:rPr>
                  <w:iCs/>
                  <w:sz w:val="20"/>
                  <w:szCs w:val="20"/>
                </w:rPr>
                <w:t>FR</w:t>
              </w:r>
            </w:ins>
            <w:ins w:id="1620" w:author="STEC" w:date="2017-11-06T15:48:00Z">
              <w:r w:rsidRPr="0003648D">
                <w:rPr>
                  <w:iCs/>
                  <w:sz w:val="20"/>
                  <w:szCs w:val="20"/>
                </w:rPr>
                <w:t xml:space="preserve">S capacity obligation for QSE </w:t>
              </w:r>
              <w:r w:rsidRPr="0003648D">
                <w:rPr>
                  <w:i/>
                  <w:iCs/>
                  <w:sz w:val="20"/>
                  <w:szCs w:val="20"/>
                </w:rPr>
                <w:t>q</w:t>
              </w:r>
              <w:r w:rsidRPr="0003648D">
                <w:rPr>
                  <w:iCs/>
                  <w:sz w:val="20"/>
                  <w:szCs w:val="20"/>
                </w:rPr>
                <w:t xml:space="preserve"> for the DAM for the hour. </w:t>
              </w:r>
            </w:ins>
          </w:p>
        </w:tc>
      </w:tr>
      <w:tr w:rsidR="00BA7A09" w:rsidRPr="0003648D" w14:paraId="02E9615D" w14:textId="77777777" w:rsidTr="00FF6149">
        <w:trPr>
          <w:ins w:id="1621" w:author="STEC" w:date="2017-11-06T15:48:00Z"/>
        </w:trPr>
        <w:tc>
          <w:tcPr>
            <w:tcW w:w="1144" w:type="pct"/>
          </w:tcPr>
          <w:p w14:paraId="19A80937" w14:textId="77777777" w:rsidR="00BA7A09" w:rsidRPr="0003648D" w:rsidRDefault="00BA7A09" w:rsidP="00FF6149">
            <w:pPr>
              <w:spacing w:after="60"/>
              <w:rPr>
                <w:ins w:id="1622" w:author="STEC" w:date="2017-11-06T15:48:00Z"/>
                <w:iCs/>
                <w:sz w:val="20"/>
                <w:szCs w:val="20"/>
              </w:rPr>
            </w:pPr>
            <w:ins w:id="1623" w:author="STEC" w:date="2017-11-06T15:48:00Z">
              <w:r w:rsidRPr="0003648D">
                <w:rPr>
                  <w:iCs/>
                  <w:sz w:val="20"/>
                  <w:szCs w:val="20"/>
                </w:rPr>
                <w:t>DASA</w:t>
              </w:r>
            </w:ins>
            <w:ins w:id="1624" w:author="STEC" w:date="2017-11-06T15:51:00Z">
              <w:del w:id="1625" w:author="STEC 042618" w:date="2018-03-28T15:12:00Z">
                <w:r w:rsidRPr="0003648D" w:rsidDel="00603722">
                  <w:rPr>
                    <w:iCs/>
                    <w:sz w:val="20"/>
                    <w:szCs w:val="20"/>
                  </w:rPr>
                  <w:delText>P</w:delText>
                </w:r>
              </w:del>
              <w:r w:rsidRPr="0003648D">
                <w:rPr>
                  <w:iCs/>
                  <w:sz w:val="20"/>
                  <w:szCs w:val="20"/>
                </w:rPr>
                <w:t>FR</w:t>
              </w:r>
            </w:ins>
            <w:ins w:id="1626" w:author="STEC" w:date="2017-11-06T15:48:00Z">
              <w:r w:rsidRPr="0003648D">
                <w:rPr>
                  <w:iCs/>
                  <w:sz w:val="20"/>
                  <w:szCs w:val="20"/>
                </w:rPr>
                <w:t xml:space="preserve">Q </w:t>
              </w:r>
              <w:r w:rsidRPr="0003648D">
                <w:rPr>
                  <w:i/>
                  <w:iCs/>
                  <w:sz w:val="20"/>
                  <w:szCs w:val="20"/>
                  <w:vertAlign w:val="subscript"/>
                </w:rPr>
                <w:t>q</w:t>
              </w:r>
            </w:ins>
          </w:p>
        </w:tc>
        <w:tc>
          <w:tcPr>
            <w:tcW w:w="520" w:type="pct"/>
          </w:tcPr>
          <w:p w14:paraId="5E765241" w14:textId="77777777" w:rsidR="00BA7A09" w:rsidRPr="0003648D" w:rsidRDefault="00BA7A09" w:rsidP="00FF6149">
            <w:pPr>
              <w:spacing w:after="60"/>
              <w:rPr>
                <w:ins w:id="1627" w:author="STEC" w:date="2017-11-06T15:48:00Z"/>
                <w:iCs/>
                <w:sz w:val="20"/>
                <w:szCs w:val="20"/>
              </w:rPr>
            </w:pPr>
            <w:ins w:id="1628" w:author="STEC" w:date="2017-11-06T15:48:00Z">
              <w:r w:rsidRPr="0003648D">
                <w:rPr>
                  <w:iCs/>
                  <w:sz w:val="20"/>
                  <w:szCs w:val="20"/>
                </w:rPr>
                <w:t>MW</w:t>
              </w:r>
            </w:ins>
          </w:p>
        </w:tc>
        <w:tc>
          <w:tcPr>
            <w:tcW w:w="3336" w:type="pct"/>
          </w:tcPr>
          <w:p w14:paraId="7C3E73B2" w14:textId="77777777" w:rsidR="00BA7A09" w:rsidRPr="0003648D" w:rsidRDefault="00BA7A09" w:rsidP="00FF6149">
            <w:pPr>
              <w:spacing w:after="60"/>
              <w:rPr>
                <w:ins w:id="1629" w:author="STEC" w:date="2017-11-06T15:48:00Z"/>
                <w:i/>
                <w:iCs/>
                <w:sz w:val="20"/>
                <w:szCs w:val="20"/>
              </w:rPr>
            </w:pPr>
            <w:ins w:id="1630" w:author="STEC" w:date="2017-11-06T15:48:00Z">
              <w:r w:rsidRPr="0003648D">
                <w:rPr>
                  <w:i/>
                  <w:iCs/>
                  <w:sz w:val="20"/>
                  <w:szCs w:val="20"/>
                </w:rPr>
                <w:t xml:space="preserve">Day-Ahead Self-Arranged </w:t>
              </w:r>
            </w:ins>
            <w:ins w:id="1631" w:author="STEC" w:date="2017-11-06T15:52:00Z">
              <w:del w:id="1632" w:author="STEC 042618" w:date="2018-03-28T15:12:00Z">
                <w:r w:rsidRPr="0003648D" w:rsidDel="00603722">
                  <w:rPr>
                    <w:i/>
                    <w:iCs/>
                    <w:sz w:val="20"/>
                    <w:szCs w:val="20"/>
                  </w:rPr>
                  <w:delText xml:space="preserve">Primary </w:delText>
                </w:r>
              </w:del>
              <w:r w:rsidRPr="0003648D">
                <w:rPr>
                  <w:i/>
                  <w:iCs/>
                  <w:sz w:val="20"/>
                  <w:szCs w:val="20"/>
                </w:rPr>
                <w:t>Frequency Response</w:t>
              </w:r>
            </w:ins>
            <w:ins w:id="1633" w:author="STEC" w:date="2017-11-06T15:48:00Z">
              <w:r w:rsidR="00D23EF8" w:rsidRPr="0003648D">
                <w:rPr>
                  <w:i/>
                  <w:iCs/>
                  <w:sz w:val="20"/>
                  <w:szCs w:val="20"/>
                </w:rPr>
                <w:t xml:space="preserve"> </w:t>
              </w:r>
            </w:ins>
            <w:ins w:id="1634" w:author="STEC" w:date="2017-11-06T15:52:00Z">
              <w:r w:rsidR="00D23EF8" w:rsidRPr="0003648D">
                <w:rPr>
                  <w:i/>
                  <w:iCs/>
                  <w:sz w:val="20"/>
                  <w:szCs w:val="20"/>
                </w:rPr>
                <w:t>Service</w:t>
              </w:r>
            </w:ins>
            <w:ins w:id="1635" w:author="STEC" w:date="2017-11-06T15:48:00Z">
              <w:del w:id="1636" w:author="STEC 042618" w:date="2018-03-28T15:08:00Z">
                <w:r w:rsidR="00D23EF8" w:rsidRPr="0003648D" w:rsidDel="001E3A15">
                  <w:rPr>
                    <w:i/>
                    <w:iCs/>
                    <w:sz w:val="20"/>
                    <w:szCs w:val="20"/>
                  </w:rPr>
                  <w:delText>e</w:delText>
                </w:r>
              </w:del>
              <w:r w:rsidRPr="0003648D">
                <w:rPr>
                  <w:i/>
                  <w:iCs/>
                  <w:sz w:val="20"/>
                  <w:szCs w:val="20"/>
                </w:rPr>
                <w:t xml:space="preserve"> Quantity per QSE</w:t>
              </w:r>
              <w:r w:rsidRPr="0003648D">
                <w:rPr>
                  <w:iCs/>
                  <w:sz w:val="20"/>
                  <w:szCs w:val="20"/>
                </w:rPr>
                <w:t xml:space="preserve">—The self-arranged </w:t>
              </w:r>
            </w:ins>
            <w:ins w:id="1637" w:author="STEC" w:date="2017-11-06T15:51:00Z">
              <w:del w:id="1638" w:author="STEC 042618" w:date="2018-03-28T15:13:00Z">
                <w:r w:rsidRPr="0003648D" w:rsidDel="00603722">
                  <w:rPr>
                    <w:iCs/>
                    <w:sz w:val="20"/>
                    <w:szCs w:val="20"/>
                  </w:rPr>
                  <w:delText>P</w:delText>
                </w:r>
              </w:del>
              <w:r w:rsidRPr="0003648D">
                <w:rPr>
                  <w:iCs/>
                  <w:sz w:val="20"/>
                  <w:szCs w:val="20"/>
                </w:rPr>
                <w:t>FR</w:t>
              </w:r>
            </w:ins>
            <w:ins w:id="1639" w:author="STEC" w:date="2017-11-06T15:48:00Z">
              <w:r w:rsidRPr="0003648D">
                <w:rPr>
                  <w:iCs/>
                  <w:sz w:val="20"/>
                  <w:szCs w:val="20"/>
                </w:rPr>
                <w:t xml:space="preserve">S quantity submitted by QSE </w:t>
              </w:r>
              <w:r w:rsidRPr="0003648D">
                <w:rPr>
                  <w:i/>
                  <w:iCs/>
                  <w:sz w:val="20"/>
                  <w:szCs w:val="20"/>
                </w:rPr>
                <w:t>q</w:t>
              </w:r>
              <w:r w:rsidRPr="0003648D">
                <w:rPr>
                  <w:iCs/>
                  <w:sz w:val="20"/>
                  <w:szCs w:val="20"/>
                </w:rPr>
                <w:t xml:space="preserve"> before 1000 in the Day-Ahead.</w:t>
              </w:r>
            </w:ins>
          </w:p>
        </w:tc>
      </w:tr>
      <w:tr w:rsidR="00BA7A09" w:rsidRPr="0003648D" w14:paraId="478CE518" w14:textId="77777777" w:rsidTr="00FF6149">
        <w:trPr>
          <w:ins w:id="1640" w:author="STEC" w:date="2017-11-06T15:48:00Z"/>
        </w:trPr>
        <w:tc>
          <w:tcPr>
            <w:tcW w:w="1144" w:type="pct"/>
          </w:tcPr>
          <w:p w14:paraId="4E48DD43" w14:textId="77777777" w:rsidR="00BA7A09" w:rsidRPr="0003648D" w:rsidRDefault="00BA7A09" w:rsidP="00FF6149">
            <w:pPr>
              <w:spacing w:after="60"/>
              <w:rPr>
                <w:ins w:id="1641" w:author="STEC" w:date="2017-11-06T15:48:00Z"/>
                <w:i/>
                <w:iCs/>
                <w:sz w:val="20"/>
                <w:szCs w:val="20"/>
              </w:rPr>
            </w:pPr>
            <w:ins w:id="1642" w:author="STEC" w:date="2017-11-06T15:48:00Z">
              <w:r w:rsidRPr="0003648D">
                <w:rPr>
                  <w:i/>
                  <w:iCs/>
                  <w:sz w:val="20"/>
                  <w:szCs w:val="20"/>
                </w:rPr>
                <w:t>q</w:t>
              </w:r>
            </w:ins>
          </w:p>
        </w:tc>
        <w:tc>
          <w:tcPr>
            <w:tcW w:w="520" w:type="pct"/>
          </w:tcPr>
          <w:p w14:paraId="5C5D4130" w14:textId="77777777" w:rsidR="00BA7A09" w:rsidRPr="0003648D" w:rsidRDefault="00BA7A09" w:rsidP="00FF6149">
            <w:pPr>
              <w:spacing w:after="60"/>
              <w:rPr>
                <w:ins w:id="1643" w:author="STEC" w:date="2017-11-06T15:48:00Z"/>
                <w:iCs/>
                <w:sz w:val="20"/>
                <w:szCs w:val="20"/>
              </w:rPr>
            </w:pPr>
            <w:ins w:id="1644" w:author="STEC" w:date="2017-11-06T15:48:00Z">
              <w:r w:rsidRPr="0003648D">
                <w:rPr>
                  <w:iCs/>
                  <w:sz w:val="20"/>
                  <w:szCs w:val="20"/>
                </w:rPr>
                <w:t>none</w:t>
              </w:r>
            </w:ins>
          </w:p>
        </w:tc>
        <w:tc>
          <w:tcPr>
            <w:tcW w:w="3336" w:type="pct"/>
          </w:tcPr>
          <w:p w14:paraId="009AA3DC" w14:textId="77777777" w:rsidR="00BA7A09" w:rsidRPr="0003648D" w:rsidRDefault="00BA7A09" w:rsidP="00FF6149">
            <w:pPr>
              <w:spacing w:after="60"/>
              <w:rPr>
                <w:ins w:id="1645" w:author="STEC" w:date="2017-11-06T15:48:00Z"/>
                <w:iCs/>
                <w:sz w:val="20"/>
                <w:szCs w:val="20"/>
              </w:rPr>
            </w:pPr>
            <w:ins w:id="1646" w:author="STEC" w:date="2017-11-06T15:48:00Z">
              <w:r w:rsidRPr="0003648D">
                <w:rPr>
                  <w:iCs/>
                  <w:sz w:val="20"/>
                  <w:szCs w:val="20"/>
                </w:rPr>
                <w:t>A QSE.</w:t>
              </w:r>
            </w:ins>
          </w:p>
        </w:tc>
      </w:tr>
    </w:tbl>
    <w:p w14:paraId="033DB013" w14:textId="77777777" w:rsidR="00BA7A09" w:rsidRPr="0003648D" w:rsidRDefault="00BA7A09" w:rsidP="00BA7A09">
      <w:pPr>
        <w:pStyle w:val="H4"/>
        <w:spacing w:before="480"/>
        <w:ind w:left="1267" w:hanging="1267"/>
      </w:pPr>
      <w:bookmarkStart w:id="1647" w:name="_Toc397504939"/>
      <w:bookmarkStart w:id="1648" w:name="_Toc402357067"/>
      <w:bookmarkStart w:id="1649" w:name="_Toc422486447"/>
      <w:bookmarkStart w:id="1650" w:name="_Toc433093299"/>
      <w:bookmarkStart w:id="1651" w:name="_Toc433093457"/>
      <w:bookmarkStart w:id="1652" w:name="_Toc440874686"/>
      <w:bookmarkStart w:id="1653" w:name="_Toc448142241"/>
      <w:bookmarkStart w:id="1654" w:name="_Toc448142398"/>
      <w:bookmarkStart w:id="1655" w:name="_Toc458770234"/>
      <w:bookmarkStart w:id="1656" w:name="_Toc459294202"/>
      <w:bookmarkStart w:id="1657" w:name="_Toc463262695"/>
      <w:bookmarkStart w:id="1658" w:name="_Toc468286769"/>
      <w:bookmarkStart w:id="1659" w:name="_Toc481502815"/>
      <w:bookmarkStart w:id="1660" w:name="_Toc496079983"/>
      <w:bookmarkStart w:id="1661" w:name="_Toc496080138"/>
      <w:r w:rsidRPr="0003648D">
        <w:lastRenderedPageBreak/>
        <w:t>6.4.9.2</w:t>
      </w:r>
      <w:r w:rsidRPr="0003648D">
        <w:tab/>
        <w:t>Supplemental Ancillary Services Market</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14:paraId="70988C7C" w14:textId="77777777" w:rsidR="00BA7A09" w:rsidRPr="0003648D" w:rsidRDefault="00BA7A09" w:rsidP="00BA7A09">
      <w:pPr>
        <w:pStyle w:val="BodyTextNumbered"/>
      </w:pPr>
      <w:r w:rsidRPr="0003648D">
        <w:t>(1)</w:t>
      </w:r>
      <w:r w:rsidRPr="0003648D">
        <w:tab/>
        <w:t xml:space="preserve">During the Adjustment Period, ERCOT may procure additional Regulation-Up (Reg-Up), Regulation Down (Reg-Down), Responsive Reserve (RRS), </w:t>
      </w:r>
      <w:ins w:id="1662" w:author="STEC" w:date="2017-11-08T14:36:00Z">
        <w:del w:id="1663" w:author="STEC 042618" w:date="2018-03-28T15:19:00Z">
          <w:r w:rsidRPr="0003648D" w:rsidDel="00603722">
            <w:delText xml:space="preserve">Primary </w:delText>
          </w:r>
        </w:del>
        <w:r w:rsidRPr="0003648D">
          <w:t>Frequency Response</w:t>
        </w:r>
      </w:ins>
      <w:ins w:id="1664" w:author="STEC 042618" w:date="2018-03-28T15:19:00Z">
        <w:r w:rsidR="00603722" w:rsidRPr="0003648D">
          <w:t xml:space="preserve"> </w:t>
        </w:r>
      </w:ins>
      <w:ins w:id="1665" w:author="STEC" w:date="2017-11-08T14:36:00Z">
        <w:r w:rsidRPr="0003648D">
          <w:t>Service (</w:t>
        </w:r>
        <w:del w:id="1666" w:author="STEC 042618" w:date="2018-03-28T15:19:00Z">
          <w:r w:rsidRPr="0003648D" w:rsidDel="00603722">
            <w:delText>P</w:delText>
          </w:r>
        </w:del>
        <w:r w:rsidRPr="0003648D">
          <w:t xml:space="preserve">FRS), </w:t>
        </w:r>
      </w:ins>
      <w:r w:rsidRPr="0003648D">
        <w:t>and Non-Spin services for the reasons, and in the amounts, specified in Section 6.4.9.1, Evaluation and Maintenance of Ancillary Service Capacity Sufficiency, using a SASM.</w:t>
      </w:r>
    </w:p>
    <w:p w14:paraId="27526B1C" w14:textId="77777777" w:rsidR="00BA7A09" w:rsidRPr="0003648D" w:rsidRDefault="00BA7A09" w:rsidP="00BA7A09">
      <w:pPr>
        <w:pStyle w:val="BodyTextNumbered"/>
      </w:pPr>
      <w:r w:rsidRPr="0003648D">
        <w:t>(2)</w:t>
      </w:r>
      <w:r w:rsidRPr="0003648D">
        <w:tab/>
        <w:t>ERCOT shall allow QSEs to request to modify their Ancillary Service positions through a Reconfiguration Supplemental Ancillary Services Market (RSASM).  The RSASM is executed at 0900 daily.  This RSASM allows QSEs to potentially change their Ancillary Service Supply Responsibility from hour ending 1300 through hour ending 2400 of the current Operating Day.  QSEs attempt to reduce their Ancillary Service Supply Responsibility through the RSASM by submitting less Ancillary Service capacity in their Resource’s COPs than their Ancillary Service Supply Responsibility.  The difference between the Ancillary Service Supply Responsibility and the COP Ancillary Service capacity is the reconfiguration amount that is procured by the RSASM.  The QSE must also have valid Ancillary Service Offers of an amount equal to or greater than their requested reconfiguration amount.  The RSASM shall not be executed if there are not enough offers to procure the Ancillary Service reconfiguration amount.</w:t>
      </w:r>
    </w:p>
    <w:p w14:paraId="1FE3D788" w14:textId="77777777" w:rsidR="00BA7A09" w:rsidRPr="0003648D" w:rsidRDefault="00BA7A09" w:rsidP="00BA7A09">
      <w:pPr>
        <w:pStyle w:val="BodyTextNumbered"/>
        <w:rPr>
          <w:iCs w:val="0"/>
        </w:rPr>
      </w:pPr>
      <w:r w:rsidRPr="0003648D">
        <w:rPr>
          <w:iCs w:val="0"/>
        </w:rPr>
        <w:t>(3)</w:t>
      </w:r>
      <w:r w:rsidRPr="0003648D">
        <w:rPr>
          <w:iCs w:val="0"/>
        </w:rPr>
        <w:tab/>
        <w:t>The SASM process for acquiring more Ancillary Service capacity or an Ancillary Service reconfiguration must use the following timelines:</w:t>
      </w:r>
    </w:p>
    <w:p w14:paraId="02D04564" w14:textId="77777777" w:rsidR="00BA7A09" w:rsidRPr="0003648D" w:rsidRDefault="00BA7A09" w:rsidP="00BA7A09">
      <w:pPr>
        <w:pStyle w:val="BodyTextNumbered"/>
        <w:ind w:left="1440"/>
        <w:rPr>
          <w:iCs w:val="0"/>
        </w:rPr>
      </w:pPr>
      <w:r w:rsidRPr="0003648D">
        <w:rPr>
          <w:iCs w:val="0"/>
        </w:rPr>
        <w:t>(a)</w:t>
      </w:r>
      <w:r w:rsidRPr="0003648D">
        <w:rPr>
          <w:iCs w:val="0"/>
        </w:rPr>
        <w:tab/>
        <w:t>For Ancillary Service capacity related to ERCOT desired increases, for replacement of Ancillary Service capacity related to infeasibility or for failure of a QSE to provide one or more Ancillary Services, ERCOT shall send a notice, by ERCOT Hotline and electronic communication, at time X to all QSEs of the SASM.  Time X may be any time not less than two hours before the start of the Operating Hour for which the additional Ancillary Services capacity are being procured.  For cases of Ancillary Service capacity being infeasible or for failure of a QSE to provide one or more Ancillary Services, the Operating Hours covered by the SASM may be a subset of the Operating Hours for which the Ancillary Service capacity is declared infeasible or failed.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3668"/>
        <w:gridCol w:w="3848"/>
      </w:tblGrid>
      <w:tr w:rsidR="00BA7A09" w:rsidRPr="0003648D" w14:paraId="3E92E36C" w14:textId="77777777" w:rsidTr="00FF6149">
        <w:trPr>
          <w:trHeight w:val="576"/>
        </w:trPr>
        <w:tc>
          <w:tcPr>
            <w:tcW w:w="1836" w:type="dxa"/>
          </w:tcPr>
          <w:p w14:paraId="0B02BDA9" w14:textId="77777777" w:rsidR="00BA7A09" w:rsidRPr="0003648D" w:rsidRDefault="00BA7A09" w:rsidP="00FF6149">
            <w:pPr>
              <w:pStyle w:val="TableHead"/>
            </w:pPr>
            <w:r w:rsidRPr="0003648D">
              <w:t xml:space="preserve">SASM Process </w:t>
            </w:r>
          </w:p>
        </w:tc>
        <w:tc>
          <w:tcPr>
            <w:tcW w:w="3672" w:type="dxa"/>
          </w:tcPr>
          <w:p w14:paraId="0332B5F2" w14:textId="77777777" w:rsidR="00BA7A09" w:rsidRPr="0003648D" w:rsidRDefault="00BA7A09" w:rsidP="00FF6149">
            <w:pPr>
              <w:pStyle w:val="TableHead"/>
              <w:rPr>
                <w:bCs/>
              </w:rPr>
            </w:pPr>
            <w:r w:rsidRPr="0003648D">
              <w:rPr>
                <w:bCs/>
              </w:rPr>
              <w:t>QSE Activities:</w:t>
            </w:r>
          </w:p>
        </w:tc>
        <w:tc>
          <w:tcPr>
            <w:tcW w:w="3852" w:type="dxa"/>
          </w:tcPr>
          <w:p w14:paraId="4B7ABC34" w14:textId="77777777" w:rsidR="00BA7A09" w:rsidRPr="0003648D" w:rsidRDefault="00BA7A09" w:rsidP="00FF6149">
            <w:pPr>
              <w:pStyle w:val="TableHead"/>
              <w:rPr>
                <w:bCs/>
              </w:rPr>
            </w:pPr>
            <w:r w:rsidRPr="0003648D">
              <w:rPr>
                <w:bCs/>
              </w:rPr>
              <w:t>ERCOT Activities:</w:t>
            </w:r>
          </w:p>
        </w:tc>
      </w:tr>
      <w:tr w:rsidR="00BA7A09" w:rsidRPr="0003648D" w14:paraId="460A5B26" w14:textId="77777777" w:rsidTr="00FF6149">
        <w:trPr>
          <w:trHeight w:val="576"/>
        </w:trPr>
        <w:tc>
          <w:tcPr>
            <w:tcW w:w="1836" w:type="dxa"/>
          </w:tcPr>
          <w:p w14:paraId="242B8997" w14:textId="77777777" w:rsidR="00BA7A09" w:rsidRPr="0003648D" w:rsidRDefault="00BA7A09" w:rsidP="00FF6149">
            <w:pPr>
              <w:pStyle w:val="TableBody"/>
            </w:pPr>
            <w:r w:rsidRPr="0003648D">
              <w:t>Time = X</w:t>
            </w:r>
          </w:p>
        </w:tc>
        <w:tc>
          <w:tcPr>
            <w:tcW w:w="3672" w:type="dxa"/>
          </w:tcPr>
          <w:p w14:paraId="354A3A27" w14:textId="77777777" w:rsidR="00BA7A09" w:rsidRPr="0003648D" w:rsidRDefault="00BA7A09" w:rsidP="00FF6149">
            <w:pPr>
              <w:pStyle w:val="TableBody"/>
            </w:pPr>
          </w:p>
        </w:tc>
        <w:tc>
          <w:tcPr>
            <w:tcW w:w="3852" w:type="dxa"/>
          </w:tcPr>
          <w:p w14:paraId="7BA5AAE7" w14:textId="77777777" w:rsidR="00BA7A09" w:rsidRPr="0003648D" w:rsidRDefault="00BA7A09" w:rsidP="00FF6149">
            <w:pPr>
              <w:pStyle w:val="TableBody"/>
            </w:pPr>
            <w:r w:rsidRPr="0003648D">
              <w:t>Notify all QSEs of intent to procure Ancillary Services</w:t>
            </w:r>
            <w:r w:rsidRPr="0003648D">
              <w:rPr>
                <w:iCs w:val="0"/>
              </w:rPr>
              <w:t xml:space="preserve"> by ERCOT Hotline and electronic communication</w:t>
            </w:r>
            <w:r w:rsidRPr="0003648D">
              <w:t>.</w:t>
            </w:r>
          </w:p>
          <w:p w14:paraId="1D9A5DBA" w14:textId="77777777" w:rsidR="00BA7A09" w:rsidRPr="0003648D" w:rsidRDefault="00BA7A09" w:rsidP="00FF6149">
            <w:pPr>
              <w:pStyle w:val="TableBody"/>
            </w:pPr>
            <w:r w:rsidRPr="0003648D">
              <w:t xml:space="preserve">Notify QSEs of any additional Ancillary Service Obligation, allocated to each LSE and aggregated to the QSE level. </w:t>
            </w:r>
          </w:p>
        </w:tc>
      </w:tr>
      <w:tr w:rsidR="00BA7A09" w:rsidRPr="0003648D" w14:paraId="51C83011" w14:textId="77777777" w:rsidTr="00FF6149">
        <w:trPr>
          <w:trHeight w:val="1070"/>
        </w:trPr>
        <w:tc>
          <w:tcPr>
            <w:tcW w:w="1836" w:type="dxa"/>
            <w:tcBorders>
              <w:bottom w:val="single" w:sz="4" w:space="0" w:color="auto"/>
            </w:tcBorders>
          </w:tcPr>
          <w:p w14:paraId="16578B96" w14:textId="77777777" w:rsidR="00BA7A09" w:rsidRPr="0003648D" w:rsidRDefault="00BA7A09" w:rsidP="00FF6149">
            <w:pPr>
              <w:pStyle w:val="TableBody"/>
            </w:pPr>
            <w:r w:rsidRPr="0003648D">
              <w:t>Time = X plus 30 minutes</w:t>
            </w:r>
          </w:p>
        </w:tc>
        <w:tc>
          <w:tcPr>
            <w:tcW w:w="3672" w:type="dxa"/>
            <w:tcBorders>
              <w:bottom w:val="single" w:sz="4" w:space="0" w:color="auto"/>
            </w:tcBorders>
          </w:tcPr>
          <w:p w14:paraId="3792B79C" w14:textId="77777777" w:rsidR="00BA7A09" w:rsidRPr="0003648D" w:rsidRDefault="00BA7A09" w:rsidP="00FF6149">
            <w:pPr>
              <w:pStyle w:val="TableBody"/>
            </w:pPr>
            <w:r w:rsidRPr="0003648D">
              <w:t>May submit additional Self-Arranged Ancillary Service Quantities pursuant to Section 4.4.7.1, Self-Arranged Ancillary Service Quantities</w:t>
            </w:r>
          </w:p>
        </w:tc>
        <w:tc>
          <w:tcPr>
            <w:tcW w:w="3852" w:type="dxa"/>
            <w:tcBorders>
              <w:bottom w:val="single" w:sz="4" w:space="0" w:color="auto"/>
            </w:tcBorders>
          </w:tcPr>
          <w:p w14:paraId="129AA568" w14:textId="77777777" w:rsidR="00BA7A09" w:rsidRPr="0003648D" w:rsidRDefault="00BA7A09" w:rsidP="00FF6149">
            <w:pPr>
              <w:pStyle w:val="TableBody"/>
            </w:pPr>
            <w:r w:rsidRPr="0003648D">
              <w:t>Determine the amount of Ancillary Services to be procured.</w:t>
            </w:r>
          </w:p>
        </w:tc>
      </w:tr>
      <w:tr w:rsidR="00BA7A09" w:rsidRPr="0003648D" w14:paraId="080A0267" w14:textId="77777777" w:rsidTr="00FF6149">
        <w:trPr>
          <w:trHeight w:val="576"/>
        </w:trPr>
        <w:tc>
          <w:tcPr>
            <w:tcW w:w="1836" w:type="dxa"/>
          </w:tcPr>
          <w:p w14:paraId="07E8D93E" w14:textId="77777777" w:rsidR="00BA7A09" w:rsidRPr="0003648D" w:rsidRDefault="00BA7A09" w:rsidP="00FF6149">
            <w:pPr>
              <w:pStyle w:val="TableBody"/>
            </w:pPr>
            <w:r w:rsidRPr="0003648D">
              <w:lastRenderedPageBreak/>
              <w:t>Time = X plus 35 minutes</w:t>
            </w:r>
          </w:p>
        </w:tc>
        <w:tc>
          <w:tcPr>
            <w:tcW w:w="3672" w:type="dxa"/>
          </w:tcPr>
          <w:p w14:paraId="0AE2C391" w14:textId="77777777" w:rsidR="00BA7A09" w:rsidRPr="0003648D" w:rsidRDefault="00BA7A09" w:rsidP="00FF6149">
            <w:pPr>
              <w:pStyle w:val="TableBody"/>
            </w:pPr>
          </w:p>
        </w:tc>
        <w:tc>
          <w:tcPr>
            <w:tcW w:w="3852" w:type="dxa"/>
          </w:tcPr>
          <w:p w14:paraId="38755350" w14:textId="77777777" w:rsidR="00BA7A09" w:rsidRPr="0003648D" w:rsidRDefault="00BA7A09" w:rsidP="00FF6149">
            <w:pPr>
              <w:pStyle w:val="TableBody"/>
            </w:pPr>
            <w:r w:rsidRPr="0003648D">
              <w:t xml:space="preserve">Execute SASM. </w:t>
            </w:r>
          </w:p>
        </w:tc>
      </w:tr>
      <w:tr w:rsidR="00BA7A09" w:rsidRPr="0003648D" w14:paraId="5A7DCE8B" w14:textId="77777777" w:rsidTr="00FF6149">
        <w:trPr>
          <w:trHeight w:val="576"/>
        </w:trPr>
        <w:tc>
          <w:tcPr>
            <w:tcW w:w="1836" w:type="dxa"/>
          </w:tcPr>
          <w:p w14:paraId="030AD0D6" w14:textId="77777777" w:rsidR="00BA7A09" w:rsidRPr="0003648D" w:rsidRDefault="00BA7A09" w:rsidP="00FF6149">
            <w:pPr>
              <w:pStyle w:val="TableBody"/>
            </w:pPr>
            <w:r w:rsidRPr="0003648D">
              <w:t>Time = X plus 45 minutes</w:t>
            </w:r>
          </w:p>
        </w:tc>
        <w:tc>
          <w:tcPr>
            <w:tcW w:w="3672" w:type="dxa"/>
          </w:tcPr>
          <w:p w14:paraId="50FA43AF" w14:textId="77777777" w:rsidR="00BA7A09" w:rsidRPr="0003648D" w:rsidRDefault="00BA7A09" w:rsidP="00FF6149">
            <w:pPr>
              <w:pStyle w:val="TableBody"/>
            </w:pPr>
          </w:p>
        </w:tc>
        <w:tc>
          <w:tcPr>
            <w:tcW w:w="3852" w:type="dxa"/>
          </w:tcPr>
          <w:p w14:paraId="2C037548" w14:textId="77777777" w:rsidR="00BA7A09" w:rsidRPr="0003648D" w:rsidRDefault="00BA7A09" w:rsidP="00FF6149">
            <w:pPr>
              <w:pStyle w:val="TableBody"/>
            </w:pPr>
            <w:r w:rsidRPr="0003648D">
              <w:t>Notify QSEs with awards of results.</w:t>
            </w:r>
          </w:p>
          <w:p w14:paraId="1BB71A6F" w14:textId="77777777" w:rsidR="00BA7A09" w:rsidRPr="0003648D" w:rsidRDefault="00BA7A09" w:rsidP="00FF6149">
            <w:pPr>
              <w:pStyle w:val="TableBody"/>
            </w:pPr>
            <w:r w:rsidRPr="0003648D">
              <w:t>Post the quantities and Market Clearing Prices for Capacity (MCPCs) of Ancillary Services bought in the SASM.</w:t>
            </w:r>
          </w:p>
        </w:tc>
      </w:tr>
      <w:tr w:rsidR="00BA7A09" w:rsidRPr="0003648D" w14:paraId="09139F46" w14:textId="77777777" w:rsidTr="00FF6149">
        <w:trPr>
          <w:trHeight w:val="576"/>
        </w:trPr>
        <w:tc>
          <w:tcPr>
            <w:tcW w:w="1836" w:type="dxa"/>
          </w:tcPr>
          <w:p w14:paraId="27698982" w14:textId="77777777" w:rsidR="00BA7A09" w:rsidRPr="0003648D" w:rsidRDefault="00BA7A09" w:rsidP="00FF6149">
            <w:pPr>
              <w:pStyle w:val="TableBody"/>
            </w:pPr>
            <w:r w:rsidRPr="0003648D">
              <w:t>Time = X plus 60 minutes</w:t>
            </w:r>
          </w:p>
        </w:tc>
        <w:tc>
          <w:tcPr>
            <w:tcW w:w="3672" w:type="dxa"/>
          </w:tcPr>
          <w:p w14:paraId="16CCFFFE" w14:textId="77777777" w:rsidR="00BA7A09" w:rsidRPr="0003648D" w:rsidRDefault="00BA7A09" w:rsidP="00FF6149">
            <w:pPr>
              <w:pStyle w:val="TableBody"/>
            </w:pPr>
            <w:r w:rsidRPr="0003648D">
              <w:t>Submit updated COP with updated Ancillary Service Resource Responsibility.</w:t>
            </w:r>
          </w:p>
        </w:tc>
        <w:tc>
          <w:tcPr>
            <w:tcW w:w="3852" w:type="dxa"/>
          </w:tcPr>
          <w:p w14:paraId="51857CDA" w14:textId="77777777" w:rsidR="00BA7A09" w:rsidRPr="0003648D" w:rsidRDefault="00BA7A09" w:rsidP="00FF6149">
            <w:pPr>
              <w:pStyle w:val="TableBody"/>
            </w:pPr>
            <w:r w:rsidRPr="0003648D">
              <w:t>Validate COPs for Ancillary Service Resource Responsibility.</w:t>
            </w:r>
          </w:p>
        </w:tc>
      </w:tr>
    </w:tbl>
    <w:p w14:paraId="50D1FF5E" w14:textId="77777777" w:rsidR="00BA7A09" w:rsidRPr="0003648D" w:rsidRDefault="00BA7A09" w:rsidP="00BA7A09">
      <w:pPr>
        <w:spacing w:before="240"/>
        <w:ind w:left="1440" w:hanging="720"/>
      </w:pPr>
      <w:r w:rsidRPr="0003648D">
        <w:t>(b)</w:t>
      </w:r>
      <w:r w:rsidRPr="0003648D">
        <w:tab/>
        <w:t>For an Ancillary Services reconfiguration, ERCOT shall execute an RSASM at 0900 (time E), for hour ending 1300 through hour ending 2400 of the current Operating Day.</w:t>
      </w:r>
      <w:r w:rsidRPr="0003648D">
        <w:tab/>
      </w:r>
    </w:p>
    <w:p w14:paraId="233EA92B" w14:textId="77777777" w:rsidR="00BA7A09" w:rsidRPr="0003648D" w:rsidRDefault="00BA7A09" w:rsidP="00BA7A09">
      <w:pPr>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3668"/>
        <w:gridCol w:w="3848"/>
      </w:tblGrid>
      <w:tr w:rsidR="00BA7A09" w:rsidRPr="0003648D" w14:paraId="53A71F78" w14:textId="77777777" w:rsidTr="00FF6149">
        <w:trPr>
          <w:trHeight w:val="576"/>
        </w:trPr>
        <w:tc>
          <w:tcPr>
            <w:tcW w:w="1836" w:type="dxa"/>
          </w:tcPr>
          <w:p w14:paraId="35EC9F4D" w14:textId="77777777" w:rsidR="00BA7A09" w:rsidRPr="0003648D" w:rsidRDefault="00BA7A09" w:rsidP="00FF6149">
            <w:pPr>
              <w:pStyle w:val="TableHead"/>
            </w:pPr>
            <w:r w:rsidRPr="0003648D">
              <w:t xml:space="preserve">SASM Process </w:t>
            </w:r>
          </w:p>
        </w:tc>
        <w:tc>
          <w:tcPr>
            <w:tcW w:w="3672" w:type="dxa"/>
          </w:tcPr>
          <w:p w14:paraId="51A82E27" w14:textId="77777777" w:rsidR="00BA7A09" w:rsidRPr="0003648D" w:rsidRDefault="00BA7A09" w:rsidP="00FF6149">
            <w:pPr>
              <w:pStyle w:val="TableHead"/>
            </w:pPr>
            <w:r w:rsidRPr="0003648D">
              <w:t>QSE Activities:</w:t>
            </w:r>
          </w:p>
        </w:tc>
        <w:tc>
          <w:tcPr>
            <w:tcW w:w="3852" w:type="dxa"/>
          </w:tcPr>
          <w:p w14:paraId="3BFF7E90" w14:textId="77777777" w:rsidR="00BA7A09" w:rsidRPr="0003648D" w:rsidRDefault="00BA7A09" w:rsidP="00FF6149">
            <w:pPr>
              <w:pStyle w:val="TableHead"/>
            </w:pPr>
            <w:r w:rsidRPr="0003648D">
              <w:t>ERCOT Activities:</w:t>
            </w:r>
          </w:p>
        </w:tc>
      </w:tr>
      <w:tr w:rsidR="00BA7A09" w:rsidRPr="0003648D" w14:paraId="4CC961B2" w14:textId="77777777" w:rsidTr="00FF6149">
        <w:trPr>
          <w:trHeight w:val="576"/>
        </w:trPr>
        <w:tc>
          <w:tcPr>
            <w:tcW w:w="1836" w:type="dxa"/>
          </w:tcPr>
          <w:p w14:paraId="4D6F3189" w14:textId="77777777" w:rsidR="00BA7A09" w:rsidRPr="0003648D" w:rsidRDefault="00BA7A09" w:rsidP="00FF6149">
            <w:pPr>
              <w:pStyle w:val="TableBody"/>
            </w:pPr>
            <w:r w:rsidRPr="0003648D">
              <w:t>Time = E – 15 minutes</w:t>
            </w:r>
          </w:p>
        </w:tc>
        <w:tc>
          <w:tcPr>
            <w:tcW w:w="3672" w:type="dxa"/>
          </w:tcPr>
          <w:p w14:paraId="3DCC20AC" w14:textId="77777777" w:rsidR="00BA7A09" w:rsidRPr="0003648D" w:rsidRDefault="00BA7A09" w:rsidP="00FF6149">
            <w:pPr>
              <w:pStyle w:val="TableBody"/>
            </w:pPr>
            <w:r w:rsidRPr="0003648D">
              <w:t>QSEs nominate quantities of Ancillary Services that shall be included in the RSASM by submitting COPs with less Ancillary Service capacity than their Ancillary Service Supply Responsibility and submitting Ancillary Service Offers to cover the difference between the Ancillary Service Supply Responsibility and COP Ancillary Service capacity.</w:t>
            </w:r>
          </w:p>
        </w:tc>
        <w:tc>
          <w:tcPr>
            <w:tcW w:w="3852" w:type="dxa"/>
          </w:tcPr>
          <w:p w14:paraId="5B0E4066" w14:textId="77777777" w:rsidR="00BA7A09" w:rsidRPr="0003648D" w:rsidRDefault="00BA7A09" w:rsidP="00FF6149">
            <w:pPr>
              <w:pStyle w:val="TableBody"/>
            </w:pPr>
            <w:r w:rsidRPr="0003648D">
              <w:t>ERCOT sets the quantities of Ancillary Services to be procured in the RSASM equal to the difference between total Ancillary Service Supply Responsibility and total COP Ancillary Service capacity.</w:t>
            </w:r>
          </w:p>
        </w:tc>
      </w:tr>
      <w:tr w:rsidR="00BA7A09" w:rsidRPr="0003648D" w14:paraId="349AB8C0" w14:textId="77777777" w:rsidTr="00FF6149">
        <w:trPr>
          <w:trHeight w:val="576"/>
        </w:trPr>
        <w:tc>
          <w:tcPr>
            <w:tcW w:w="1836" w:type="dxa"/>
          </w:tcPr>
          <w:p w14:paraId="64B5BEEE" w14:textId="77777777" w:rsidR="00BA7A09" w:rsidRPr="0003648D" w:rsidRDefault="00BA7A09" w:rsidP="00FF6149">
            <w:pPr>
              <w:pStyle w:val="TableBody"/>
            </w:pPr>
            <w:r w:rsidRPr="0003648D">
              <w:t>Time = E</w:t>
            </w:r>
          </w:p>
        </w:tc>
        <w:tc>
          <w:tcPr>
            <w:tcW w:w="3672" w:type="dxa"/>
          </w:tcPr>
          <w:p w14:paraId="2B6AA56D" w14:textId="77777777" w:rsidR="00BA7A09" w:rsidRPr="0003648D" w:rsidRDefault="00BA7A09" w:rsidP="00FF6149">
            <w:pPr>
              <w:pStyle w:val="TableBody"/>
            </w:pPr>
          </w:p>
        </w:tc>
        <w:tc>
          <w:tcPr>
            <w:tcW w:w="3852" w:type="dxa"/>
          </w:tcPr>
          <w:p w14:paraId="35590ED4" w14:textId="77777777" w:rsidR="00BA7A09" w:rsidRPr="0003648D" w:rsidRDefault="00BA7A09" w:rsidP="00FF6149">
            <w:pPr>
              <w:pStyle w:val="TableBody"/>
            </w:pPr>
            <w:r w:rsidRPr="0003648D">
              <w:t xml:space="preserve">Execute RSASM for hour ending 1300 through hour ending 2400 of the current Operating Day. </w:t>
            </w:r>
          </w:p>
        </w:tc>
      </w:tr>
      <w:tr w:rsidR="00BA7A09" w:rsidRPr="0003648D" w14:paraId="6A05CEE2" w14:textId="77777777" w:rsidTr="00FF6149">
        <w:trPr>
          <w:trHeight w:val="845"/>
        </w:trPr>
        <w:tc>
          <w:tcPr>
            <w:tcW w:w="1836" w:type="dxa"/>
          </w:tcPr>
          <w:p w14:paraId="2EAE8082" w14:textId="77777777" w:rsidR="00BA7A09" w:rsidRPr="0003648D" w:rsidRDefault="00BA7A09" w:rsidP="00FF6149">
            <w:pPr>
              <w:pStyle w:val="TableBody"/>
            </w:pPr>
            <w:r w:rsidRPr="0003648D">
              <w:t>Time = E plus 15 minutes</w:t>
            </w:r>
          </w:p>
        </w:tc>
        <w:tc>
          <w:tcPr>
            <w:tcW w:w="3672" w:type="dxa"/>
          </w:tcPr>
          <w:p w14:paraId="7784BE22" w14:textId="77777777" w:rsidR="00BA7A09" w:rsidRPr="0003648D" w:rsidRDefault="00BA7A09" w:rsidP="00FF6149">
            <w:pPr>
              <w:pStyle w:val="TableBody"/>
            </w:pPr>
          </w:p>
        </w:tc>
        <w:tc>
          <w:tcPr>
            <w:tcW w:w="3852" w:type="dxa"/>
          </w:tcPr>
          <w:p w14:paraId="3A7F266C" w14:textId="77777777" w:rsidR="00BA7A09" w:rsidRPr="0003648D" w:rsidRDefault="00BA7A09" w:rsidP="00FF6149">
            <w:pPr>
              <w:pStyle w:val="TableBody"/>
            </w:pPr>
            <w:r w:rsidRPr="0003648D">
              <w:t>Notify QSEs with awards of results.</w:t>
            </w:r>
          </w:p>
          <w:p w14:paraId="3AF1D1AE" w14:textId="77777777" w:rsidR="00BA7A09" w:rsidRPr="0003648D" w:rsidRDefault="00BA7A09" w:rsidP="00FF6149">
            <w:pPr>
              <w:pStyle w:val="TableBody"/>
            </w:pPr>
            <w:r w:rsidRPr="0003648D">
              <w:t>Post the quantities and MCPCs of Ancillary Services bought in the RSASM.</w:t>
            </w:r>
          </w:p>
        </w:tc>
      </w:tr>
      <w:tr w:rsidR="00BA7A09" w:rsidRPr="0003648D" w14:paraId="2E593455" w14:textId="77777777" w:rsidTr="00FF6149">
        <w:trPr>
          <w:trHeight w:val="576"/>
        </w:trPr>
        <w:tc>
          <w:tcPr>
            <w:tcW w:w="1836" w:type="dxa"/>
          </w:tcPr>
          <w:p w14:paraId="7BDEA9A9" w14:textId="77777777" w:rsidR="00BA7A09" w:rsidRPr="0003648D" w:rsidRDefault="00BA7A09" w:rsidP="00FF6149">
            <w:pPr>
              <w:pStyle w:val="TableBody"/>
            </w:pPr>
            <w:r w:rsidRPr="0003648D">
              <w:t>Time = E plus 30 minutes</w:t>
            </w:r>
          </w:p>
        </w:tc>
        <w:tc>
          <w:tcPr>
            <w:tcW w:w="3672" w:type="dxa"/>
          </w:tcPr>
          <w:p w14:paraId="281FB860" w14:textId="77777777" w:rsidR="00BA7A09" w:rsidRPr="0003648D" w:rsidRDefault="00BA7A09" w:rsidP="00FF6149">
            <w:pPr>
              <w:pStyle w:val="TableBody"/>
            </w:pPr>
            <w:r w:rsidRPr="0003648D">
              <w:t>Submit updated COP with updated Ancillary Service Resource Responsibility.</w:t>
            </w:r>
          </w:p>
        </w:tc>
        <w:tc>
          <w:tcPr>
            <w:tcW w:w="3852" w:type="dxa"/>
          </w:tcPr>
          <w:p w14:paraId="63F0F7A4" w14:textId="77777777" w:rsidR="00BA7A09" w:rsidRPr="0003648D" w:rsidRDefault="00BA7A09" w:rsidP="00FF6149">
            <w:pPr>
              <w:pStyle w:val="TableBody"/>
            </w:pPr>
            <w:r w:rsidRPr="0003648D">
              <w:t>Validate COPs for Ancillary Service Resource Responsibility.</w:t>
            </w:r>
          </w:p>
        </w:tc>
      </w:tr>
    </w:tbl>
    <w:p w14:paraId="2F396DFB" w14:textId="77777777" w:rsidR="00BA7A09" w:rsidRPr="0003648D" w:rsidRDefault="00BA7A09" w:rsidP="00BA7A09">
      <w:pPr>
        <w:pStyle w:val="BodyTextNumbered"/>
        <w:spacing w:before="240"/>
      </w:pPr>
      <w:r w:rsidRPr="0003648D">
        <w:t>(4)</w:t>
      </w:r>
      <w:r w:rsidRPr="0003648D">
        <w:tab/>
        <w:t>Each QSE that is awarded capacity in a SASM is paid the SASM MCPC for the quantity it is awarded.</w:t>
      </w:r>
    </w:p>
    <w:p w14:paraId="493D0C80" w14:textId="77777777" w:rsidR="00BA7A09" w:rsidRPr="0003648D" w:rsidRDefault="00BA7A09" w:rsidP="00BA7A09">
      <w:pPr>
        <w:pStyle w:val="BodyTextNumbered"/>
      </w:pPr>
      <w:r w:rsidRPr="0003648D">
        <w:t>(5)</w:t>
      </w:r>
      <w:r w:rsidRPr="0003648D">
        <w:tab/>
        <w:t>For purpose of Settlement, the reduction to the Ancillary Service Supply Responsibility is considered a failure quantity and each QSE that has their Ancillary Service Supply Responsibility reduced by an RSASM is charged in accordance with Sections 6.7.3, Charges for Ancillary Service Capacity Replaced Due to Failure to Provide, and 6.7.4, Adjustments to Cost Allocations for Ancillary Services Procurement.  QSEs participating in RSASMs are not subject to performance metrics for “failure to provide” amounts until the end of the Adjustment Period for each hour cleared in the RSASM.</w:t>
      </w:r>
    </w:p>
    <w:p w14:paraId="46156DEE" w14:textId="77777777" w:rsidR="00BA7A09" w:rsidRPr="0003648D" w:rsidRDefault="00BA7A09" w:rsidP="00BA7A09">
      <w:pPr>
        <w:pStyle w:val="BodyTextNumbered"/>
      </w:pPr>
      <w:r w:rsidRPr="0003648D">
        <w:t>(6)</w:t>
      </w:r>
      <w:r w:rsidRPr="0003648D">
        <w:tab/>
        <w:t>ERCOT shall allocate additional Ancillary Service Obligations to QSEs using the same percentages as the original Day-Ahead allocation of Ancillary Service Obligations.</w:t>
      </w:r>
    </w:p>
    <w:p w14:paraId="3F271EB9" w14:textId="77777777"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1667" w:name="_Toc73216004"/>
      <w:bookmarkStart w:id="1668" w:name="_Toc397504946"/>
      <w:bookmarkStart w:id="1669" w:name="_Toc402357074"/>
      <w:bookmarkStart w:id="1670" w:name="_Toc422486454"/>
      <w:bookmarkStart w:id="1671" w:name="_Toc433093306"/>
      <w:bookmarkStart w:id="1672" w:name="_Toc433093464"/>
      <w:bookmarkStart w:id="1673" w:name="_Toc440874693"/>
      <w:bookmarkStart w:id="1674" w:name="_Toc448142248"/>
      <w:bookmarkStart w:id="1675" w:name="_Toc448142405"/>
      <w:bookmarkStart w:id="1676" w:name="_Toc458770241"/>
      <w:bookmarkStart w:id="1677" w:name="_Toc459294209"/>
      <w:bookmarkStart w:id="1678" w:name="_Toc463262702"/>
      <w:bookmarkStart w:id="1679" w:name="_Toc468286776"/>
      <w:bookmarkStart w:id="1680" w:name="_Toc481502822"/>
      <w:bookmarkStart w:id="1681" w:name="_Toc496079990"/>
      <w:bookmarkStart w:id="1682" w:name="_Toc496080145"/>
      <w:r w:rsidRPr="0003648D">
        <w:rPr>
          <w:b/>
          <w:bCs/>
          <w:snapToGrid w:val="0"/>
          <w:szCs w:val="20"/>
        </w:rPr>
        <w:lastRenderedPageBreak/>
        <w:t>6.5.1.2</w:t>
      </w:r>
      <w:r w:rsidRPr="0003648D">
        <w:rPr>
          <w:b/>
          <w:bCs/>
          <w:snapToGrid w:val="0"/>
          <w:szCs w:val="20"/>
        </w:rPr>
        <w:tab/>
        <w:t>Centralized Dispatch</w:t>
      </w:r>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14:paraId="5AD28230" w14:textId="77777777" w:rsidR="00BA7A09" w:rsidRPr="0003648D" w:rsidRDefault="00BA7A09" w:rsidP="00BA7A09">
      <w:pPr>
        <w:spacing w:after="240"/>
        <w:ind w:left="720" w:hanging="720"/>
        <w:rPr>
          <w:szCs w:val="20"/>
        </w:rPr>
      </w:pPr>
      <w:r w:rsidRPr="0003648D">
        <w:rPr>
          <w:szCs w:val="20"/>
        </w:rPr>
        <w:t>(1)</w:t>
      </w:r>
      <w:r w:rsidRPr="0003648D">
        <w:rPr>
          <w:szCs w:val="20"/>
        </w:rPr>
        <w:tab/>
        <w:t xml:space="preserve">ERCOT shall centrally Dispatch Resources and Transmission Facilities under these Protocols, including deploying energy by establishing Base Points, and Emergency Base Points, and by deploying Regulation Service, Responsive Reserve (RRS) service, and Non-Spinning Reserve (Non-Spin) service to ensure operational security.  </w:t>
      </w:r>
      <w:ins w:id="1683" w:author="STEC" w:date="2017-11-08T14:39:00Z">
        <w:del w:id="1684" w:author="STEC 042618" w:date="2018-03-28T15:20:00Z">
          <w:r w:rsidRPr="0003648D" w:rsidDel="00603722">
            <w:rPr>
              <w:szCs w:val="20"/>
            </w:rPr>
            <w:delText xml:space="preserve">Primary </w:delText>
          </w:r>
        </w:del>
        <w:r w:rsidRPr="0003648D">
          <w:rPr>
            <w:szCs w:val="20"/>
          </w:rPr>
          <w:t>Frequency Response Service (</w:t>
        </w:r>
        <w:del w:id="1685" w:author="STEC 042618" w:date="2018-03-28T15:20:00Z">
          <w:r w:rsidRPr="0003648D" w:rsidDel="00603722">
            <w:rPr>
              <w:szCs w:val="20"/>
            </w:rPr>
            <w:delText>P</w:delText>
          </w:r>
        </w:del>
        <w:r w:rsidRPr="0003648D">
          <w:rPr>
            <w:szCs w:val="20"/>
          </w:rPr>
          <w:t>FRS) shall be self-deployed in response to frequency deviations.</w:t>
        </w:r>
      </w:ins>
    </w:p>
    <w:p w14:paraId="58D94341" w14:textId="77777777" w:rsidR="00BA7A09" w:rsidRPr="0003648D" w:rsidRDefault="00BA7A09" w:rsidP="00BA7A09">
      <w:pPr>
        <w:spacing w:after="240"/>
        <w:ind w:left="720" w:hanging="720"/>
        <w:rPr>
          <w:szCs w:val="20"/>
        </w:rPr>
      </w:pPr>
      <w:r w:rsidRPr="0003648D">
        <w:rPr>
          <w:szCs w:val="20"/>
        </w:rPr>
        <w:t>(2)</w:t>
      </w:r>
      <w:r w:rsidRPr="0003648D">
        <w:rPr>
          <w:szCs w:val="20"/>
        </w:rP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p w14:paraId="21F5E9F5" w14:textId="77777777" w:rsidR="00BA7A09" w:rsidRPr="0003648D" w:rsidRDefault="00BA7A09" w:rsidP="00BA7A09">
      <w:pPr>
        <w:spacing w:after="240"/>
        <w:ind w:left="720" w:hanging="720"/>
        <w:rPr>
          <w:szCs w:val="20"/>
        </w:rPr>
      </w:pPr>
      <w:r w:rsidRPr="0003648D">
        <w:rPr>
          <w:szCs w:val="20"/>
        </w:rPr>
        <w:t>(3)</w:t>
      </w:r>
      <w:r w:rsidRPr="0003648D">
        <w:rPr>
          <w:szCs w:val="20"/>
        </w:rP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p w14:paraId="721D3192" w14:textId="77777777" w:rsidR="00BA7A09" w:rsidRPr="0003648D" w:rsidRDefault="00BA7A09" w:rsidP="00BA7A09">
      <w:pPr>
        <w:spacing w:after="240"/>
        <w:ind w:left="720" w:hanging="720"/>
        <w:rPr>
          <w:szCs w:val="20"/>
        </w:rPr>
      </w:pPr>
      <w:r w:rsidRPr="0003648D">
        <w:rPr>
          <w:szCs w:val="20"/>
        </w:rPr>
        <w:t>(4)</w:t>
      </w:r>
      <w:r w:rsidRPr="0003648D">
        <w:rPr>
          <w:szCs w:val="20"/>
        </w:rPr>
        <w:tab/>
        <w:t>ERCOT shall post shift schedules on the MIS Secure Area.</w:t>
      </w:r>
    </w:p>
    <w:p w14:paraId="65039883" w14:textId="77777777"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1686" w:name="_Toc397504952"/>
      <w:bookmarkStart w:id="1687" w:name="_Toc402357080"/>
      <w:bookmarkStart w:id="1688" w:name="_Toc422486460"/>
      <w:bookmarkStart w:id="1689" w:name="_Toc433093312"/>
      <w:bookmarkStart w:id="1690" w:name="_Toc433093470"/>
      <w:bookmarkStart w:id="1691" w:name="_Toc440874699"/>
      <w:bookmarkStart w:id="1692" w:name="_Toc448142254"/>
      <w:bookmarkStart w:id="1693" w:name="_Toc448142411"/>
      <w:bookmarkStart w:id="1694" w:name="_Toc458770247"/>
      <w:bookmarkStart w:id="1695" w:name="_Toc459294215"/>
      <w:bookmarkStart w:id="1696" w:name="_Toc463262708"/>
      <w:bookmarkStart w:id="1697" w:name="_Toc468286782"/>
      <w:bookmarkStart w:id="1698" w:name="_Toc481502828"/>
      <w:bookmarkStart w:id="1699" w:name="_Toc496079996"/>
      <w:bookmarkStart w:id="1700" w:name="_Toc496080151"/>
      <w:r w:rsidRPr="0003648D">
        <w:rPr>
          <w:b/>
          <w:bCs/>
          <w:snapToGrid w:val="0"/>
          <w:szCs w:val="20"/>
        </w:rPr>
        <w:t>6.5.5.2</w:t>
      </w:r>
      <w:r w:rsidRPr="0003648D">
        <w:rPr>
          <w:b/>
          <w:bCs/>
          <w:snapToGrid w:val="0"/>
          <w:szCs w:val="20"/>
        </w:rPr>
        <w:tab/>
        <w:t>Operational Data Requirements</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14:paraId="55FEB7C6" w14:textId="77777777" w:rsidR="00BA7A09" w:rsidRPr="0003648D" w:rsidRDefault="00BA7A09" w:rsidP="00BA7A09">
      <w:pPr>
        <w:spacing w:after="240"/>
        <w:ind w:left="720" w:hanging="720"/>
        <w:rPr>
          <w:szCs w:val="20"/>
        </w:rPr>
      </w:pPr>
      <w:r w:rsidRPr="0003648D">
        <w:rPr>
          <w:szCs w:val="20"/>
        </w:rPr>
        <w:t>(1)</w:t>
      </w:r>
      <w:r w:rsidRPr="0003648D">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7DD0D22" w14:textId="77777777" w:rsidR="00BA7A09" w:rsidRPr="0003648D" w:rsidRDefault="00BA7A09" w:rsidP="00BA7A09">
      <w:pPr>
        <w:spacing w:after="240"/>
        <w:ind w:left="720" w:hanging="720"/>
        <w:rPr>
          <w:szCs w:val="20"/>
        </w:rPr>
      </w:pPr>
      <w:r w:rsidRPr="0003648D">
        <w:rPr>
          <w:szCs w:val="20"/>
        </w:rPr>
        <w:t>(2)</w:t>
      </w:r>
      <w:r w:rsidRPr="0003648D">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64DA1E6" w14:textId="77777777" w:rsidR="00BA7A09" w:rsidRPr="0003648D" w:rsidRDefault="00BA7A09" w:rsidP="00BA7A09">
      <w:pPr>
        <w:spacing w:after="240"/>
        <w:ind w:left="1440" w:hanging="720"/>
        <w:rPr>
          <w:szCs w:val="20"/>
        </w:rPr>
      </w:pPr>
      <w:r w:rsidRPr="0003648D">
        <w:rPr>
          <w:szCs w:val="20"/>
        </w:rPr>
        <w:t>(a)</w:t>
      </w:r>
      <w:r w:rsidRPr="0003648D">
        <w:rPr>
          <w:szCs w:val="20"/>
        </w:rP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w:t>
      </w:r>
      <w:r w:rsidRPr="0003648D">
        <w:rPr>
          <w:szCs w:val="20"/>
        </w:rPr>
        <w:lastRenderedPageBreak/>
        <w:t>Limit (LDL) and Low Ancillary Service Limit (LASL), and is consistent with telemetered HSL, LSL and Non-Frequency Responsive Capacity (NFRC);</w:t>
      </w:r>
    </w:p>
    <w:p w14:paraId="4B48D882" w14:textId="77777777" w:rsidR="00BA7A09" w:rsidRPr="0003648D" w:rsidRDefault="00BA7A09" w:rsidP="00BA7A09">
      <w:pPr>
        <w:spacing w:after="240"/>
        <w:ind w:left="1440" w:hanging="720"/>
        <w:rPr>
          <w:szCs w:val="20"/>
        </w:rPr>
      </w:pPr>
      <w:r w:rsidRPr="0003648D">
        <w:rPr>
          <w:szCs w:val="20"/>
        </w:rPr>
        <w:t>(b)</w:t>
      </w:r>
      <w:r w:rsidRPr="0003648D">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4A6D8E7" w14:textId="77777777" w:rsidR="00BA7A09" w:rsidRPr="0003648D" w:rsidRDefault="00BA7A09" w:rsidP="00BA7A09">
      <w:pPr>
        <w:spacing w:after="240"/>
        <w:ind w:left="1440" w:hanging="720"/>
        <w:rPr>
          <w:szCs w:val="20"/>
        </w:rPr>
      </w:pPr>
      <w:r w:rsidRPr="0003648D">
        <w:rPr>
          <w:szCs w:val="20"/>
        </w:rPr>
        <w:t>(c)</w:t>
      </w:r>
      <w:r w:rsidRPr="0003648D">
        <w:rPr>
          <w:szCs w:val="20"/>
        </w:rPr>
        <w:tab/>
        <w:t>Gross Reactive Power (in Megavolt-Amperes reactive (MVAr));</w:t>
      </w:r>
    </w:p>
    <w:p w14:paraId="4FDC026A" w14:textId="77777777" w:rsidR="00BA7A09" w:rsidRPr="0003648D" w:rsidRDefault="00BA7A09" w:rsidP="00BA7A09">
      <w:pPr>
        <w:spacing w:after="240"/>
        <w:ind w:left="1440" w:hanging="720"/>
        <w:rPr>
          <w:szCs w:val="20"/>
        </w:rPr>
      </w:pPr>
      <w:r w:rsidRPr="0003648D">
        <w:rPr>
          <w:szCs w:val="20"/>
        </w:rPr>
        <w:t>(d)</w:t>
      </w:r>
      <w:r w:rsidRPr="0003648D">
        <w:rPr>
          <w:szCs w:val="20"/>
        </w:rPr>
        <w:tab/>
        <w:t>Net Reactive Power (in MVAr);</w:t>
      </w:r>
    </w:p>
    <w:p w14:paraId="465576F2" w14:textId="77777777" w:rsidR="00BA7A09" w:rsidRPr="0003648D" w:rsidRDefault="00BA7A09" w:rsidP="00BA7A09">
      <w:pPr>
        <w:spacing w:after="240"/>
        <w:ind w:left="1440" w:hanging="720"/>
        <w:rPr>
          <w:szCs w:val="20"/>
        </w:rPr>
      </w:pPr>
      <w:r w:rsidRPr="0003648D">
        <w:rPr>
          <w:szCs w:val="20"/>
        </w:rPr>
        <w:t>(e)</w:t>
      </w:r>
      <w:r w:rsidRPr="0003648D">
        <w:rPr>
          <w:szCs w:val="20"/>
        </w:rPr>
        <w:tab/>
        <w:t>Power to standby transformers serving plant auxiliary Load;</w:t>
      </w:r>
    </w:p>
    <w:p w14:paraId="57C104F8" w14:textId="77777777" w:rsidR="00BA7A09" w:rsidRPr="0003648D" w:rsidRDefault="00BA7A09" w:rsidP="00BA7A09">
      <w:pPr>
        <w:spacing w:after="240"/>
        <w:ind w:left="1440" w:hanging="720"/>
        <w:rPr>
          <w:szCs w:val="20"/>
        </w:rPr>
      </w:pPr>
      <w:r w:rsidRPr="0003648D">
        <w:rPr>
          <w:szCs w:val="20"/>
        </w:rPr>
        <w:t>(f)</w:t>
      </w:r>
      <w:r w:rsidRPr="0003648D">
        <w:rPr>
          <w:szCs w:val="20"/>
        </w:rPr>
        <w:tab/>
        <w:t>Status of switching devices in the plant switchyard not monitored by the TSP or DSP affecting flows on the ERCOT Transmission Grid;</w:t>
      </w:r>
    </w:p>
    <w:p w14:paraId="22E87CE1" w14:textId="77777777" w:rsidR="00BA7A09" w:rsidRPr="0003648D" w:rsidRDefault="00BA7A09" w:rsidP="00BA7A09">
      <w:pPr>
        <w:spacing w:after="240"/>
        <w:ind w:left="1440" w:hanging="720"/>
        <w:rPr>
          <w:szCs w:val="20"/>
        </w:rPr>
      </w:pPr>
      <w:r w:rsidRPr="0003648D">
        <w:rPr>
          <w:szCs w:val="20"/>
        </w:rPr>
        <w:t>(g)</w:t>
      </w:r>
      <w:r w:rsidRPr="0003648D">
        <w:rPr>
          <w:szCs w:val="20"/>
        </w:rPr>
        <w:tab/>
        <w:t>Any data mutually agreed to by ERCOT and the QSE to adequately manage system reliability;</w:t>
      </w:r>
    </w:p>
    <w:p w14:paraId="4C0B94F6" w14:textId="77777777" w:rsidR="00BA7A09" w:rsidRPr="0003648D" w:rsidRDefault="00BA7A09" w:rsidP="00BA7A09">
      <w:pPr>
        <w:spacing w:after="240"/>
        <w:ind w:left="1440" w:hanging="720"/>
        <w:rPr>
          <w:szCs w:val="20"/>
        </w:rPr>
      </w:pPr>
      <w:r w:rsidRPr="0003648D">
        <w:rPr>
          <w:szCs w:val="20"/>
        </w:rPr>
        <w:t>(h)</w:t>
      </w:r>
      <w:r w:rsidRPr="0003648D">
        <w:rPr>
          <w:szCs w:val="20"/>
        </w:rPr>
        <w:tab/>
        <w:t>Generation Resource breaker and switch status;</w:t>
      </w:r>
    </w:p>
    <w:p w14:paraId="735E774F" w14:textId="77777777" w:rsidR="00BA7A09" w:rsidRPr="0003648D" w:rsidRDefault="00BA7A09" w:rsidP="00BA7A09">
      <w:pPr>
        <w:spacing w:after="240"/>
        <w:ind w:left="1440" w:hanging="720"/>
        <w:rPr>
          <w:szCs w:val="20"/>
        </w:rPr>
      </w:pPr>
      <w:r w:rsidRPr="0003648D">
        <w:rPr>
          <w:szCs w:val="20"/>
        </w:rPr>
        <w:t>(i)</w:t>
      </w:r>
      <w:r w:rsidRPr="0003648D">
        <w:rPr>
          <w:szCs w:val="20"/>
        </w:rPr>
        <w:tab/>
        <w:t xml:space="preserve">HSL (Combined Cycle Generation Resources) shall:  </w:t>
      </w:r>
    </w:p>
    <w:p w14:paraId="0A13F8A8" w14:textId="77777777" w:rsidR="00BA7A09" w:rsidRPr="0003648D" w:rsidRDefault="00BA7A09" w:rsidP="00BA7A09">
      <w:pPr>
        <w:spacing w:after="240"/>
        <w:ind w:left="2160" w:hanging="720"/>
        <w:rPr>
          <w:szCs w:val="20"/>
        </w:rPr>
      </w:pPr>
      <w:r w:rsidRPr="0003648D">
        <w:rPr>
          <w:szCs w:val="20"/>
        </w:rPr>
        <w:t>(i)</w:t>
      </w:r>
      <w:r w:rsidRPr="0003648D">
        <w:rPr>
          <w:szCs w:val="20"/>
        </w:rPr>
        <w:tab/>
        <w:t xml:space="preserve">Submit the HSL of the current operating configuration; and </w:t>
      </w:r>
    </w:p>
    <w:p w14:paraId="3B36E853" w14:textId="77777777" w:rsidR="00BA7A09" w:rsidRPr="0003648D" w:rsidRDefault="00BA7A09" w:rsidP="00BA7A09">
      <w:pPr>
        <w:spacing w:after="240"/>
        <w:ind w:left="2160" w:hanging="720"/>
        <w:rPr>
          <w:szCs w:val="20"/>
        </w:rPr>
      </w:pPr>
      <w:r w:rsidRPr="0003648D">
        <w:rPr>
          <w:szCs w:val="20"/>
        </w:rPr>
        <w:t>(ii)</w:t>
      </w:r>
      <w:r w:rsidRPr="0003648D">
        <w:rPr>
          <w:szCs w:val="20"/>
        </w:rPr>
        <w:tab/>
        <w:t>When providing RRS, update the HSL as needed, to be consistent with Resource performance limitations of RRS provision;</w:t>
      </w:r>
    </w:p>
    <w:p w14:paraId="447B80D5" w14:textId="77777777" w:rsidR="00BA7A09" w:rsidRPr="0003648D" w:rsidRDefault="00BA7A09" w:rsidP="00BA7A09">
      <w:pPr>
        <w:ind w:left="1440" w:hanging="720"/>
        <w:rPr>
          <w:szCs w:val="20"/>
        </w:rPr>
      </w:pPr>
      <w:r w:rsidRPr="0003648D">
        <w:rPr>
          <w:szCs w:val="20"/>
        </w:rPr>
        <w:t>(j)</w:t>
      </w:r>
      <w:r w:rsidRPr="0003648D">
        <w:rPr>
          <w:szCs w:val="20"/>
        </w:rPr>
        <w:tab/>
        <w:t xml:space="preserve">NFRC currently available (unloaded) and included in the HSL of the Combined Cycle Generation Resource’s current configuration; </w:t>
      </w:r>
    </w:p>
    <w:p w14:paraId="510A4C8F" w14:textId="77777777" w:rsidR="00BA7A09" w:rsidRPr="0003648D" w:rsidRDefault="00BA7A09" w:rsidP="00BA7A09">
      <w:pPr>
        <w:spacing w:before="240" w:after="240"/>
        <w:ind w:left="1440" w:hanging="720"/>
        <w:rPr>
          <w:szCs w:val="20"/>
        </w:rPr>
      </w:pPr>
      <w:r w:rsidRPr="0003648D">
        <w:rPr>
          <w:szCs w:val="20"/>
        </w:rPr>
        <w:t>(k)</w:t>
      </w:r>
      <w:r w:rsidRPr="0003648D">
        <w:rPr>
          <w:szCs w:val="20"/>
        </w:rPr>
        <w:tab/>
        <w:t>High Emergency Limit (HEL), under Section 6.5.9.2, Failure of the SCED Process;</w:t>
      </w:r>
    </w:p>
    <w:p w14:paraId="1327FA58" w14:textId="77777777" w:rsidR="00BA7A09" w:rsidRPr="0003648D" w:rsidRDefault="00BA7A09" w:rsidP="00BA7A09">
      <w:pPr>
        <w:spacing w:after="240"/>
        <w:ind w:left="1440" w:hanging="720"/>
        <w:rPr>
          <w:szCs w:val="20"/>
        </w:rPr>
      </w:pPr>
      <w:r w:rsidRPr="0003648D">
        <w:rPr>
          <w:szCs w:val="20"/>
        </w:rPr>
        <w:t>(l)</w:t>
      </w:r>
      <w:r w:rsidRPr="0003648D">
        <w:rPr>
          <w:szCs w:val="20"/>
        </w:rPr>
        <w:tab/>
        <w:t xml:space="preserve">Low Emergency Limit (LEL), under Section 6.5.9.2; </w:t>
      </w:r>
    </w:p>
    <w:p w14:paraId="7FBBC720" w14:textId="77777777" w:rsidR="00BA7A09" w:rsidRPr="0003648D" w:rsidRDefault="00BA7A09" w:rsidP="00BA7A09">
      <w:pPr>
        <w:spacing w:after="240"/>
        <w:ind w:left="1440" w:hanging="720"/>
        <w:rPr>
          <w:szCs w:val="20"/>
        </w:rPr>
      </w:pPr>
      <w:r w:rsidRPr="0003648D">
        <w:rPr>
          <w:szCs w:val="20"/>
        </w:rPr>
        <w:t>(m)</w:t>
      </w:r>
      <w:r w:rsidRPr="0003648D">
        <w:rPr>
          <w:szCs w:val="20"/>
        </w:rPr>
        <w:tab/>
        <w:t>LSL;</w:t>
      </w:r>
    </w:p>
    <w:p w14:paraId="61D30990" w14:textId="77777777" w:rsidR="00BA7A09" w:rsidRPr="0003648D" w:rsidRDefault="00BA7A09" w:rsidP="00BA7A09">
      <w:pPr>
        <w:spacing w:after="240"/>
        <w:ind w:left="1440" w:hanging="720"/>
        <w:rPr>
          <w:szCs w:val="20"/>
        </w:rPr>
      </w:pPr>
      <w:r w:rsidRPr="0003648D">
        <w:rPr>
          <w:szCs w:val="20"/>
        </w:rPr>
        <w:t>(n)</w:t>
      </w:r>
      <w:r w:rsidRPr="0003648D">
        <w:rPr>
          <w:szCs w:val="20"/>
        </w:rPr>
        <w:tab/>
        <w:t>Configuration identification for Combined Cycle Generation Resources;</w:t>
      </w:r>
    </w:p>
    <w:p w14:paraId="7822CBBA" w14:textId="77777777" w:rsidR="00BA7A09" w:rsidRPr="0003648D" w:rsidRDefault="00BA7A09" w:rsidP="00BA7A09">
      <w:pPr>
        <w:spacing w:after="240"/>
        <w:ind w:left="1440" w:hanging="720"/>
        <w:rPr>
          <w:szCs w:val="20"/>
        </w:rPr>
      </w:pPr>
      <w:r w:rsidRPr="0003648D">
        <w:rPr>
          <w:szCs w:val="20"/>
        </w:rPr>
        <w:t>(o)</w:t>
      </w:r>
      <w:r w:rsidRPr="0003648D">
        <w:rPr>
          <w:szCs w:val="20"/>
        </w:rPr>
        <w:tab/>
        <w:t>Ancillary Service Schedule for each quantity of RRS and Non-Spin which is equal to the Ancillary Service Resource Responsibility minus the amount of Ancillary Service deployment;</w:t>
      </w:r>
    </w:p>
    <w:p w14:paraId="69EE866B" w14:textId="77777777" w:rsidR="00BA7A09" w:rsidRPr="0003648D" w:rsidRDefault="00BA7A09" w:rsidP="00BA7A09">
      <w:pPr>
        <w:spacing w:after="240"/>
        <w:ind w:left="2160" w:hanging="720"/>
        <w:rPr>
          <w:szCs w:val="20"/>
        </w:rPr>
      </w:pPr>
      <w:r w:rsidRPr="0003648D">
        <w:rPr>
          <w:szCs w:val="20"/>
        </w:rPr>
        <w:t>(i)</w:t>
      </w:r>
      <w:r w:rsidRPr="0003648D">
        <w:rPr>
          <w:szCs w:val="20"/>
        </w:rPr>
        <w:tab/>
        <w:t xml:space="preserve">For On-line Non-Spin, Ancillary Service Schedule shall be set to zero;  </w:t>
      </w:r>
    </w:p>
    <w:p w14:paraId="7EA7ADC7" w14:textId="77777777" w:rsidR="00BA7A09" w:rsidRPr="0003648D" w:rsidRDefault="00BA7A09" w:rsidP="00BA7A09">
      <w:pPr>
        <w:spacing w:after="240"/>
        <w:ind w:left="2160" w:hanging="720"/>
        <w:rPr>
          <w:szCs w:val="20"/>
        </w:rPr>
      </w:pPr>
      <w:r w:rsidRPr="0003648D">
        <w:rPr>
          <w:szCs w:val="20"/>
        </w:rPr>
        <w:lastRenderedPageBreak/>
        <w:t>(ii)</w:t>
      </w:r>
      <w:r w:rsidRPr="0003648D">
        <w:rPr>
          <w:szCs w:val="20"/>
        </w:rPr>
        <w:tab/>
        <w:t xml:space="preserve">For Off-Line Non-Spin and for On-Line Non-Spin using Off-Line power augmentation technology the Ancillary Service Schedule shall equal the Non-Spin obligation and then </w:t>
      </w:r>
      <w:r w:rsidRPr="0003648D">
        <w:rPr>
          <w:color w:val="000000"/>
          <w:szCs w:val="20"/>
        </w:rPr>
        <w:t>shall</w:t>
      </w:r>
      <w:r w:rsidRPr="0003648D">
        <w:rPr>
          <w:color w:val="595959"/>
          <w:szCs w:val="20"/>
        </w:rPr>
        <w:t xml:space="preserve"> </w:t>
      </w:r>
      <w:r w:rsidRPr="0003648D">
        <w:rPr>
          <w:szCs w:val="20"/>
        </w:rPr>
        <w:t>be set to zero within 20 minutes following Non-Spin deployment;</w:t>
      </w:r>
    </w:p>
    <w:p w14:paraId="01C2B59D" w14:textId="77777777" w:rsidR="00BA7A09" w:rsidRPr="0003648D" w:rsidRDefault="00BA7A09" w:rsidP="00BA7A09">
      <w:pPr>
        <w:spacing w:after="240"/>
        <w:ind w:left="1440" w:hanging="720"/>
        <w:rPr>
          <w:szCs w:val="20"/>
        </w:rPr>
      </w:pPr>
      <w:r w:rsidRPr="0003648D">
        <w:rPr>
          <w:szCs w:val="20"/>
        </w:rPr>
        <w:t>(p)</w:t>
      </w:r>
      <w:r w:rsidRPr="0003648D">
        <w:rPr>
          <w:szCs w:val="20"/>
        </w:rPr>
        <w:tab/>
        <w:t xml:space="preserve">Ancillary Service Resource Responsibility for each quantity of Regulation Up Service (Reg-Up), Regulation Down Service (Reg-Down), </w:t>
      </w:r>
      <w:ins w:id="1701" w:author="STEC" w:date="2017-11-08T14:51:00Z">
        <w:del w:id="1702" w:author="STEC 042618" w:date="2018-03-28T15:20:00Z">
          <w:r w:rsidRPr="0003648D" w:rsidDel="00603722">
            <w:rPr>
              <w:szCs w:val="20"/>
            </w:rPr>
            <w:delText>P</w:delText>
          </w:r>
        </w:del>
        <w:r w:rsidRPr="0003648D">
          <w:rPr>
            <w:szCs w:val="20"/>
          </w:rPr>
          <w:t xml:space="preserve">FRS, </w:t>
        </w:r>
      </w:ins>
      <w:r w:rsidRPr="0003648D">
        <w:rPr>
          <w:szCs w:val="20"/>
        </w:rPr>
        <w:t>RRS and Non-Spin.  The sum of Ancillary Service Resource Responsibility for all Resources in a QSE is equal to the Ancillary Service Supply Responsibility for that QSE;</w:t>
      </w:r>
    </w:p>
    <w:p w14:paraId="25BE0780" w14:textId="77777777" w:rsidR="00BA7A09" w:rsidRPr="0003648D" w:rsidRDefault="00BA7A09" w:rsidP="00BA7A09">
      <w:pPr>
        <w:spacing w:after="240"/>
        <w:ind w:left="1440" w:hanging="720"/>
        <w:rPr>
          <w:szCs w:val="20"/>
        </w:rPr>
      </w:pPr>
      <w:r w:rsidRPr="0003648D">
        <w:rPr>
          <w:szCs w:val="20"/>
        </w:rPr>
        <w:t>(q)</w:t>
      </w:r>
      <w:r w:rsidRPr="0003648D">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6328D93" w14:textId="77777777" w:rsidR="00BA7A09" w:rsidRPr="0003648D" w:rsidRDefault="00BA7A09" w:rsidP="00BA7A09">
      <w:pPr>
        <w:spacing w:after="240"/>
        <w:ind w:left="1440" w:hanging="720"/>
        <w:rPr>
          <w:szCs w:val="20"/>
        </w:rPr>
      </w:pPr>
      <w:r w:rsidRPr="0003648D">
        <w:rPr>
          <w:szCs w:val="20"/>
        </w:rPr>
        <w:t>(r)</w:t>
      </w:r>
      <w:r w:rsidRPr="0003648D">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C6E033D" w14:textId="77777777" w:rsidR="00BA7A09" w:rsidRPr="0003648D" w:rsidRDefault="00BA7A09" w:rsidP="00BA7A09">
      <w:pPr>
        <w:spacing w:after="240"/>
        <w:ind w:left="720" w:hanging="720"/>
        <w:rPr>
          <w:szCs w:val="20"/>
        </w:rPr>
      </w:pPr>
      <w:r w:rsidRPr="0003648D">
        <w:rPr>
          <w:szCs w:val="20"/>
        </w:rPr>
        <w:t>(3)</w:t>
      </w:r>
      <w:r w:rsidRPr="0003648D">
        <w:rPr>
          <w:szCs w:val="20"/>
        </w:rPr>
        <w:tab/>
        <w:t xml:space="preserve">For each </w:t>
      </w:r>
      <w:r w:rsidRPr="0003648D">
        <w:rPr>
          <w:iCs/>
          <w:szCs w:val="20"/>
        </w:rPr>
        <w:t>Intermittent Renewable Resource (IRR)</w:t>
      </w:r>
      <w:r w:rsidRPr="0003648D">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037F15E7" w14:textId="77777777" w:rsidR="00BA7A09" w:rsidRPr="0003648D" w:rsidRDefault="00BA7A09" w:rsidP="00BA7A09">
      <w:pPr>
        <w:spacing w:after="240"/>
        <w:ind w:left="720" w:hanging="720"/>
        <w:rPr>
          <w:szCs w:val="20"/>
        </w:rPr>
      </w:pPr>
      <w:r w:rsidRPr="0003648D">
        <w:rPr>
          <w:iCs/>
          <w:szCs w:val="20"/>
        </w:rPr>
        <w:t>(4)</w:t>
      </w:r>
      <w:r w:rsidRPr="0003648D">
        <w:rPr>
          <w:iCs/>
          <w:szCs w:val="20"/>
        </w:rPr>
        <w:tab/>
        <w:t>For each Aggregate Generation Resource (AGR), the QSE shall telemeter the number of its generators online.</w:t>
      </w:r>
    </w:p>
    <w:p w14:paraId="3D77F11F" w14:textId="77777777" w:rsidR="00BA7A09" w:rsidRPr="0003648D" w:rsidRDefault="00BA7A09" w:rsidP="00BA7A09">
      <w:pPr>
        <w:spacing w:after="240"/>
        <w:ind w:left="720" w:hanging="720"/>
        <w:rPr>
          <w:szCs w:val="20"/>
        </w:rPr>
      </w:pPr>
      <w:r w:rsidRPr="0003648D">
        <w:rPr>
          <w:szCs w:val="20"/>
        </w:rPr>
        <w:t>(5)</w:t>
      </w:r>
      <w:r w:rsidRPr="0003648D">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03648D">
        <w:rPr>
          <w:b/>
          <w:szCs w:val="20"/>
        </w:rPr>
        <w:t xml:space="preserve"> </w:t>
      </w:r>
    </w:p>
    <w:p w14:paraId="3D6A0090" w14:textId="77777777" w:rsidR="00BA7A09" w:rsidRPr="0003648D" w:rsidRDefault="00BA7A09" w:rsidP="00BA7A09">
      <w:pPr>
        <w:spacing w:after="240"/>
        <w:ind w:left="1440" w:hanging="720"/>
        <w:rPr>
          <w:szCs w:val="20"/>
        </w:rPr>
      </w:pPr>
      <w:r w:rsidRPr="0003648D">
        <w:rPr>
          <w:szCs w:val="20"/>
        </w:rPr>
        <w:t>(a)</w:t>
      </w:r>
      <w:r w:rsidRPr="0003648D">
        <w:rPr>
          <w:szCs w:val="20"/>
        </w:rPr>
        <w:tab/>
        <w:t>Load Resource net real power consumption (in MW);</w:t>
      </w:r>
    </w:p>
    <w:p w14:paraId="26A46709" w14:textId="77777777" w:rsidR="00BA7A09" w:rsidRPr="0003648D" w:rsidRDefault="00BA7A09" w:rsidP="00BA7A09">
      <w:pPr>
        <w:spacing w:after="240"/>
        <w:ind w:left="1440" w:hanging="720"/>
        <w:rPr>
          <w:szCs w:val="20"/>
        </w:rPr>
      </w:pPr>
      <w:r w:rsidRPr="0003648D">
        <w:rPr>
          <w:szCs w:val="20"/>
        </w:rPr>
        <w:t>(b)</w:t>
      </w:r>
      <w:r w:rsidRPr="0003648D">
        <w:rPr>
          <w:szCs w:val="20"/>
        </w:rPr>
        <w:tab/>
        <w:t>Any data mutually agreed to by ERCOT and the QSE to adequately manage system reliability;</w:t>
      </w:r>
    </w:p>
    <w:p w14:paraId="0C118C21" w14:textId="77777777" w:rsidR="00BA7A09" w:rsidRPr="0003648D" w:rsidRDefault="00BA7A09" w:rsidP="00BA7A09">
      <w:pPr>
        <w:spacing w:after="240"/>
        <w:ind w:left="1440" w:hanging="720"/>
        <w:rPr>
          <w:szCs w:val="20"/>
        </w:rPr>
      </w:pPr>
      <w:r w:rsidRPr="0003648D">
        <w:rPr>
          <w:szCs w:val="20"/>
        </w:rPr>
        <w:t>(c)</w:t>
      </w:r>
      <w:r w:rsidRPr="0003648D">
        <w:rPr>
          <w:szCs w:val="20"/>
        </w:rPr>
        <w:tab/>
        <w:t>Load Resource breaker status;</w:t>
      </w:r>
    </w:p>
    <w:p w14:paraId="183988E2" w14:textId="77777777" w:rsidR="00BA7A09" w:rsidRPr="0003648D" w:rsidRDefault="00BA7A09" w:rsidP="00BA7A09">
      <w:pPr>
        <w:spacing w:after="240"/>
        <w:ind w:left="1440" w:hanging="720"/>
        <w:rPr>
          <w:szCs w:val="20"/>
          <w:lang w:val="it-IT"/>
        </w:rPr>
      </w:pPr>
      <w:r w:rsidRPr="0003648D">
        <w:rPr>
          <w:szCs w:val="20"/>
          <w:lang w:val="it-IT"/>
        </w:rPr>
        <w:t>(d)</w:t>
      </w:r>
      <w:r w:rsidRPr="0003648D">
        <w:rPr>
          <w:szCs w:val="20"/>
          <w:lang w:val="it-IT"/>
        </w:rPr>
        <w:tab/>
        <w:t>LPC (in MW);</w:t>
      </w:r>
    </w:p>
    <w:p w14:paraId="72451719" w14:textId="77777777" w:rsidR="00BA7A09" w:rsidRPr="0003648D" w:rsidRDefault="00BA7A09" w:rsidP="00BA7A09">
      <w:pPr>
        <w:spacing w:after="240"/>
        <w:ind w:left="1440" w:hanging="720"/>
        <w:rPr>
          <w:szCs w:val="20"/>
          <w:lang w:val="it-IT"/>
        </w:rPr>
      </w:pPr>
      <w:r w:rsidRPr="0003648D">
        <w:rPr>
          <w:szCs w:val="20"/>
          <w:lang w:val="it-IT"/>
        </w:rPr>
        <w:lastRenderedPageBreak/>
        <w:t>(e)</w:t>
      </w:r>
      <w:r w:rsidRPr="0003648D">
        <w:rPr>
          <w:szCs w:val="20"/>
          <w:lang w:val="it-IT"/>
        </w:rPr>
        <w:tab/>
        <w:t>MPC (in MW);</w:t>
      </w:r>
    </w:p>
    <w:p w14:paraId="5F94017B" w14:textId="77777777" w:rsidR="00BA7A09" w:rsidRPr="0003648D" w:rsidRDefault="00BA7A09" w:rsidP="00BA7A09">
      <w:pPr>
        <w:spacing w:after="240"/>
        <w:ind w:left="1440" w:hanging="720"/>
        <w:rPr>
          <w:szCs w:val="20"/>
        </w:rPr>
      </w:pPr>
      <w:r w:rsidRPr="0003648D">
        <w:rPr>
          <w:szCs w:val="20"/>
        </w:rPr>
        <w:t>(f)</w:t>
      </w:r>
      <w:r w:rsidRPr="0003648D">
        <w:rPr>
          <w:szCs w:val="20"/>
        </w:rPr>
        <w:tab/>
        <w:t xml:space="preserve">Ancillary Service Schedule (in MW) for each quantity of RRS and Non-Spin, which is equal to the Ancillary Service Resource Responsibility minus the amount of Ancillary Service deployment; </w:t>
      </w:r>
    </w:p>
    <w:p w14:paraId="4C09BEFF" w14:textId="77777777" w:rsidR="00BA7A09" w:rsidRPr="0003648D" w:rsidRDefault="00BA7A09" w:rsidP="00BA7A09">
      <w:pPr>
        <w:spacing w:after="240"/>
        <w:ind w:left="1440" w:hanging="720"/>
        <w:rPr>
          <w:szCs w:val="20"/>
        </w:rPr>
      </w:pPr>
      <w:r w:rsidRPr="0003648D">
        <w:rPr>
          <w:szCs w:val="20"/>
        </w:rPr>
        <w:t>(g)</w:t>
      </w:r>
      <w:r w:rsidRPr="0003648D">
        <w:rPr>
          <w:szCs w:val="20"/>
        </w:rPr>
        <w:tab/>
        <w:t>Ancillary Service Resource Responsibility (in MW) for each quantity of Reg-Up and Reg-Down for Controllable Load Resources, and RRS and Non-Spin for all Load Resources;</w:t>
      </w:r>
    </w:p>
    <w:p w14:paraId="2CF12B62" w14:textId="77777777" w:rsidR="00BA7A09" w:rsidRPr="0003648D" w:rsidRDefault="00BA7A09" w:rsidP="00BA7A09">
      <w:pPr>
        <w:spacing w:after="240"/>
        <w:ind w:left="1440" w:hanging="720"/>
        <w:rPr>
          <w:szCs w:val="20"/>
        </w:rPr>
      </w:pPr>
      <w:r w:rsidRPr="0003648D">
        <w:rPr>
          <w:szCs w:val="20"/>
        </w:rPr>
        <w:t>(h)</w:t>
      </w:r>
      <w:r w:rsidRPr="0003648D">
        <w:rPr>
          <w:szCs w:val="20"/>
        </w:rPr>
        <w:tab/>
        <w:t xml:space="preserve">The status of the high-set under-frequency relay, if required for qualification; </w:t>
      </w:r>
    </w:p>
    <w:p w14:paraId="3B1A13E9" w14:textId="77777777" w:rsidR="00BA7A09" w:rsidRPr="0003648D" w:rsidRDefault="00BA7A09" w:rsidP="00BA7A09">
      <w:pPr>
        <w:spacing w:after="240"/>
        <w:ind w:left="1440" w:hanging="720"/>
        <w:rPr>
          <w:szCs w:val="20"/>
        </w:rPr>
      </w:pPr>
      <w:r w:rsidRPr="0003648D">
        <w:rPr>
          <w:szCs w:val="20"/>
        </w:rPr>
        <w:t>(i)</w:t>
      </w:r>
      <w:r w:rsidRPr="0003648D">
        <w:rPr>
          <w:szCs w:val="20"/>
        </w:rPr>
        <w:tab/>
        <w:t xml:space="preserve">For a Controllable Load Resource providing Non-Spin, the Scheduled Power Consumption that represents zero Ancillary Service deployments; </w:t>
      </w:r>
    </w:p>
    <w:p w14:paraId="727AAC28" w14:textId="77777777" w:rsidR="00BA7A09" w:rsidRPr="0003648D" w:rsidRDefault="00BA7A09" w:rsidP="00BA7A09">
      <w:pPr>
        <w:spacing w:after="240"/>
        <w:ind w:left="1440" w:hanging="720"/>
        <w:rPr>
          <w:szCs w:val="20"/>
        </w:rPr>
      </w:pPr>
      <w:r w:rsidRPr="0003648D">
        <w:rPr>
          <w:szCs w:val="20"/>
        </w:rPr>
        <w:t>(j)</w:t>
      </w:r>
      <w:r w:rsidRPr="0003648D">
        <w:rPr>
          <w:szCs w:val="20"/>
        </w:rPr>
        <w:tab/>
        <w:t>For a single-site Controllable Load Resource with registered maximum Demand response capacity of ten MW or greater, net Reactive Power (in MVAr);</w:t>
      </w:r>
    </w:p>
    <w:p w14:paraId="672B648D" w14:textId="77777777" w:rsidR="00BA7A09" w:rsidRPr="0003648D" w:rsidRDefault="00BA7A09" w:rsidP="00BA7A09">
      <w:pPr>
        <w:spacing w:after="240"/>
        <w:ind w:left="1440" w:hanging="720"/>
        <w:rPr>
          <w:szCs w:val="20"/>
        </w:rPr>
      </w:pPr>
      <w:r w:rsidRPr="0003648D">
        <w:rPr>
          <w:szCs w:val="20"/>
        </w:rPr>
        <w:t>(k)</w:t>
      </w:r>
      <w:r w:rsidRPr="0003648D">
        <w:rPr>
          <w:szCs w:val="20"/>
        </w:rPr>
        <w:tab/>
        <w:t xml:space="preserve">Resource Status (Resource Status shall be ONRL if high-set under-frequency relay is active); </w:t>
      </w:r>
    </w:p>
    <w:p w14:paraId="06BD7654" w14:textId="77777777" w:rsidR="00BA7A09" w:rsidRPr="0003648D" w:rsidRDefault="00BA7A09" w:rsidP="00BA7A09">
      <w:pPr>
        <w:spacing w:after="240"/>
        <w:ind w:left="1440" w:hanging="720"/>
        <w:rPr>
          <w:szCs w:val="20"/>
        </w:rPr>
      </w:pPr>
      <w:r w:rsidRPr="0003648D">
        <w:rPr>
          <w:szCs w:val="20"/>
        </w:rPr>
        <w:t>(l)</w:t>
      </w:r>
      <w:r w:rsidRPr="0003648D">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2D7126B8" w14:textId="77777777" w:rsidR="00BA7A09" w:rsidRPr="0003648D" w:rsidRDefault="00BA7A09" w:rsidP="00BA7A09">
      <w:pPr>
        <w:spacing w:after="240"/>
        <w:ind w:left="1440" w:hanging="720"/>
        <w:rPr>
          <w:szCs w:val="20"/>
        </w:rPr>
      </w:pPr>
      <w:r w:rsidRPr="0003648D">
        <w:rPr>
          <w:szCs w:val="20"/>
        </w:rPr>
        <w:t>(m)</w:t>
      </w:r>
      <w:r w:rsidRPr="0003648D">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8E72F24" w14:textId="77777777" w:rsidR="00BA7A09" w:rsidRPr="0003648D" w:rsidRDefault="00BA7A09" w:rsidP="00BA7A09">
      <w:pPr>
        <w:spacing w:after="240"/>
        <w:ind w:left="720" w:hanging="720"/>
        <w:rPr>
          <w:szCs w:val="20"/>
        </w:rPr>
      </w:pPr>
      <w:r w:rsidRPr="0003648D">
        <w:rPr>
          <w:szCs w:val="20"/>
        </w:rPr>
        <w:t>(6)</w:t>
      </w:r>
      <w:r w:rsidRPr="0003648D">
        <w:rPr>
          <w:szCs w:val="20"/>
        </w:rPr>
        <w:tab/>
        <w:t>A QSE with Resources used in SCED shall provide communications equipment to receive ERCOT-telemetered control deployments.</w:t>
      </w:r>
    </w:p>
    <w:p w14:paraId="0808712A" w14:textId="77777777" w:rsidR="00BA7A09" w:rsidRPr="0003648D" w:rsidRDefault="00BA7A09" w:rsidP="00BA7A09">
      <w:pPr>
        <w:spacing w:after="240"/>
        <w:ind w:left="720" w:hanging="720"/>
        <w:rPr>
          <w:szCs w:val="20"/>
        </w:rPr>
      </w:pPr>
      <w:r w:rsidRPr="0003648D">
        <w:rPr>
          <w:szCs w:val="20"/>
        </w:rPr>
        <w:t>(7)</w:t>
      </w:r>
      <w:r w:rsidRPr="0003648D">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6EA201D" w14:textId="77777777" w:rsidR="00BA7A09" w:rsidRPr="0003648D" w:rsidRDefault="00BA7A09" w:rsidP="00BA7A09">
      <w:pPr>
        <w:spacing w:after="240"/>
        <w:ind w:left="1440" w:hanging="720"/>
        <w:rPr>
          <w:szCs w:val="20"/>
        </w:rPr>
      </w:pPr>
      <w:r w:rsidRPr="0003648D">
        <w:rPr>
          <w:szCs w:val="20"/>
        </w:rPr>
        <w:t>(a)</w:t>
      </w:r>
      <w:r w:rsidRPr="0003648D">
        <w:rPr>
          <w:szCs w:val="20"/>
        </w:rPr>
        <w:tab/>
      </w:r>
      <w:r w:rsidRPr="0003648D">
        <w:rPr>
          <w:iCs/>
          <w:szCs w:val="20"/>
        </w:rPr>
        <w:t xml:space="preserve">Raise Block Status and Lower Block Status are telemetry points used in </w:t>
      </w:r>
      <w:r w:rsidRPr="0003648D">
        <w:rPr>
          <w:szCs w:val="20"/>
        </w:rPr>
        <w:t>transient unit conditions to communicate to ERCOT that a Resource’s ability to adjust its output has been unexpectedly impaired.</w:t>
      </w:r>
    </w:p>
    <w:p w14:paraId="1EDED9CB" w14:textId="77777777" w:rsidR="00BA7A09" w:rsidRPr="0003648D" w:rsidRDefault="00BA7A09" w:rsidP="00BA7A09">
      <w:pPr>
        <w:spacing w:after="240"/>
        <w:ind w:left="1440" w:hanging="720"/>
        <w:rPr>
          <w:szCs w:val="20"/>
        </w:rPr>
      </w:pPr>
      <w:r w:rsidRPr="0003648D">
        <w:rPr>
          <w:szCs w:val="20"/>
        </w:rPr>
        <w:t>(b)</w:t>
      </w:r>
      <w:r w:rsidRPr="0003648D">
        <w:rPr>
          <w:szCs w:val="20"/>
        </w:rPr>
        <w:tab/>
        <w:t>When one or both of the telemetry points are enabled for a Resource, ERCOT will cease using the regulation capacity assigned to that Resource for Ancillary Service deployment.</w:t>
      </w:r>
    </w:p>
    <w:p w14:paraId="665611BE" w14:textId="77777777" w:rsidR="00BA7A09" w:rsidRPr="0003648D" w:rsidRDefault="00BA7A09" w:rsidP="00BA7A09">
      <w:pPr>
        <w:spacing w:after="240"/>
        <w:ind w:left="1440" w:hanging="720"/>
        <w:rPr>
          <w:szCs w:val="20"/>
        </w:rPr>
      </w:pPr>
      <w:r w:rsidRPr="0003648D">
        <w:rPr>
          <w:szCs w:val="20"/>
        </w:rPr>
        <w:lastRenderedPageBreak/>
        <w:t>(c)</w:t>
      </w:r>
      <w:r w:rsidRPr="0003648D">
        <w:rPr>
          <w:szCs w:val="20"/>
        </w:rPr>
        <w:tab/>
        <w:t>This hiatus of deployment will not excuse the Resource’s obligation to provide the Ancillary Services for which it has been committed.</w:t>
      </w:r>
    </w:p>
    <w:p w14:paraId="0EF38D6E" w14:textId="77777777" w:rsidR="00BA7A09" w:rsidRPr="0003648D" w:rsidRDefault="00BA7A09" w:rsidP="00BA7A09">
      <w:pPr>
        <w:spacing w:after="240"/>
        <w:ind w:left="1440" w:hanging="720"/>
        <w:rPr>
          <w:szCs w:val="20"/>
        </w:rPr>
      </w:pPr>
      <w:r w:rsidRPr="0003648D">
        <w:rPr>
          <w:szCs w:val="20"/>
        </w:rPr>
        <w:t>(d)</w:t>
      </w:r>
      <w:r w:rsidRPr="0003648D">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30855B8D" w14:textId="77777777" w:rsidR="00BA7A09" w:rsidRPr="0003648D" w:rsidRDefault="00BA7A09" w:rsidP="00BA7A09">
      <w:pPr>
        <w:spacing w:after="240"/>
        <w:ind w:left="1440" w:hanging="720"/>
        <w:rPr>
          <w:szCs w:val="20"/>
        </w:rPr>
      </w:pPr>
      <w:r w:rsidRPr="0003648D">
        <w:rPr>
          <w:szCs w:val="20"/>
        </w:rPr>
        <w:t>(e)</w:t>
      </w:r>
      <w:r w:rsidRPr="0003648D">
        <w:rPr>
          <w:szCs w:val="20"/>
        </w:rPr>
        <w:tab/>
        <w:t xml:space="preserve">The Resource limits and Ancillary Service telemetry shall be updated as soon as practicable.  </w:t>
      </w:r>
      <w:r w:rsidRPr="0003648D">
        <w:rPr>
          <w:iCs/>
          <w:szCs w:val="20"/>
        </w:rPr>
        <w:t>Raise Block Status and Lower Block Status will then be disabled.</w:t>
      </w:r>
      <w:r w:rsidRPr="0003648D">
        <w:rPr>
          <w:szCs w:val="20"/>
        </w:rPr>
        <w:t xml:space="preserve"> </w:t>
      </w:r>
    </w:p>
    <w:p w14:paraId="0715F89B" w14:textId="77777777" w:rsidR="00BA7A09" w:rsidRPr="0003648D" w:rsidRDefault="00BA7A09" w:rsidP="00BA7A09">
      <w:pPr>
        <w:spacing w:after="240"/>
        <w:ind w:left="720" w:hanging="720"/>
        <w:rPr>
          <w:szCs w:val="20"/>
        </w:rPr>
      </w:pPr>
      <w:r w:rsidRPr="0003648D">
        <w:rPr>
          <w:szCs w:val="20"/>
        </w:rPr>
        <w:t>(8)</w:t>
      </w:r>
      <w:r w:rsidRPr="0003648D">
        <w:rPr>
          <w:szCs w:val="20"/>
        </w:rPr>
        <w:tab/>
        <w:t>Real-Time data for reliability purposes must be accurate to within three percent.  This telemetry may be provided from relaying accuracy instrumentation transformers.</w:t>
      </w:r>
    </w:p>
    <w:p w14:paraId="70EF179D" w14:textId="77777777" w:rsidR="00BA7A09" w:rsidRPr="0003648D" w:rsidRDefault="00BA7A09" w:rsidP="00BA7A09">
      <w:pPr>
        <w:spacing w:after="240"/>
        <w:ind w:left="720" w:hanging="720"/>
        <w:rPr>
          <w:szCs w:val="20"/>
        </w:rPr>
      </w:pPr>
      <w:r w:rsidRPr="0003648D">
        <w:rPr>
          <w:szCs w:val="20"/>
        </w:rPr>
        <w:t>(9)</w:t>
      </w:r>
      <w:r w:rsidRPr="0003648D">
        <w:rPr>
          <w:szCs w:val="20"/>
        </w:rPr>
        <w:tab/>
        <w:t xml:space="preserve">Each QSE shall report the current configuration of combined-cycle Resources that it represents to ERCOT.  </w:t>
      </w:r>
      <w:r w:rsidRPr="0003648D">
        <w:rPr>
          <w:iCs/>
          <w:szCs w:val="20"/>
        </w:rPr>
        <w:t>The telemetered Resource Status for a Combined Cycle Generation Resource may only be assigned a Resource Status of OFFNS if no generation units within that Combined Cycle Generation Resource are On-Line.</w:t>
      </w:r>
    </w:p>
    <w:p w14:paraId="1F69E2EA" w14:textId="77777777" w:rsidR="00BA7A09" w:rsidRPr="0003648D" w:rsidRDefault="00BA7A09" w:rsidP="00BA7A09">
      <w:pPr>
        <w:spacing w:after="240"/>
        <w:ind w:left="720" w:hanging="720"/>
        <w:rPr>
          <w:szCs w:val="20"/>
        </w:rPr>
      </w:pPr>
      <w:r w:rsidRPr="0003648D">
        <w:rPr>
          <w:szCs w:val="20"/>
        </w:rPr>
        <w:t>(10)</w:t>
      </w:r>
      <w:r w:rsidRPr="0003648D">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C32EEAB" w14:textId="77777777" w:rsidR="00BA7A09" w:rsidRPr="0003648D" w:rsidRDefault="00BA7A09" w:rsidP="00BA7A09">
      <w:pPr>
        <w:spacing w:after="240"/>
        <w:ind w:left="1440" w:hanging="720"/>
        <w:rPr>
          <w:szCs w:val="20"/>
        </w:rPr>
      </w:pPr>
      <w:r w:rsidRPr="0003648D">
        <w:rPr>
          <w:szCs w:val="20"/>
        </w:rPr>
        <w:t>(a)</w:t>
      </w:r>
      <w:r w:rsidRPr="0003648D">
        <w:rPr>
          <w:szCs w:val="20"/>
        </w:rPr>
        <w:tab/>
        <w:t>Combustion turbine inlet air cooling methods;</w:t>
      </w:r>
    </w:p>
    <w:p w14:paraId="08FAF0CA" w14:textId="77777777" w:rsidR="00BA7A09" w:rsidRPr="0003648D" w:rsidRDefault="00BA7A09" w:rsidP="00BA7A09">
      <w:pPr>
        <w:spacing w:after="240"/>
        <w:ind w:left="1440" w:hanging="720"/>
        <w:rPr>
          <w:szCs w:val="20"/>
        </w:rPr>
      </w:pPr>
      <w:r w:rsidRPr="0003648D">
        <w:rPr>
          <w:szCs w:val="20"/>
        </w:rPr>
        <w:t>(b)</w:t>
      </w:r>
      <w:r w:rsidRPr="0003648D">
        <w:rPr>
          <w:szCs w:val="20"/>
        </w:rPr>
        <w:tab/>
        <w:t xml:space="preserve">Duct firing; </w:t>
      </w:r>
    </w:p>
    <w:p w14:paraId="1DF4209E" w14:textId="77777777" w:rsidR="00BA7A09" w:rsidRPr="0003648D" w:rsidRDefault="00BA7A09" w:rsidP="00BA7A09">
      <w:pPr>
        <w:spacing w:after="240"/>
        <w:ind w:left="1440" w:hanging="720"/>
        <w:rPr>
          <w:szCs w:val="20"/>
        </w:rPr>
      </w:pPr>
      <w:r w:rsidRPr="0003648D">
        <w:rPr>
          <w:szCs w:val="20"/>
        </w:rPr>
        <w:t>(c)</w:t>
      </w:r>
      <w:r w:rsidRPr="0003648D">
        <w:rPr>
          <w:szCs w:val="20"/>
        </w:rPr>
        <w:tab/>
        <w:t>Other ways of temporarily increasing the output of Combined Cycle Generation Resources; and</w:t>
      </w:r>
    </w:p>
    <w:p w14:paraId="39941FD2" w14:textId="77777777" w:rsidR="00BA7A09" w:rsidRPr="0003648D" w:rsidRDefault="00BA7A09" w:rsidP="00BA7A09">
      <w:pPr>
        <w:spacing w:after="240"/>
        <w:ind w:left="1440" w:hanging="720"/>
        <w:rPr>
          <w:szCs w:val="20"/>
        </w:rPr>
      </w:pPr>
      <w:r w:rsidRPr="0003648D">
        <w:rPr>
          <w:szCs w:val="20"/>
        </w:rPr>
        <w:t>(d)</w:t>
      </w:r>
      <w:r w:rsidRPr="0003648D">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02958DA4" w14:textId="77777777" w:rsidR="00BA7A09" w:rsidRPr="0003648D" w:rsidRDefault="00BA7A09" w:rsidP="00BA7A09">
      <w:pPr>
        <w:spacing w:after="240"/>
        <w:ind w:left="720" w:hanging="720"/>
        <w:rPr>
          <w:szCs w:val="20"/>
        </w:rPr>
      </w:pPr>
      <w:r w:rsidRPr="0003648D">
        <w:rPr>
          <w:szCs w:val="20"/>
        </w:rPr>
        <w:t>(11)</w:t>
      </w:r>
      <w:r w:rsidRPr="0003648D">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7A09" w:rsidRPr="0003648D" w14:paraId="6BFEAFF8" w14:textId="77777777" w:rsidTr="00FF6149">
        <w:trPr>
          <w:trHeight w:val="566"/>
        </w:trPr>
        <w:tc>
          <w:tcPr>
            <w:tcW w:w="9576" w:type="dxa"/>
            <w:shd w:val="pct12" w:color="auto" w:fill="auto"/>
          </w:tcPr>
          <w:p w14:paraId="3E677198" w14:textId="77777777" w:rsidR="00BA7A09" w:rsidRPr="0003648D" w:rsidRDefault="00BA7A09" w:rsidP="00FF6149">
            <w:pPr>
              <w:spacing w:before="60" w:after="240"/>
              <w:rPr>
                <w:b/>
                <w:i/>
                <w:iCs/>
              </w:rPr>
            </w:pPr>
            <w:r w:rsidRPr="0003648D">
              <w:rPr>
                <w:b/>
                <w:i/>
                <w:iCs/>
              </w:rPr>
              <w:t>[NPRR829:  Insert paragraph (12) below upon system implementation:]</w:t>
            </w:r>
          </w:p>
          <w:p w14:paraId="217DA3B9" w14:textId="77777777" w:rsidR="00BA7A09" w:rsidRPr="0003648D" w:rsidRDefault="00BA7A09" w:rsidP="00FF6149">
            <w:pPr>
              <w:spacing w:after="240"/>
              <w:ind w:left="720" w:hanging="720"/>
              <w:rPr>
                <w:szCs w:val="20"/>
              </w:rPr>
            </w:pPr>
            <w:r w:rsidRPr="0003648D">
              <w:rPr>
                <w:szCs w:val="20"/>
              </w:rPr>
              <w:t>(12)</w:t>
            </w:r>
            <w:r w:rsidRPr="0003648D">
              <w:rPr>
                <w:szCs w:val="20"/>
              </w:rPr>
              <w:tab/>
              <w:t xml:space="preserve">A QSE representing a Non-Modeled Generator that elects to include the net generation of the Non-Modeled Generator in the estimate of Real-Time Liability (RTL) shall </w:t>
            </w:r>
            <w:r w:rsidRPr="0003648D">
              <w:rPr>
                <w:szCs w:val="20"/>
              </w:rPr>
              <w:lastRenderedPageBreak/>
              <w:t>provide ERCOT Real-Time telemetry of the net generation of the Non-Modeled Generator.</w:t>
            </w:r>
          </w:p>
        </w:tc>
      </w:tr>
    </w:tbl>
    <w:p w14:paraId="24B1AD0A" w14:textId="77777777"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1703" w:name="_Toc397504969"/>
      <w:bookmarkStart w:id="1704" w:name="_Toc402357097"/>
      <w:bookmarkStart w:id="1705" w:name="_Toc422486477"/>
      <w:bookmarkStart w:id="1706" w:name="_Toc433093329"/>
      <w:bookmarkStart w:id="1707" w:name="_Toc433093487"/>
      <w:bookmarkStart w:id="1708" w:name="_Toc440874716"/>
      <w:bookmarkStart w:id="1709" w:name="_Toc448142271"/>
      <w:bookmarkStart w:id="1710" w:name="_Toc448142428"/>
      <w:bookmarkStart w:id="1711" w:name="_Toc458770264"/>
      <w:bookmarkStart w:id="1712" w:name="_Toc459294232"/>
      <w:bookmarkStart w:id="1713" w:name="_Toc463262725"/>
      <w:bookmarkStart w:id="1714" w:name="_Toc468286799"/>
      <w:bookmarkStart w:id="1715" w:name="_Toc481502845"/>
      <w:bookmarkStart w:id="1716" w:name="_Toc496080013"/>
      <w:bookmarkStart w:id="1717" w:name="_Toc496080168"/>
      <w:bookmarkStart w:id="1718" w:name="_Toc74137345"/>
      <w:r w:rsidRPr="0003648D">
        <w:rPr>
          <w:b/>
          <w:bCs/>
          <w:snapToGrid w:val="0"/>
          <w:szCs w:val="20"/>
        </w:rPr>
        <w:lastRenderedPageBreak/>
        <w:t>6.5.7.2</w:t>
      </w:r>
      <w:r w:rsidRPr="0003648D">
        <w:rPr>
          <w:b/>
          <w:bCs/>
          <w:snapToGrid w:val="0"/>
          <w:szCs w:val="20"/>
        </w:rPr>
        <w:tab/>
        <w:t>Resource Limit Calculator</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p>
    <w:p w14:paraId="4F481A7F" w14:textId="77777777" w:rsidR="00BA7A09" w:rsidRPr="0003648D" w:rsidRDefault="00BA7A09" w:rsidP="00BA7A09">
      <w:pPr>
        <w:spacing w:after="240"/>
        <w:ind w:left="720" w:hanging="720"/>
        <w:rPr>
          <w:szCs w:val="20"/>
        </w:rPr>
      </w:pPr>
      <w:r w:rsidRPr="0003648D">
        <w:rPr>
          <w:szCs w:val="20"/>
        </w:rPr>
        <w:t>(1)</w:t>
      </w:r>
      <w:r w:rsidRPr="0003648D">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1C2D4704" w14:textId="77777777" w:rsidR="00BA7A09" w:rsidRPr="0003648D" w:rsidRDefault="00BA7A09" w:rsidP="00BA7A09">
      <w:pPr>
        <w:spacing w:after="240"/>
        <w:ind w:left="720" w:hanging="720"/>
        <w:rPr>
          <w:szCs w:val="20"/>
        </w:rPr>
      </w:pPr>
      <w:r w:rsidRPr="0003648D">
        <w:rPr>
          <w:szCs w:val="20"/>
        </w:rPr>
        <w:t>(2)</w:t>
      </w:r>
      <w:r w:rsidRPr="0003648D">
        <w:rPr>
          <w:szCs w:val="20"/>
        </w:rPr>
        <w:tab/>
        <w:t>The figures below illustrate how the Resource Limit Calculator determines the Resource limits for Generation and Load Resources:</w:t>
      </w:r>
    </w:p>
    <w:p w14:paraId="100A25DE" w14:textId="77777777" w:rsidR="00BA7A09" w:rsidRPr="0003648D" w:rsidRDefault="00BA7A09" w:rsidP="00BA7A09">
      <w:pPr>
        <w:spacing w:after="240"/>
        <w:rPr>
          <w:szCs w:val="20"/>
        </w:rPr>
      </w:pPr>
    </w:p>
    <w:p w14:paraId="705B7F13" w14:textId="77777777" w:rsidR="00BA7A09" w:rsidRPr="0003648D" w:rsidRDefault="00BA7A09" w:rsidP="00BA7A09">
      <w:pPr>
        <w:spacing w:after="240"/>
        <w:rPr>
          <w:szCs w:val="20"/>
        </w:rPr>
      </w:pPr>
    </w:p>
    <w:p w14:paraId="0126FC69" w14:textId="77777777" w:rsidR="00BA7A09" w:rsidRPr="0003648D" w:rsidRDefault="00BA7A09" w:rsidP="00BA7A09">
      <w:pPr>
        <w:spacing w:after="240"/>
        <w:rPr>
          <w:szCs w:val="20"/>
        </w:rPr>
      </w:pPr>
    </w:p>
    <w:p w14:paraId="4FADE90A" w14:textId="77777777" w:rsidR="00BA7A09" w:rsidRPr="0003648D" w:rsidRDefault="00BA7A09" w:rsidP="00BA7A09">
      <w:pPr>
        <w:spacing w:after="240"/>
        <w:rPr>
          <w:szCs w:val="20"/>
        </w:rPr>
      </w:pPr>
    </w:p>
    <w:p w14:paraId="5DD1F482" w14:textId="77777777" w:rsidR="00BA7A09" w:rsidRPr="0003648D" w:rsidRDefault="00BA7A09" w:rsidP="00BA7A09">
      <w:pPr>
        <w:spacing w:after="240"/>
        <w:rPr>
          <w:szCs w:val="20"/>
        </w:rPr>
      </w:pPr>
    </w:p>
    <w:p w14:paraId="5A9DF64B" w14:textId="77777777" w:rsidR="00BA7A09" w:rsidRPr="0003648D" w:rsidRDefault="00BA7A09" w:rsidP="00BA7A09">
      <w:pPr>
        <w:spacing w:after="240"/>
        <w:rPr>
          <w:szCs w:val="20"/>
        </w:rPr>
      </w:pPr>
    </w:p>
    <w:p w14:paraId="78FE77A1" w14:textId="77777777" w:rsidR="00BA7A09" w:rsidRPr="0003648D" w:rsidRDefault="00BA7A09" w:rsidP="00BA7A09">
      <w:pPr>
        <w:spacing w:after="240"/>
        <w:rPr>
          <w:szCs w:val="20"/>
        </w:rPr>
      </w:pPr>
    </w:p>
    <w:p w14:paraId="55405A44" w14:textId="77777777" w:rsidR="00BA7A09" w:rsidRPr="0003648D" w:rsidRDefault="00BA7A09" w:rsidP="00BA7A09">
      <w:pPr>
        <w:spacing w:after="240"/>
        <w:rPr>
          <w:szCs w:val="20"/>
        </w:rPr>
      </w:pPr>
    </w:p>
    <w:p w14:paraId="20D3C96F" w14:textId="77777777" w:rsidR="00BA7A09" w:rsidRPr="0003648D" w:rsidRDefault="00BA7A09" w:rsidP="00BA7A09">
      <w:pPr>
        <w:spacing w:after="240"/>
        <w:rPr>
          <w:szCs w:val="20"/>
        </w:rPr>
      </w:pPr>
      <w:r w:rsidRPr="0003648D">
        <w:rPr>
          <w:szCs w:val="20"/>
        </w:rPr>
        <w:t>Generation Resources:</w:t>
      </w:r>
    </w:p>
    <w:p w14:paraId="77E35BEC" w14:textId="36E2CCC4" w:rsidR="00BA7A09" w:rsidRPr="0003648D" w:rsidRDefault="00D93F97" w:rsidP="00BA7A09">
      <w:pPr>
        <w:spacing w:after="240"/>
        <w:ind w:left="720" w:hanging="720"/>
        <w:rPr>
          <w:szCs w:val="20"/>
        </w:rPr>
      </w:pPr>
      <w:r>
        <w:rPr>
          <w:noProof/>
          <w:szCs w:val="20"/>
        </w:rPr>
        <mc:AlternateContent>
          <mc:Choice Requires="wpg">
            <w:drawing>
              <wp:anchor distT="0" distB="0" distL="114300" distR="114300" simplePos="0" relativeHeight="15" behindDoc="0" locked="0" layoutInCell="1" allowOverlap="1" wp14:anchorId="6FEC5B4A" wp14:editId="3137707A">
                <wp:simplePos x="0" y="0"/>
                <wp:positionH relativeFrom="column">
                  <wp:posOffset>165735</wp:posOffset>
                </wp:positionH>
                <wp:positionV relativeFrom="paragraph">
                  <wp:posOffset>17780</wp:posOffset>
                </wp:positionV>
                <wp:extent cx="5340350" cy="3087370"/>
                <wp:effectExtent l="0" t="0" r="12700" b="17780"/>
                <wp:wrapNone/>
                <wp:docPr id="302"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303"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04"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06"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1996C" w14:textId="77777777" w:rsidR="00817153" w:rsidRDefault="00817153" w:rsidP="00BA7A09">
                              <w:r>
                                <w:rPr>
                                  <w:color w:val="000000"/>
                                  <w:sz w:val="12"/>
                                  <w:szCs w:val="12"/>
                                </w:rPr>
                                <w:t>LSL</w:t>
                              </w:r>
                            </w:p>
                          </w:txbxContent>
                        </wps:txbx>
                        <wps:bodyPr rot="0" vert="horz" wrap="none" lIns="0" tIns="0" rIns="0" bIns="0" anchor="t" anchorCtr="0" upright="1">
                          <a:spAutoFit/>
                        </wps:bodyPr>
                      </wps:wsp>
                      <wps:wsp>
                        <wps:cNvPr id="308"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218"/>
                        <wps:cNvSpPr>
                          <a:spLocks noChangeArrowheads="1"/>
                        </wps:cNvSpPr>
                        <wps:spPr bwMode="auto">
                          <a:xfrm>
                            <a:off x="8510" y="5970"/>
                            <a:ext cx="227" cy="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2B241" w14:textId="77777777" w:rsidR="00817153" w:rsidRDefault="00817153" w:rsidP="00BA7A09">
                              <w:r>
                                <w:rPr>
                                  <w:color w:val="000000"/>
                                  <w:sz w:val="12"/>
                                  <w:szCs w:val="12"/>
                                </w:rPr>
                                <w:t>HSL</w:t>
                              </w:r>
                            </w:p>
                          </w:txbxContent>
                        </wps:txbx>
                        <wps:bodyPr rot="0" vert="horz" wrap="none" lIns="0" tIns="0" rIns="0" bIns="0" anchor="t" anchorCtr="0" upright="1">
                          <a:spAutoFit/>
                        </wps:bodyPr>
                      </wps:wsp>
                      <wpg:grpSp>
                        <wpg:cNvPr id="310" name="Group 219"/>
                        <wpg:cNvGrpSpPr>
                          <a:grpSpLocks/>
                        </wpg:cNvGrpSpPr>
                        <wpg:grpSpPr bwMode="auto">
                          <a:xfrm>
                            <a:off x="2419" y="3529"/>
                            <a:ext cx="1343" cy="3634"/>
                            <a:chOff x="2419" y="2729"/>
                            <a:chExt cx="1343" cy="3634"/>
                          </a:xfrm>
                        </wpg:grpSpPr>
                        <wps:wsp>
                          <wps:cNvPr id="311"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B1756" w14:textId="77777777" w:rsidR="00817153" w:rsidRDefault="00817153" w:rsidP="00BA7A09">
                              <w:r>
                                <w:rPr>
                                  <w:color w:val="000000"/>
                                </w:rPr>
                                <w:t>Time</w:t>
                              </w:r>
                            </w:p>
                          </w:txbxContent>
                        </wps:txbx>
                        <wps:bodyPr rot="0" vert="horz" wrap="none" lIns="0" tIns="0" rIns="0" bIns="0" anchor="t" anchorCtr="0" upright="1">
                          <a:spAutoFit/>
                        </wps:bodyPr>
                      </wps:wsp>
                      <wpg:grpSp>
                        <wpg:cNvPr id="315" name="Group 224"/>
                        <wpg:cNvGrpSpPr>
                          <a:grpSpLocks/>
                        </wpg:cNvGrpSpPr>
                        <wpg:grpSpPr bwMode="auto">
                          <a:xfrm>
                            <a:off x="2419" y="6647"/>
                            <a:ext cx="1343" cy="569"/>
                            <a:chOff x="2419" y="6363"/>
                            <a:chExt cx="1343" cy="569"/>
                          </a:xfrm>
                        </wpg:grpSpPr>
                        <wps:wsp>
                          <wps:cNvPr id="316"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8" name="Rectangle 227"/>
                        <wps:cNvSpPr>
                          <a:spLocks noChangeArrowheads="1"/>
                        </wps:cNvSpPr>
                        <wps:spPr bwMode="auto">
                          <a:xfrm>
                            <a:off x="1840" y="6519"/>
                            <a:ext cx="32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7DACF" w14:textId="77777777" w:rsidR="00817153" w:rsidRDefault="00817153" w:rsidP="00BA7A09">
                              <w:r>
                                <w:rPr>
                                  <w:color w:val="000000"/>
                                  <w:sz w:val="18"/>
                                  <w:szCs w:val="18"/>
                                </w:rPr>
                                <w:t>LSL</w:t>
                              </w:r>
                            </w:p>
                          </w:txbxContent>
                        </wps:txbx>
                        <wps:bodyPr rot="0" vert="horz" wrap="none" lIns="0" tIns="0" rIns="0" bIns="0" anchor="t" anchorCtr="0" upright="1">
                          <a:spAutoFit/>
                        </wps:bodyPr>
                      </wps:wsp>
                      <wps:wsp>
                        <wps:cNvPr id="319" name="Rectangle 228"/>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C39F7" w14:textId="77777777" w:rsidR="00817153" w:rsidRDefault="00817153" w:rsidP="00BA7A09">
                              <w:r>
                                <w:rPr>
                                  <w:color w:val="000000"/>
                                  <w:sz w:val="18"/>
                                  <w:szCs w:val="18"/>
                                </w:rPr>
                                <w:t>-</w:t>
                              </w:r>
                            </w:p>
                          </w:txbxContent>
                        </wps:txbx>
                        <wps:bodyPr rot="0" vert="horz" wrap="none" lIns="0" tIns="0" rIns="0" bIns="0" anchor="t" anchorCtr="0" upright="1">
                          <a:spAutoFit/>
                        </wps:bodyPr>
                      </wps:wsp>
                      <wps:wsp>
                        <wps:cNvPr id="96"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969C6" w14:textId="77777777" w:rsidR="00817153" w:rsidRDefault="00817153" w:rsidP="00BA7A09"/>
                          </w:txbxContent>
                        </wps:txbx>
                        <wps:bodyPr rot="0" vert="horz" wrap="square" lIns="0" tIns="0" rIns="0" bIns="0" anchor="t" anchorCtr="0" upright="1">
                          <a:noAutofit/>
                        </wps:bodyPr>
                      </wps:wsp>
                      <wpg:grpSp>
                        <wpg:cNvPr id="105" name="Group 230"/>
                        <wpg:cNvGrpSpPr>
                          <a:grpSpLocks/>
                        </wpg:cNvGrpSpPr>
                        <wpg:grpSpPr bwMode="auto">
                          <a:xfrm>
                            <a:off x="2419" y="4330"/>
                            <a:ext cx="1343" cy="1855"/>
                            <a:chOff x="2419" y="3530"/>
                            <a:chExt cx="1343" cy="1855"/>
                          </a:xfrm>
                        </wpg:grpSpPr>
                        <wps:wsp>
                          <wps:cNvPr id="112"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20" name="Rectangle 233"/>
                        <wps:cNvSpPr>
                          <a:spLocks noChangeArrowheads="1"/>
                        </wps:cNvSpPr>
                        <wps:spPr bwMode="auto">
                          <a:xfrm>
                            <a:off x="1731" y="6053"/>
                            <a:ext cx="45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483F8" w14:textId="77777777" w:rsidR="00817153" w:rsidRDefault="00817153" w:rsidP="00BA7A09">
                              <w:r>
                                <w:rPr>
                                  <w:color w:val="000000"/>
                                  <w:sz w:val="18"/>
                                  <w:szCs w:val="18"/>
                                </w:rPr>
                                <w:t>LASL</w:t>
                              </w:r>
                            </w:p>
                          </w:txbxContent>
                        </wps:txbx>
                        <wps:bodyPr rot="0" vert="horz" wrap="none" lIns="0" tIns="0" rIns="0" bIns="0" anchor="t" anchorCtr="0" upright="1">
                          <a:spAutoFit/>
                        </wps:bodyPr>
                      </wps:wsp>
                      <wps:wsp>
                        <wps:cNvPr id="321" name="Rectangle 234"/>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278C5" w14:textId="77777777" w:rsidR="00817153" w:rsidRDefault="00817153" w:rsidP="00BA7A09">
                              <w:r>
                                <w:rPr>
                                  <w:color w:val="000000"/>
                                  <w:sz w:val="18"/>
                                  <w:szCs w:val="18"/>
                                </w:rPr>
                                <w:t>-</w:t>
                              </w:r>
                            </w:p>
                          </w:txbxContent>
                        </wps:txbx>
                        <wps:bodyPr rot="0" vert="horz" wrap="none" lIns="0" tIns="0" rIns="0" bIns="0" anchor="t" anchorCtr="0" upright="1">
                          <a:spAutoFit/>
                        </wps:bodyPr>
                      </wps:wsp>
                      <wps:wsp>
                        <wps:cNvPr id="322" name="Rectangle 235"/>
                        <wps:cNvSpPr>
                          <a:spLocks noChangeArrowheads="1"/>
                        </wps:cNvSpPr>
                        <wps:spPr bwMode="auto">
                          <a:xfrm>
                            <a:off x="1698" y="4199"/>
                            <a:ext cx="47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CDBEE" w14:textId="77777777" w:rsidR="00817153" w:rsidRDefault="00817153" w:rsidP="00BA7A09">
                              <w:r>
                                <w:rPr>
                                  <w:color w:val="000000"/>
                                  <w:sz w:val="18"/>
                                  <w:szCs w:val="18"/>
                                </w:rPr>
                                <w:t>HASL</w:t>
                              </w:r>
                            </w:p>
                          </w:txbxContent>
                        </wps:txbx>
                        <wps:bodyPr rot="0" vert="horz" wrap="none" lIns="0" tIns="0" rIns="0" bIns="0" anchor="t" anchorCtr="0" upright="1">
                          <a:spAutoFit/>
                        </wps:bodyPr>
                      </wps:wsp>
                      <wps:wsp>
                        <wps:cNvPr id="323" name="Rectangle 236"/>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498B0" w14:textId="77777777" w:rsidR="00817153" w:rsidRDefault="00817153" w:rsidP="00BA7A09">
                              <w:r>
                                <w:rPr>
                                  <w:color w:val="000000"/>
                                  <w:sz w:val="18"/>
                                  <w:szCs w:val="18"/>
                                </w:rPr>
                                <w:t>-</w:t>
                              </w:r>
                            </w:p>
                          </w:txbxContent>
                        </wps:txbx>
                        <wps:bodyPr rot="0" vert="horz" wrap="none" lIns="0" tIns="0" rIns="0" bIns="0" anchor="t" anchorCtr="0" upright="1">
                          <a:spAutoFit/>
                        </wps:bodyPr>
                      </wps:wsp>
                      <wpg:grpSp>
                        <wpg:cNvPr id="324" name="Group 237"/>
                        <wpg:cNvGrpSpPr>
                          <a:grpSpLocks/>
                        </wpg:cNvGrpSpPr>
                        <wpg:grpSpPr bwMode="auto">
                          <a:xfrm>
                            <a:off x="2472" y="3584"/>
                            <a:ext cx="1169" cy="652"/>
                            <a:chOff x="2472" y="2784"/>
                            <a:chExt cx="1169" cy="652"/>
                          </a:xfrm>
                        </wpg:grpSpPr>
                        <wps:wsp>
                          <wps:cNvPr id="325"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28"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2E3B8" w14:textId="77777777" w:rsidR="00817153" w:rsidRDefault="00817153" w:rsidP="00BA7A09">
                              <w:r>
                                <w:rPr>
                                  <w:color w:val="000000"/>
                                  <w:sz w:val="16"/>
                                  <w:szCs w:val="16"/>
                                </w:rPr>
                                <w:t xml:space="preserve">Generation </w:t>
                              </w:r>
                            </w:p>
                          </w:txbxContent>
                        </wps:txbx>
                        <wps:bodyPr rot="0" vert="horz" wrap="none" lIns="0" tIns="0" rIns="0" bIns="0" anchor="t" anchorCtr="0" upright="1">
                          <a:spAutoFit/>
                        </wps:bodyPr>
                      </wps:wsp>
                      <wps:wsp>
                        <wps:cNvPr id="329"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87F17" w14:textId="77777777" w:rsidR="00817153" w:rsidRDefault="00817153" w:rsidP="00BA7A09">
                              <w:r>
                                <w:rPr>
                                  <w:color w:val="000000"/>
                                  <w:sz w:val="16"/>
                                  <w:szCs w:val="16"/>
                                </w:rPr>
                                <w:t>Increase</w:t>
                              </w:r>
                            </w:p>
                          </w:txbxContent>
                        </wps:txbx>
                        <wps:bodyPr rot="0" vert="horz" wrap="none" lIns="0" tIns="0" rIns="0" bIns="0" anchor="t" anchorCtr="0" upright="1">
                          <a:spAutoFit/>
                        </wps:bodyPr>
                      </wps:wsp>
                      <wpg:grpSp>
                        <wpg:cNvPr id="330" name="Group 242"/>
                        <wpg:cNvGrpSpPr>
                          <a:grpSpLocks/>
                        </wpg:cNvGrpSpPr>
                        <wpg:grpSpPr bwMode="auto">
                          <a:xfrm>
                            <a:off x="2499" y="5744"/>
                            <a:ext cx="1169" cy="712"/>
                            <a:chOff x="2499" y="5460"/>
                            <a:chExt cx="1169" cy="712"/>
                          </a:xfrm>
                        </wpg:grpSpPr>
                        <wps:wsp>
                          <wps:cNvPr id="331"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33" name="Rectangle 245"/>
                        <wps:cNvSpPr>
                          <a:spLocks noChangeArrowheads="1"/>
                        </wps:cNvSpPr>
                        <wps:spPr bwMode="auto">
                          <a:xfrm>
                            <a:off x="2718" y="5839"/>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388CD" w14:textId="77777777" w:rsidR="00817153" w:rsidRDefault="00817153" w:rsidP="00BA7A09">
                              <w:r>
                                <w:rPr>
                                  <w:color w:val="000000"/>
                                  <w:sz w:val="16"/>
                                  <w:szCs w:val="16"/>
                                </w:rPr>
                                <w:t xml:space="preserve">Generation </w:t>
                              </w:r>
                            </w:p>
                          </w:txbxContent>
                        </wps:txbx>
                        <wps:bodyPr rot="0" vert="horz" wrap="none" lIns="0" tIns="0" rIns="0" bIns="0" anchor="t" anchorCtr="0" upright="1">
                          <a:spAutoFit/>
                        </wps:bodyPr>
                      </wps:wsp>
                      <wps:wsp>
                        <wps:cNvPr id="334" name="Rectangle 246"/>
                        <wps:cNvSpPr>
                          <a:spLocks noChangeArrowheads="1"/>
                        </wps:cNvSpPr>
                        <wps:spPr bwMode="auto">
                          <a:xfrm>
                            <a:off x="2781" y="6021"/>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EF9E1" w14:textId="77777777" w:rsidR="00817153" w:rsidRDefault="00817153" w:rsidP="00BA7A09">
                              <w:r>
                                <w:rPr>
                                  <w:color w:val="000000"/>
                                  <w:sz w:val="16"/>
                                  <w:szCs w:val="16"/>
                                </w:rPr>
                                <w:t>Decrease</w:t>
                              </w:r>
                            </w:p>
                          </w:txbxContent>
                        </wps:txbx>
                        <wps:bodyPr rot="0" vert="horz" wrap="none" lIns="0" tIns="0" rIns="0" bIns="0" anchor="t" anchorCtr="0" upright="1">
                          <a:spAutoFit/>
                        </wps:bodyPr>
                      </wps:wsp>
                      <wps:wsp>
                        <wps:cNvPr id="335"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C3A10" w14:textId="77777777" w:rsidR="00817153" w:rsidRDefault="00817153" w:rsidP="00BA7A09">
                              <w:r>
                                <w:rPr>
                                  <w:color w:val="000000"/>
                                  <w:sz w:val="16"/>
                                  <w:szCs w:val="16"/>
                                </w:rPr>
                                <w:t xml:space="preserve">Services </w:t>
                              </w:r>
                            </w:p>
                          </w:txbxContent>
                        </wps:txbx>
                        <wps:bodyPr rot="0" vert="horz" wrap="none" lIns="0" tIns="0" rIns="0" bIns="0" anchor="t" anchorCtr="0" upright="1">
                          <a:spAutoFit/>
                        </wps:bodyPr>
                      </wps:wsp>
                      <wps:wsp>
                        <wps:cNvPr id="336"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61EE3" w14:textId="77777777" w:rsidR="00817153" w:rsidRDefault="00817153" w:rsidP="00BA7A09">
                              <w:r>
                                <w:rPr>
                                  <w:color w:val="000000"/>
                                  <w:sz w:val="16"/>
                                  <w:szCs w:val="16"/>
                                </w:rPr>
                                <w:t xml:space="preserve">Provided: Reg </w:t>
                              </w:r>
                            </w:p>
                          </w:txbxContent>
                        </wps:txbx>
                        <wps:bodyPr rot="0" vert="horz" wrap="none" lIns="0" tIns="0" rIns="0" bIns="0" anchor="t" anchorCtr="0" upright="1">
                          <a:spAutoFit/>
                        </wps:bodyPr>
                      </wps:wsp>
                      <wps:wsp>
                        <wps:cNvPr id="337" name="Rectangle 249"/>
                        <wps:cNvSpPr>
                          <a:spLocks noChangeArrowheads="1"/>
                        </wps:cNvSpPr>
                        <wps:spPr bwMode="auto">
                          <a:xfrm>
                            <a:off x="3960" y="6525"/>
                            <a:ext cx="84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2E1A2" w14:textId="77777777" w:rsidR="00817153" w:rsidRDefault="00817153" w:rsidP="00BA7A09">
                              <w:r>
                                <w:rPr>
                                  <w:color w:val="000000"/>
                                  <w:sz w:val="16"/>
                                  <w:szCs w:val="16"/>
                                </w:rPr>
                                <w:t>Down</w:t>
                              </w:r>
                              <w:ins w:id="1719" w:author="STEC" w:date="2017-11-08T14:55:00Z">
                                <w:r>
                                  <w:rPr>
                                    <w:color w:val="000000"/>
                                    <w:sz w:val="16"/>
                                    <w:szCs w:val="16"/>
                                  </w:rPr>
                                  <w:t xml:space="preserve">, </w:t>
                                </w:r>
                                <w:del w:id="1720" w:author="STEC 042618" w:date="2018-04-19T14:16:00Z">
                                  <w:r w:rsidDel="006B6A7D">
                                    <w:rPr>
                                      <w:color w:val="000000"/>
                                      <w:sz w:val="16"/>
                                      <w:szCs w:val="16"/>
                                    </w:rPr>
                                    <w:delText>P</w:delText>
                                  </w:r>
                                </w:del>
                                <w:r>
                                  <w:rPr>
                                    <w:color w:val="000000"/>
                                    <w:sz w:val="16"/>
                                    <w:szCs w:val="16"/>
                                  </w:rPr>
                                  <w:t>FRS</w:t>
                                </w:r>
                              </w:ins>
                            </w:p>
                          </w:txbxContent>
                        </wps:txbx>
                        <wps:bodyPr rot="0" vert="horz" wrap="none" lIns="0" tIns="0" rIns="0" bIns="0" anchor="t" anchorCtr="0" upright="1">
                          <a:spAutoFit/>
                        </wps:bodyPr>
                      </wps:wsp>
                      <wps:wsp>
                        <wps:cNvPr id="338"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9E33F" w14:textId="77777777" w:rsidR="00817153" w:rsidRDefault="00817153" w:rsidP="00BA7A09">
                              <w:r>
                                <w:rPr>
                                  <w:color w:val="000000"/>
                                  <w:sz w:val="16"/>
                                  <w:szCs w:val="16"/>
                                </w:rPr>
                                <w:t xml:space="preserve">Provided: Reg Up, </w:t>
                              </w:r>
                            </w:p>
                          </w:txbxContent>
                        </wps:txbx>
                        <wps:bodyPr rot="0" vert="horz" wrap="none" lIns="0" tIns="0" rIns="0" bIns="0" anchor="t" anchorCtr="0" upright="1">
                          <a:spAutoFit/>
                        </wps:bodyPr>
                      </wps:wsp>
                      <wps:wsp>
                        <wps:cNvPr id="339" name="Rectangle 251"/>
                        <wps:cNvSpPr>
                          <a:spLocks noChangeArrowheads="1"/>
                        </wps:cNvSpPr>
                        <wps:spPr bwMode="auto">
                          <a:xfrm>
                            <a:off x="3839" y="3757"/>
                            <a:ext cx="1485"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5D253" w14:textId="77777777" w:rsidR="00817153" w:rsidRDefault="00817153" w:rsidP="00BA7A09">
                              <w:pPr>
                                <w:rPr>
                                  <w:ins w:id="1721" w:author="STEC" w:date="2017-11-08T14:55:00Z"/>
                                  <w:color w:val="000000"/>
                                  <w:sz w:val="16"/>
                                  <w:szCs w:val="16"/>
                                </w:rPr>
                              </w:pPr>
                              <w:r>
                                <w:rPr>
                                  <w:color w:val="000000"/>
                                  <w:sz w:val="16"/>
                                  <w:szCs w:val="16"/>
                                </w:rPr>
                                <w:t>Responsive, Non-Spin</w:t>
                              </w:r>
                              <w:ins w:id="1722" w:author="STEC" w:date="2017-11-08T14:55:00Z">
                                <w:r>
                                  <w:rPr>
                                    <w:color w:val="000000"/>
                                    <w:sz w:val="16"/>
                                    <w:szCs w:val="16"/>
                                  </w:rPr>
                                  <w:t xml:space="preserve">; </w:t>
                                </w:r>
                              </w:ins>
                            </w:p>
                            <w:p w14:paraId="6012926B" w14:textId="77777777" w:rsidR="00817153" w:rsidRDefault="00817153" w:rsidP="00BA7A09">
                              <w:ins w:id="1723" w:author="STEC" w:date="2017-11-08T14:55:00Z">
                                <w:del w:id="1724" w:author="STEC 042618" w:date="2018-04-19T14:16:00Z">
                                  <w:r w:rsidDel="006B6A7D">
                                    <w:rPr>
                                      <w:color w:val="000000"/>
                                      <w:sz w:val="16"/>
                                      <w:szCs w:val="16"/>
                                    </w:rPr>
                                    <w:delText>P</w:delText>
                                  </w:r>
                                </w:del>
                                <w:r>
                                  <w:rPr>
                                    <w:color w:val="000000"/>
                                    <w:sz w:val="16"/>
                                    <w:szCs w:val="16"/>
                                  </w:rPr>
                                  <w:t>FRS</w:t>
                                </w:r>
                              </w:ins>
                              <w:r>
                                <w:rPr>
                                  <w:color w:val="000000"/>
                                  <w:sz w:val="16"/>
                                  <w:szCs w:val="16"/>
                                </w:rPr>
                                <w:t xml:space="preserve"> </w:t>
                              </w:r>
                            </w:p>
                          </w:txbxContent>
                        </wps:txbx>
                        <wps:bodyPr rot="0" vert="horz" wrap="none" lIns="0" tIns="0" rIns="0" bIns="0" anchor="t" anchorCtr="0" upright="1">
                          <a:spAutoFit/>
                        </wps:bodyPr>
                      </wps:wsp>
                      <wps:wsp>
                        <wps:cNvPr id="340" name="Rectangle 252"/>
                        <wps:cNvSpPr>
                          <a:spLocks noChangeArrowheads="1"/>
                        </wps:cNvSpPr>
                        <wps:spPr bwMode="auto">
                          <a:xfrm>
                            <a:off x="5013" y="3757"/>
                            <a:ext cx="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89599" w14:textId="77777777" w:rsidR="00817153" w:rsidRDefault="00817153" w:rsidP="00BA7A09">
                              <w:r>
                                <w:rPr>
                                  <w:color w:val="000000"/>
                                  <w:sz w:val="16"/>
                                  <w:szCs w:val="16"/>
                                </w:rPr>
                                <w:t xml:space="preserve"> </w:t>
                              </w:r>
                            </w:p>
                          </w:txbxContent>
                        </wps:txbx>
                        <wps:bodyPr rot="0" vert="horz" wrap="none" lIns="0" tIns="0" rIns="0" bIns="0" anchor="t" anchorCtr="0" upright="1">
                          <a:spAutoFit/>
                        </wps:bodyPr>
                      </wps:wsp>
                      <wps:wsp>
                        <wps:cNvPr id="341"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8A851" w14:textId="77777777" w:rsidR="00817153" w:rsidRDefault="00817153" w:rsidP="00BA7A09"/>
                          </w:txbxContent>
                        </wps:txbx>
                        <wps:bodyPr rot="0" vert="horz" wrap="none" lIns="0" tIns="0" rIns="0" bIns="0" anchor="t" anchorCtr="0" upright="1">
                          <a:spAutoFit/>
                        </wps:bodyPr>
                      </wps:wsp>
                      <wps:wsp>
                        <wps:cNvPr id="342"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43"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418CE" w14:textId="77777777" w:rsidR="00817153" w:rsidRDefault="00817153" w:rsidP="00BA7A09">
                              <w:r>
                                <w:rPr>
                                  <w:color w:val="000000"/>
                                  <w:sz w:val="16"/>
                                  <w:szCs w:val="16"/>
                                </w:rPr>
                                <w:t>Current</w:t>
                              </w:r>
                            </w:p>
                          </w:txbxContent>
                        </wps:txbx>
                        <wps:bodyPr rot="0" vert="horz" wrap="none" lIns="0" tIns="0" rIns="0" bIns="0" anchor="t" anchorCtr="0" upright="1">
                          <a:spAutoFit/>
                        </wps:bodyPr>
                      </wps:wsp>
                      <wps:wsp>
                        <wps:cNvPr id="344"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74D6A" w14:textId="77777777" w:rsidR="00817153" w:rsidRDefault="00817153" w:rsidP="00BA7A09">
                              <w:r>
                                <w:rPr>
                                  <w:color w:val="000000"/>
                                  <w:sz w:val="16"/>
                                  <w:szCs w:val="16"/>
                                </w:rPr>
                                <w:t>Telemetry</w:t>
                              </w:r>
                            </w:p>
                          </w:txbxContent>
                        </wps:txbx>
                        <wps:bodyPr rot="0" vert="horz" wrap="none" lIns="0" tIns="0" rIns="0" bIns="0" anchor="t" anchorCtr="0" upright="1">
                          <a:spAutoFit/>
                        </wps:bodyPr>
                      </wps:wsp>
                      <wps:wsp>
                        <wps:cNvPr id="345"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6"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B8AA1" w14:textId="77777777" w:rsidR="00817153" w:rsidRDefault="00817153" w:rsidP="00BA7A09">
                              <w:r>
                                <w:rPr>
                                  <w:color w:val="000000"/>
                                  <w:sz w:val="18"/>
                                  <w:szCs w:val="18"/>
                                </w:rPr>
                                <w:t>HDL</w:t>
                              </w:r>
                            </w:p>
                          </w:txbxContent>
                        </wps:txbx>
                        <wps:bodyPr rot="0" vert="horz" wrap="none" lIns="0" tIns="0" rIns="0" bIns="0" anchor="t" anchorCtr="0" upright="1">
                          <a:spAutoFit/>
                        </wps:bodyPr>
                      </wps:wsp>
                      <wps:wsp>
                        <wps:cNvPr id="347"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48"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CD99E" w14:textId="77777777" w:rsidR="00817153" w:rsidRDefault="00817153" w:rsidP="00BA7A09">
                              <w:r>
                                <w:rPr>
                                  <w:color w:val="000000"/>
                                  <w:sz w:val="18"/>
                                  <w:szCs w:val="18"/>
                                </w:rPr>
                                <w:t>LDL</w:t>
                              </w:r>
                            </w:p>
                          </w:txbxContent>
                        </wps:txbx>
                        <wps:bodyPr rot="0" vert="horz" wrap="square" lIns="0" tIns="0" rIns="0" bIns="0" anchor="t" anchorCtr="0" upright="1">
                          <a:noAutofit/>
                        </wps:bodyPr>
                      </wps:wsp>
                      <wps:wsp>
                        <wps:cNvPr id="349"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50"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040B9" w14:textId="77777777" w:rsidR="00817153" w:rsidRDefault="00817153" w:rsidP="00BA7A09">
                              <w:r>
                                <w:rPr>
                                  <w:color w:val="000000"/>
                                  <w:sz w:val="18"/>
                                  <w:szCs w:val="18"/>
                                </w:rPr>
                                <w:t>Ramp</w:t>
                              </w:r>
                            </w:p>
                          </w:txbxContent>
                        </wps:txbx>
                        <wps:bodyPr rot="0" vert="horz" wrap="none" lIns="0" tIns="0" rIns="0" bIns="0" anchor="t" anchorCtr="0" upright="1">
                          <a:spAutoFit/>
                        </wps:bodyPr>
                      </wps:wsp>
                      <wps:wsp>
                        <wps:cNvPr id="351" name="Rectangle 263"/>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EE4C5" w14:textId="77777777" w:rsidR="00817153" w:rsidRDefault="00817153" w:rsidP="00BA7A09">
                              <w:r>
                                <w:rPr>
                                  <w:color w:val="000000"/>
                                  <w:sz w:val="18"/>
                                  <w:szCs w:val="18"/>
                                </w:rPr>
                                <w:t>Rate</w:t>
                              </w:r>
                            </w:p>
                          </w:txbxContent>
                        </wps:txbx>
                        <wps:bodyPr rot="0" vert="horz" wrap="none" lIns="0" tIns="0" rIns="0" bIns="0" anchor="t" anchorCtr="0" upright="1">
                          <a:spAutoFit/>
                        </wps:bodyPr>
                      </wps:wsp>
                      <wps:wsp>
                        <wps:cNvPr id="128"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E776B" w14:textId="77777777" w:rsidR="00817153" w:rsidRDefault="00817153" w:rsidP="00BA7A09">
                              <w:r>
                                <w:rPr>
                                  <w:color w:val="000000"/>
                                  <w:sz w:val="18"/>
                                  <w:szCs w:val="18"/>
                                </w:rPr>
                                <w:t>5 Minutes</w:t>
                              </w:r>
                            </w:p>
                          </w:txbxContent>
                        </wps:txbx>
                        <wps:bodyPr rot="0" vert="horz" wrap="none" lIns="0" tIns="0" rIns="0" bIns="0" anchor="t" anchorCtr="0" upright="1">
                          <a:spAutoFit/>
                        </wps:bodyPr>
                      </wps:wsp>
                      <wps:wsp>
                        <wps:cNvPr id="132" name="Rectangle 265"/>
                        <wps:cNvSpPr>
                          <a:spLocks noChangeArrowheads="1"/>
                        </wps:cNvSpPr>
                        <wps:spPr bwMode="auto">
                          <a:xfrm>
                            <a:off x="5162"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55518" w14:textId="77777777" w:rsidR="00817153" w:rsidRDefault="00817153" w:rsidP="00BA7A09"/>
                          </w:txbxContent>
                        </wps:txbx>
                        <wps:bodyPr rot="0" vert="horz" wrap="none" lIns="0" tIns="0" rIns="0" bIns="0" anchor="t" anchorCtr="0" upright="1">
                          <a:spAutoFit/>
                        </wps:bodyPr>
                      </wps:wsp>
                      <wps:wsp>
                        <wps:cNvPr id="133" name="Rectangle 266"/>
                        <wps:cNvSpPr>
                          <a:spLocks noChangeArrowheads="1"/>
                        </wps:cNvSpPr>
                        <wps:spPr bwMode="auto">
                          <a:xfrm>
                            <a:off x="5642"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3B031" w14:textId="77777777" w:rsidR="00817153" w:rsidRDefault="00817153" w:rsidP="00BA7A09"/>
                          </w:txbxContent>
                        </wps:txbx>
                        <wps:bodyPr rot="0" vert="horz" wrap="none" lIns="0" tIns="0" rIns="0" bIns="0" anchor="t" anchorCtr="0" upright="1">
                          <a:spAutoFit/>
                        </wps:bodyPr>
                      </wps:wsp>
                      <wps:wsp>
                        <wps:cNvPr id="134" name="Rectangle 267"/>
                        <wps:cNvSpPr>
                          <a:spLocks noChangeArrowheads="1"/>
                        </wps:cNvSpPr>
                        <wps:spPr bwMode="auto">
                          <a:xfrm>
                            <a:off x="5711" y="7467"/>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A6663" w14:textId="77777777" w:rsidR="00817153" w:rsidRDefault="00817153" w:rsidP="00BA7A09"/>
                          </w:txbxContent>
                        </wps:txbx>
                        <wps:bodyPr rot="0" vert="horz" wrap="none" lIns="0" tIns="0" rIns="0" bIns="0" anchor="t" anchorCtr="0" upright="1">
                          <a:spAutoFit/>
                        </wps:bodyPr>
                      </wps:wsp>
                      <wps:wsp>
                        <wps:cNvPr id="135"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EFD51" w14:textId="77777777" w:rsidR="00817153" w:rsidRDefault="00817153" w:rsidP="00BA7A09">
                              <w:pPr>
                                <w:rPr>
                                  <w:u w:val="single"/>
                                </w:rPr>
                              </w:pPr>
                              <w:r>
                                <w:rPr>
                                  <w:b/>
                                  <w:bCs/>
                                  <w:color w:val="000000"/>
                                  <w:u w:val="single"/>
                                </w:rPr>
                                <w:t>Generation</w:t>
                              </w:r>
                            </w:p>
                          </w:txbxContent>
                        </wps:txbx>
                        <wps:bodyPr rot="0" vert="horz" wrap="none" lIns="0" tIns="0" rIns="0" bIns="0" anchor="t" anchorCtr="0" upright="1">
                          <a:spAutoFit/>
                        </wps:bodyPr>
                      </wps:wsp>
                      <wps:wsp>
                        <wps:cNvPr id="136"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7" name="Rectangle 270"/>
                        <wps:cNvSpPr>
                          <a:spLocks noChangeArrowheads="1"/>
                        </wps:cNvSpPr>
                        <wps:spPr bwMode="auto">
                          <a:xfrm>
                            <a:off x="5866" y="6825"/>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E2CD4" w14:textId="77777777" w:rsidR="00817153" w:rsidRDefault="00817153" w:rsidP="00BA7A09"/>
                          </w:txbxContent>
                        </wps:txbx>
                        <wps:bodyPr rot="0" vert="horz" wrap="none" lIns="0" tIns="0" rIns="0" bIns="0" anchor="t" anchorCtr="0" upright="1">
                          <a:spAutoFit/>
                        </wps:bodyPr>
                      </wps:wsp>
                      <wps:wsp>
                        <wps:cNvPr id="138"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39"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40"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5EE51" w14:textId="77777777" w:rsidR="00817153" w:rsidRDefault="00817153" w:rsidP="00BA7A09">
                              <w:r>
                                <w:rPr>
                                  <w:color w:val="000000"/>
                                  <w:sz w:val="16"/>
                                  <w:szCs w:val="16"/>
                                </w:rPr>
                                <w:t>Quantity</w:t>
                              </w:r>
                            </w:p>
                          </w:txbxContent>
                        </wps:txbx>
                        <wps:bodyPr rot="0" vert="horz" wrap="none" lIns="0" tIns="0" rIns="0" bIns="0" anchor="t" anchorCtr="0" upright="1">
                          <a:spAutoFit/>
                        </wps:bodyPr>
                      </wps:wsp>
                      <wps:wsp>
                        <wps:cNvPr id="141"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9929E" w14:textId="77777777" w:rsidR="00817153" w:rsidRDefault="00817153" w:rsidP="00BA7A09">
                              <w:r>
                                <w:rPr>
                                  <w:color w:val="000000"/>
                                  <w:sz w:val="16"/>
                                  <w:szCs w:val="16"/>
                                </w:rPr>
                                <w:t>Offer Curve Generation</w:t>
                              </w:r>
                            </w:p>
                          </w:txbxContent>
                        </wps:txbx>
                        <wps:bodyPr rot="0" vert="horz" wrap="none" lIns="0" tIns="0" rIns="0" bIns="0" anchor="t" anchorCtr="0" upright="1">
                          <a:spAutoFit/>
                        </wps:bodyPr>
                      </wps:wsp>
                      <wps:wsp>
                        <wps:cNvPr id="149"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50"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51"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7DBCB" w14:textId="77777777" w:rsidR="00817153" w:rsidRDefault="00817153" w:rsidP="00BA7A09">
                              <w:r>
                                <w:rPr>
                                  <w:color w:val="000000"/>
                                  <w:sz w:val="12"/>
                                  <w:szCs w:val="12"/>
                                </w:rPr>
                                <w:t>LSL</w:t>
                              </w:r>
                            </w:p>
                          </w:txbxContent>
                        </wps:txbx>
                        <wps:bodyPr rot="0" vert="horz" wrap="none" lIns="0" tIns="0" rIns="0" bIns="0" anchor="t" anchorCtr="0" upright="1">
                          <a:spAutoFit/>
                        </wps:bodyPr>
                      </wps:wsp>
                      <wps:wsp>
                        <wps:cNvPr id="153"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281"/>
                        <wps:cNvSpPr>
                          <a:spLocks noChangeArrowheads="1"/>
                        </wps:cNvSpPr>
                        <wps:spPr bwMode="auto">
                          <a:xfrm>
                            <a:off x="8510" y="5970"/>
                            <a:ext cx="227" cy="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842A8" w14:textId="77777777" w:rsidR="00817153" w:rsidRDefault="00817153" w:rsidP="00BA7A09">
                              <w:r>
                                <w:rPr>
                                  <w:color w:val="000000"/>
                                  <w:sz w:val="12"/>
                                  <w:szCs w:val="12"/>
                                </w:rPr>
                                <w:t>HSL</w:t>
                              </w:r>
                            </w:p>
                          </w:txbxContent>
                        </wps:txbx>
                        <wps:bodyPr rot="0" vert="horz" wrap="none" lIns="0" tIns="0" rIns="0" bIns="0" anchor="t" anchorCtr="0" upright="1">
                          <a:spAutoFit/>
                        </wps:bodyPr>
                      </wps:wsp>
                      <wpg:grpSp>
                        <wpg:cNvPr id="155" name="Group 282"/>
                        <wpg:cNvGrpSpPr>
                          <a:grpSpLocks/>
                        </wpg:cNvGrpSpPr>
                        <wpg:grpSpPr bwMode="auto">
                          <a:xfrm>
                            <a:off x="2419" y="3529"/>
                            <a:ext cx="1343" cy="3634"/>
                            <a:chOff x="2419" y="2729"/>
                            <a:chExt cx="1343" cy="3634"/>
                          </a:xfrm>
                        </wpg:grpSpPr>
                        <wps:wsp>
                          <wps:cNvPr id="156"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159" name="Group 286"/>
                        <wpg:cNvGrpSpPr>
                          <a:grpSpLocks/>
                        </wpg:cNvGrpSpPr>
                        <wpg:grpSpPr bwMode="auto">
                          <a:xfrm>
                            <a:off x="2419" y="6647"/>
                            <a:ext cx="1343" cy="569"/>
                            <a:chOff x="2419" y="6363"/>
                            <a:chExt cx="1343" cy="569"/>
                          </a:xfrm>
                        </wpg:grpSpPr>
                        <wps:wsp>
                          <wps:cNvPr id="162"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4" name="Rectangle 289"/>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C5AF" w14:textId="77777777" w:rsidR="00817153" w:rsidRDefault="00817153" w:rsidP="00BA7A09">
                              <w:r>
                                <w:rPr>
                                  <w:color w:val="000000"/>
                                  <w:sz w:val="18"/>
                                  <w:szCs w:val="18"/>
                                </w:rPr>
                                <w:t>-</w:t>
                              </w:r>
                            </w:p>
                          </w:txbxContent>
                        </wps:txbx>
                        <wps:bodyPr rot="0" vert="horz" wrap="none" lIns="0" tIns="0" rIns="0" bIns="0" anchor="t" anchorCtr="0" upright="1">
                          <a:spAutoFit/>
                        </wps:bodyPr>
                      </wps:wsp>
                      <wpg:grpSp>
                        <wpg:cNvPr id="169" name="Group 290"/>
                        <wpg:cNvGrpSpPr>
                          <a:grpSpLocks/>
                        </wpg:cNvGrpSpPr>
                        <wpg:grpSpPr bwMode="auto">
                          <a:xfrm>
                            <a:off x="2419" y="4330"/>
                            <a:ext cx="1343" cy="1855"/>
                            <a:chOff x="2419" y="3530"/>
                            <a:chExt cx="1343" cy="1855"/>
                          </a:xfrm>
                        </wpg:grpSpPr>
                        <wps:wsp>
                          <wps:cNvPr id="170"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2" name="Rectangle 293"/>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B6007" w14:textId="77777777" w:rsidR="00817153" w:rsidRDefault="00817153" w:rsidP="00BA7A09">
                              <w:r>
                                <w:rPr>
                                  <w:color w:val="000000"/>
                                  <w:sz w:val="18"/>
                                  <w:szCs w:val="18"/>
                                </w:rPr>
                                <w:t>-</w:t>
                              </w:r>
                            </w:p>
                          </w:txbxContent>
                        </wps:txbx>
                        <wps:bodyPr rot="0" vert="horz" wrap="none" lIns="0" tIns="0" rIns="0" bIns="0" anchor="t" anchorCtr="0" upright="1">
                          <a:spAutoFit/>
                        </wps:bodyPr>
                      </wps:wsp>
                      <wps:wsp>
                        <wps:cNvPr id="173" name="Rectangle 294"/>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1DE64" w14:textId="77777777" w:rsidR="00817153" w:rsidRDefault="00817153" w:rsidP="00BA7A09">
                              <w:r>
                                <w:rPr>
                                  <w:color w:val="000000"/>
                                  <w:sz w:val="18"/>
                                  <w:szCs w:val="18"/>
                                </w:rPr>
                                <w:t>-</w:t>
                              </w:r>
                            </w:p>
                          </w:txbxContent>
                        </wps:txbx>
                        <wps:bodyPr rot="0" vert="horz" wrap="none" lIns="0" tIns="0" rIns="0" bIns="0" anchor="t" anchorCtr="0" upright="1">
                          <a:spAutoFit/>
                        </wps:bodyPr>
                      </wps:wsp>
                      <wpg:grpSp>
                        <wpg:cNvPr id="174" name="Group 295"/>
                        <wpg:cNvGrpSpPr>
                          <a:grpSpLocks/>
                        </wpg:cNvGrpSpPr>
                        <wpg:grpSpPr bwMode="auto">
                          <a:xfrm>
                            <a:off x="2472" y="3584"/>
                            <a:ext cx="1169" cy="652"/>
                            <a:chOff x="2472" y="2784"/>
                            <a:chExt cx="1169" cy="652"/>
                          </a:xfrm>
                        </wpg:grpSpPr>
                        <wps:wsp>
                          <wps:cNvPr id="175"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7"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3456" w14:textId="77777777" w:rsidR="00817153" w:rsidRDefault="00817153" w:rsidP="00BA7A09">
                              <w:r>
                                <w:rPr>
                                  <w:color w:val="000000"/>
                                  <w:sz w:val="16"/>
                                  <w:szCs w:val="16"/>
                                </w:rPr>
                                <w:t xml:space="preserve">Generation </w:t>
                              </w:r>
                            </w:p>
                          </w:txbxContent>
                        </wps:txbx>
                        <wps:bodyPr rot="0" vert="horz" wrap="none" lIns="0" tIns="0" rIns="0" bIns="0" anchor="t" anchorCtr="0" upright="1">
                          <a:spAutoFit/>
                        </wps:bodyPr>
                      </wps:wsp>
                      <wps:wsp>
                        <wps:cNvPr id="178"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30888" w14:textId="77777777" w:rsidR="00817153" w:rsidRDefault="00817153" w:rsidP="00BA7A09">
                              <w:r>
                                <w:rPr>
                                  <w:color w:val="000000"/>
                                  <w:sz w:val="16"/>
                                  <w:szCs w:val="16"/>
                                </w:rPr>
                                <w:t>Increase</w:t>
                              </w:r>
                            </w:p>
                          </w:txbxContent>
                        </wps:txbx>
                        <wps:bodyPr rot="0" vert="horz" wrap="none" lIns="0" tIns="0" rIns="0" bIns="0" anchor="t" anchorCtr="0" upright="1">
                          <a:spAutoFit/>
                        </wps:bodyPr>
                      </wps:wsp>
                      <wpg:grpSp>
                        <wpg:cNvPr id="179" name="Group 300"/>
                        <wpg:cNvGrpSpPr>
                          <a:grpSpLocks/>
                        </wpg:cNvGrpSpPr>
                        <wpg:grpSpPr bwMode="auto">
                          <a:xfrm>
                            <a:off x="2499" y="5744"/>
                            <a:ext cx="1169" cy="712"/>
                            <a:chOff x="2499" y="5460"/>
                            <a:chExt cx="1169" cy="712"/>
                          </a:xfrm>
                        </wpg:grpSpPr>
                        <wps:wsp>
                          <wps:cNvPr id="180"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2" name="Rectangle 303"/>
                        <wps:cNvSpPr>
                          <a:spLocks noChangeArrowheads="1"/>
                        </wps:cNvSpPr>
                        <wps:spPr bwMode="auto">
                          <a:xfrm>
                            <a:off x="2718" y="5839"/>
                            <a:ext cx="55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D4B77" w14:textId="77777777" w:rsidR="00817153" w:rsidRDefault="00817153" w:rsidP="00BA7A09">
                              <w:r>
                                <w:rPr>
                                  <w:color w:val="000000"/>
                                  <w:sz w:val="16"/>
                                  <w:szCs w:val="16"/>
                                </w:rPr>
                                <w:t xml:space="preserve">Generati </w:t>
                              </w:r>
                            </w:p>
                          </w:txbxContent>
                        </wps:txbx>
                        <wps:bodyPr rot="0" vert="horz" wrap="none" lIns="0" tIns="0" rIns="0" bIns="0" anchor="t" anchorCtr="0" upright="1">
                          <a:spAutoFit/>
                        </wps:bodyPr>
                      </wps:wsp>
                      <wps:wsp>
                        <wps:cNvPr id="183" name="Rectangle 304"/>
                        <wps:cNvSpPr>
                          <a:spLocks noChangeArrowheads="1"/>
                        </wps:cNvSpPr>
                        <wps:spPr bwMode="auto">
                          <a:xfrm>
                            <a:off x="2781" y="6021"/>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C29CE" w14:textId="77777777" w:rsidR="00817153" w:rsidRDefault="00817153" w:rsidP="00BA7A09">
                              <w:r>
                                <w:rPr>
                                  <w:color w:val="000000"/>
                                  <w:sz w:val="16"/>
                                  <w:szCs w:val="16"/>
                                </w:rPr>
                                <w:t>Decrease</w:t>
                              </w:r>
                            </w:p>
                          </w:txbxContent>
                        </wps:txbx>
                        <wps:bodyPr rot="0" vert="horz" wrap="none" lIns="0" tIns="0" rIns="0" bIns="0" anchor="t" anchorCtr="0" upright="1">
                          <a:spAutoFit/>
                        </wps:bodyPr>
                      </wps:wsp>
                      <wps:wsp>
                        <wps:cNvPr id="184" name="Rectangle 305"/>
                        <wps:cNvSpPr>
                          <a:spLocks noChangeArrowheads="1"/>
                        </wps:cNvSpPr>
                        <wps:spPr bwMode="auto">
                          <a:xfrm>
                            <a:off x="5013" y="3757"/>
                            <a:ext cx="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6A755" w14:textId="77777777" w:rsidR="00817153" w:rsidRDefault="00817153" w:rsidP="00BA7A09">
                              <w:r>
                                <w:rPr>
                                  <w:color w:val="000000"/>
                                  <w:sz w:val="16"/>
                                  <w:szCs w:val="16"/>
                                </w:rPr>
                                <w:t xml:space="preserve"> </w:t>
                              </w:r>
                            </w:p>
                          </w:txbxContent>
                        </wps:txbx>
                        <wps:bodyPr rot="0" vert="horz" wrap="none" lIns="0" tIns="0" rIns="0" bIns="0" anchor="t" anchorCtr="0" upright="1">
                          <a:spAutoFit/>
                        </wps:bodyPr>
                      </wps:wsp>
                      <wps:wsp>
                        <wps:cNvPr id="185"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86"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87"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88"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89"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D662C" w14:textId="77777777" w:rsidR="00817153" w:rsidRDefault="00817153" w:rsidP="00BA7A09">
                              <w:r>
                                <w:rPr>
                                  <w:color w:val="000000"/>
                                  <w:sz w:val="18"/>
                                  <w:szCs w:val="18"/>
                                </w:rPr>
                                <w:t>Ramp</w:t>
                              </w:r>
                            </w:p>
                          </w:txbxContent>
                        </wps:txbx>
                        <wps:bodyPr rot="0" vert="horz" wrap="none" lIns="0" tIns="0" rIns="0" bIns="0" anchor="t" anchorCtr="0" upright="1">
                          <a:spAutoFit/>
                        </wps:bodyPr>
                      </wps:wsp>
                      <wps:wsp>
                        <wps:cNvPr id="190" name="Rectangle 311"/>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D1913" w14:textId="77777777" w:rsidR="00817153" w:rsidRDefault="00817153" w:rsidP="00BA7A09">
                              <w:r>
                                <w:rPr>
                                  <w:color w:val="000000"/>
                                  <w:sz w:val="18"/>
                                  <w:szCs w:val="18"/>
                                </w:rPr>
                                <w:t>Rate</w:t>
                              </w:r>
                            </w:p>
                          </w:txbxContent>
                        </wps:txbx>
                        <wps:bodyPr rot="0" vert="horz" wrap="none" lIns="0" tIns="0" rIns="0" bIns="0" anchor="t" anchorCtr="0" upright="1">
                          <a:spAutoFit/>
                        </wps:bodyPr>
                      </wps:wsp>
                      <wps:wsp>
                        <wps:cNvPr id="191" name="Rectangle 312"/>
                        <wps:cNvSpPr>
                          <a:spLocks noChangeArrowheads="1"/>
                        </wps:cNvSpPr>
                        <wps:spPr bwMode="auto">
                          <a:xfrm>
                            <a:off x="2683" y="7413"/>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22BE2" w14:textId="77777777" w:rsidR="00817153" w:rsidRDefault="00817153" w:rsidP="00BA7A09">
                              <w:r>
                                <w:rPr>
                                  <w:color w:val="000000"/>
                                  <w:sz w:val="18"/>
                                  <w:szCs w:val="18"/>
                                </w:rPr>
                                <w:t>5 Minutes</w:t>
                              </w:r>
                            </w:p>
                          </w:txbxContent>
                        </wps:txbx>
                        <wps:bodyPr rot="0" vert="horz" wrap="none" lIns="0" tIns="0" rIns="0" bIns="0" anchor="t" anchorCtr="0" upright="1">
                          <a:spAutoFit/>
                        </wps:bodyPr>
                      </wps:wsp>
                      <wps:wsp>
                        <wps:cNvPr id="70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34D5B" w14:textId="77777777" w:rsidR="00817153" w:rsidRDefault="00817153" w:rsidP="00BA7A09"/>
                          </w:txbxContent>
                        </wps:txbx>
                        <wps:bodyPr rot="0" vert="horz" wrap="none" lIns="0" tIns="0" rIns="0" bIns="0" anchor="t" anchorCtr="0" upright="1">
                          <a:spAutoFit/>
                        </wps:bodyPr>
                      </wps:wsp>
                      <wps:wsp>
                        <wps:cNvPr id="705" name="Rectangle 314"/>
                        <wps:cNvSpPr>
                          <a:spLocks noChangeArrowheads="1"/>
                        </wps:cNvSpPr>
                        <wps:spPr bwMode="auto">
                          <a:xfrm>
                            <a:off x="6314" y="7151"/>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3E61B" w14:textId="77777777" w:rsidR="00817153" w:rsidRDefault="00817153" w:rsidP="00BA7A09"/>
                          </w:txbxContent>
                        </wps:txbx>
                        <wps:bodyPr rot="0" vert="horz" wrap="none" lIns="0" tIns="0" rIns="0" bIns="0" anchor="t" anchorCtr="0" upright="1">
                          <a:spAutoFit/>
                        </wps:bodyPr>
                      </wps:wsp>
                      <wps:wsp>
                        <wps:cNvPr id="706" name="Rectangle 315"/>
                        <wps:cNvSpPr>
                          <a:spLocks noChangeArrowheads="1"/>
                        </wps:cNvSpPr>
                        <wps:spPr bwMode="auto">
                          <a:xfrm>
                            <a:off x="6452" y="7333"/>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CB72B" w14:textId="77777777" w:rsidR="00817153" w:rsidRDefault="00817153" w:rsidP="00BA7A09"/>
                          </w:txbxContent>
                        </wps:txbx>
                        <wps:bodyPr rot="0" vert="horz" wrap="none" lIns="0" tIns="0" rIns="0" bIns="0" anchor="t" anchorCtr="0" upright="1">
                          <a:spAutoFit/>
                        </wps:bodyPr>
                      </wps:wsp>
                      <wps:wsp>
                        <wps:cNvPr id="70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708" name="Group 317"/>
                        <wpg:cNvGrpSpPr>
                          <a:grpSpLocks/>
                        </wpg:cNvGrpSpPr>
                        <wpg:grpSpPr bwMode="auto">
                          <a:xfrm>
                            <a:off x="2419" y="3529"/>
                            <a:ext cx="1343" cy="3634"/>
                            <a:chOff x="2419" y="2729"/>
                            <a:chExt cx="1343" cy="3634"/>
                          </a:xfrm>
                        </wpg:grpSpPr>
                        <wps:wsp>
                          <wps:cNvPr id="70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1" name="Group 320"/>
                        <wpg:cNvGrpSpPr>
                          <a:grpSpLocks/>
                        </wpg:cNvGrpSpPr>
                        <wpg:grpSpPr bwMode="auto">
                          <a:xfrm>
                            <a:off x="2419" y="6705"/>
                            <a:ext cx="1343" cy="511"/>
                            <a:chOff x="2419" y="6363"/>
                            <a:chExt cx="1343" cy="569"/>
                          </a:xfrm>
                        </wpg:grpSpPr>
                        <wps:wsp>
                          <wps:cNvPr id="71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14" name="Rectangle 323"/>
                        <wps:cNvSpPr>
                          <a:spLocks noChangeArrowheads="1"/>
                        </wps:cNvSpPr>
                        <wps:spPr bwMode="auto">
                          <a:xfrm>
                            <a:off x="2188" y="651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290AF" w14:textId="77777777" w:rsidR="00817153" w:rsidRDefault="00817153" w:rsidP="00BA7A09">
                              <w:r>
                                <w:rPr>
                                  <w:color w:val="000000"/>
                                  <w:sz w:val="18"/>
                                  <w:szCs w:val="18"/>
                                </w:rPr>
                                <w:t>-</w:t>
                              </w:r>
                            </w:p>
                          </w:txbxContent>
                        </wps:txbx>
                        <wps:bodyPr rot="0" vert="horz" wrap="none" lIns="0" tIns="0" rIns="0" bIns="0" anchor="t" anchorCtr="0" upright="1">
                          <a:spAutoFit/>
                        </wps:bodyPr>
                      </wps:wsp>
                      <wps:wsp>
                        <wps:cNvPr id="71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39661" w14:textId="77777777" w:rsidR="00817153" w:rsidRDefault="00817153" w:rsidP="00BA7A09">
                              <w:r>
                                <w:rPr>
                                  <w:color w:val="000000"/>
                                  <w:sz w:val="18"/>
                                  <w:szCs w:val="18"/>
                                </w:rPr>
                                <w:t>0</w:t>
                              </w:r>
                            </w:p>
                          </w:txbxContent>
                        </wps:txbx>
                        <wps:bodyPr rot="0" vert="horz" wrap="square" lIns="0" tIns="0" rIns="0" bIns="0" anchor="t" anchorCtr="0" upright="1">
                          <a:noAutofit/>
                        </wps:bodyPr>
                      </wps:wsp>
                      <wpg:grpSp>
                        <wpg:cNvPr id="716" name="Group 325"/>
                        <wpg:cNvGrpSpPr>
                          <a:grpSpLocks/>
                        </wpg:cNvGrpSpPr>
                        <wpg:grpSpPr bwMode="auto">
                          <a:xfrm>
                            <a:off x="2419" y="4330"/>
                            <a:ext cx="1343" cy="1655"/>
                            <a:chOff x="2419" y="3530"/>
                            <a:chExt cx="1343" cy="1855"/>
                          </a:xfrm>
                        </wpg:grpSpPr>
                        <wps:wsp>
                          <wps:cNvPr id="71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19" name="Rectangle 328"/>
                        <wps:cNvSpPr>
                          <a:spLocks noChangeArrowheads="1"/>
                        </wps:cNvSpPr>
                        <wps:spPr bwMode="auto">
                          <a:xfrm>
                            <a:off x="2221" y="6053"/>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058F2" w14:textId="77777777" w:rsidR="00817153" w:rsidRDefault="00817153" w:rsidP="00BA7A09">
                              <w:r>
                                <w:rPr>
                                  <w:color w:val="000000"/>
                                  <w:sz w:val="18"/>
                                  <w:szCs w:val="18"/>
                                </w:rPr>
                                <w:t>-</w:t>
                              </w:r>
                            </w:p>
                          </w:txbxContent>
                        </wps:txbx>
                        <wps:bodyPr rot="0" vert="horz" wrap="none" lIns="0" tIns="0" rIns="0" bIns="0" anchor="t" anchorCtr="0" upright="1">
                          <a:spAutoFit/>
                        </wps:bodyPr>
                      </wps:wsp>
                      <wps:wsp>
                        <wps:cNvPr id="720" name="Rectangle 329"/>
                        <wps:cNvSpPr>
                          <a:spLocks noChangeArrowheads="1"/>
                        </wps:cNvSpPr>
                        <wps:spPr bwMode="auto">
                          <a:xfrm>
                            <a:off x="2209" y="4199"/>
                            <a:ext cx="60"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35799" w14:textId="77777777" w:rsidR="00817153" w:rsidRDefault="00817153" w:rsidP="00BA7A09">
                              <w:r>
                                <w:rPr>
                                  <w:color w:val="000000"/>
                                  <w:sz w:val="18"/>
                                  <w:szCs w:val="18"/>
                                </w:rPr>
                                <w:t>-</w:t>
                              </w:r>
                            </w:p>
                          </w:txbxContent>
                        </wps:txbx>
                        <wps:bodyPr rot="0" vert="horz" wrap="none" lIns="0" tIns="0" rIns="0" bIns="0" anchor="t" anchorCtr="0" upright="1">
                          <a:spAutoFit/>
                        </wps:bodyPr>
                      </wps:wsp>
                      <wpg:grpSp>
                        <wpg:cNvPr id="721" name="Group 330"/>
                        <wpg:cNvGrpSpPr>
                          <a:grpSpLocks/>
                        </wpg:cNvGrpSpPr>
                        <wpg:grpSpPr bwMode="auto">
                          <a:xfrm>
                            <a:off x="2472" y="3584"/>
                            <a:ext cx="1169" cy="652"/>
                            <a:chOff x="2472" y="2784"/>
                            <a:chExt cx="1169" cy="652"/>
                          </a:xfrm>
                        </wpg:grpSpPr>
                        <wps:wsp>
                          <wps:cNvPr id="72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24" name="Rectangle 333"/>
                        <wps:cNvSpPr>
                          <a:spLocks noChangeArrowheads="1"/>
                        </wps:cNvSpPr>
                        <wps:spPr bwMode="auto">
                          <a:xfrm>
                            <a:off x="2700" y="3740"/>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75DCF" w14:textId="77777777" w:rsidR="00817153" w:rsidRDefault="00817153" w:rsidP="00BA7A09">
                              <w:r>
                                <w:rPr>
                                  <w:color w:val="000000"/>
                                  <w:sz w:val="16"/>
                                  <w:szCs w:val="16"/>
                                </w:rPr>
                                <w:t xml:space="preserve">Generation </w:t>
                              </w:r>
                            </w:p>
                          </w:txbxContent>
                        </wps:txbx>
                        <wps:bodyPr rot="0" vert="horz" wrap="none" lIns="0" tIns="0" rIns="0" bIns="0" anchor="t" anchorCtr="0" upright="1">
                          <a:spAutoFit/>
                        </wps:bodyPr>
                      </wps:wsp>
                      <wps:wsp>
                        <wps:cNvPr id="72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E0556" w14:textId="77777777" w:rsidR="00817153" w:rsidRDefault="00817153" w:rsidP="00BA7A09">
                              <w:r>
                                <w:rPr>
                                  <w:color w:val="000000"/>
                                  <w:sz w:val="16"/>
                                  <w:szCs w:val="16"/>
                                </w:rPr>
                                <w:t>Increase</w:t>
                              </w:r>
                            </w:p>
                          </w:txbxContent>
                        </wps:txbx>
                        <wps:bodyPr rot="0" vert="horz" wrap="none" lIns="0" tIns="0" rIns="0" bIns="0" anchor="t" anchorCtr="0" upright="1">
                          <a:spAutoFit/>
                        </wps:bodyPr>
                      </wps:wsp>
                      <wpg:grpSp>
                        <wpg:cNvPr id="726" name="Group 335"/>
                        <wpg:cNvGrpSpPr>
                          <a:grpSpLocks/>
                        </wpg:cNvGrpSpPr>
                        <wpg:grpSpPr bwMode="auto">
                          <a:xfrm>
                            <a:off x="2499" y="6165"/>
                            <a:ext cx="1169" cy="540"/>
                            <a:chOff x="2499" y="5460"/>
                            <a:chExt cx="1169" cy="712"/>
                          </a:xfrm>
                        </wpg:grpSpPr>
                        <wps:wsp>
                          <wps:cNvPr id="72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2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B30F0" w14:textId="77777777" w:rsidR="00817153" w:rsidRDefault="00817153" w:rsidP="00BA7A09">
                              <w:r>
                                <w:rPr>
                                  <w:color w:val="000000"/>
                                  <w:sz w:val="16"/>
                                  <w:szCs w:val="16"/>
                                </w:rPr>
                                <w:t xml:space="preserve">Generation </w:t>
                              </w:r>
                            </w:p>
                          </w:txbxContent>
                        </wps:txbx>
                        <wps:bodyPr rot="0" vert="horz" wrap="none" lIns="0" tIns="0" rIns="0" bIns="0" anchor="t" anchorCtr="0" upright="1">
                          <a:spAutoFit/>
                        </wps:bodyPr>
                      </wps:wsp>
                      <wps:wsp>
                        <wps:cNvPr id="73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28FF7" w14:textId="77777777" w:rsidR="00817153" w:rsidRDefault="00817153" w:rsidP="00BA7A09">
                              <w:r>
                                <w:rPr>
                                  <w:color w:val="000000"/>
                                  <w:sz w:val="16"/>
                                  <w:szCs w:val="16"/>
                                </w:rPr>
                                <w:t>Decrease</w:t>
                              </w:r>
                            </w:p>
                          </w:txbxContent>
                        </wps:txbx>
                        <wps:bodyPr rot="0" vert="horz" wrap="none" lIns="0" tIns="0" rIns="0" bIns="0" anchor="t" anchorCtr="0" upright="1">
                          <a:spAutoFit/>
                        </wps:bodyPr>
                      </wps:wsp>
                      <wps:wsp>
                        <wps:cNvPr id="73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73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3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81A40" w14:textId="77777777" w:rsidR="00817153" w:rsidRDefault="00817153" w:rsidP="00BA7A09">
                              <w:r>
                                <w:rPr>
                                  <w:color w:val="000000"/>
                                  <w:sz w:val="18"/>
                                  <w:szCs w:val="18"/>
                                </w:rPr>
                                <w:t>Ramp</w:t>
                              </w:r>
                            </w:p>
                          </w:txbxContent>
                        </wps:txbx>
                        <wps:bodyPr rot="0" vert="horz" wrap="none" lIns="0" tIns="0" rIns="0" bIns="0" anchor="t" anchorCtr="0" upright="1">
                          <a:spAutoFit/>
                        </wps:bodyPr>
                      </wps:wsp>
                      <wps:wsp>
                        <wps:cNvPr id="736" name="Rectangle 345"/>
                        <wps:cNvSpPr>
                          <a:spLocks noChangeArrowheads="1"/>
                        </wps:cNvSpPr>
                        <wps:spPr bwMode="auto">
                          <a:xfrm>
                            <a:off x="3334" y="4900"/>
                            <a:ext cx="330"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5598D" w14:textId="77777777" w:rsidR="00817153" w:rsidRDefault="00817153" w:rsidP="00BA7A09">
                              <w:r>
                                <w:rPr>
                                  <w:color w:val="000000"/>
                                  <w:sz w:val="18"/>
                                  <w:szCs w:val="18"/>
                                </w:rPr>
                                <w:t>Rate</w:t>
                              </w:r>
                            </w:p>
                          </w:txbxContent>
                        </wps:txbx>
                        <wps:bodyPr rot="0" vert="horz" wrap="none" lIns="0" tIns="0" rIns="0" bIns="0" anchor="t" anchorCtr="0" upright="1">
                          <a:spAutoFit/>
                        </wps:bodyPr>
                      </wps:wsp>
                      <wps:wsp>
                        <wps:cNvPr id="737" name="Rectangle 346"/>
                        <wps:cNvSpPr>
                          <a:spLocks noChangeArrowheads="1"/>
                        </wps:cNvSpPr>
                        <wps:spPr bwMode="auto">
                          <a:xfrm>
                            <a:off x="2683" y="7413"/>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5B333" w14:textId="77777777" w:rsidR="00817153" w:rsidRDefault="00817153" w:rsidP="00BA7A09">
                              <w:r>
                                <w:rPr>
                                  <w:color w:val="000000"/>
                                  <w:sz w:val="18"/>
                                  <w:szCs w:val="18"/>
                                </w:rPr>
                                <w:t>5 Minutes</w:t>
                              </w:r>
                            </w:p>
                          </w:txbxContent>
                        </wps:txbx>
                        <wps:bodyPr rot="0" vert="horz" wrap="none" lIns="0" tIns="0" rIns="0" bIns="0" anchor="t" anchorCtr="0" upright="1">
                          <a:spAutoFit/>
                        </wps:bodyPr>
                      </wps:wsp>
                      <wps:wsp>
                        <wps:cNvPr id="738" name="Rectangle 347"/>
                        <wps:cNvSpPr>
                          <a:spLocks noChangeArrowheads="1"/>
                        </wps:cNvSpPr>
                        <wps:spPr bwMode="auto">
                          <a:xfrm>
                            <a:off x="6314" y="7151"/>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DFAD" w14:textId="77777777" w:rsidR="00817153" w:rsidRDefault="00817153" w:rsidP="00BA7A09"/>
                          </w:txbxContent>
                        </wps:txbx>
                        <wps:bodyPr rot="0" vert="horz" wrap="none" lIns="0" tIns="0" rIns="0" bIns="0" anchor="t" anchorCtr="0" upright="1">
                          <a:spAutoFit/>
                        </wps:bodyPr>
                      </wps:wsp>
                      <wps:wsp>
                        <wps:cNvPr id="739" name="Rectangle 348"/>
                        <wps:cNvSpPr>
                          <a:spLocks noChangeArrowheads="1"/>
                        </wps:cNvSpPr>
                        <wps:spPr bwMode="auto">
                          <a:xfrm>
                            <a:off x="6452" y="7333"/>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6ABB0" w14:textId="77777777" w:rsidR="00817153" w:rsidRDefault="00817153" w:rsidP="00BA7A09"/>
                          </w:txbxContent>
                        </wps:txbx>
                        <wps:bodyPr rot="0" vert="horz" wrap="none" lIns="0" tIns="0" rIns="0" bIns="0" anchor="t" anchorCtr="0" upright="1">
                          <a:spAutoFit/>
                        </wps:bodyPr>
                      </wps:wsp>
                      <wps:wsp>
                        <wps:cNvPr id="74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4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9AFE" w14:textId="77777777" w:rsidR="00817153" w:rsidRDefault="00817153" w:rsidP="00BA7A09"/>
                          </w:txbxContent>
                        </wps:txbx>
                        <wps:bodyPr rot="0" vert="horz" wrap="none" lIns="0" tIns="0" rIns="0" bIns="0" anchor="t" anchorCtr="0" upright="1">
                          <a:spAutoFit/>
                        </wps:bodyPr>
                      </wps:wsp>
                      <wps:wsp>
                        <wps:cNvPr id="74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F3310" w14:textId="77777777" w:rsidR="00817153" w:rsidRDefault="00817153" w:rsidP="00BA7A09">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EC5B4A" id="Group 212" o:spid="_x0000_s1030" style="position:absolute;left:0;text-align:left;margin-left:13.05pt;margin-top:1.4pt;width:420.5pt;height:243.1pt;z-index:15"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">
                <v:line id="Line 213" o:spid="_x0000_s1031" style="position:absolute;visibility:visible;mso-wrap-style:square" from="6681,5741" to="6682,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jOnMMAAADcAAAADwAAAGRycy9kb3ducmV2LnhtbESPQWsCMRSE70L/Q3gFb5rograrUaQg&#10;eNHStZfeHpvn7uLmZZtEXf+9EQo9DjPzDbNc97YVV/KhcaxhMlYgiEtnGq40fB+3ozcQISIbbB2T&#10;hjsFWK9eBkvMjbvxF12LWIkE4ZCjhjrGLpcylDVZDGPXESfv5LzFmKSvpPF4S3DbyqlSM2mx4bRQ&#10;Y0cfNZXn4mI1+Grf/c6zQxvU5897cdjMTea81sPXfrMAEamP/+G/9s5oyFQGzzPpCM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ozpzDAAAA3AAAAA8AAAAAAAAAAAAA&#10;AAAAoQIAAGRycy9kb3ducmV2LnhtbFBLBQYAAAAABAAEAPkAAACRAwAAAAA=&#10;" strokeweight=".65pt">
                  <v:stroke endcap="round"/>
                </v:line>
                <v:line id="Line 214" o:spid="_x0000_s1032" style="position:absolute;visibility:visible;mso-wrap-style:square" from="8642,5741" to="8643,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FW6MUAAADcAAAADwAAAGRycy9kb3ducmV2LnhtbESPT2sCMRTE7wW/Q3gFbzVpt/hnaxQp&#10;CF6quO3F22Pz3F26eVmTqNtv3wiCx2FmfsPMl71txYV8aBxreB0pEMSlMw1XGn6+1y9TECEiG2wd&#10;k4Y/CrBcDJ7mmBt35T1diliJBOGQo4Y6xi6XMpQ1WQwj1xEn7+i8xZikr6TxeE1w28o3pcbSYsNp&#10;ocaOPmsqf4uz1eCrr+40ybZtULvDrNiuJiZzXuvhc7/6ABGpj4/wvb0xGjL1Dr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UFW6MUAAADcAAAADwAAAAAAAAAA&#10;AAAAAAChAgAAZHJzL2Rvd25yZXYueG1sUEsFBgAAAAAEAAQA+QAAAJMDAAAAAA==&#10;" strokeweight=".65pt">
                  <v:stroke endcap="round"/>
                </v:line>
                <v:rect id="Rectangle 215" o:spid="_x0000_s1033" style="position:absolute;left:6443;top:5904;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nzPsUA&#10;AADcAAAADwAAAGRycy9kb3ducmV2LnhtbESPQWvCQBSE70L/w/IEb7pr04Y2dQ1FCAi1B7XQ6yP7&#10;TEKzb9PsRuO/dwsFj8PMfMOs8tG24ky9bxxrWC4UCOLSmYYrDV/HYv4Cwgdkg61j0nAlD/n6YbLC&#10;zLgL7+l8CJWIEPYZaqhD6DIpfVmTRb9wHXH0Tq63GKLsK2l6vES4beWjUqm02HBcqLGjTU3lz2Gw&#10;GjB9Mr+fp2R3/BhSfK1GVTx/K61n0/H9DUSgMdzD/+2t0ZCoFP7Ox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fM+xQAAANwAAAAPAAAAAAAAAAAAAAAAAJgCAABkcnMv&#10;ZG93bnJldi54bWxQSwUGAAAAAAQABAD1AAAAigMAAAAA&#10;" stroked="f"/>
                <v:rect id="Rectangle 216" o:spid="_x0000_s1034" style="position:absolute;left:6562;top:5968;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ZJe8IA&#10;AADcAAAADwAAAGRycy9kb3ducmV2LnhtbESP3WoCMRSE74W+QziF3mmiBS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kl7wgAAANwAAAAPAAAAAAAAAAAAAAAAAJgCAABkcnMvZG93&#10;bnJldi54bWxQSwUGAAAAAAQABAD1AAAAhwMAAAAA&#10;" filled="f" stroked="f">
                  <v:textbox style="mso-fit-shape-to-text:t" inset="0,0,0,0">
                    <w:txbxContent>
                      <w:p w14:paraId="60F1996C" w14:textId="77777777" w:rsidR="00817153" w:rsidRDefault="00817153" w:rsidP="00BA7A09">
                        <w:r>
                          <w:rPr>
                            <w:color w:val="000000"/>
                            <w:sz w:val="12"/>
                            <w:szCs w:val="12"/>
                          </w:rPr>
                          <w:t>LSL</w:t>
                        </w:r>
                      </w:p>
                    </w:txbxContent>
                  </v:textbox>
                </v:rect>
                <v:rect id="Rectangle 217" o:spid="_x0000_s1035" style="position:absolute;left:8391;top:5906;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rC18IA&#10;AADcAAAADwAAAGRycy9kb3ducmV2LnhtbERPz2vCMBS+C/4P4Qm72USdZeuMIoPCYPNgO9j10Tzb&#10;sualNrF2//1yGOz48f3eHSbbiZEG3zrWsEoUCOLKmZZrDZ9lvnwC4QOywc4xafghD4f9fLbDzLg7&#10;n2ksQi1iCPsMNTQh9JmUvmrIok9cTxy5ixsshgiHWpoB7zHcdnKtVCotthwbGuzptaHqu7hZDZg+&#10;muvpsvko328pPteTyrdfSuuHxXR8ARFoCv/iP/eb0bBRcW08E4+A3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usLXwgAAANwAAAAPAAAAAAAAAAAAAAAAAJgCAABkcnMvZG93&#10;bnJldi54bWxQSwUGAAAAAAQABAD1AAAAhwMAAAAA&#10;" stroked="f"/>
                <v:rect id="Rectangle 218" o:spid="_x0000_s1036" style="position:absolute;left:8510;top:5970;width:227;height: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V4ksIA&#10;AADcAAAADwAAAGRycy9kb3ducmV2LnhtbESP3WoCMRSE74W+QzgF7zSpBb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5XiSwgAAANwAAAAPAAAAAAAAAAAAAAAAAJgCAABkcnMvZG93&#10;bnJldi54bWxQSwUGAAAAAAQABAD1AAAAhwMAAAAA&#10;" filled="f" stroked="f">
                  <v:textbox style="mso-fit-shape-to-text:t" inset="0,0,0,0">
                    <w:txbxContent>
                      <w:p w14:paraId="6672B241" w14:textId="77777777" w:rsidR="00817153" w:rsidRDefault="00817153" w:rsidP="00BA7A09">
                        <w:r>
                          <w:rPr>
                            <w:color w:val="000000"/>
                            <w:sz w:val="12"/>
                            <w:szCs w:val="12"/>
                          </w:rPr>
                          <w:t>HSL</w:t>
                        </w:r>
                      </w:p>
                    </w:txbxContent>
                  </v:textbox>
                </v:rect>
                <v:group id="Group 219" o:spid="_x0000_s1037"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rect id="Rectangle 220" o:spid="_x0000_s1038"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FKcUA&#10;AADcAAAADwAAAGRycy9kb3ducmV2LnhtbESPzWrDMBCE74G+g9hAb7VsB9LgWAlpobSElNL8kOti&#10;bWwTa2Us1XbevioUchxm5hsmX4+mET11rrasIIliEMSF1TWXCo6Ht6cFCOeRNTaWScGNHKxXD5Mc&#10;M20H/qZ+70sRIOwyVFB532ZSuqIigy6yLXHwLrYz6IPsSqk7HALcNDKN47k0WHNYqLCl14qK6/7H&#10;KNjJxfy605/p+3aWPp/w6yxfHCv1OB03SxCeRn8P/7c/tIJZksDfmX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sEUpxQAAANwAAAAPAAAAAAAAAAAAAAAAAJgCAABkcnMv&#10;ZG93bnJldi54bWxQSwUGAAAAAAQABAD1AAAAigMAAAAA&#10;" fillcolor="#bbe0e3" stroked="f"/>
                  <v:rect id="Rectangle 221" o:spid="_x0000_s1039"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pHTsUA&#10;AADcAAAADwAAAGRycy9kb3ducmV2LnhtbESPT2vCQBTE7wW/w/IK3uomBlpJXaUKkvRYFUtvr9ln&#10;Esy+Ddk1f759t1DocZiZ3zDr7Wga0VPnassK4kUEgriwuuZSwfl0eFqBcB5ZY2OZFEzkYLuZPawx&#10;1XbgD+qPvhQBwi5FBZX3bSqlKyoy6Ba2JQ7e1XYGfZBdKXWHQ4CbRi6j6FkarDksVNjSvqLidrwb&#10;Bd/xlCTvq2G/y3IaLy9f2aHFT6Xmj+PbKwhPo/8P/7VzrSCJl/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OkdOxQAAANwAAAAPAAAAAAAAAAAAAAAAAJgCAABkcnMv&#10;ZG93bnJldi54bWxQSwUGAAAAAAQABAD1AAAAigMAAAAA&#10;" filled="f" strokeweight=".65pt">
                    <v:stroke endcap="round"/>
                  </v:rect>
                </v:group>
                <v:shape id="Freeform 222" o:spid="_x0000_s1040" style="position:absolute;left:2409;top:7165;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til8UA&#10;AADcAAAADwAAAGRycy9kb3ducmV2LnhtbESPQWvCQBSE7wX/w/KE3pqNBqTErKJCSqmloraeH9ln&#10;Esy+TbPbmP77bkHwOMzMN0y2HEwjeupcbVnBJIpBEBdW11wq+DzmT88gnEfW2FgmBb/kYLkYPWSY&#10;anvlPfUHX4oAYZeigsr7NpXSFRUZdJFtiYN3tp1BH2RXSt3hNcBNI6dxPJMGaw4LFba0qai4HH6M&#10;go/m/dTKtTyVxcvbbvfVfx/zLSr1OB5WcxCeBn8P39qvWkEySeD/TDg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C2KXxQAAANwAAAAPAAAAAAAAAAAAAAAAAJgCAABkcnMv&#10;ZG93bnJldi54bWxQSwUGAAAAAAQABAD1AAAAigM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41" style="position:absolute;left:9446;top:7096;width:507;height:2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1B0cIA&#10;AADcAAAADwAAAGRycy9kb3ducmV2LnhtbESPzYoCMRCE74LvEFrwphl/WGQ0igiCu3hx9AGaSc8P&#10;Jp0hic7s228WFvZYVNVX1O4wWCPe5EPrWMFinoEgLp1uuVbwuJ9nGxAhIms0jknBNwU47MejHeba&#10;9XyjdxFrkSAcclTQxNjlUoayIYth7jri5FXOW4xJ+lpqj32CWyOXWfYhLbacFhrs6NRQ+SxeVoG8&#10;F+d+Uxifua9ldTWfl1tFTqnpZDhuQUQa4n/4r33RClaLN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UHRwgAAANwAAAAPAAAAAAAAAAAAAAAAAJgCAABkcnMvZG93&#10;bnJldi54bWxQSwUGAAAAAAQABAD1AAAAhwMAAAAA&#10;" filled="f" stroked="f">
                  <v:textbox style="mso-fit-shape-to-text:t" inset="0,0,0,0">
                    <w:txbxContent>
                      <w:p w14:paraId="3A6B1756" w14:textId="77777777" w:rsidR="00817153" w:rsidRDefault="00817153" w:rsidP="00BA7A09">
                        <w:r>
                          <w:rPr>
                            <w:color w:val="000000"/>
                          </w:rPr>
                          <w:t>Time</w:t>
                        </w:r>
                      </w:p>
                    </w:txbxContent>
                  </v:textbox>
                </v:rect>
                <v:group id="Group 224" o:spid="_x0000_s1042" style="position:absolute;left:2419;top:6647;width:1343;height:569"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v:rect id="Rectangle 225" o:spid="_x0000_s1043"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KMIA&#10;AADcAAAADwAAAGRycy9kb3ducmV2LnhtbESP0YrCMBRE3wX/IVxhX0RTVyjSNYoIgvu0WP2AS3O3&#10;LTY3JYk17tdvBMHHYWbOMOttNJ0YyPnWsoLFPANBXFndcq3gcj7MViB8QNbYWSYFD/Kw3YxHayy0&#10;vfOJhjLUIkHYF6igCaEvpPRVQwb93PbEyfu1zmBI0tVSO7wnuOnkZ5bl0mDLaaHBnvYNVdfyZhTc&#10;pr2nss1/lt9X5+IunmnI/5T6mMTdF4hAMbzDr/ZRK1gucnieSUd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j8owgAAANwAAAAPAAAAAAAAAAAAAAAAAJgCAABkcnMvZG93&#10;bnJldi54bWxQSwUGAAAAAAQABAD1AAAAhwMAAAAA&#10;" fillcolor="#099" stroked="f"/>
                  <v:rect id="Rectangle 226" o:spid="_x0000_s1044"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3k1sMA&#10;AADcAAAADwAAAGRycy9kb3ducmV2LnhtbESPQYvCMBSE78L+h/AWvGlaCyrVKLuCqEd1WfH2bN62&#10;ZZuX0kRb/70RBI/DzHzDzJedqcSNGldaVhAPIxDEmdUl5wp+juvBFITzyBory6TgTg6Wi4/eHFNt&#10;W97T7eBzESDsUlRQeF+nUrqsIINuaGvi4P3ZxqAPssmlbrANcFPJURSNpcGSw0KBNa0Kyv4PV6Pg&#10;Et+TZDdtV9+bLXW/k/NmXeNJqf5n9zUD4anz7/CrvdUKkngC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3k1sMAAADcAAAADwAAAAAAAAAAAAAAAACYAgAAZHJzL2Rv&#10;d25yZXYueG1sUEsFBgAAAAAEAAQA9QAAAIgDAAAAAA==&#10;" filled="f" strokeweight=".65pt">
                    <v:stroke endcap="round"/>
                  </v:rect>
                </v:group>
                <v:rect id="Rectangle 227" o:spid="_x0000_s1045" style="position:absolute;left:1840;top:6519;width:32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BL1MAA&#10;AADcAAAADwAAAGRycy9kb3ducmV2LnhtbERPS2rDMBDdF3IHMYHsGjkJFONGNiUQSEs2sXuAwRp/&#10;qDQykhK7t68WgS4f73+sFmvEg3wYHSvYbTMQxK3TI/cKvpvzaw4iRGSNxjEp+KUAVbl6OWKh3cw3&#10;etSxFymEQ4EKhhinQsrQDmQxbN1EnLjOeYsxQd9L7XFO4dbIfZa9SYsjp4YBJzoN1P7Ud6tANvV5&#10;zmvjM/e1767m83LryCm1WS8f7yAiLfFf/HRftILDLq1N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BL1MAAAADcAAAADwAAAAAAAAAAAAAAAACYAgAAZHJzL2Rvd25y&#10;ZXYueG1sUEsFBgAAAAAEAAQA9QAAAIUDAAAAAA==&#10;" filled="f" stroked="f">
                  <v:textbox style="mso-fit-shape-to-text:t" inset="0,0,0,0">
                    <w:txbxContent>
                      <w:p w14:paraId="5B87DACF" w14:textId="77777777" w:rsidR="00817153" w:rsidRDefault="00817153" w:rsidP="00BA7A09">
                        <w:r>
                          <w:rPr>
                            <w:color w:val="000000"/>
                            <w:sz w:val="18"/>
                            <w:szCs w:val="18"/>
                          </w:rPr>
                          <w:t>LSL</w:t>
                        </w:r>
                      </w:p>
                    </w:txbxContent>
                  </v:textbox>
                </v:rect>
                <v:rect id="Rectangle 228" o:spid="_x0000_s1046"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zuT8IA&#10;AADcAAAADwAAAGRycy9kb3ducmV2LnhtbESPzYoCMRCE74LvEFrwphkVFn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PO5PwgAAANwAAAAPAAAAAAAAAAAAAAAAAJgCAABkcnMvZG93&#10;bnJldi54bWxQSwUGAAAAAAQABAD1AAAAhwMAAAAA&#10;" filled="f" stroked="f">
                  <v:textbox style="mso-fit-shape-to-text:t" inset="0,0,0,0">
                    <w:txbxContent>
                      <w:p w14:paraId="4FDC39F7" w14:textId="77777777" w:rsidR="00817153" w:rsidRDefault="00817153" w:rsidP="00BA7A09">
                        <w:r>
                          <w:rPr>
                            <w:color w:val="000000"/>
                            <w:sz w:val="18"/>
                            <w:szCs w:val="18"/>
                          </w:rPr>
                          <w:t>-</w:t>
                        </w:r>
                      </w:p>
                    </w:txbxContent>
                  </v:textbox>
                </v:rect>
                <v:rect id="Rectangle 229" o:spid="_x0000_s1047" style="position:absolute;left:2160;top:7343;width:189;height:179;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5R8UA&#10;AADbAAAADwAAAGRycy9kb3ducmV2LnhtbESPQWvCQBSE7wX/w/KE3ppNW5QaXSVIWutBiyYXb4/s&#10;axLMvg3Zrab/vlsQPA4z8w2zWA2mFRfqXWNZwXMUgyAurW64UlDk709vIJxH1thaJgW/5GC1HD0s&#10;MNH2yge6HH0lAoRdggpq77tESlfWZNBFtiMO3rftDfog+0rqHq8Bblr5EsdTabDhsFBjR+uayvPx&#10;xyhITVV8ZafJbptjkX/si1fM9hulHsdDOgfhafD38K39qRXMpv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flHxQAAANsAAAAPAAAAAAAAAAAAAAAAAJgCAABkcnMv&#10;ZG93bnJldi54bWxQSwUGAAAAAAQABAD1AAAAigMAAAAA&#10;" filled="f" stroked="f">
                  <v:textbox inset="0,0,0,0">
                    <w:txbxContent>
                      <w:p w14:paraId="32E969C6" w14:textId="77777777" w:rsidR="00817153" w:rsidRDefault="00817153" w:rsidP="00BA7A09"/>
                    </w:txbxContent>
                  </v:textbox>
                </v:rect>
                <v:group id="Group 230" o:spid="_x0000_s1048" style="position:absolute;left:2419;top:4330;width:1343;height:18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rect id="Rectangle 231" o:spid="_x0000_s1049"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4wwcIA&#10;AADcAAAADwAAAGRycy9kb3ducmV2LnhtbERPS2sCMRC+F/wPYYTeauJSStkapVQsxR6k2t6HZLq7&#10;7WaybrIP/70RBG/z8T1nsRpdLXpqQ+VZw3ymQBAbbysuNHwfNg/PIEJEtlh7Jg0nCrBaTu4WmFs/&#10;8Bf1+1iIFMIhRw1ljE0uZTAlOQwz3xAn7te3DmOCbSFti0MKd7XMlHqSDitODSU29FaS+d93ToNS&#10;W/Pe/w3mc/1z3HXZuqsex07r++n4+gIi0hhv4qv7w6b58wwuz6QL5PIM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HjDBwgAAANwAAAAPAAAAAAAAAAAAAAAAAJgCAABkcnMvZG93&#10;bnJldi54bWxQSwUGAAAAAAQABAD1AAAAhwMAAAAA&#10;" fillcolor="#ff9" stroked="f"/>
                  <v:rect id="Rectangle 232" o:spid="_x0000_s1050"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9ZcIA&#10;AADcAAAADwAAAGRycy9kb3ducmV2LnhtbERPS2vCQBC+F/wPywi91U0MtBJdRQUxPVbF0tuYHZNg&#10;djZkt3n8+26h0Nt8fM9ZbQZTi45aV1lWEM8iEMS51RUXCi7nw8sChPPIGmvLpGAkB5v15GmFqbY9&#10;f1B38oUIIexSVFB636RSurwkg25mG+LA3W1r0AfYFlK32IdwU8t5FL1KgxWHhhIb2peUP07fRsEt&#10;HpPkfdHvd8eMhuvb1/HQ4KdSz9NhuwThafD/4j93psP8eQy/z4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QH1lwgAAANwAAAAPAAAAAAAAAAAAAAAAAJgCAABkcnMvZG93&#10;bnJldi54bWxQSwUGAAAAAAQABAD1AAAAhwMAAAAA&#10;" filled="f" strokeweight=".65pt">
                    <v:stroke endcap="round"/>
                  </v:rect>
                </v:group>
                <v:rect id="Rectangle 233" o:spid="_x0000_s1051" style="position:absolute;left:1731;top:6053;width:451;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Nb74A&#10;AADcAAAADwAAAGRycy9kb3ducmV2LnhtbERPy4rCMBTdC/5DuMLsNLUDItUoIgiOzMbqB1ya2wcm&#10;NyWJtvP3ZjHg8nDe2/1ojXiRD51jBctFBoK4crrjRsH9dpqvQYSIrNE4JgV/FGC/m062WGg38JVe&#10;ZWxECuFQoII2xr6QMlQtWQwL1xMnrnbeYkzQN1J7HFK4NTLPspW02HFqaLGnY0vVo3xaBfJWnoZ1&#10;aXzmLnn9a37O15qcUl+z8bABEWmMH/G/+6wVfOd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5qjW++AAAA3AAAAA8AAAAAAAAAAAAAAAAAmAIAAGRycy9kb3ducmV2&#10;LnhtbFBLBQYAAAAABAAEAPUAAACDAwAAAAA=&#10;" filled="f" stroked="f">
                  <v:textbox style="mso-fit-shape-to-text:t" inset="0,0,0,0">
                    <w:txbxContent>
                      <w:p w14:paraId="6B3483F8" w14:textId="77777777" w:rsidR="00817153" w:rsidRDefault="00817153" w:rsidP="00BA7A09">
                        <w:r>
                          <w:rPr>
                            <w:color w:val="000000"/>
                            <w:sz w:val="18"/>
                            <w:szCs w:val="18"/>
                          </w:rPr>
                          <w:t>LASL</w:t>
                        </w:r>
                      </w:p>
                    </w:txbxContent>
                  </v:textbox>
                </v:rect>
                <v:rect id="Rectangle 234" o:spid="_x0000_s1052"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Yo9MEA&#10;AADcAAAADwAAAGRycy9kb3ducmV2LnhtbESP3YrCMBSE7xd8h3AE79bUCot0jbIsCCreWH2AQ3P6&#10;wyYnJYm2vr0RhL0cZuYbZr0drRF38qFzrGAxz0AQV0533Ci4XnafKxAhIms0jknBgwJsN5OPNRba&#10;DXymexkbkSAcClTQxtgXUoaqJYth7nri5NXOW4xJ+kZqj0OCWyPzLPuSFjtOCy329NtS9VferAJ5&#10;KXfDqjQ+c8e8PpnD/lyTU2o2HX++QUQa43/43d5rBct8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mKPTBAAAA3AAAAA8AAAAAAAAAAAAAAAAAmAIAAGRycy9kb3du&#10;cmV2LnhtbFBLBQYAAAAABAAEAPUAAACGAwAAAAA=&#10;" filled="f" stroked="f">
                  <v:textbox style="mso-fit-shape-to-text:t" inset="0,0,0,0">
                    <w:txbxContent>
                      <w:p w14:paraId="1BF278C5" w14:textId="77777777" w:rsidR="00817153" w:rsidRDefault="00817153" w:rsidP="00BA7A09">
                        <w:r>
                          <w:rPr>
                            <w:color w:val="000000"/>
                            <w:sz w:val="18"/>
                            <w:szCs w:val="18"/>
                          </w:rPr>
                          <w:t>-</w:t>
                        </w:r>
                      </w:p>
                    </w:txbxContent>
                  </v:textbox>
                </v:rect>
                <v:rect id="Rectangle 235" o:spid="_x0000_s1053" style="position:absolute;left:1698;top:4199;width:471;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2g8EA&#10;AADcAAAADwAAAGRycy9kb3ducmV2LnhtbESP3YrCMBSE7wXfIRxh7zS1wiJdo4ggqOyNdR/g0Jz+&#10;YHJSkmjr25uFhb0cZuYbZrMbrRFP8qFzrGC5yEAQV0533Cj4uR3naxAhIms0jknBiwLsttPJBgvt&#10;Br7Ss4yNSBAOBSpoY+wLKUPVksWwcD1x8mrnLcYkfSO1xyHBrZF5ln1Kix2nhRZ7OrRU3cuHVSBv&#10;5XFYl8Zn7pLX3+Z8utbklPqYjfsvEJHG+B/+a5+0glWe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0toPBAAAA3AAAAA8AAAAAAAAAAAAAAAAAmAIAAGRycy9kb3du&#10;cmV2LnhtbFBLBQYAAAAABAAEAPUAAACGAwAAAAA=&#10;" filled="f" stroked="f">
                  <v:textbox style="mso-fit-shape-to-text:t" inset="0,0,0,0">
                    <w:txbxContent>
                      <w:p w14:paraId="3D5CDBEE" w14:textId="77777777" w:rsidR="00817153" w:rsidRDefault="00817153" w:rsidP="00BA7A09">
                        <w:r>
                          <w:rPr>
                            <w:color w:val="000000"/>
                            <w:sz w:val="18"/>
                            <w:szCs w:val="18"/>
                          </w:rPr>
                          <w:t>HASL</w:t>
                        </w:r>
                      </w:p>
                    </w:txbxContent>
                  </v:textbox>
                </v:rect>
                <v:rect id="Rectangle 236" o:spid="_x0000_s1054"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gTGMEA&#10;AADcAAAADwAAAGRycy9kb3ducmV2LnhtbESP3YrCMBSE74V9h3CEvdPUCotUo4gguOKN1Qc4NKc/&#10;mJyUJGu7b28WhL0cZuYbZrMbrRFP8qFzrGAxz0AQV0533Ci4346zFYgQkTUax6TglwLsth+TDRba&#10;DXylZxkbkSAcClTQxtgXUoaqJYth7nri5NXOW4xJ+kZqj0OCWyPzLPuSFjtOCy32dGipepQ/VoG8&#10;lcdhVRqfuXNeX8z36VqTU+pzOu7XICKN8T/8bp+0gmW+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4ExjBAAAA3AAAAA8AAAAAAAAAAAAAAAAAmAIAAGRycy9kb3du&#10;cmV2LnhtbFBLBQYAAAAABAAEAPUAAACGAwAAAAA=&#10;" filled="f" stroked="f">
                  <v:textbox style="mso-fit-shape-to-text:t" inset="0,0,0,0">
                    <w:txbxContent>
                      <w:p w14:paraId="50C498B0" w14:textId="77777777" w:rsidR="00817153" w:rsidRDefault="00817153" w:rsidP="00BA7A09">
                        <w:r>
                          <w:rPr>
                            <w:color w:val="000000"/>
                            <w:sz w:val="18"/>
                            <w:szCs w:val="18"/>
                          </w:rPr>
                          <w:t>-</w:t>
                        </w:r>
                      </w:p>
                    </w:txbxContent>
                  </v:textbox>
                </v:rect>
                <v:group id="Group 237" o:spid="_x0000_s1055"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shape id="Freeform 238" o:spid="_x0000_s1056"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FupcMA&#10;AADcAAAADwAAAGRycy9kb3ducmV2LnhtbESPQYvCMBSE78L+h/CEvYimKspSjSILwop7aRX2+mye&#10;bbF5KU3U+O+NsOBxmJlvmOU6mEbcqHO1ZQXjUQKCuLC65lLB8bAdfoFwHlljY5kUPMjBevXRW2Kq&#10;7Z0zuuW+FBHCLkUFlfdtKqUrKjLoRrYljt7ZdgZ9lF0pdYf3CDeNnCTJXBqsOS5U2NJ3RcUlvxoF&#10;fwNjx7vC749Z9vjNEwqnzT4o9dkPmwUIT8G/w//tH61gOpnB60w8An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Fupc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239" o:spid="_x0000_s1057"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12k8UA&#10;AADcAAAADwAAAGRycy9kb3ducmV2LnhtbESPQWvCQBSE74X+h+UJ3upGpbamrlKEQNGLmuL5kX1N&#10;otm3Mbua6K93BaHHYWa+YWaLzlTiQo0rLSsYDiIQxJnVJecKftPk7ROE88gaK8uk4EoOFvPXlxnG&#10;2ra8pcvO5yJA2MWooPC+jqV0WUEG3cDWxMH7s41BH2STS91gG+CmkqMomkiDJYeFAmtaFpQdd2ej&#10;QG+SCKfpaj2+JSt32Lyb9uO0V6rf676/QHjq/H/42f7RCsajCTzOhCM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jXaT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240" o:spid="_x0000_s1058" style="position:absolute;left:2693;top:3808;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yBab4A&#10;AADcAAAADwAAAGRycy9kb3ducmV2LnhtbERPy4rCMBTdC/5DuMLsNLUD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AcgWm+AAAA3AAAAA8AAAAAAAAAAAAAAAAAmAIAAGRycy9kb3ducmV2&#10;LnhtbFBLBQYAAAAABAAEAPUAAACDAwAAAAA=&#10;" filled="f" stroked="f">
                  <v:textbox style="mso-fit-shape-to-text:t" inset="0,0,0,0">
                    <w:txbxContent>
                      <w:p w14:paraId="3FD2E3B8" w14:textId="77777777" w:rsidR="00817153" w:rsidRDefault="00817153" w:rsidP="00BA7A09">
                        <w:r>
                          <w:rPr>
                            <w:color w:val="000000"/>
                            <w:sz w:val="16"/>
                            <w:szCs w:val="16"/>
                          </w:rPr>
                          <w:t xml:space="preserve">Generation </w:t>
                        </w:r>
                      </w:p>
                    </w:txbxContent>
                  </v:textbox>
                </v:rect>
                <v:rect id="Rectangle 241" o:spid="_x0000_s1059"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Ak8sIA&#10;AADcAAAADwAAAGRycy9kb3ducmV2LnhtbESP3WoCMRSE7wu+QziCdzXrC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UCTywgAAANwAAAAPAAAAAAAAAAAAAAAAAJgCAABkcnMvZG93&#10;bnJldi54bWxQSwUGAAAAAAQABAD1AAAAhwMAAAAA&#10;" filled="f" stroked="f">
                  <v:textbox style="mso-fit-shape-to-text:t" inset="0,0,0,0">
                    <w:txbxContent>
                      <w:p w14:paraId="21887F17" w14:textId="77777777" w:rsidR="00817153" w:rsidRDefault="00817153" w:rsidP="00BA7A09">
                        <w:r>
                          <w:rPr>
                            <w:color w:val="000000"/>
                            <w:sz w:val="16"/>
                            <w:szCs w:val="16"/>
                          </w:rPr>
                          <w:t>Increase</w:t>
                        </w:r>
                      </w:p>
                    </w:txbxContent>
                  </v:textbox>
                </v:rect>
                <v:group id="Group 242" o:spid="_x0000_s1060" style="position:absolute;left:2499;top:5744;width:1169;height:712"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w+AMEAAADcAAAADwAAAGRycy9kb3ducmV2LnhtbERPTYvCMBC9C/sfwix4&#10;07QWF+kaRUTFgwirguxtaMa22ExKE9v6781B8Ph43/NlbyrRUuNKywricQSCOLO65FzB5bwdzUA4&#10;j6yxskwKnuRgufgazDHVtuM/ak8+FyGEXYoKCu/rVEqXFWTQjW1NHLibbQz6AJtc6ga7EG4qOYmi&#10;H2mw5NBQYE3rgrL76WEU7DrsVkm8aQ/32/r5f54er4eYlBp+96tfEJ56/xG/3XutIEnC/H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w+AMEAAADcAAAADwAA&#10;AAAAAAAAAAAAAACqAgAAZHJzL2Rvd25yZXYueG1sUEsFBgAAAAAEAAQA+gAAAJgDAAAAAA==&#10;">
                  <v:shape id="Freeform 243" o:spid="_x0000_s1061"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2/cYA&#10;AADcAAAADwAAAGRycy9kb3ducmV2LnhtbESP3WrCQBSE74W+w3IK3tWNDUiMrqJCaysi/pXeHrLH&#10;JDR7NmS3Jr59Vyh4OczMN8x03plKXKlxpWUFw0EEgjizuuRcwfn09pKAcB5ZY2WZFNzIwXz21Jti&#10;qm3LB7oefS4ChF2KCgrv61RKlxVk0A1sTRy8i20M+iCbXOoG2wA3lXyNopE0WHJYKLCmVUHZz/HX&#10;KGjHSVLRdv91W402y+/dMv48vK+V6j93iwkIT51/hP/bH1pBHA/hfiYc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2/c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244" o:spid="_x0000_s1062"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NR8UA&#10;AADcAAAADwAAAGRycy9kb3ducmV2LnhtbESPQWsCMRSE74X+h/AKvXWzulZkaxRRCgUPUm17fmxe&#10;N0s3L0sS17W/3giCx2FmvmHmy8G2oicfGscKRlkOgrhyuuFawdfh/WUGIkRkja1jUnCmAMvF48Mc&#10;S+1O/En9PtYiQTiUqMDE2JVShsqQxZC5jjh5v85bjEn6WmqPpwS3rRzn+VRabDgtGOxobaj62x+t&#10;gn47mr2e22Jy/P4x+ep/Iwvpd0o9Pw2rNxCRhngP39ofWkFRjOF6Jh0Bub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1Q1HxQAAANwAAAAPAAAAAAAAAAAAAAAAAJgCAABkcnMv&#10;ZG93bnJldi54bWxQSwUGAAAAAAQABAD1AAAAigMAAAAA&#10;" path="m,444r110,l110,r949,l1059,444r110,l584,712,,444xe" filled="f" strokeweight=".65pt">
                    <v:stroke endcap="round"/>
                    <v:path arrowok="t" o:connecttype="custom" o:connectlocs="0,444;110,444;110,0;1059,0;1059,444;1169,444;584,712;0,444" o:connectangles="0,0,0,0,0,0,0,0"/>
                  </v:shape>
                </v:group>
                <v:rect id="Rectangle 245" o:spid="_x0000_s1063" style="position:absolute;left:2718;top:5839;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xcEA&#10;AADcAAAADwAAAGRycy9kb3ducmV2LnhtbESP3YrCMBSE74V9h3CEvdNUC4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hhcXBAAAA3AAAAA8AAAAAAAAAAAAAAAAAmAIAAGRycy9kb3du&#10;cmV2LnhtbFBLBQYAAAAABAAEAPUAAACGAwAAAAA=&#10;" filled="f" stroked="f">
                  <v:textbox style="mso-fit-shape-to-text:t" inset="0,0,0,0">
                    <w:txbxContent>
                      <w:p w14:paraId="302388CD" w14:textId="77777777" w:rsidR="00817153" w:rsidRDefault="00817153" w:rsidP="00BA7A09">
                        <w:r>
                          <w:rPr>
                            <w:color w:val="000000"/>
                            <w:sz w:val="16"/>
                            <w:szCs w:val="16"/>
                          </w:rPr>
                          <w:t xml:space="preserve">Generation </w:t>
                        </w:r>
                      </w:p>
                    </w:txbxContent>
                  </v:textbox>
                </v:rect>
                <v:rect id="Rectangle 246" o:spid="_x0000_s1064" style="position:absolute;left:2781;top:6021;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gdscIA&#10;AADcAAAADwAAAGRycy9kb3ducmV2LnhtbESPzYoCMRCE74LvEFrwphl/EJk1igiCLl4c9wGaSc8P&#10;Jp0hyTqzb79ZWPBYVNVX1O4wWCNe5EPrWMFinoEgLp1uuVbw9TjPtiBCRNZoHJOCHwpw2I9HO8y1&#10;6/lOryLWIkE45KigibHLpQxlQxbD3HXEyauctxiT9LXUHvsEt0Yus2wjLbacFhrs6NRQ+Sy+rQL5&#10;KM79tjA+c5/L6maul3tFTqnpZDh+gIg0xHf4v33RClarN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iB2xwgAAANwAAAAPAAAAAAAAAAAAAAAAAJgCAABkcnMvZG93&#10;bnJldi54bWxQSwUGAAAAAAQABAD1AAAAhwMAAAAA&#10;" filled="f" stroked="f">
                  <v:textbox style="mso-fit-shape-to-text:t" inset="0,0,0,0">
                    <w:txbxContent>
                      <w:p w14:paraId="717EF9E1" w14:textId="77777777" w:rsidR="00817153" w:rsidRDefault="00817153" w:rsidP="00BA7A09">
                        <w:r>
                          <w:rPr>
                            <w:color w:val="000000"/>
                            <w:sz w:val="16"/>
                            <w:szCs w:val="16"/>
                          </w:rPr>
                          <w:t>Decrease</w:t>
                        </w:r>
                      </w:p>
                    </w:txbxContent>
                  </v:textbox>
                </v:rect>
                <v:rect id="Rectangle 247" o:spid="_x0000_s1065" style="position:absolute;left:3960;top:6166;width:54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4KsIA&#10;AADcAAAADwAAAGRycy9kb3ducmV2LnhtbESPzYoCMRCE74LvEFrwphkV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xLgqwgAAANwAAAAPAAAAAAAAAAAAAAAAAJgCAABkcnMvZG93&#10;bnJldi54bWxQSwUGAAAAAAQABAD1AAAAhwMAAAAA&#10;" filled="f" stroked="f">
                  <v:textbox style="mso-fit-shape-to-text:t" inset="0,0,0,0">
                    <w:txbxContent>
                      <w:p w14:paraId="07CC3A10" w14:textId="77777777" w:rsidR="00817153" w:rsidRDefault="00817153" w:rsidP="00BA7A09">
                        <w:r>
                          <w:rPr>
                            <w:color w:val="000000"/>
                            <w:sz w:val="16"/>
                            <w:szCs w:val="16"/>
                          </w:rPr>
                          <w:t xml:space="preserve">Services </w:t>
                        </w:r>
                      </w:p>
                    </w:txbxContent>
                  </v:textbox>
                </v:rect>
                <v:rect id="Rectangle 248" o:spid="_x0000_s1066" style="position:absolute;left:3960;top:6345;width:92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mXcEA&#10;AADcAAAADwAAAGRycy9kb3ducmV2LnhtbESPzYoCMRCE7wu+Q2jB25pRQWTWKCIIKl4c9wGaSc8P&#10;Jp0hic749kZY2GNRVV9R6+1gjXiSD61jBbNpBoK4dLrlWsHv7fC9AhEiskbjmBS8KMB2M/paY65d&#10;z1d6FrEWCcIhRwVNjF0uZSgbshimriNOXuW8xZikr6X22Ce4NXKeZUtpseW00GBH+4bKe/GwCuSt&#10;OPSrwvjMnefVxZyO14qcUpPxsPsBEWmI/+G/9lErWCy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WJl3BAAAA3AAAAA8AAAAAAAAAAAAAAAAAmAIAAGRycy9kb3du&#10;cmV2LnhtbFBLBQYAAAAABAAEAPUAAACGAwAAAAA=&#10;" filled="f" stroked="f">
                  <v:textbox style="mso-fit-shape-to-text:t" inset="0,0,0,0">
                    <w:txbxContent>
                      <w:p w14:paraId="5A361EE3" w14:textId="77777777" w:rsidR="00817153" w:rsidRDefault="00817153" w:rsidP="00BA7A09">
                        <w:r>
                          <w:rPr>
                            <w:color w:val="000000"/>
                            <w:sz w:val="16"/>
                            <w:szCs w:val="16"/>
                          </w:rPr>
                          <w:t xml:space="preserve">Provided: Reg </w:t>
                        </w:r>
                      </w:p>
                    </w:txbxContent>
                  </v:textbox>
                </v:rect>
                <v:rect id="Rectangle 249" o:spid="_x0000_s1067" style="position:absolute;left:3960;top:6525;width:84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DxsIA&#10;AADcAAAADwAAAGRycy9kb3ducmV2LnhtbESPzYoCMRCE74LvEFrwphkV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PGwgAAANwAAAAPAAAAAAAAAAAAAAAAAJgCAABkcnMvZG93&#10;bnJldi54bWxQSwUGAAAAAAQABAD1AAAAhwMAAAAA&#10;" filled="f" stroked="f">
                  <v:textbox style="mso-fit-shape-to-text:t" inset="0,0,0,0">
                    <w:txbxContent>
                      <w:p w14:paraId="1F42E1A2" w14:textId="77777777" w:rsidR="00817153" w:rsidRDefault="00817153" w:rsidP="00BA7A09">
                        <w:r>
                          <w:rPr>
                            <w:color w:val="000000"/>
                            <w:sz w:val="16"/>
                            <w:szCs w:val="16"/>
                          </w:rPr>
                          <w:t>Down</w:t>
                        </w:r>
                        <w:ins w:id="1725" w:author="STEC" w:date="2017-11-08T14:55:00Z">
                          <w:r>
                            <w:rPr>
                              <w:color w:val="000000"/>
                              <w:sz w:val="16"/>
                              <w:szCs w:val="16"/>
                            </w:rPr>
                            <w:t xml:space="preserve">, </w:t>
                          </w:r>
                          <w:del w:id="1726" w:author="STEC 042618" w:date="2018-04-19T14:16:00Z">
                            <w:r w:rsidDel="006B6A7D">
                              <w:rPr>
                                <w:color w:val="000000"/>
                                <w:sz w:val="16"/>
                                <w:szCs w:val="16"/>
                              </w:rPr>
                              <w:delText>P</w:delText>
                            </w:r>
                          </w:del>
                          <w:r>
                            <w:rPr>
                              <w:color w:val="000000"/>
                              <w:sz w:val="16"/>
                              <w:szCs w:val="16"/>
                            </w:rPr>
                            <w:t>FRS</w:t>
                          </w:r>
                        </w:ins>
                      </w:p>
                    </w:txbxContent>
                  </v:textbox>
                </v:rect>
                <v:rect id="Rectangle 250" o:spid="_x0000_s1068" style="position:absolute;left:3839;top:3575;width:1196;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UXtMAA&#10;AADcAAAADwAAAGRycy9kb3ducmV2LnhtbERPS2rDMBDdF3IHMYHsGrkJ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UXtMAAAADcAAAADwAAAAAAAAAAAAAAAACYAgAAZHJzL2Rvd25y&#10;ZXYueG1sUEsFBgAAAAAEAAQA9QAAAIUDAAAAAA==&#10;" filled="f" stroked="f">
                  <v:textbox style="mso-fit-shape-to-text:t" inset="0,0,0,0">
                    <w:txbxContent>
                      <w:p w14:paraId="4209E33F" w14:textId="77777777" w:rsidR="00817153" w:rsidRDefault="00817153" w:rsidP="00BA7A09">
                        <w:r>
                          <w:rPr>
                            <w:color w:val="000000"/>
                            <w:sz w:val="16"/>
                            <w:szCs w:val="16"/>
                          </w:rPr>
                          <w:t xml:space="preserve">Provided: Reg Up, </w:t>
                        </w:r>
                      </w:p>
                    </w:txbxContent>
                  </v:textbox>
                </v:rect>
                <v:rect id="Rectangle 251" o:spid="_x0000_s1069" style="position:absolute;left:3839;top:3757;width:1485;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yL8IA&#10;AADcAAAADwAAAGRycy9kb3ducmV2LnhtbESPzYoCMRCE7wu+Q2jB25pRYXFHo4ggqOzFcR+gmfT8&#10;YNIZkuiMb2+EhT0WVfUVtd4O1ogH+dA6VjCbZiCIS6dbrhX8Xg+fSxAhIms0jknBkwJsN6OPNeba&#10;9XyhRxFrkSAcclTQxNjlUoayIYth6jri5FXOW4xJ+lpqj32CWyPnWfYlLbacFhrsaN9QeSvuVoG8&#10;Fod+WRifufO8+jGn46Uip9RkPOxWICIN8T/81z5qBYvFN7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ibIvwgAAANwAAAAPAAAAAAAAAAAAAAAAAJgCAABkcnMvZG93&#10;bnJldi54bWxQSwUGAAAAAAQABAD1AAAAhwMAAAAA&#10;" filled="f" stroked="f">
                  <v:textbox style="mso-fit-shape-to-text:t" inset="0,0,0,0">
                    <w:txbxContent>
                      <w:p w14:paraId="4175D253" w14:textId="77777777" w:rsidR="00817153" w:rsidRDefault="00817153" w:rsidP="00BA7A09">
                        <w:pPr>
                          <w:rPr>
                            <w:ins w:id="1727" w:author="STEC" w:date="2017-11-08T14:55:00Z"/>
                            <w:color w:val="000000"/>
                            <w:sz w:val="16"/>
                            <w:szCs w:val="16"/>
                          </w:rPr>
                        </w:pPr>
                        <w:r>
                          <w:rPr>
                            <w:color w:val="000000"/>
                            <w:sz w:val="16"/>
                            <w:szCs w:val="16"/>
                          </w:rPr>
                          <w:t>Responsive, Non-Spin</w:t>
                        </w:r>
                        <w:ins w:id="1728" w:author="STEC" w:date="2017-11-08T14:55:00Z">
                          <w:r>
                            <w:rPr>
                              <w:color w:val="000000"/>
                              <w:sz w:val="16"/>
                              <w:szCs w:val="16"/>
                            </w:rPr>
                            <w:t xml:space="preserve">; </w:t>
                          </w:r>
                        </w:ins>
                      </w:p>
                      <w:p w14:paraId="6012926B" w14:textId="77777777" w:rsidR="00817153" w:rsidRDefault="00817153" w:rsidP="00BA7A09">
                        <w:ins w:id="1729" w:author="STEC" w:date="2017-11-08T14:55:00Z">
                          <w:del w:id="1730" w:author="STEC 042618" w:date="2018-04-19T14:16:00Z">
                            <w:r w:rsidDel="006B6A7D">
                              <w:rPr>
                                <w:color w:val="000000"/>
                                <w:sz w:val="16"/>
                                <w:szCs w:val="16"/>
                              </w:rPr>
                              <w:delText>P</w:delText>
                            </w:r>
                          </w:del>
                          <w:r>
                            <w:rPr>
                              <w:color w:val="000000"/>
                              <w:sz w:val="16"/>
                              <w:szCs w:val="16"/>
                            </w:rPr>
                            <w:t>FRS</w:t>
                          </w:r>
                        </w:ins>
                        <w:r>
                          <w:rPr>
                            <w:color w:val="000000"/>
                            <w:sz w:val="16"/>
                            <w:szCs w:val="16"/>
                          </w:rPr>
                          <w:t xml:space="preserve"> </w:t>
                        </w:r>
                      </w:p>
                    </w:txbxContent>
                  </v:textbox>
                </v:rect>
                <v:rect id="Rectangle 252" o:spid="_x0000_s1070" style="position:absolute;left:5013;top:3757;width:4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Voz78A&#10;AADcAAAADwAAAGRycy9kb3ducmV2LnhtbERPy4rCMBTdC/MP4Q7MTtNREa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tWjPvwAAANwAAAAPAAAAAAAAAAAAAAAAAJgCAABkcnMvZG93bnJl&#10;di54bWxQSwUGAAAAAAQABAD1AAAAhAMAAAAA&#10;" filled="f" stroked="f">
                  <v:textbox style="mso-fit-shape-to-text:t" inset="0,0,0,0">
                    <w:txbxContent>
                      <w:p w14:paraId="50689599" w14:textId="77777777" w:rsidR="00817153" w:rsidRDefault="00817153" w:rsidP="00BA7A09">
                        <w:r>
                          <w:rPr>
                            <w:color w:val="000000"/>
                            <w:sz w:val="16"/>
                            <w:szCs w:val="16"/>
                          </w:rPr>
                          <w:t xml:space="preserve"> </w:t>
                        </w:r>
                      </w:p>
                    </w:txbxContent>
                  </v:textbox>
                </v:rect>
                <v:rect id="Rectangle 253" o:spid="_x0000_s1071" style="position:absolute;left:3839;top:3939;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nNVMIA&#10;AADcAAAADwAAAGRycy9kb3ducmV2LnhtbESPzYoCMRCE74LvEFrwphl/WGQ0igiCu3hx9AGaSc8P&#10;Jp0hic7s228WFvZYVNVX1O4wWCPe5EPrWMFinoEgLp1uuVbwuJ9nGxAhIms0jknBNwU47MejHeba&#10;9XyjdxFrkSAcclTQxNjlUoayIYth7jri5FXOW4xJ+lpqj32CWyOXWfYhLbacFhrs6NRQ+SxeVoG8&#10;F+d+Uxifua9ldTWfl1tFTqnpZDhuQUQa4n/4r33RClb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c1UwgAAANwAAAAPAAAAAAAAAAAAAAAAAJgCAABkcnMvZG93&#10;bnJldi54bWxQSwUGAAAAAAQABAD1AAAAhwMAAAAA&#10;" filled="f" stroked="f">
                  <v:textbox style="mso-fit-shape-to-text:t" inset="0,0,0,0">
                    <w:txbxContent>
                      <w:p w14:paraId="4C98A851" w14:textId="77777777" w:rsidR="00817153" w:rsidRDefault="00817153" w:rsidP="00BA7A09"/>
                    </w:txbxContent>
                  </v:textbox>
                </v:rect>
                <v:line id="Line 254" o:spid="_x0000_s1072"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NthsgAAADcAAAADwAAAGRycy9kb3ducmV2LnhtbESPQWvCQBSE70L/w/KEXkQ32pKW6CpS&#10;K/RQxWoFj8/sM0nNvk2zW43/3i0IHoeZ+YYZTRpTihPVrrCsoN+LQBCnVhecKfjezLuvIJxH1lha&#10;JgUXcjAZP7RGmGh75i86rX0mAoRdggpy76tESpfmZND1bEUcvIOtDfog60zqGs8Bbko5iKJYGiw4&#10;LORY0VtO6XH9ZxTsDvHvapHOOvt4/4LLz3LW377/KPXYbqZDEJ4afw/f2h9awdPzAP7PhCMgx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aNthsgAAADcAAAADwAAAAAA&#10;AAAAAAAAAAChAgAAZHJzL2Rvd25yZXYueG1sUEsFBgAAAAAEAAQA+QAAAJYDAAAAAA==&#10;" strokeweight="1.85pt"/>
                <v:rect id="Rectangle 255" o:spid="_x0000_s1073" style="position:absolute;left:1728;top:4970;width:48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f2uMIA&#10;AADcAAAADwAAAGRycy9kb3ducmV2LnhtbESPzYoCMRCE74LvEFrwphl/EJk1igiCLl4c9wGaSc8P&#10;Jp0hyTqzb79ZWPBYVNVX1O4wWCNe5EPrWMFinoEgLp1uuVbw9TjPtiBCRNZoHJOCHwpw2I9HO8y1&#10;6/lOryLWIkE45KigibHLpQxlQxbD3HXEyauctxiT9LXUHvsEt0Yus2wjLbacFhrs6NRQ+Sy+rQL5&#10;KM79tjA+c5/L6maul3tFTqnpZDh+gIg0xHf4v33RClb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Z/a4wgAAANwAAAAPAAAAAAAAAAAAAAAAAJgCAABkcnMvZG93&#10;bnJldi54bWxQSwUGAAAAAAQABAD1AAAAhwMAAAAA&#10;" filled="f" stroked="f">
                  <v:textbox style="mso-fit-shape-to-text:t" inset="0,0,0,0">
                    <w:txbxContent>
                      <w:p w14:paraId="582418CE" w14:textId="77777777" w:rsidR="00817153" w:rsidRDefault="00817153" w:rsidP="00BA7A09">
                        <w:r>
                          <w:rPr>
                            <w:color w:val="000000"/>
                            <w:sz w:val="16"/>
                            <w:szCs w:val="16"/>
                          </w:rPr>
                          <w:t>Current</w:t>
                        </w:r>
                      </w:p>
                    </w:txbxContent>
                  </v:textbox>
                </v:rect>
                <v:rect id="Rectangle 256" o:spid="_x0000_s1074" style="position:absolute;left:1639;top:5150;width:658;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5uzMIA&#10;AADcAAAADwAAAGRycy9kb3ducmV2LnhtbESPzYoCMRCE74LvEFrYm2b8YZFZo4ggqHhx3AdoJj0/&#10;mHSGJOvMvv1GEPZYVNVX1GY3WCOe5EPrWMF8loEgLp1uuVbwfT9O1yBCRNZoHJOCXwqw245HG8y1&#10;6/lGzyLWIkE45KigibHLpQxlQxbDzHXEyauctxiT9LXUHvsEt0YusuxTWmw5LTTY0aGh8lH8WAXy&#10;Xhz7dWF85i6L6mrOp1tFTqmPybD/AhFpiP/hd/ukFSxX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jm7MwgAAANwAAAAPAAAAAAAAAAAAAAAAAJgCAABkcnMvZG93&#10;bnJldi54bWxQSwUGAAAAAAQABAD1AAAAhwMAAAAA&#10;" filled="f" stroked="f">
                  <v:textbox style="mso-fit-shape-to-text:t" inset="0,0,0,0">
                    <w:txbxContent>
                      <w:p w14:paraId="3C474D6A" w14:textId="77777777" w:rsidR="00817153" w:rsidRDefault="00817153" w:rsidP="00BA7A09">
                        <w:r>
                          <w:rPr>
                            <w:color w:val="000000"/>
                            <w:sz w:val="16"/>
                            <w:szCs w:val="16"/>
                          </w:rPr>
                          <w:t>Telemetry</w:t>
                        </w:r>
                      </w:p>
                    </w:txbxContent>
                  </v:textbox>
                </v:rect>
                <v:shape id="Freeform 257" o:spid="_x0000_s1075"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yTjcMA&#10;AADcAAAADwAAAGRycy9kb3ducmV2LnhtbESP3YrCMBSE7xd8h3AEbxZNdVeRahQRRO9cfx7gkBzb&#10;YnNSm1jr25sFwcthZr5h5svWlqKh2heOFQwHCQhi7UzBmYLzadOfgvAB2WDpmBQ8ycNy0fmaY2rc&#10;gw/UHEMmIoR9igryEKpUSq9zsugHriKO3sXVFkOUdSZNjY8It6UcJclEWiw4LuRY0TonfT3erYLb&#10;6bb+u9zd8/y93Wv2utmX20apXrddzUAEasMn/G7vjIKf3zH8n4lH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6yTjc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6" style="position:absolute;left:3960;top:4366;width:37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VIMIA&#10;AADcAAAADwAAAGRycy9kb3ducmV2LnhtbESPzYoCMRCE74LvEFrwphl1EZk1igiCLl4c9wGaSc8P&#10;Jp0hyTqzb28WhD0WVfUVtd0P1ogn+dA6VrCYZyCIS6dbrhV830+zDYgQkTUax6TglwLsd+PRFnPt&#10;er7Rs4i1SBAOOSpoYuxyKUPZkMUwdx1x8irnLcYkfS21xz7BrZHLLFtLiy2nhQY7OjZUPoofq0De&#10;i1O/KYzP3NeyuprL+VaRU2o6GQ6fICIN8T/8bp+1gtXH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FUgwgAAANwAAAAPAAAAAAAAAAAAAAAAAJgCAABkcnMvZG93&#10;bnJldi54bWxQSwUGAAAAAAQABAD1AAAAhwMAAAAA&#10;" filled="f" stroked="f">
                  <v:textbox style="mso-fit-shape-to-text:t" inset="0,0,0,0">
                    <w:txbxContent>
                      <w:p w14:paraId="205B8AA1" w14:textId="77777777" w:rsidR="00817153" w:rsidRDefault="00817153" w:rsidP="00BA7A09">
                        <w:r>
                          <w:rPr>
                            <w:color w:val="000000"/>
                            <w:sz w:val="18"/>
                            <w:szCs w:val="18"/>
                          </w:rPr>
                          <w:t>HDL</w:t>
                        </w:r>
                      </w:p>
                    </w:txbxContent>
                  </v:textbox>
                </v:rect>
                <v:shape id="Freeform 259" o:spid="_x0000_s1077" style="position:absolute;left:2409;top:5188;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6pMYA&#10;AADcAAAADwAAAGRycy9kb3ducmV2LnhtbESPQWsCMRSE7wX/Q3iCt5q1FStbo2xLBYUiVFvPr5vX&#10;zeLmZZtEXfvrTaHQ4zAz3zCzRWcbcSIfascKRsMMBHHpdM2Vgvfd8nYKIkRkjY1jUnChAIt572aG&#10;uXZnfqPTNlYiQTjkqMDE2OZShtKQxTB0LXHyvpy3GJP0ldQezwluG3mXZRNpsea0YLClZ0PlYXu0&#10;Cp7WPy9FsfkwVnr+nOz2U/O9f1Vq0O+KRxCRuvgf/muvtIL78QP8nklH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Mq6pMYAAADcAAAADwAAAAAAAAAAAAAAAACYAgAAZHJz&#10;L2Rvd25yZXYueG1sUEsFBgAAAAAEAAQA9QAAAIs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8" style="position:absolute;left:3960;top:5805;width:5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M3bcEA&#10;AADcAAAADwAAAGRycy9kb3ducmV2LnhtbERPy4rCMBTdC/5DuII7TR1l0GoUcRRd+gJ1d2mubbG5&#10;KU20nfl6sxhweTjv2aIxhXhR5XLLCgb9CARxYnXOqYLzadMbg3AeWWNhmRT8koPFvN2aYaxtzQd6&#10;HX0qQgi7GBVk3pexlC7JyKDr25I4cHdbGfQBVqnUFdYh3BTyK4q+pcGcQ0OGJa0ySh7Hp1GwHZfL&#10;687+1Wmxvm0v+8vk5zTxSnU7zXIKwlPjP+J/904rGI7C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jN23BAAAA3AAAAA8AAAAAAAAAAAAAAAAAmAIAAGRycy9kb3du&#10;cmV2LnhtbFBLBQYAAAAABAAEAPUAAACGAwAAAAA=&#10;" filled="f" stroked="f">
                  <v:textbox inset="0,0,0,0">
                    <w:txbxContent>
                      <w:p w14:paraId="66ECD99E" w14:textId="77777777" w:rsidR="00817153" w:rsidRDefault="00817153" w:rsidP="00BA7A09">
                        <w:r>
                          <w:rPr>
                            <w:color w:val="000000"/>
                            <w:sz w:val="18"/>
                            <w:szCs w:val="18"/>
                          </w:rPr>
                          <w:t>LDL</w:t>
                        </w:r>
                      </w:p>
                    </w:txbxContent>
                  </v:textbox>
                </v:rect>
                <v:shape id="Freeform 261" o:spid="_x0000_s1079"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XQncMA&#10;AADcAAAADwAAAGRycy9kb3ducmV2LnhtbESPQWvCQBSE74X+h+UVeqsbq4QaXUWEQhE8aOP9kX1m&#10;o9m3Ifuq6b93hUKPw8x8wyxWg2/VlfrYBDYwHmWgiKtgG64NlN+fbx+goiBbbAOTgV+KsFo+Py2w&#10;sOHGe7oepFYJwrFAA06kK7SOlSOPcRQ64uSdQu9RkuxrbXu8Jbhv9XuW5dpjw2nBYUcbR9Xl8OMN&#10;rE/lRnZ5ud02OUl7nLjKnffGvL4M6zkooUH+w3/tL2tgMp3B40w6Anp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XQn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80"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Er8A&#10;AADcAAAADwAAAGRycy9kb3ducmV2LnhtbERPy4rCMBTdC/MP4Q7MTtNRFKlGkQFBBze2fsCluX1g&#10;clOSaOvfTxYDLg/nvd2P1ogn+dA5VvA9y0AQV0533Ci4lcfpGkSIyBqNY1LwogD73cdki7l2A1/p&#10;WcRGpBAOOSpoY+xzKUPVksUwcz1x4mrnLcYEfSO1xyGFWyPnWbaSFjtODS329NNSdS8eVoEsi+Ow&#10;LozP3O+8vpjz6VqTU+rrczxsQEQa41v87z5pBYtl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P4SvwAAANwAAAAPAAAAAAAAAAAAAAAAAJgCAABkcnMvZG93bnJl&#10;di54bWxQSwUGAAAAAAQABAD1AAAAhAMAAAAA&#10;" filled="f" stroked="f">
                  <v:textbox style="mso-fit-shape-to-text:t" inset="0,0,0,0">
                    <w:txbxContent>
                      <w:p w14:paraId="797040B9" w14:textId="77777777" w:rsidR="00817153" w:rsidRDefault="00817153" w:rsidP="00BA7A09">
                        <w:r>
                          <w:rPr>
                            <w:color w:val="000000"/>
                            <w:sz w:val="18"/>
                            <w:szCs w:val="18"/>
                          </w:rPr>
                          <w:t>Ramp</w:t>
                        </w:r>
                      </w:p>
                    </w:txbxContent>
                  </v:textbox>
                </v:rect>
                <v:rect id="Rectangle 263" o:spid="_x0000_s1081"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bicIA&#10;AADcAAAADwAAAGRycy9kb3ducmV2LnhtbESPzYoCMRCE74LvEFrwphkVFxmNIoLgLl4cfYBm0vOD&#10;SWdIojP79puFhT0WVfUVtTsM1og3+dA6VrCYZyCIS6dbrhU87ufZBkSIyBqNY1LwTQEO+/Foh7l2&#10;Pd/oXcRaJAiHHBU0MXa5lKFsyGKYu444eZXzFmOSvpbaY5/g1shlln1Iiy2nhQY7OjVUPouXVSDv&#10;xbnfFMZn7mtZXc3n5VaRU2o6GY5bEJGG+B/+a1+0gtV6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IFuJwgAAANwAAAAPAAAAAAAAAAAAAAAAAJgCAABkcnMvZG93&#10;bnJldi54bWxQSwUGAAAAAAQABAD1AAAAhwMAAAAA&#10;" filled="f" stroked="f">
                  <v:textbox style="mso-fit-shape-to-text:t" inset="0,0,0,0">
                    <w:txbxContent>
                      <w:p w14:paraId="79CEE4C5" w14:textId="77777777" w:rsidR="00817153" w:rsidRDefault="00817153" w:rsidP="00BA7A09">
                        <w:r>
                          <w:rPr>
                            <w:color w:val="000000"/>
                            <w:sz w:val="18"/>
                            <w:szCs w:val="18"/>
                          </w:rPr>
                          <w:t>Rate</w:t>
                        </w:r>
                      </w:p>
                    </w:txbxContent>
                  </v:textbox>
                </v:rect>
                <v:rect id="Rectangle 264" o:spid="_x0000_s1082" style="position:absolute;left:2683;top:7414;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viMMA&#10;AADcAAAADwAAAGRycy9kb3ducmV2LnhtbESPzWrDMBCE74W+g9hCbo1cH0pwo4RSMLillzh5gMVa&#10;/1BpZSQ1dt++ewjktsvMzny7P67eqSvFNAU28LItQBF3wU48GLic6+cdqJSRLbrAZOCPEhwPjw97&#10;rGxY+ETXNg9KQjhVaGDMea60Tt1IHtM2zMSi9SF6zLLGQduIi4R7p8uieNUeJ5aGEWf6GKn7aX+9&#10;AX1u62XXuliEr7L/dp/NqadgzOZpfX8DlWnNd/PturGCXwqt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jviMMAAADcAAAADwAAAAAAAAAAAAAAAACYAgAAZHJzL2Rv&#10;d25yZXYueG1sUEsFBgAAAAAEAAQA9QAAAIgDAAAAAA==&#10;" filled="f" stroked="f">
                  <v:textbox style="mso-fit-shape-to-text:t" inset="0,0,0,0">
                    <w:txbxContent>
                      <w:p w14:paraId="48EE776B" w14:textId="77777777" w:rsidR="00817153" w:rsidRDefault="00817153" w:rsidP="00BA7A09">
                        <w:r>
                          <w:rPr>
                            <w:color w:val="000000"/>
                            <w:sz w:val="18"/>
                            <w:szCs w:val="18"/>
                          </w:rPr>
                          <w:t>5 Minutes</w:t>
                        </w:r>
                      </w:p>
                    </w:txbxContent>
                  </v:textbox>
                </v:rect>
                <v:rect id="Rectangle 265" o:spid="_x0000_s1083" style="position:absolute;left:5162;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lOv78A&#10;AADcAAAADwAAAGRycy9kb3ducmV2LnhtbERP24rCMBB9F/yHMMK+aWqF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6U6/vwAAANwAAAAPAAAAAAAAAAAAAAAAAJgCAABkcnMvZG93bnJl&#10;di54bWxQSwUGAAAAAAQABAD1AAAAhAMAAAAA&#10;" filled="f" stroked="f">
                  <v:textbox style="mso-fit-shape-to-text:t" inset="0,0,0,0">
                    <w:txbxContent>
                      <w:p w14:paraId="56855518" w14:textId="77777777" w:rsidR="00817153" w:rsidRDefault="00817153" w:rsidP="00BA7A09"/>
                    </w:txbxContent>
                  </v:textbox>
                </v:rect>
                <v:rect id="Rectangle 266" o:spid="_x0000_s1084" style="position:absolute;left:5642;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rJL4A&#10;AADcAAAADwAAAGRycy9kb3ducmV2LnhtbERP24rCMBB9X/Afwgi+rakK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al6yS+AAAA3AAAAA8AAAAAAAAAAAAAAAAAmAIAAGRycy9kb3ducmV2&#10;LnhtbFBLBQYAAAAABAAEAPUAAACDAwAAAAA=&#10;" filled="f" stroked="f">
                  <v:textbox style="mso-fit-shape-to-text:t" inset="0,0,0,0">
                    <w:txbxContent>
                      <w:p w14:paraId="29A3B031" w14:textId="77777777" w:rsidR="00817153" w:rsidRDefault="00817153" w:rsidP="00BA7A09"/>
                    </w:txbxContent>
                  </v:textbox>
                </v:rect>
                <v:rect id="Rectangle 267" o:spid="_x0000_s1085" style="position:absolute;left:5711;top:7467;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14:paraId="4ADA6663" w14:textId="77777777" w:rsidR="00817153" w:rsidRDefault="00817153" w:rsidP="00BA7A09"/>
                    </w:txbxContent>
                  </v:textbox>
                </v:rect>
                <v:rect id="Rectangle 268" o:spid="_x0000_s1086" style="position:absolute;left:1940;top:2879;width:1160;height:28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Wy78A&#10;AADcAAAADwAAAGRycy9kb3ducmV2LnhtbERP24rCMBB9F/yHMIJvmqrs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NbLvwAAANwAAAAPAAAAAAAAAAAAAAAAAJgCAABkcnMvZG93bnJl&#10;di54bWxQSwUGAAAAAAQABAD1AAAAhAMAAAAA&#10;" filled="f" stroked="f">
                  <v:textbox style="mso-fit-shape-to-text:t" inset="0,0,0,0">
                    <w:txbxContent>
                      <w:p w14:paraId="2F6EFD51" w14:textId="77777777" w:rsidR="00817153" w:rsidRDefault="00817153" w:rsidP="00BA7A09">
                        <w:pPr>
                          <w:rPr>
                            <w:u w:val="single"/>
                          </w:rPr>
                        </w:pPr>
                        <w:r>
                          <w:rPr>
                            <w:b/>
                            <w:bCs/>
                            <w:color w:val="000000"/>
                            <w:u w:val="single"/>
                          </w:rPr>
                          <w:t>Generation</w:t>
                        </w:r>
                      </w:p>
                    </w:txbxContent>
                  </v:textbox>
                </v:rect>
                <v:shape id="Freeform 269" o:spid="_x0000_s1087"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DLIcEA&#10;AADcAAAADwAAAGRycy9kb3ducmV2LnhtbERP24rCMBB9F/yHMIIvsqa6qLvVKLJ4Kb7Z9QOGZmyL&#10;zaQ02Vr/fiMIvs3hXGe16UwlWmpcaVnBZByBIM6sLjlXcPndf3yBcB5ZY2WZFDzIwWbd760w1vbO&#10;Z2pTn4sQwi5GBYX3dSylywoy6Ma2Jg7c1TYGfYBNLnWD9xBuKjmNork0WHJoKLCmn4KyW/pnFOyO&#10;nTno2eJ7lCazaV7TNbmcWqWGg267BOGp82/xy53oMP9zDs9nwgV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AyyHBAAAA3AAAAA8AAAAAAAAAAAAAAAAAmAIAAGRycy9kb3du&#10;cmV2LnhtbFBLBQYAAAAABAAEAPUAAACGAw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8" style="position:absolute;left:5866;top:6825;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14:paraId="182E2CD4" w14:textId="77777777" w:rsidR="00817153" w:rsidRDefault="00817153" w:rsidP="00BA7A09"/>
                    </w:txbxContent>
                  </v:textbox>
                </v:rect>
                <v:shape id="Freeform 271" o:spid="_x0000_s1089" style="position:absolute;left:6660;top:3944;width:98;height:174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ybsYA&#10;AADcAAAADwAAAGRycy9kb3ducmV2LnhtbESPS2vDQAyE74X+h0WFXkqydgNtcLIJJlDwpZBHL7kp&#10;XvmRerXGu43df18dAr1JzGjm03o7uU7daAitZwPpPAFFXHrbcm3g6/QxW4IKEdli55kM/FKA7ebx&#10;YY2Z9SMf6HaMtZIQDhkaaGLsM61D2ZDDMPc9sWiVHxxGWYda2wFHCXedfk2SN+2wZWlosKddQ+X3&#10;8ccZKM+c73RR5Ne0fhnTy2e1T94rY56fpnwFKtIU/83368IK/kJo5RmZQG/+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wybsYAAADcAAAADwAAAAAAAAAAAAAAAACYAgAAZHJz&#10;L2Rvd25yZXYueG1sUEsFBgAAAAAEAAQA9QAAAIsD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90" style="position:absolute;left:6660;top:5744;width:2595;height:91;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5AsEA&#10;AADcAAAADwAAAGRycy9kb3ducmV2LnhtbERPS2sCMRC+C/6HMEJvmrVC0dWsiEWQ0h60Qq/DZvaB&#10;m8maRDf9902h0Nt8fM/ZbKPpxIOcby0rmM8yEMSl1S3XCi6fh+kShA/IGjvLpOCbPGyL8WiDubYD&#10;n+hxDrVIIexzVNCE0OdS+rIhg35me+LEVdYZDAm6WmqHQwo3nXzOshdpsOXU0GBP+4bK6/luFLxG&#10;ufu6OHnF29vKvEcKVTZ8KPU0ibs1iEAx/Iv/3Eed5i9W8PtMukA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w+QLBAAAA3AAAAA8AAAAAAAAAAAAAAAAAmAIAAGRycy9kb3du&#10;cmV2LnhtbFBLBQYAAAAABAAEAPUAAACGAw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91" style="position:absolute;left:9253;top:5769;width:560;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14:paraId="7E65EE51" w14:textId="77777777" w:rsidR="00817153" w:rsidRDefault="00817153" w:rsidP="00BA7A09">
                        <w:r>
                          <w:rPr>
                            <w:color w:val="000000"/>
                            <w:sz w:val="16"/>
                            <w:szCs w:val="16"/>
                          </w:rPr>
                          <w:t>Quantity</w:t>
                        </w:r>
                      </w:p>
                    </w:txbxContent>
                  </v:textbox>
                </v:rect>
                <v:shape id="Freeform 274" o:spid="_x0000_s1092" style="position:absolute;left:6660;top:4640;width:1941;height:1133;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DXWsQA&#10;AADcAAAADwAAAGRycy9kb3ducmV2LnhtbERPS2vCQBC+C/6HZYTedKO1KqmrSKttBQ++EI/T7JgE&#10;s7Mhu2r8926h4G0+vueMp7UpxJUql1tW0O1EIIgTq3NOFex3i/YIhPPIGgvLpOBODqaTZmOMsbY3&#10;3tB161MRQtjFqCDzvoyldElGBl3HlsSBO9nKoA+wSqWu8BbCTSF7UTSQBnMODRmW9JFRct5ejILB&#10;29fs+3exlq+f96HPh8ve6jg/KPXSqmfvIDzV/in+d//oML/fhb9nwgV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g11rEAAAA3AAAAA8AAAAAAAAAAAAAAAAAmAIAAGRycy9k&#10;b3ducmV2LnhtbFBLBQYAAAAABAAEAPUAAACJAwAAAAA=&#10;" path="m,1133c229,1079,1045,988,1368,798,1692,609,1823,167,1941,e" filled="f" strokecolor="#339" strokeweight="1.85pt">
                  <v:path arrowok="t" o:connecttype="custom" o:connectlocs="0,1133;1368,798;1941,0" o:connectangles="0,0,0"/>
                </v:shape>
                <v:rect id="Rectangle 275" o:spid="_x0000_s1093" style="position:absolute;left:6908;top:4403;width:1529;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14:paraId="3E39929E" w14:textId="77777777" w:rsidR="00817153" w:rsidRDefault="00817153" w:rsidP="00BA7A09">
                        <w:r>
                          <w:rPr>
                            <w:color w:val="000000"/>
                            <w:sz w:val="16"/>
                            <w:szCs w:val="16"/>
                          </w:rPr>
                          <w:t>Offer Curve Generation</w:t>
                        </w:r>
                      </w:p>
                    </w:txbxContent>
                  </v:textbox>
                </v:rect>
                <v:line id="Line 276" o:spid="_x0000_s1094" style="position:absolute;visibility:visible;mso-wrap-style:square" from="6681,5741" to="6682,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4uV8EAAADcAAAADwAAAGRycy9kb3ducmV2LnhtbERPTYvCMBC9L/gfwgje1tRVVq1GkQXB&#10;y7pYvXgbmrEtNpOaRO3+eyMI3ubxPme+bE0tbuR8ZVnBoJ+AIM6trrhQcNivPycgfEDWWFsmBf/k&#10;YbnofMwx1fbOO7ploRAxhH2KCsoQmlRKn5dk0PdtQxy5k3UGQ4SukNrhPYabWn4lybc0WHFsKLGh&#10;n5Lyc3Y1Clzx21zGw23tk7/jNNuuxnponVK9bruagQjUhrf45d7oOH80hecz8QK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w7i5XwQAAANwAAAAPAAAAAAAAAAAAAAAA&#10;AKECAABkcnMvZG93bnJldi54bWxQSwUGAAAAAAQABAD5AAAAjwMAAAAA&#10;" strokeweight=".65pt">
                  <v:stroke endcap="round"/>
                </v:line>
                <v:line id="Line 277" o:spid="_x0000_s1095" style="position:absolute;visibility:visible;mso-wrap-style:square" from="8642,5741" to="8643,5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0RF8UAAADcAAAADwAAAGRycy9kb3ducmV2LnhtbESPQW/CMAyF75P2HyIjcRspQxtQCAhN&#10;QuIyJgoXblZj2orG6ZIA3b+fD5N2s/We3/u8XPeuVXcKsfFsYDzKQBGX3jZcGTgdty8zUDEhW2w9&#10;k4EfirBePT8tMbf+wQe6F6lSEsIxRwN1Sl2udSxrchhHviMW7eKDwyRrqLQN+JBw1+rXLHvXDhuW&#10;hho7+qipvBY3ZyBUn933dLJvY/Z1nhf7zdROfDBmOOg3C1CJ+vRv/rveWcF/E3x5Rib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0RF8UAAADcAAAADwAAAAAAAAAA&#10;AAAAAAChAgAAZHJzL2Rvd25yZXYueG1sUEsFBgAAAAAEAAQA+QAAAJMDAAAAAA==&#10;" strokeweight=".65pt">
                  <v:stroke endcap="round"/>
                </v:line>
                <v:rect id="Rectangle 278" o:spid="_x0000_s1096" style="position:absolute;left:6443;top:5904;width:471;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tsEA&#10;AADcAAAADwAAAGRycy9kb3ducmV2LnhtbERPTYvCMBC9C/sfwgjeNNFdi1ajyIIgqIfVBa9DM7bF&#10;ZtJtotZ/vxEEb/N4nzNftrYSN2p86VjDcKBAEGfOlJxr+D2u+xMQPiAbrByThgd5WC4+OnNMjbvz&#10;D90OIRcxhH2KGooQ6lRKnxVk0Q9cTRy5s2sshgibXJoG7zHcVnKkVCItlhwbCqzpu6DscrhaDZh8&#10;mb/9+XN33F4TnOatWo9PSutet13NQARqw1v8cm9MnD8ewv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KrbBAAAA3AAAAA8AAAAAAAAAAAAAAAAAmAIAAGRycy9kb3du&#10;cmV2LnhtbFBLBQYAAAAABAAEAPUAAACGAwAAAAA=&#10;" stroked="f"/>
                <v:rect id="Rectangle 279" o:spid="_x0000_s1097" style="position:absolute;left:6562;top:5968;width:214;height:1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14:paraId="2B37DBCB" w14:textId="77777777" w:rsidR="00817153" w:rsidRDefault="00817153" w:rsidP="00BA7A09">
                        <w:r>
                          <w:rPr>
                            <w:color w:val="000000"/>
                            <w:sz w:val="12"/>
                            <w:szCs w:val="12"/>
                          </w:rPr>
                          <w:t>LSL</w:t>
                        </w:r>
                      </w:p>
                    </w:txbxContent>
                  </v:textbox>
                </v:rect>
                <v:rect id="Rectangle 280" o:spid="_x0000_s1098" style="position:absolute;left:8391;top:5906;width:485;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kRWsMA&#10;AADcAAAADwAAAGRycy9kb3ducmV2LnhtbERPS2vCQBC+F/wPywje6m5NDTW6hiIEhLYHH9DrkB2T&#10;0Oxsmt1o+u+7hYK3+fies8lH24or9b5xrOFprkAQl840XGk4n4rHFxA+IBtsHZOGH/KQbycPG8yM&#10;u/GBrsdQiRjCPkMNdQhdJqUva7Lo564jjtzF9RZDhH0lTY+3GG5buVAqlRYbjg01drSrqfw6DlYD&#10;ps/m++OSvJ/ehhRX1aiK5afSejYdX9cgAo3hLv53702cv0zg75l4gd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kRWsMAAADcAAAADwAAAAAAAAAAAAAAAACYAgAAZHJzL2Rv&#10;d25yZXYueG1sUEsFBgAAAAAEAAQA9QAAAIgDAAAAAA==&#10;" stroked="f"/>
                <v:rect id="Rectangle 281" o:spid="_x0000_s1099" style="position:absolute;left:8510;top:5970;width:227;height:1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14:paraId="750842A8" w14:textId="77777777" w:rsidR="00817153" w:rsidRDefault="00817153" w:rsidP="00BA7A09">
                        <w:r>
                          <w:rPr>
                            <w:color w:val="000000"/>
                            <w:sz w:val="12"/>
                            <w:szCs w:val="12"/>
                          </w:rPr>
                          <w:t>HSL</w:t>
                        </w:r>
                      </w:p>
                    </w:txbxContent>
                  </v:textbox>
                </v:rect>
                <v:group id="Group 282" o:spid="_x0000_s1100"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rect id="Rectangle 283" o:spid="_x0000_s1101"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cKfMMA&#10;AADcAAAADwAAAGRycy9kb3ducmV2LnhtbERP22rCQBB9L/Qflin0rW6aYhpiNqKFoohSvOHrkJ0m&#10;wexsyK4a/75bKPRtDuc6+XQwrbhS7xrLCl5HEQji0uqGKwWH/edLCsJ5ZI2tZVJwJwfT4vEhx0zb&#10;G2/puvOVCCHsMlRQe99lUrqyJoNuZDviwH3b3qAPsK+k7vEWwk0r4yhKpMGGQ0ONHX3UVJ53F6Ng&#10;LdPkvNabeLF6i9+P+HWSc8dKPT8NswkIT4P/F/+5lzrMHyfw+0y4QB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cKfMMAAADcAAAADwAAAAAAAAAAAAAAAACYAgAAZHJzL2Rv&#10;d25yZXYueG1sUEsFBgAAAAAEAAQA9QAAAIgDAAAAAA==&#10;" fillcolor="#bbe0e3" stroked="f"/>
                  <v:rect id="Rectangle 284" o:spid="_x0000_s1102"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Mz98MA&#10;AADcAAAADwAAAGRycy9kb3ducmV2LnhtbERPTWvCQBC9C/0PyxR6M5tUqiG6igZEe6wVxduYnSah&#10;2dmQ3Zr477sFobd5vM9ZrAbTiBt1rrasIIliEMSF1TWXCo6f23EKwnlkjY1lUnAnB6vl02iBmbY9&#10;f9Dt4EsRQthlqKDyvs2kdEVFBl1kW+LAfdnOoA+wK6XusA/hppGvcTyVBmsODRW2lFdUfB9+jIJr&#10;cp9M3tM+3+z2NJxml922xbNSL8/Deg7C0+D/xQ/3Xof5bzP4eyZc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Mz98MAAADcAAAADwAAAAAAAAAAAAAAAACYAgAAZHJzL2Rv&#10;d25yZXYueG1sUEsFBgAAAAAEAAQA9QAAAIgDAAAAAA==&#10;" filled="f" strokeweight=".65pt">
                    <v:stroke endcap="round"/>
                  </v:rect>
                </v:group>
                <v:shape id="Freeform 285" o:spid="_x0000_s1103" style="position:absolute;left:2409;top:7165;width:6604;height:102;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Enx8UA&#10;AADcAAAADwAAAGRycy9kb3ducmV2LnhtbESPQWvCQBCF70L/wzJCb7pRqEjqKm1BkSqVxtbzkJ0m&#10;odnZmN3G+O87B8HbDO/Ne98sVr2rVUdtqDwbmIwTUMS5txUXBr6O69EcVIjIFmvPZOBKAVbLh8EC&#10;U+sv/EldFgslIRxSNFDG2KRah7wkh2HsG2LRfnzrMMraFtq2eJFwV+tpksy0w4qlocSG3krKf7M/&#10;Z+Cj3p8a/apPRb55Pxy+u/NxvUNjHof9yzOoSH28m2/XWyv4T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SfHxQAAANwAAAAPAAAAAAAAAAAAAAAAAJgCAABkcnMv&#10;ZG93bnJldi54bWxQSwUGAAAAAAQABAD1AAAAigM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4" style="position:absolute;left:2419;top:6647;width:1343;height:569"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Rectangle 287" o:spid="_x0000_s1105"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kt8EA&#10;AADcAAAADwAAAGRycy9kb3ducmV2LnhtbERPS2rDMBDdF3IHMYVsSizXBVNcKyEECumq1O4BBmti&#10;m1gjIymO0tNHhUJ383jfqXfRTGIh50fLCp6zHARxZ/XIvYLv9n3zCsIHZI2TZVJwIw+77eqhxkrb&#10;K3/R0oRepBD2FSoYQpgrKX03kEGf2Zk4cSfrDIYEXS+1w2sKN5Ms8ryUBkdODQPOdBioOzcXo+Dy&#10;NHtqxvLz5ePsXNzHlpbyR6n1Y9y/gQgUw7/4z33UaX5ZwO8z6QK5v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DJLfBAAAA3AAAAA8AAAAAAAAAAAAAAAAAmAIAAGRycy9kb3du&#10;cmV2LnhtbFBLBQYAAAAABAAEAPUAAACGAwAAAAA=&#10;" fillcolor="#099" stroked="f"/>
                  <v:rect id="Rectangle 288" o:spid="_x0000_s1106"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T/ScIA&#10;AADcAAAADwAAAGRycy9kb3ducmV2LnhtbERPS4vCMBC+C/sfwix401QLWqpRdgVRjz5w2dvYzLZl&#10;m0lpoq3/3giCt/n4njNfdqYSN2pcaVnBaBiBIM6sLjlXcDquBwkI55E1VpZJwZ0cLBcfvTmm2ra8&#10;p9vB5yKEsEtRQeF9nUrpsoIMuqGtiQP3ZxuDPsAml7rBNoSbSo6jaCINlhwaCqxpVVD2f7gaBZfR&#10;PY53Sbv63mypO09/N+saf5Tqf3ZfMxCeOv8Wv9xbHeZPYng+Ey6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tP9JwgAAANwAAAAPAAAAAAAAAAAAAAAAAJgCAABkcnMvZG93&#10;bnJldi54bWxQSwUGAAAAAAQABAD1AAAAhwMAAAAA&#10;" filled="f" strokeweight=".65pt">
                    <v:stroke endcap="round"/>
                  </v:rect>
                </v:group>
                <v:rect id="Rectangle 289" o:spid="_x0000_s1107"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9cTb4A&#10;AADcAAAADwAAAGRycy9kb3ducmV2LnhtbERP24rCMBB9X/Afwgi+raki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XE2+AAAA3AAAAA8AAAAAAAAAAAAAAAAAmAIAAGRycy9kb3ducmV2&#10;LnhtbFBLBQYAAAAABAAEAPUAAACDAwAAAAA=&#10;" filled="f" stroked="f">
                  <v:textbox style="mso-fit-shape-to-text:t" inset="0,0,0,0">
                    <w:txbxContent>
                      <w:p w14:paraId="591AC5AF" w14:textId="77777777" w:rsidR="00817153" w:rsidRDefault="00817153" w:rsidP="00BA7A09">
                        <w:r>
                          <w:rPr>
                            <w:color w:val="000000"/>
                            <w:sz w:val="18"/>
                            <w:szCs w:val="18"/>
                          </w:rPr>
                          <w:t>-</w:t>
                        </w:r>
                      </w:p>
                    </w:txbxContent>
                  </v:textbox>
                </v:rect>
                <v:group id="Group 290" o:spid="_x0000_s1108" style="position:absolute;left:2419;top:4330;width:1343;height:18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rect id="Rectangle 291" o:spid="_x0000_s1109"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ujcUA&#10;AADcAAAADwAAAGRycy9kb3ducmV2LnhtbESPT0sDMRDF74LfIYzgzSYtomXbtBSLInqQtnofkunu&#10;6maybrJ//PbOQfA2w3vz3m/W2yk0aqAu1ZEtzGcGFLGLvubSwvvp8WYJKmVkj01ksvBDCbaby4s1&#10;Fj6OfKDhmEslIZwKtFDl3BZaJ1dRwDSLLbFo59gFzLJ2pfYdjhIeGr0w5k4HrFkaKmzpoSL3deyD&#10;BWNe3NPwObrX/cf3W7/Y9/Xt1Ft7fTXtVqAyTfnf/Hf97AX/Xv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X+6NxQAAANwAAAAPAAAAAAAAAAAAAAAAAJgCAABkcnMv&#10;ZG93bnJldi54bWxQSwUGAAAAAAQABAD1AAAAigMAAAAA&#10;" fillcolor="#ff9" stroked="f"/>
                  <v:rect id="Rectangle 292" o:spid="_x0000_s1110"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NSeMIA&#10;AADcAAAADwAAAGRycy9kb3ducmV2LnhtbERPS4vCMBC+C/sfwizsbU2roKUaZVcQ3aMPFG9jM7bF&#10;ZlKaaOu/N8KCt/n4njOdd6YSd2pcaVlB3I9AEGdWl5wr2O+W3wkI55E1VpZJwYMczGcfvSmm2ra8&#10;ofvW5yKEsEtRQeF9nUrpsoIMur6tiQN3sY1BH2CTS91gG8JNJQdRNJIGSw4NBda0KCi7bm9GwTl+&#10;DId/Sbv4Xa2pO4xPq2WNR6W+PrufCQhPnX+L/91rHeaPY3g9Ey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81J4wgAAANwAAAAPAAAAAAAAAAAAAAAAAJgCAABkcnMvZG93&#10;bnJldi54bWxQSwUGAAAAAAQABAD1AAAAhwMAAAAA&#10;" filled="f" strokeweight=".65pt">
                    <v:stroke endcap="round"/>
                  </v:rect>
                </v:group>
                <v:rect id="Rectangle 293" o:spid="_x0000_s1111"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14:paraId="7A4B6007" w14:textId="77777777" w:rsidR="00817153" w:rsidRDefault="00817153" w:rsidP="00BA7A09">
                        <w:r>
                          <w:rPr>
                            <w:color w:val="000000"/>
                            <w:sz w:val="18"/>
                            <w:szCs w:val="18"/>
                          </w:rPr>
                          <w:t>-</w:t>
                        </w:r>
                      </w:p>
                    </w:txbxContent>
                  </v:textbox>
                </v:rect>
                <v:rect id="Rectangle 294" o:spid="_x0000_s1112"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14:paraId="5161DE64" w14:textId="77777777" w:rsidR="00817153" w:rsidRDefault="00817153" w:rsidP="00BA7A09">
                        <w:r>
                          <w:rPr>
                            <w:color w:val="000000"/>
                            <w:sz w:val="18"/>
                            <w:szCs w:val="18"/>
                          </w:rPr>
                          <w:t>-</w:t>
                        </w:r>
                      </w:p>
                    </w:txbxContent>
                  </v:textbox>
                </v:rect>
                <v:group id="Group 295" o:spid="_x0000_s1113"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296" o:spid="_x0000_s1114"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YvWcEA&#10;AADcAAAADwAAAGRycy9kb3ducmV2LnhtbERPTYvCMBC9C/sfwix4EU0VdKUaRRYWXPTSKux1bMa2&#10;2ExKEzX++40geJvH+5zlOphG3KhztWUF41ECgriwuuZSwfHwM5yDcB5ZY2OZFDzIwXr10Vtiqu2d&#10;M7rlvhQxhF2KCirv21RKV1Rk0I1sSxy5s+0M+gi7UuoO7zHcNHKSJDNpsObYUGFL3xUVl/xqFPwN&#10;jB3/Fn53zLLHPk8onDa7oFT/M2wWIDwF/xa/3Fsd539N4flMv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mL1nBAAAA3AAAAA8AAAAAAAAAAAAAAAAAmAIAAGRycy9kb3du&#10;cmV2LnhtbFBLBQYAAAAABAAEAPUAAACGAwAAAAA=&#10;" path="m,202r95,l95,652r979,l1074,202r95,l585,,,202xe" fillcolor="#bbe0e3" stroked="f">
                    <v:path arrowok="t" o:connecttype="custom" o:connectlocs="0,202;95,202;95,652;1074,652;1074,202;1169,202;585,0;0,202" o:connectangles="0,0,0,0,0,0,0,0"/>
                  </v:shape>
                  <v:shape id="Freeform 297" o:spid="_x0000_s1115"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o3b8MA&#10;AADcAAAADwAAAGRycy9kb3ducmV2LnhtbERPS2vCQBC+C/6HZYTedGPFR9NsRISA6MWq9Dxkp0k0&#10;O5tmtybtr+8Khd7m43tOsu5NLe7UusqygukkAkGcW11xoeByzsYrEM4ja6wtk4JvcrBOh4MEY207&#10;fqP7yRcihLCLUUHpfRNL6fKSDLqJbYgD92Fbgz7AtpC6xS6Em1o+R9FCGqw4NJTY0Lak/Hb6Mgr0&#10;MYvw5bw/zH6yvbse56Zbfr4r9TTqN68gPPX+X/zn3ukwf7mAxzPhAp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o3b8MAAADcAAAADwAAAAAAAAAAAAAAAACYAgAAZHJzL2Rv&#10;d25yZXYueG1sUEsFBgAAAAAEAAQA9QAAAIgDAAAAAA==&#10;" path="m,202r95,l95,652r979,l1074,202r95,l585,,,202xe" filled="f" strokeweight=".65pt">
                    <v:stroke endcap="round"/>
                    <v:path arrowok="t" o:connecttype="custom" o:connectlocs="0,202;95,202;95,652;1074,652;1074,202;1169,202;585,0;0,202" o:connectangles="0,0,0,0,0,0,0,0"/>
                  </v:shape>
                </v:group>
                <v:rect id="Rectangle 298" o:spid="_x0000_s1116" style="position:absolute;left:2693;top:3808;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578A&#10;AADcAAAADwAAAGRycy9kb3ducmV2LnhtbERPzYrCMBC+L/gOYQRva6oHlWoUEQRXvFh9gKGZ/mAy&#10;KUm03bc3wsLe5uP7nc1usEa8yIfWsYLZNANBXDrdcq3gfjt+r0CEiKzROCYFvxRgtx19bTDXrucr&#10;vYpYixTCIUcFTYxdLmUoG7IYpq4jTlzlvMWYoK+l9tincGvkPMsW0mLLqaHBjg4NlY/iaRXIW3Hs&#10;V4XxmTvPq4v5OV0rckpNxsN+DSLSEP/Ff+6TTvOXS/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FTnvwAAANwAAAAPAAAAAAAAAAAAAAAAAJgCAABkcnMvZG93bnJl&#10;di54bWxQSwUGAAAAAAQABAD1AAAAhAMAAAAA&#10;" filled="f" stroked="f">
                  <v:textbox style="mso-fit-shape-to-text:t" inset="0,0,0,0">
                    <w:txbxContent>
                      <w:p w14:paraId="5E413456" w14:textId="77777777" w:rsidR="00817153" w:rsidRDefault="00817153" w:rsidP="00BA7A09">
                        <w:r>
                          <w:rPr>
                            <w:color w:val="000000"/>
                            <w:sz w:val="16"/>
                            <w:szCs w:val="16"/>
                          </w:rPr>
                          <w:t xml:space="preserve">Generation </w:t>
                        </w:r>
                      </w:p>
                    </w:txbxContent>
                  </v:textbox>
                </v:rect>
                <v:rect id="Rectangle 299" o:spid="_x0000_s1117"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14:paraId="37130888" w14:textId="77777777" w:rsidR="00817153" w:rsidRDefault="00817153" w:rsidP="00BA7A09">
                        <w:r>
                          <w:rPr>
                            <w:color w:val="000000"/>
                            <w:sz w:val="16"/>
                            <w:szCs w:val="16"/>
                          </w:rPr>
                          <w:t>Increase</w:t>
                        </w:r>
                      </w:p>
                    </w:txbxContent>
                  </v:textbox>
                </v:rect>
                <v:group id="Group 300" o:spid="_x0000_s1118" style="position:absolute;left:2499;top:5744;width:1169;height:712"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301" o:spid="_x0000_s1119"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60YMcA&#10;AADcAAAADwAAAGRycy9kb3ducmV2LnhtbESPW2vCQBCF3wv+h2WEvtVNLUgaXaUKvYlIvdHXITtN&#10;gtnZkN2a+O+dh0LfZjhnzvlmtuhdrS7UhsqzgcdRAoo497biwsDx8PqQggoR2WLtmQxcKcBiPrib&#10;YWZ9xzu67GOhJIRDhgbKGJtM65CX5DCMfEMs2o9vHUZZ20LbFjsJd7UeJ8lEO6xYGkpsaFVSft7/&#10;OgPdc5rWtPk6XVeT9fJ7u3z63L29G3M/7F+moCL18d/8d/1hBT8VfHlGJt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betGDHAAAA3AAAAA8AAAAAAAAAAAAAAAAAmAIAAGRy&#10;cy9kb3ducmV2LnhtbFBLBQYAAAAABAAEAPUAAACMAwAAAAA=&#10;" path="m,444r110,l110,r949,l1059,444r110,l584,712,,444xe" fillcolor="#bbe0e3" stroked="f">
                    <v:path arrowok="t" o:connecttype="custom" o:connectlocs="0,444;110,444;110,0;1059,0;1059,444;1169,444;584,712;0,444" o:connectangles="0,0,0,0,0,0,0,0"/>
                  </v:shape>
                  <v:shape id="Freeform 302" o:spid="_x0000_s1120"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w0NsMA&#10;AADcAAAADwAAAGRycy9kb3ducmV2LnhtbERP32vCMBB+H/g/hBvsbabVbZRqFFEGgz3I3PT5aM6m&#10;rLmUJNa6v94Iwt7u4/t58+VgW9GTD41jBfk4A0FcOd1wreDn+/25ABEissbWMSm4UIDlYvQwx1K7&#10;M39Rv4u1SCEcSlRgYuxKKUNlyGIYu444cUfnLcYEfS21x3MKt62cZNmbtNhwajDY0dpQ9bs7WQX9&#10;Z168Xtrpy2l/MNnqbyOn0m+VenocVjMQkYb4L767P3SaX+RweyZdIB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w0NsMAAADcAAAADwAAAAAAAAAAAAAAAACYAgAAZHJzL2Rv&#10;d25yZXYueG1sUEsFBgAAAAAEAAQA9QAAAIgDAAAAAA==&#10;" path="m,444r110,l110,r949,l1059,444r110,l584,712,,444xe" filled="f" strokeweight=".65pt">
                    <v:stroke endcap="round"/>
                    <v:path arrowok="t" o:connecttype="custom" o:connectlocs="0,444;110,444;110,0;1059,0;1059,444;1169,444;584,712;0,444" o:connectangles="0,0,0,0,0,0,0,0"/>
                  </v:shape>
                </v:group>
                <v:rect id="Rectangle 303" o:spid="_x0000_s1121" style="position:absolute;left:2718;top:5839;width:55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aHWL8A&#10;AADcAAAADwAAAGRycy9kb3ducmV2LnhtbERPzYrCMBC+L/gOYQRva7o9SKlGkQVBFy/WfYChmf5g&#10;MilJtN23N4Kwt/n4fmezm6wRD/Khd6zga5mBIK6d7rlV8Hs9fBYgQkTWaByTgj8KsNvOPjZYajfy&#10;hR5VbEUK4VCigi7GoZQy1B1ZDEs3ECeucd5iTNC3UnscU7g1Ms+ylbTYc2rocKDvjupbdbcK5LU6&#10;jEVlfOZ+8uZsTsdLQ06pxXzar0FEmuK/+O0+6jS/yOH1TLpAb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VodYvwAAANwAAAAPAAAAAAAAAAAAAAAAAJgCAABkcnMvZG93bnJl&#10;di54bWxQSwUGAAAAAAQABAD1AAAAhAMAAAAA&#10;" filled="f" stroked="f">
                  <v:textbox style="mso-fit-shape-to-text:t" inset="0,0,0,0">
                    <w:txbxContent>
                      <w:p w14:paraId="28FD4B77" w14:textId="77777777" w:rsidR="00817153" w:rsidRDefault="00817153" w:rsidP="00BA7A09">
                        <w:r>
                          <w:rPr>
                            <w:color w:val="000000"/>
                            <w:sz w:val="16"/>
                            <w:szCs w:val="16"/>
                          </w:rPr>
                          <w:t xml:space="preserve">Generati </w:t>
                        </w:r>
                      </w:p>
                    </w:txbxContent>
                  </v:textbox>
                </v:rect>
                <v:rect id="Rectangle 304" o:spid="_x0000_s1122" style="position:absolute;left:2781;top:6021;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oiw78A&#10;AADcAAAADwAAAGRycy9kb3ducmV2LnhtbERP24rCMBB9X/Afwgi+raku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GiLDvwAAANwAAAAPAAAAAAAAAAAAAAAAAJgCAABkcnMvZG93bnJl&#10;di54bWxQSwUGAAAAAAQABAD1AAAAhAMAAAAA&#10;" filled="f" stroked="f">
                  <v:textbox style="mso-fit-shape-to-text:t" inset="0,0,0,0">
                    <w:txbxContent>
                      <w:p w14:paraId="234C29CE" w14:textId="77777777" w:rsidR="00817153" w:rsidRDefault="00817153" w:rsidP="00BA7A09">
                        <w:r>
                          <w:rPr>
                            <w:color w:val="000000"/>
                            <w:sz w:val="16"/>
                            <w:szCs w:val="16"/>
                          </w:rPr>
                          <w:t>Decrease</w:t>
                        </w:r>
                      </w:p>
                    </w:txbxContent>
                  </v:textbox>
                </v:rect>
                <v:rect id="Rectangle 305" o:spid="_x0000_s1123" style="position:absolute;left:5013;top:3757;width:4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6t78A&#10;AADcAAAADwAAAGRycy9kb3ducmV2LnhtbERP24rCMBB9X/Afwgi+ramy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87q3vwAAANwAAAAPAAAAAAAAAAAAAAAAAJgCAABkcnMvZG93bnJl&#10;di54bWxQSwUGAAAAAAQABAD1AAAAhAMAAAAA&#10;" filled="f" stroked="f">
                  <v:textbox style="mso-fit-shape-to-text:t" inset="0,0,0,0">
                    <w:txbxContent>
                      <w:p w14:paraId="7CA6A755" w14:textId="77777777" w:rsidR="00817153" w:rsidRDefault="00817153" w:rsidP="00BA7A09">
                        <w:r>
                          <w:rPr>
                            <w:color w:val="000000"/>
                            <w:sz w:val="16"/>
                            <w:szCs w:val="16"/>
                          </w:rPr>
                          <w:t xml:space="preserve"> </w:t>
                        </w:r>
                      </w:p>
                    </w:txbxContent>
                  </v:textbox>
                </v:rect>
                <v:line id="Line 306" o:spid="_x0000_s1124"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chicUAAADcAAAADwAAAGRycy9kb3ducmV2LnhtbERPTWvCQBC9C/0PyxR6Ed1YMJXUVYpW&#10;8KDSxhZ6HLNjkpqdTbOrxn/vCkJv83ifM562phInalxpWcGgH4EgzqwuOVfwtV30RiCcR9ZYWSYF&#10;F3IwnTx0xphoe+ZPOqU+FyGEXYIKCu/rREqXFWTQ9W1NHLi9bQz6AJtc6gbPIdxU8jmKYmmw5NBQ&#10;YE2zgrJDejQKfvbx38c6m3d38e4FN6tqPvh+/1Xq6bF9ewXhqfX/4rt7qcP80RBuz4QL5O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DchicUAAADcAAAADwAAAAAAAAAA&#10;AAAAAAChAgAAZHJzL2Rvd25yZXYueG1sUEsFBgAAAAAEAAQA+QAAAJMDAAAAAA==&#10;" strokeweight="1.85pt"/>
                <v:shape id="Freeform 307" o:spid="_x0000_s1125"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PZgb0A&#10;AADcAAAADwAAAGRycy9kb3ducmV2LnhtbERPSwrCMBDdC94hjOBGNNWFSDWKCKI7vwcYkrEtNpPa&#10;xFpvbwTB3Tzedxar1paiodoXjhWMRwkIYu1MwZmC62U7nIHwAdlg6ZgUvMnDatntLDA17sUnas4h&#10;EzGEfYoK8hCqVEqvc7LoR64ijtzN1RZDhHUmTY2vGG5LOUmSqbRYcGzIsaJNTvp+floFj8tjc7w9&#10;3fs62B00e90cyl2jVL/XrucgArXhL/659ybOn03h+0y8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QPZgb0AAADcAAAADwAAAAAAAAAAAAAAAACYAgAAZHJzL2Rvd25yZXYu&#10;eG1sUEsFBgAAAAAEAAQA9QAAAII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6" style="position:absolute;left:2409;top:5188;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du38MA&#10;AADcAAAADwAAAGRycy9kb3ducmV2LnhtbERPS2sCMRC+C/0PYQq9abYe7LI1yrZYaKEIPup5uplu&#10;lm4m2yTV1V9vBMHbfHzPmc5724o9+dA4VvA4ykAQV043XCvYbt6GOYgQkTW2jknBkQLMZ3eDKRba&#10;HXhF+3WsRQrhUKACE2NXSBkqQxbDyHXEiftx3mJM0NdSezykcNvKcZZNpMWGU4PBjl4NVb/rf6vg&#10;5eO0KMvll7HS8/dks8vN3+5TqYf7vnwGEamPN/HV/a7T/PwJLs+kC+TsD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du38MAAADcAAAADwAAAAAAAAAAAAAAAACYAgAAZHJzL2Rv&#10;d25yZXYueG1sUEsFBgAAAAAEAAQA9QAAAIgD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7"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hfcMA&#10;AADcAAAADwAAAGRycy9kb3ducmV2LnhtbESPQWvDMAyF74P+B6PCbquzDULJ6pZSKIzCDu3Su4jV&#10;OFssh1hts38/HQa7Sbyn9z6tNlPszY3G3CV28LwowBA3yXfcOqg/909LMFmQPfaJycEPZdisZw8r&#10;rHy685FuJ2mNhnCu0EEQGSprcxMoYl6kgVi1Sxojiq5ja/2Idw2PvX0pitJG7FgbAg60C9R8n67R&#10;wfZS7+SjrA+HriTpz6+hCV9H5x7n0/YNjNAk/+a/63ev+Eul1Wd0Arv+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TShf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8"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VKb8A&#10;AADcAAAADwAAAGRycy9kb3ducmV2LnhtbERPzYrCMBC+L/gOYQRva6qHpds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8hUpvwAAANwAAAAPAAAAAAAAAAAAAAAAAJgCAABkcnMvZG93bnJl&#10;di54bWxQSwUGAAAAAAQABAD1AAAAhAMAAAAA&#10;" filled="f" stroked="f">
                  <v:textbox style="mso-fit-shape-to-text:t" inset="0,0,0,0">
                    <w:txbxContent>
                      <w:p w14:paraId="433D662C" w14:textId="77777777" w:rsidR="00817153" w:rsidRDefault="00817153" w:rsidP="00BA7A09">
                        <w:r>
                          <w:rPr>
                            <w:color w:val="000000"/>
                            <w:sz w:val="18"/>
                            <w:szCs w:val="18"/>
                          </w:rPr>
                          <w:t>Ramp</w:t>
                        </w:r>
                      </w:p>
                    </w:txbxContent>
                  </v:textbox>
                </v:rect>
                <v:rect id="Rectangle 311" o:spid="_x0000_s1129"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EqacMA&#10;AADcAAAADwAAAGRycy9kb3ducmV2LnhtbESPT2sCMRDF70K/Q5hCb5qth6Jbo5SCoMWLqx9g2Mz+&#10;oclkSVJ3/fadg+Bthvfmvd9sdpN36kYx9YENvC8KUMR1sD23Bq6X/XwFKmVkiy4wGbhTgt32ZbbB&#10;0oaRz3SrcqskhFOJBrqch1LrVHfkMS3CQCxaE6LHLGtstY04Srh3elkUH9pjz9LQ4UDfHdW/1Z83&#10;oC/VflxVLhbhZ9mc3PFwbigY8/Y6fX2CyjTlp/lxfbCCvxZ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EqacMAAADcAAAADwAAAAAAAAAAAAAAAACYAgAAZHJzL2Rv&#10;d25yZXYueG1sUEsFBgAAAAAEAAQA9QAAAIgDAAAAAA==&#10;" filled="f" stroked="f">
                  <v:textbox style="mso-fit-shape-to-text:t" inset="0,0,0,0">
                    <w:txbxContent>
                      <w:p w14:paraId="0FCD1913" w14:textId="77777777" w:rsidR="00817153" w:rsidRDefault="00817153" w:rsidP="00BA7A09">
                        <w:r>
                          <w:rPr>
                            <w:color w:val="000000"/>
                            <w:sz w:val="18"/>
                            <w:szCs w:val="18"/>
                          </w:rPr>
                          <w:t>Rate</w:t>
                        </w:r>
                      </w:p>
                    </w:txbxContent>
                  </v:textbox>
                </v:rect>
                <v:rect id="Rectangle 312" o:spid="_x0000_s1130" style="position:absolute;left:2683;top:7413;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2P8r8A&#10;AADcAAAADwAAAGRycy9kb3ducmV2LnhtbERPzYrCMBC+L/gOYQRva6qHxa1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XY/yvwAAANwAAAAPAAAAAAAAAAAAAAAAAJgCAABkcnMvZG93bnJl&#10;di54bWxQSwUGAAAAAAQABAD1AAAAhAMAAAAA&#10;" filled="f" stroked="f">
                  <v:textbox style="mso-fit-shape-to-text:t" inset="0,0,0,0">
                    <w:txbxContent>
                      <w:p w14:paraId="3A122BE2" w14:textId="77777777" w:rsidR="00817153" w:rsidRDefault="00817153" w:rsidP="00BA7A09">
                        <w:r>
                          <w:rPr>
                            <w:color w:val="000000"/>
                            <w:sz w:val="18"/>
                            <w:szCs w:val="18"/>
                          </w:rPr>
                          <w:t>5 Minutes</w:t>
                        </w:r>
                      </w:p>
                    </w:txbxContent>
                  </v:textbox>
                </v:rect>
                <v:rect id="Rectangle 313" o:spid="_x0000_s1131" style="position:absolute;left:5940;top:7544;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14:paraId="01534D5B" w14:textId="77777777" w:rsidR="00817153" w:rsidRDefault="00817153" w:rsidP="00BA7A09"/>
                    </w:txbxContent>
                  </v:textbox>
                </v:rect>
                <v:rect id="Rectangle 314" o:spid="_x0000_s1132" style="position:absolute;left:6314;top:7151;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ejsIA&#10;AADcAAAADwAAAGRycy9kb3ducmV2LnhtbESP3WoCMRSE74W+QziF3mmiU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J96OwgAAANwAAAAPAAAAAAAAAAAAAAAAAJgCAABkcnMvZG93&#10;bnJldi54bWxQSwUGAAAAAAQABAD1AAAAhwMAAAAA&#10;" filled="f" stroked="f">
                  <v:textbox style="mso-fit-shape-to-text:t" inset="0,0,0,0">
                    <w:txbxContent>
                      <w:p w14:paraId="5A43E61B" w14:textId="77777777" w:rsidR="00817153" w:rsidRDefault="00817153" w:rsidP="00BA7A09"/>
                    </w:txbxContent>
                  </v:textbox>
                </v:rect>
                <v:rect id="Rectangle 315" o:spid="_x0000_s1133" style="position:absolute;left:6452;top:7333;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VA+cIA&#10;AADcAAAADwAAAGRycy9kb3ducmV2LnhtbESP3WoCMRSE74W+QzhC7zTRC5WtUUQQrPTG1Qc4bM7+&#10;0ORkSVJ3+/amUPBymJlvmO1+dFY8KMTOs4bFXIEgrrzpuNFwv51mGxAxIRu0nknDL0XY794mWyyM&#10;H/hKjzI1IkM4FqihTakvpIxVSw7j3PfE2at9cJiyDI00AYcMd1YulVpJhx3nhRZ7OrZUfZc/ToO8&#10;ladhU9qg/GVZf9nP87Umr/X7dDx8gEg0plf4v302GtZqBX9n8h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UD5wgAAANwAAAAPAAAAAAAAAAAAAAAAAJgCAABkcnMvZG93&#10;bnJldi54bWxQSwUGAAAAAAQABAD1AAAAhwMAAAAA&#10;" filled="f" stroked="f">
                  <v:textbox style="mso-fit-shape-to-text:t" inset="0,0,0,0">
                    <w:txbxContent>
                      <w:p w14:paraId="0C8CB72B" w14:textId="77777777" w:rsidR="00817153" w:rsidRDefault="00817153" w:rsidP="00BA7A09"/>
                    </w:txbxContent>
                  </v:textbox>
                </v:rect>
                <v:shape id="Freeform 316" o:spid="_x0000_s1134"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tm/8QA&#10;AADcAAAADwAAAGRycy9kb3ducmV2LnhtbESP3WqDQBSE7wt5h+UEelPiWiE1MdmEUPojuYvxAQ7u&#10;iUrcs+Ju1b59t1Do5TAz3zD742w6MdLgWssKnqMYBHFldcu1gvL6vtqAcB5ZY2eZFHyTg+Nh8bDH&#10;TNuJLzQWvhYBwi5DBY33fSalqxoy6CLbEwfvZgeDPsihlnrAKcBNJ5M4fpEGWw4LDfb02lB1L76M&#10;grfP2Xzodbp9KvJ1Uvd0y8vzqNTjcj7tQHia/X/4r51rBWmcwu+ZcAT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Zv/EAAAA3AAAAA8AAAAAAAAAAAAAAAAAmAIAAGRycy9k&#10;b3ducmV2LnhtbFBLBQYAAAAABAAEAPUAAACJAw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5" style="position:absolute;left:2419;top:3529;width:1343;height:3634"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UosIAAADcAAAADwAAAGRycy9kb3ducmV2LnhtbERPTYvCMBC9C/sfwizs&#10;TdO6qEs1ioiKBxGswuJtaMa22ExKE9v6781hYY+P971Y9aYSLTWutKwgHkUgiDOrS84VXC+74Q8I&#10;55E1VpZJwYscrJYfgwUm2nZ8pjb1uQgh7BJUUHhfJ1K6rCCDbmRr4sDdbWPQB9jkUjfYhXBTyXEU&#10;TaXBkkNDgTVtCsoe6dMo2HfYrb/jbXt83Dev22Vy+j3GpNTXZ7+eg/DU+3/xn/ugFc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P5VKLCAAAA3AAAAA8A&#10;AAAAAAAAAAAAAAAAqgIAAGRycy9kb3ducmV2LnhtbFBLBQYAAAAABAAEAPoAAACZAwAAAAA=&#10;">
                  <v:rect id="Rectangle 318" o:spid="_x0000_s1136"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z68UA&#10;AADcAAAADwAAAGRycy9kb3ducmV2LnhtbESPQWvCQBSE74X+h+UVequbppCk0VVUEKVESq3i9ZF9&#10;TYLZtyG7avz33ULB4zAz3zCT2WBacaHeNZYVvI4iEMSl1Q1XCvbfq5cMhPPIGlvLpOBGDmbTx4cJ&#10;5tpe+YsuO1+JAGGXo4La+y6X0pU1GXQj2xEH78f2Bn2QfSV1j9cAN62MoyiRBhsOCzV2tKypPO3O&#10;RkEhs+RU6G28/niL0wN+HuXCsVLPT8N8DMLT4O/h//ZGK0ijd/g7E46A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HPrxQAAANwAAAAPAAAAAAAAAAAAAAAAAJgCAABkcnMv&#10;ZG93bnJldi54bWxQSwUGAAAAAAQABAD1AAAAigMAAAAA&#10;" fillcolor="#bbe0e3" stroked="f"/>
                  <v:rect id="Rectangle 319" o:spid="_x0000_s1137"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vQu8IA&#10;AADcAAAADwAAAGRycy9kb3ducmV2LnhtbERPTWvCQBC9F/wPywje6iYKKmk2ooGgHmuL0ts0O02C&#10;2dmQXU38991DocfH+063o2nFg3rXWFYQzyMQxKXVDVcKPj+K1w0I55E1tpZJwZMcbLPJS4qJtgO/&#10;0+PsKxFC2CWooPa+S6R0ZU0G3dx2xIH7sb1BH2BfSd3jEMJNKxdRtJIGGw4NNXaU11Teznej4Dt+&#10;LpenzZDvD0caL+uvQ9HhVanZdNy9gfA0+n/xn/uoFazjMD+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9C7wgAAANwAAAAPAAAAAAAAAAAAAAAAAJgCAABkcnMvZG93&#10;bnJldi54bWxQSwUGAAAAAAQABAD1AAAAhwMAAAAA&#10;" filled="f" strokeweight=".65pt">
                    <v:stroke endcap="round"/>
                  </v:rect>
                </v:group>
                <v:group id="Group 320" o:spid="_x0000_s1138" style="position:absolute;left:2419;top:6705;width:1343;height:511"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pr4sUAAADcAAAADwAAAGRycy9kb3ducmV2LnhtbESPQWvCQBSE7wX/w/KE&#10;3upmlbYSXUWklh5EqAri7ZF9JsHs25DdJvHfu4LQ4zAz3zDzZW8r0VLjS8ca1CgBQZw5U3Ku4XjY&#10;vE1B+IBssHJMGm7kYbkYvMwxNa7jX2r3IRcRwj5FDUUIdSqlzwqy6EeuJo7exTUWQ5RNLk2DXYTb&#10;So6T5ENaLDkuFFjTuqDsuv+zGr477FYT9dVur5f17Xx43522irR+HfarGYhAffgPP9s/RsOn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aa+LFAAAA3AAA&#10;AA8AAAAAAAAAAAAAAAAAqgIAAGRycy9kb3ducmV2LnhtbFBLBQYAAAAABAAEAPoAAACcAwAAAAA=&#10;">
                  <v:rect id="Rectangle 321" o:spid="_x0000_s113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6VMsMA&#10;AADcAAAADwAAAGRycy9kb3ducmV2LnhtbESP0YrCMBRE3xf2H8Jd8GVZUxXqUo0iCwvuk1j9gEtz&#10;bYvNTUlijX79RhB8HGbmDLNcR9OJgZxvLSuYjDMQxJXVLdcKjoffr28QPiBr7CyTght5WK/e35ZY&#10;aHvlPQ1lqEWCsC9QQRNCX0jpq4YM+rHtiZN3ss5gSNLVUju8Jrjp5DTLcmmw5bTQYE8/DVXn8mIU&#10;XD57T2Wb72Z/Z+fiJh5oyO9KjT7iZgEiUAyv8LO91Qrmkyk8zqQj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6VMsMAAADcAAAADwAAAAAAAAAAAAAAAACYAgAAZHJzL2Rv&#10;d25yZXYueG1sUEsFBgAAAAAEAAQA9QAAAIgDAAAAAA==&#10;" fillcolor="#099" stroked="f"/>
                  <v:rect id="Rectangle 322" o:spid="_x0000_s1140"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lOzMMA&#10;AADcAAAADwAAAGRycy9kb3ducmV2LnhtbESPQYvCMBSE78L+h/AWvGlaCyrVKLuCqEd1WfH2bN62&#10;ZZuX0kRb/70RBI/DzHzDzJedqcSNGldaVhAPIxDEmdUl5wp+juvBFITzyBory6TgTg6Wi4/eHFNt&#10;W97T7eBzESDsUlRQeF+nUrqsIINuaGvi4P3ZxqAPssmlbrANcFPJURSNpcGSw0KBNa0Kyv4PV6Pg&#10;Et+TZDdtV9+bLXW/k/NmXeNJqf5n9zUD4anz7/CrvdUKJnEC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lOzMMAAADcAAAADwAAAAAAAAAAAAAAAACYAgAAZHJzL2Rv&#10;d25yZXYueG1sUEsFBgAAAAAEAAQA9QAAAIgDAAAAAA==&#10;" filled="f" strokeweight=".65pt">
                    <v:stroke endcap="round"/>
                  </v:rect>
                </v:group>
                <v:rect id="Rectangle 323" o:spid="_x0000_s1141" style="position:absolute;left:2188;top:651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tyMIA&#10;AADcAAAADwAAAGRycy9kb3ducmV2LnhtbESPzYoCMRCE74LvEFrwphlFXBmNIoLgLl4cfYBm0vOD&#10;SWdIojP79puFhT0WVfUVtTsM1og3+dA6VrCYZyCIS6dbrhU87ufZBkSIyBqNY1LwTQEO+/Foh7l2&#10;Pd/oXcRaJAiHHBU0MXa5lKFsyGKYu444eZXzFmOSvpbaY5/g1shllq2lxZbTQoMdnRoqn8XLKpD3&#10;4txvCuMz97WsrubzcqvIKTWdDMctiEhD/A//tS9awcdi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su3IwgAAANwAAAAPAAAAAAAAAAAAAAAAAJgCAABkcnMvZG93&#10;bnJldi54bWxQSwUGAAAAAAQABAD1AAAAhwMAAAAA&#10;" filled="f" stroked="f">
                  <v:textbox style="mso-fit-shape-to-text:t" inset="0,0,0,0">
                    <w:txbxContent>
                      <w:p w14:paraId="11E290AF" w14:textId="77777777" w:rsidR="00817153" w:rsidRDefault="00817153" w:rsidP="00BA7A09">
                        <w:r>
                          <w:rPr>
                            <w:color w:val="000000"/>
                            <w:sz w:val="18"/>
                            <w:szCs w:val="18"/>
                          </w:rPr>
                          <w:t>-</w:t>
                        </w:r>
                      </w:p>
                    </w:txbxContent>
                  </v:textbox>
                </v:rect>
                <v:rect id="Rectangle 324" o:spid="_x0000_s1142" style="position:absolute;left:2079;top:7160;width:179;height:18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05TcUA&#10;AADcAAAADwAAAGRycy9kb3ducmV2LnhtbESPT2vCQBTE70K/w/IKvZmNFq2kriLFvwctNbl4e2Rf&#10;k9Ds25BdNX57VxB6HGbmN8x03plaXKh1lWUFgygGQZxbXXGhIEtX/QkI55E11pZJwY0czGcvvSkm&#10;2l75hy5HX4gAYZeggtL7JpHS5SUZdJFtiIP3a1uDPsi2kLrFa4CbWg7jeCwNVhwWSmzoq6T873g2&#10;ChamyL6Xp9F+l2KWrg/ZOy4PG6XeXrvFJwhPnf8PP9tbreBjMILHmXA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3TlNxQAAANwAAAAPAAAAAAAAAAAAAAAAAJgCAABkcnMv&#10;ZG93bnJldi54bWxQSwUGAAAAAAQABAD1AAAAigMAAAAA&#10;" filled="f" stroked="f">
                  <v:textbox inset="0,0,0,0">
                    <w:txbxContent>
                      <w:p w14:paraId="00939661" w14:textId="77777777" w:rsidR="00817153" w:rsidRDefault="00817153" w:rsidP="00BA7A09">
                        <w:r>
                          <w:rPr>
                            <w:color w:val="000000"/>
                            <w:sz w:val="18"/>
                            <w:szCs w:val="18"/>
                          </w:rPr>
                          <w:t>0</w:t>
                        </w:r>
                      </w:p>
                    </w:txbxContent>
                  </v:textbox>
                </v:rect>
                <v:group id="Group 325" o:spid="_x0000_s1143" style="position:absolute;left:2419;top:4330;width:1343;height:1655"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PPzlsYAAADcAAAADwAAAGRycy9kb3ducmV2LnhtbESPT2vCQBTE74V+h+UV&#10;ejObtGglZhWRtvQQBLUg3h7ZZxLMvg3Zbf58e7dQ6HGYmd8w2WY0jeipc7VlBUkUgyAurK65VPB9&#10;+pgtQTiPrLGxTAomcrBZPz5kmGo78IH6oy9FgLBLUUHlfZtK6YqKDLrItsTBu9rOoA+yK6XucAhw&#10;08iXOF5IgzWHhQpb2lVU3I4/RsHngMP2NXnv89t1N11O8/05T0ip56dxuwLhafT/4b/2l1bwl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8/OWxgAAANwA&#10;AAAPAAAAAAAAAAAAAAAAAKoCAABkcnMvZG93bnJldi54bWxQSwUGAAAAAAQABAD6AAAAnQMAAAAA&#10;">
                  <v:rect id="Rectangle 326" o:spid="_x0000_s1144"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JRocUA&#10;AADcAAAADwAAAGRycy9kb3ducmV2LnhtbESPT0sDMRTE70K/Q3gFbzZpESvbZhdpUUQPYrX3R/K6&#10;u3Xzst1k//jtjSB4HGbmN8y2mFwjBupC7VnDcqFAEBtvay41fH483tyDCBHZYuOZNHxTgCKfXW0x&#10;s37kdxoOsRQJwiFDDVWMbSZlMBU5DAvfEifv5DuHMcmulLbDMcFdI1dK3UmHNaeFClvaVWS+Dr3T&#10;oNSLeRrOo3ndHy9v/Wrf17dTr/X1fHrYgIg0xf/wX/vZalgv1/B7Jh0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IlGhxQAAANwAAAAPAAAAAAAAAAAAAAAAAJgCAABkcnMv&#10;ZG93bnJldi54bWxQSwUGAAAAAAQABAD1AAAAigMAAAAA&#10;" fillcolor="#ff9" stroked="f"/>
                  <v:rect id="Rectangle 327" o:spid="_x0000_s1145"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3cvcIA&#10;AADcAAAADwAAAGRycy9kb3ducmV2LnhtbERPTWvCQBC9F/wPywje6iYKKmk2ooGgHmuL0ts0O02C&#10;2dmQXU38991DocfH+063o2nFg3rXWFYQzyMQxKXVDVcKPj+K1w0I55E1tpZJwZMcbLPJS4qJtgO/&#10;0+PsKxFC2CWooPa+S6R0ZU0G3dx2xIH7sb1BH2BfSd3jEMJNKxdRtJIGGw4NNXaU11Teznej4Dt+&#10;LpenzZDvD0caL+uvQ9HhVanZdNy9gfA0+n/xn/uoFazjsDa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dy9wgAAANwAAAAPAAAAAAAAAAAAAAAAAJgCAABkcnMvZG93&#10;bnJldi54bWxQSwUGAAAAAAQABAD1AAAAhwMAAAAA&#10;" filled="f" strokeweight=".65pt">
                    <v:stroke endcap="round"/>
                  </v:rect>
                </v:group>
                <v:rect id="Rectangle 328" o:spid="_x0000_s1146" style="position:absolute;left:2221;top:6053;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NCVsIA&#10;AADcAAAADwAAAGRycy9kb3ducmV2LnhtbESPzYoCMRCE74LvEFrwphk9uO5oFBEEXbw47gM0k54f&#10;TDpDknVm394sCHssquorarsfrBFP8qF1rGAxz0AQl063XCv4vp9maxAhIms0jknBLwXY78ajLeba&#10;9XyjZxFrkSAcclTQxNjlUoayIYth7jri5FXOW4xJ+lpqj32CWyOXWbaSFltOCw12dGyofBQ/VoG8&#10;F6d+XRifua9ldTWX860ip9R0Mhw2ICIN8T/8bp+1go/FJ/ydSUdA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s0JWwgAAANwAAAAPAAAAAAAAAAAAAAAAAJgCAABkcnMvZG93&#10;bnJldi54bWxQSwUGAAAAAAQABAD1AAAAhwMAAAAA&#10;" filled="f" stroked="f">
                  <v:textbox style="mso-fit-shape-to-text:t" inset="0,0,0,0">
                    <w:txbxContent>
                      <w:p w14:paraId="51D058F2" w14:textId="77777777" w:rsidR="00817153" w:rsidRDefault="00817153" w:rsidP="00BA7A09">
                        <w:r>
                          <w:rPr>
                            <w:color w:val="000000"/>
                            <w:sz w:val="18"/>
                            <w:szCs w:val="18"/>
                          </w:rPr>
                          <w:t>-</w:t>
                        </w:r>
                      </w:p>
                    </w:txbxContent>
                  </v:textbox>
                </v:rect>
                <v:rect id="Rectangle 329" o:spid="_x0000_s1147" style="position:absolute;left:2209;top:4199;width:60;height:2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Uhdr4A&#10;AADcAAAADwAAAGRycy9kb3ducmV2LnhtbERPy4rCMBTdC/5DuMLsNLWLUapRRBAcmY3VD7g0tw9M&#10;bkoSbefvzWLA5eG8t/vRGvEiHzrHCpaLDARx5XTHjYL77TRfgwgRWaNxTAr+KMB+N51ssdBu4Cu9&#10;ytiIFMKhQAVtjH0hZahashgWridOXO28xZigb6T2OKRwa2SeZd/SYsepocWeji1Vj/JpFchbeRrW&#10;pfGZu+T1r/k5X2tySn3NxsMGRKQxfsT/7rNWsMrT/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XlIXa+AAAA3AAAAA8AAAAAAAAAAAAAAAAAmAIAAGRycy9kb3ducmV2&#10;LnhtbFBLBQYAAAAABAAEAPUAAACDAwAAAAA=&#10;" filled="f" stroked="f">
                  <v:textbox style="mso-fit-shape-to-text:t" inset="0,0,0,0">
                    <w:txbxContent>
                      <w:p w14:paraId="7F435799" w14:textId="77777777" w:rsidR="00817153" w:rsidRDefault="00817153" w:rsidP="00BA7A09">
                        <w:r>
                          <w:rPr>
                            <w:color w:val="000000"/>
                            <w:sz w:val="18"/>
                            <w:szCs w:val="18"/>
                          </w:rPr>
                          <w:t>-</w:t>
                        </w:r>
                      </w:p>
                    </w:txbxContent>
                  </v:textbox>
                </v:rect>
                <v:group id="Group 330" o:spid="_x0000_s1148" style="position:absolute;left:2472;top:3584;width:1169;height:652"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ahX8QAAADcAAAADwAAAGRycy9kb3ducmV2LnhtbESPQYvCMBSE78L+h/AW&#10;vGlaF12pRhHZFQ8iqAvi7dE822LzUppsW/+9EQSPw8x8w8yXnSlFQ7UrLCuIhxEI4tTqgjMFf6ff&#10;wRSE88gaS8uk4E4OlouP3hwTbVs+UHP0mQgQdgkqyL2vEildmpNBN7QVcfCutjbog6wzqWtsA9yU&#10;chRFE2mw4LCQY0XrnNLb8d8o2LTYrr7in2Z3u67vl9N4f97FpFT/s1vNQHjq/Dv8am+1gu9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ahX8QAAADcAAAA&#10;DwAAAAAAAAAAAAAAAACqAgAAZHJzL2Rvd25yZXYueG1sUEsFBgAAAAAEAAQA+gAAAJsDAAAAAA==&#10;">
                  <v:shape id="Freeform 331" o:spid="_x0000_s1149"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dayMMA&#10;AADcAAAADwAAAGRycy9kb3ducmV2LnhtbESPQYvCMBSE78L+h/AWvIim9qBLNYosCLvopVXY67N5&#10;tmWbl9JEjf/eCILHYWa+YZbrYFpxpd41lhVMJwkI4tLqhisFx8N2/AXCeWSNrWVScCcH69XHYImZ&#10;tjfO6Vr4SkQIuwwV1N53mZSurMmgm9iOOHpn2xv0UfaV1D3eIty0Mk2SmTTYcFyosaPvmsr/4mIU&#10;/I2Mnf6WfnfM8/u+SCicNrug1PAzbBYgPAX/Dr/aP1rBPE3heSYe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dayMMAAADcAAAADwAAAAAAAAAAAAAAAACYAgAAZHJzL2Rv&#10;d25yZXYueG1sUEsFBgAAAAAEAAQA9QAAAIgDAAAAAA==&#10;" path="m,202r95,l95,652r979,l1074,202r95,l585,,,202xe" fillcolor="#bbe0e3" stroked="f">
                    <v:path arrowok="t" o:connecttype="custom" o:connectlocs="0,202;95,202;95,652;1074,652;1074,202;1169,202;585,0;0,202" o:connectangles="0,0,0,0,0,0,0,0"/>
                  </v:shape>
                  <v:shape id="Freeform 332" o:spid="_x0000_s1150"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V5EsUA&#10;AADcAAAADwAAAGRycy9kb3ducmV2LnhtbESPT2vCQBTE74LfYXmCN92oqDV1lSIERC/+KT0/ss8k&#10;Nfs2za4m+um7BaHHYWZ+wyzXrSnFnWpXWFYwGkYgiFOrC84UfJ6TwRsI55E1lpZJwYMcrFfdzhJj&#10;bRs+0v3kMxEg7GJUkHtfxVK6NCeDbmgr4uBdbG3QB1lnUtfYBLgp5TiKZtJgwWEhx4o2OaXX080o&#10;0IckwsV5t588k537PkxNM//5Uqrfaz/eQXhq/X/41d5qBfPxBP7Oh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dXkS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333" o:spid="_x0000_s1151" style="position:absolute;left:2700;top:3740;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4ndcIA&#10;AADcAAAADwAAAGRycy9kb3ducmV2LnhtbESP3WoCMRSE7wXfIRzBO826S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3id1wgAAANwAAAAPAAAAAAAAAAAAAAAAAJgCAABkcnMvZG93&#10;bnJldi54bWxQSwUGAAAAAAQABAD1AAAAhwMAAAAA&#10;" filled="f" stroked="f">
                  <v:textbox style="mso-fit-shape-to-text:t" inset="0,0,0,0">
                    <w:txbxContent>
                      <w:p w14:paraId="55475DCF" w14:textId="77777777" w:rsidR="00817153" w:rsidRDefault="00817153" w:rsidP="00BA7A09">
                        <w:r>
                          <w:rPr>
                            <w:color w:val="000000"/>
                            <w:sz w:val="16"/>
                            <w:szCs w:val="16"/>
                          </w:rPr>
                          <w:t xml:space="preserve">Generation </w:t>
                        </w:r>
                      </w:p>
                    </w:txbxContent>
                  </v:textbox>
                </v:rect>
                <v:rect id="Rectangle 334" o:spid="_x0000_s1152" style="position:absolute;left:2783;top:3990;width:533;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C7sIA&#10;AADcAAAADwAAAGRycy9kb3ducmV2LnhtbESP3WoCMRSE7wXfIRzBO826YCurUUQQbOmNqw9w2Jz9&#10;weRkSaK7ffumUOjlMDPfMLvDaI14kQ+dYwWrZQaCuHK640bB/XZebECEiKzROCYF3xTgsJ9Odlho&#10;N/CVXmVsRIJwKFBBG2NfSBmqliyGpeuJk1c7bzEm6RupPQ4Jbo3Ms+xNWuw4LbTY06ml6lE+rQJ5&#10;K8/DpjQ+c595/WU+LteanFLz2Xjcgog0xv/wX/uiFbzn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koLuwgAAANwAAAAPAAAAAAAAAAAAAAAAAJgCAABkcnMvZG93&#10;bnJldi54bWxQSwUGAAAAAAQABAD1AAAAhwMAAAAA&#10;" filled="f" stroked="f">
                  <v:textbox style="mso-fit-shape-to-text:t" inset="0,0,0,0">
                    <w:txbxContent>
                      <w:p w14:paraId="03BE0556" w14:textId="77777777" w:rsidR="00817153" w:rsidRDefault="00817153" w:rsidP="00BA7A09">
                        <w:r>
                          <w:rPr>
                            <w:color w:val="000000"/>
                            <w:sz w:val="16"/>
                            <w:szCs w:val="16"/>
                          </w:rPr>
                          <w:t>Increase</w:t>
                        </w:r>
                      </w:p>
                    </w:txbxContent>
                  </v:textbox>
                </v:rect>
                <v:group id="Group 335" o:spid="_x0000_s1153" style="position:absolute;left:2499;top:6165;width:1169;height:540"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p85K8YAAADcAAAADwAAAGRycy9kb3ducmV2LnhtbESPQWvCQBSE7wX/w/KE&#10;3ppNLE0lZhURKx5CoSqU3h7ZZxLMvg3ZbRL/fbdQ6HGYmW+YfDOZVgzUu8aygiSKQRCXVjdcKbic&#10;356WIJxH1thaJgV3crBZzx5yzLQd+YOGk69EgLDLUEHtfZdJ6cqaDLrIdsTBu9reoA+yr6TucQxw&#10;08pFHKfSYMNhocaOdjWVt9O3UXAYcdw+J/uhuF1396/zy/tnkZBSj/NpuwLhafL/4b/2USt4X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nzkrxgAAANwA&#10;AAAPAAAAAAAAAAAAAAAAAKoCAABkcnMvZG93bnJldi54bWxQSwUGAAAAAAQABAD6AAAAnQMAAAAA&#10;">
                  <v:shape id="Freeform 336" o:spid="_x0000_s1154"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qx1sYA&#10;AADcAAAADwAAAGRycy9kb3ducmV2LnhtbESP3WrCQBSE7wt9h+UIvasbLWiMrlKFaltE/MXbQ/aY&#10;hGbPhuxq4tu7hUIvh5n5hpnMWlOKG9WusKyg141AEKdWF5wpOB4+XmMQziNrLC2Tgjs5mE2fnyaY&#10;aNvwjm57n4kAYZeggtz7KpHSpTkZdF1bEQfvYmuDPsg6k7rGJsBNKftRNJAGCw4LOVa0yCn92V+N&#10;gmYUxyWtt6f7YvA9P2/mb1+75Uqpl077PgbhqfX/4b/2p1Yw7A/h90w4An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Rqx1sYAAADc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337" o:spid="_x0000_s1155"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sAacIA&#10;AADcAAAADwAAAGRycy9kb3ducmV2LnhtbERPy2oCMRTdF/yHcAvd1YyPVhmNIhZBcFG06voyuU6G&#10;Tm6GJI6jX28WhS4P5z1fdrYWLflQOVYw6GcgiAunKy4VHH8271MQISJrrB2TgjsFWC56L3PMtbvx&#10;ntpDLEUK4ZCjAhNjk0sZCkMWQ981xIm7OG8xJuhLqT3eUrit5TDLPqXFilODwYbWhorfw9UqaHeD&#10;6ce9Ho2vp7PJVo8vOZL+W6m31241AxGpi//iP/dWK5gM09p0Jh0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awBpwgAAANwAAAAPAAAAAAAAAAAAAAAAAJgCAABkcnMvZG93&#10;bnJldi54bWxQSwUGAAAAAAQABAD1AAAAhwMAAAAA&#10;" path="m,444r110,l110,r949,l1059,444r110,l584,712,,444xe" filled="f" strokeweight=".65pt">
                    <v:stroke endcap="round"/>
                    <v:path arrowok="t" o:connecttype="custom" o:connectlocs="0,444;110,444;110,0;1059,0;1059,444;1169,444;584,712;0,444" o:connectangles="0,0,0,0,0,0,0,0"/>
                  </v:shape>
                </v:group>
                <v:rect id="Rectangle 338" o:spid="_x0000_s1156" style="position:absolute;left:2700;top:6166;width:711;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I68IA&#10;AADcAAAADwAAAGRycy9kb3ducmV2LnhtbESP3WoCMRSE7wu+QziCdzXrXlhdjSKCoKU3rj7AYXP2&#10;B5OTJUnd7dubQqGXw8x8w2z3ozXiST50jhUs5hkI4srpjhsF99vpfQUiRGSNxjEp+KEA+93kbYuF&#10;dgNf6VnGRiQIhwIVtDH2hZShaslimLueOHm18xZjkr6R2uOQ4NbIPMuW0mLHaaHFno4tVY/y2yqQ&#10;t/I0rErjM/eZ11/mcr7W5JSaTcfDBkSkMf6H/9pnreAjX8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34jrwgAAANwAAAAPAAAAAAAAAAAAAAAAAJgCAABkcnMvZG93&#10;bnJldi54bWxQSwUGAAAAAAQABAD1AAAAhwMAAAAA&#10;" filled="f" stroked="f">
                  <v:textbox style="mso-fit-shape-to-text:t" inset="0,0,0,0">
                    <w:txbxContent>
                      <w:p w14:paraId="347B30F0" w14:textId="77777777" w:rsidR="00817153" w:rsidRDefault="00817153" w:rsidP="00BA7A09">
                        <w:r>
                          <w:rPr>
                            <w:color w:val="000000"/>
                            <w:sz w:val="16"/>
                            <w:szCs w:val="16"/>
                          </w:rPr>
                          <w:t xml:space="preserve">Generation </w:t>
                        </w:r>
                      </w:p>
                    </w:txbxContent>
                  </v:textbox>
                </v:rect>
                <v:rect id="Rectangle 339" o:spid="_x0000_s1157" style="position:absolute;left:2700;top:6345;width:587;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y3q78A&#10;AADcAAAADwAAAGRycy9kb3ducmV2LnhtbERPy4rCMBTdC/MP4Q7MTtNRUKlGkQFBBze2fsCluX1g&#10;clOSaOvfTxYDLg/nvd2P1ogn+dA5VvA9y0AQV0533Ci4lcfpGkSIyBqNY1LwogD73cdki7l2A1/p&#10;WcRGpBAOOSpoY+xzKUPVksUwcz1x4mrnLcYEfSO1xyGFWyPnWbaUFjtODS329NNSdS8eVoEsi+Ow&#10;LozP3O+8vpjz6VqTU+rrczxsQEQa41v87z5pBa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PLervwAAANwAAAAPAAAAAAAAAAAAAAAAAJgCAABkcnMvZG93bnJl&#10;di54bWxQSwUGAAAAAAQABAD1AAAAhAMAAAAA&#10;" filled="f" stroked="f">
                  <v:textbox style="mso-fit-shape-to-text:t" inset="0,0,0,0">
                    <w:txbxContent>
                      <w:p w14:paraId="32F28FF7" w14:textId="77777777" w:rsidR="00817153" w:rsidRDefault="00817153" w:rsidP="00BA7A09">
                        <w:r>
                          <w:rPr>
                            <w:color w:val="000000"/>
                            <w:sz w:val="16"/>
                            <w:szCs w:val="16"/>
                          </w:rPr>
                          <w:t>Decrease</w:t>
                        </w:r>
                      </w:p>
                    </w:txbxContent>
                  </v:textbox>
                </v:rect>
                <v:line id="Line 340" o:spid="_x0000_s1158" style="position:absolute;visibility:visible;mso-wrap-style:square" from="2419,5196" to="3762,5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gslccAAADcAAAADwAAAGRycy9kb3ducmV2LnhtbESPQWvCQBSE74L/YXmCF6mbtBAldZWi&#10;FTy0Um0LPT6zzyQ1+zZmtxr/vVsQPA4z8w0zmbWmEidqXGlZQTyMQBBnVpecK/j6XD6MQTiPrLGy&#10;TAou5GA27XYmmGp75g2dtj4XAcIuRQWF93UqpcsKMuiGtiYO3t42Bn2QTS51g+cAN5V8jKJEGiw5&#10;LBRY07yg7LD9Mwp+9snx4z1bDHbJboTrt2oRf7/+KtXvtS/PIDy1/h6+tVdawegphv8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CyVxwAAANwAAAAPAAAAAAAA&#10;AAAAAAAAAKECAABkcnMvZG93bnJldi54bWxQSwUGAAAAAAQABAD5AAAAlQMAAAAA&#10;" strokeweight="1.85pt"/>
                <v:shape id="Freeform 341" o:spid="_x0000_s1159" style="position:absolute;left:2409;top:4438;width:1353;height:767;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zUncQA&#10;AADcAAAADwAAAGRycy9kb3ducmV2LnhtbESP0WrCQBRE34X+w3KFvkjd1EKV1DUUoaRvWvUDLrvX&#10;JJi9m2TXJP59VxB8HGbmDLPORluLnjpfOVbwPk9AEGtnKi4UnI4/bysQPiAbrB2Tght5yDYvkzWm&#10;xg38R/0hFCJC2KeooAyhSaX0uiSLfu4a4uidXWcxRNkV0nQ4RLit5SJJPqXFiuNCiQ1tS9KXw9Uq&#10;aI/tdn++uttplu80e93v6rxX6nU6fn+BCDSGZ/jR/jUKlh8LuJ+JR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M1J3EAAAA3AAAAA8AAAAAAAAAAAAAAAAAmAIAAGRycy9k&#10;b3ducmV2LnhtbFBLBQYAAAAABAAEAPUAAACJAw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60" style="position:absolute;left:2340;top:5180;width:1353;height:768;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hjw8UA&#10;AADcAAAADwAAAGRycy9kb3ducmV2LnhtbESPQWsCMRSE7wX/Q3hCbzVrBZWtUdbSQgUR1Nbz6+Z1&#10;s3Tzsk1SXf31Rij0OMzMN8xs0dlGHMmH2rGC4SADQVw6XXOl4H3/+jAFESKyxsYxKThTgMW8dzfD&#10;XLsTb+m4i5VIEA45KjAxtrmUoTRkMQxcS5y8L+ctxiR9JbXHU4LbRj5m2VharDktGGzp2VD5vfu1&#10;Cpary0tRbD6MlZ4/x/vD1Pwc1krd97viCUSkLv6H/9pvWsFkNILbmXQ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eGPDxQAAANwAAAAPAAAAAAAAAAAAAAAAAJgCAABkcnMv&#10;ZG93bnJldi54bWxQSwUGAAAAAAQABAD1AAAAig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61" style="position:absolute;left:3209;top:4779;width:103;height:369;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2gZ8MA&#10;AADcAAAADwAAAGRycy9kb3ducmV2LnhtbESPQWvCQBSE74X+h+UVeqsbq6QSXUWEQhE8aOP9kX1m&#10;o9m3Ifuq6b93hUKPw8x8wyxWg2/VlfrYBDYwHmWgiKtgG64NlN+fbzNQUZAttoHJwC9FWC2fnxZY&#10;2HDjPV0PUqsE4VigASfSFVrHypHHOAodcfJOofcoSfa1tj3eEty3+j3Lcu2x4bTgsKONo+py+PEG&#10;1qdyI7u83G6bnKQ9TlzlzntjXl+G9RyU0CD/4b/2lzXwMZnC40w6Anp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Y2gZ8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62" style="position:absolute;left:3334;top:4681;width:430;height:21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sUM8IA&#10;AADcAAAADwAAAGRycy9kb3ducmV2LnhtbESP3WoCMRSE7wu+QziCdzWrUpXVKFIQbPHG1Qc4bM7+&#10;YHKyJKm7ffumIHg5zMw3zHY/WCMe5EPrWMFsmoEgLp1uuVZwux7f1yBCRNZoHJOCXwqw343etphr&#10;1/OFHkWsRYJwyFFBE2OXSxnKhiyGqeuIk1c5bzEm6WupPfYJbo2cZ9lSWmw5LTTY0WdD5b34sQrk&#10;tTj268L4zH3Pq7P5Ol0qckpNxsNhAyLSEF/hZ/ukFaw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xQzwgAAANwAAAAPAAAAAAAAAAAAAAAAAJgCAABkcnMvZG93&#10;bnJldi54bWxQSwUGAAAAAAQABAD1AAAAhwMAAAAA&#10;" filled="f" stroked="f">
                  <v:textbox style="mso-fit-shape-to-text:t" inset="0,0,0,0">
                    <w:txbxContent>
                      <w:p w14:paraId="26081A40" w14:textId="77777777" w:rsidR="00817153" w:rsidRDefault="00817153" w:rsidP="00BA7A09">
                        <w:r>
                          <w:rPr>
                            <w:color w:val="000000"/>
                            <w:sz w:val="18"/>
                            <w:szCs w:val="18"/>
                          </w:rPr>
                          <w:t>Ramp</w:t>
                        </w:r>
                      </w:p>
                    </w:txbxContent>
                  </v:textbox>
                </v:rect>
                <v:rect id="Rectangle 345" o:spid="_x0000_s1163" style="position:absolute;left:3334;top:4900;width:330;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mKRMIA&#10;AADcAAAADwAAAGRycy9kb3ducmV2LnhtbESPzYoCMRCE74LvEFrYm2ZUcGXWKCIIKl4c9wGaSc8P&#10;Jp0hyTqzb78RhD0WVfUVtdkN1ogn+dA6VjCfZSCIS6dbrhV834/TNYgQkTUax6TglwLstuPRBnPt&#10;er7Rs4i1SBAOOSpoYuxyKUPZkMUwcx1x8irnLcYkfS21xz7BrZGLLFtJiy2nhQY7OjRUPoofq0De&#10;i2O/LozP3GVRXc35dKvIKfUxGfZfICIN8T/8bp+0gs/lC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mYpEwgAAANwAAAAPAAAAAAAAAAAAAAAAAJgCAABkcnMvZG93&#10;bnJldi54bWxQSwUGAAAAAAQABAD1AAAAhwMAAAAA&#10;" filled="f" stroked="f">
                  <v:textbox style="mso-fit-shape-to-text:t" inset="0,0,0,0">
                    <w:txbxContent>
                      <w:p w14:paraId="01E5598D" w14:textId="77777777" w:rsidR="00817153" w:rsidRDefault="00817153" w:rsidP="00BA7A09">
                        <w:r>
                          <w:rPr>
                            <w:color w:val="000000"/>
                            <w:sz w:val="18"/>
                            <w:szCs w:val="18"/>
                          </w:rPr>
                          <w:t>Rate</w:t>
                        </w:r>
                      </w:p>
                    </w:txbxContent>
                  </v:textbox>
                </v:rect>
                <v:rect id="Rectangle 346" o:spid="_x0000_s1164" style="position:absolute;left:2683;top:7413;width:726;height:21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Uv38IA&#10;AADcAAAADwAAAGRycy9kb3ducmV2LnhtbESPzYoCMRCE74LvEFrwphkVVpk1igiCLl4c9wGaSc8P&#10;Jp0hyTqzb28WhD0WVfUVtd0P1ogn+dA6VrCYZyCIS6dbrhV830+zDYgQkTUax6TglwLsd+PRFnPt&#10;er7Rs4i1SBAOOSpoYuxyKUPZkMUwdx1x8irnLcYkfS21xz7BrZHLLPuQFltOCw12dGyofBQ/VoG8&#10;F6d+Uxifua9ldTWX860ip9R0Mhw+QUQa4n/43T5rBevVG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1S/fwgAAANwAAAAPAAAAAAAAAAAAAAAAAJgCAABkcnMvZG93&#10;bnJldi54bWxQSwUGAAAAAAQABAD1AAAAhwMAAAAA&#10;" filled="f" stroked="f">
                  <v:textbox style="mso-fit-shape-to-text:t" inset="0,0,0,0">
                    <w:txbxContent>
                      <w:p w14:paraId="34A5B333" w14:textId="77777777" w:rsidR="00817153" w:rsidRDefault="00817153" w:rsidP="00BA7A09">
                        <w:r>
                          <w:rPr>
                            <w:color w:val="000000"/>
                            <w:sz w:val="18"/>
                            <w:szCs w:val="18"/>
                          </w:rPr>
                          <w:t>5 Minutes</w:t>
                        </w:r>
                      </w:p>
                    </w:txbxContent>
                  </v:textbox>
                </v:rect>
                <v:rect id="Rectangle 347" o:spid="_x0000_s1165" style="position:absolute;left:6314;top:7151;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q7rb8A&#10;AADcAAAADwAAAGRycy9kb3ducmV2LnhtbERPy4rCMBTdC/MP4Q7MTtNRUKlGkQFBBze2fsCluX1g&#10;clOSaOvfTxYDLg/nvd2P1ogn+dA5VvA9y0AQV0533Ci4lcfpGkSIyBqNY1LwogD73cdki7l2A1/p&#10;WcRGpBAOOSpoY+xzKUPVksUwcz1x4mrnLcYEfSO1xyGFWyPnWbaUFjtODS329NNSdS8eVoEsi+Ow&#10;LozP3O+8vpjz6VqTU+rrczxsQEQa41v87z5pBatFWpv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rutvwAAANwAAAAPAAAAAAAAAAAAAAAAAJgCAABkcnMvZG93bnJl&#10;di54bWxQSwUGAAAAAAQABAD1AAAAhAMAAAAA&#10;" filled="f" stroked="f">
                  <v:textbox style="mso-fit-shape-to-text:t" inset="0,0,0,0">
                    <w:txbxContent>
                      <w:p w14:paraId="33E8DFAD" w14:textId="77777777" w:rsidR="00817153" w:rsidRDefault="00817153" w:rsidP="00BA7A09"/>
                    </w:txbxContent>
                  </v:textbox>
                </v:rect>
                <v:rect id="Rectangle 348" o:spid="_x0000_s1166" style="position:absolute;left:6452;top:7333;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eNsIA&#10;AADcAAAADwAAAGRycy9kb3ducmV2LnhtbESP3WoCMRSE7wu+QziCdzWrQtXVKFIQbPHG1Qc4bM7+&#10;YHKyJKm7ffumIHg5zMw3zHY/WCMe5EPrWMFsmoEgLp1uuVZwux7fVyBCRNZoHJOCXwqw343etphr&#10;1/OFHkWsRYJwyFFBE2OXSxnKhiyGqeuIk1c5bzEm6WupPfYJbo2cZ9mHtNhyWmiwo8+GynvxYxXI&#10;a3HsV4XxmfueV2fzdbpU5JSajIfDBkSkIb7Cz/ZJK1gu1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Bh42wgAAANwAAAAPAAAAAAAAAAAAAAAAAJgCAABkcnMvZG93&#10;bnJldi54bWxQSwUGAAAAAAQABAD1AAAAhwMAAAAA&#10;" filled="f" stroked="f">
                  <v:textbox style="mso-fit-shape-to-text:t" inset="0,0,0,0">
                    <w:txbxContent>
                      <w:p w14:paraId="4746ABB0" w14:textId="77777777" w:rsidR="00817153" w:rsidRDefault="00817153" w:rsidP="00BA7A09"/>
                    </w:txbxContent>
                  </v:textbox>
                </v:rect>
                <v:shape id="Freeform 349" o:spid="_x0000_s1167" style="position:absolute;left:2482;top:7301;width:1157;height:91;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hHS8AA&#10;AADcAAAADwAAAGRycy9kb3ducmV2LnhtbERPy4rCMBTdC/5DuIIb0VQZX9UoMqhT3Fn9gEtzbYvN&#10;TWkytf79ZCHM8nDe231nKtFS40rLCqaTCARxZnXJuYL77TRegXAeWWNlmRS8ycF+1+9tMdb2xVdq&#10;U5+LEMIuRgWF93UspcsKMugmtiYO3MM2Bn2ATS51g68Qbio5i6KFNFhyaCiwpu+Csmf6axQcfzpz&#10;1vPlepQm81le0yO5X1qlhoPusAHhqfP/4o870QqWX2F+OBOO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ihHS8AAAADcAAAADwAAAAAAAAAAAAAAAACYAgAAZHJzL2Rvd25y&#10;ZXYueG1sUEsFBgAAAAAEAAQA9QAAAIUD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8" style="position:absolute;left:5400;top:3764;width:4649;height:2943;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xVcUA&#10;AADcAAAADwAAAGRycy9kb3ducmV2LnhtbESPQWvCQBSE74L/YXmCN90ooiW6ikiK9lKoCnp8ZJ9J&#10;MPs27G5N9Nd3C4Ueh5n5hlltOlOLBzlfWVYwGScgiHOrKy4UnE/vozcQPiBrrC2Tgid52Kz7vRWm&#10;2rb8RY9jKESEsE9RQRlCk0rp85IM+rFtiKN3s85giNIVUjtsI9zUcpokc2mw4rhQYkO7kvL78dtE&#10;ir18fJ4y95pft/vr4tns2yy7KDUcdNsliEBd+A//tQ9awWI2g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gbFVxQAAANwAAAAPAAAAAAAAAAAAAAAAAJgCAABkcnMv&#10;ZG93bnJldi54bWxQSwUGAAAAAAQABAD1AAAAigM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9" style="position:absolute;left:6012;top:5025;width:276;height:109;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ZrVMIA&#10;AADcAAAADwAAAGRycy9kb3ducmV2LnhtbESPzarCMBSE94LvEI7gRq6p4m+vUUQQXQnWq+tDc2zL&#10;bU5KE7W+vREEl8PMfMMsVo0pxZ1qV1hWMOhHIIhTqwvOFPydtj8zEM4jaywtk4InOVgt260Fxto+&#10;+Ej3xGciQNjFqCD3voqldGlOBl3fVsTBu9raoA+yzqSu8RHgppTDKJpIgwWHhRwr2uSU/ic3o2Ac&#10;4eX0PEx50xutq+Pcby87fVaq22nWvyA8Nf4b/rT3WsF0NIT3mXA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mtUwgAAANwAAAAPAAAAAAAAAAAAAAAAAJgCAABkcnMvZG93&#10;bnJldi54bWxQSwUGAAAAAAQABAD1AAAAhwMAAAAA&#10;" filled="f" stroked="f">
                  <v:textbox style="mso-fit-shape-to-text:t" inset="0,0,0,0">
                    <w:txbxContent>
                      <w:p w14:paraId="05789AFE" w14:textId="77777777" w:rsidR="00817153" w:rsidRDefault="00817153" w:rsidP="00BA7A09"/>
                    </w:txbxContent>
                  </v:textbox>
                </v:rect>
                <v:rect id="Rectangle 352" o:spid="_x0000_s1170" style="position:absolute;left:3960;top:5985;width:60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haocIA&#10;AADcAAAADwAAAGRycy9kb3ducmV2LnhtbESP3WoCMRSE7wu+QziCdzWrFpXVKFIQbPHG1Qc4bM7+&#10;YHKyJKm7ffumIHg5zMw3zHY/WCMe5EPrWMFsmoEgLp1uuVZwux7f1yBCRNZoHJOCXwqw343etphr&#10;1/OFHkWsRYJwyFFBE2OXSxnKhiyGqeuIk1c5bzEm6WupPfYJbo2cZ9lSWmw5LTTY0WdD5b34sQrk&#10;tTj268L4zH3Pq7P5Ol0qckpNxsNhAyLSEF/hZ/ukFaw+Fv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6FqhwgAAANwAAAAPAAAAAAAAAAAAAAAAAJgCAABkcnMvZG93&#10;bnJldi54bWxQSwUGAAAAAAQABAD1AAAAhwMAAAAA&#10;" filled="f" stroked="f">
                  <v:textbox style="mso-fit-shape-to-text:t" inset="0,0,0,0">
                    <w:txbxContent>
                      <w:p w14:paraId="3E9F3310" w14:textId="77777777" w:rsidR="00817153" w:rsidRDefault="00817153" w:rsidP="00BA7A09">
                        <w:r>
                          <w:rPr>
                            <w:color w:val="000000"/>
                            <w:sz w:val="16"/>
                            <w:szCs w:val="16"/>
                          </w:rPr>
                          <w:t xml:space="preserve">Ancillary </w:t>
                        </w:r>
                      </w:p>
                    </w:txbxContent>
                  </v:textbox>
                </v:rect>
              </v:group>
            </w:pict>
          </mc:Fallback>
        </mc:AlternateContent>
      </w:r>
    </w:p>
    <w:p w14:paraId="684A5A34" w14:textId="77777777" w:rsidR="00BA7A09" w:rsidRPr="0003648D" w:rsidRDefault="00BA7A09" w:rsidP="00BA7A09">
      <w:pPr>
        <w:spacing w:after="240"/>
        <w:ind w:left="720" w:hanging="720"/>
        <w:rPr>
          <w:szCs w:val="20"/>
        </w:rPr>
      </w:pPr>
    </w:p>
    <w:p w14:paraId="07736545" w14:textId="77777777" w:rsidR="00BA7A09" w:rsidRPr="0003648D" w:rsidRDefault="00BA7A09" w:rsidP="00BA7A09">
      <w:pPr>
        <w:spacing w:after="240"/>
        <w:ind w:left="720" w:hanging="720"/>
        <w:rPr>
          <w:szCs w:val="20"/>
        </w:rPr>
      </w:pPr>
    </w:p>
    <w:p w14:paraId="7100BC83" w14:textId="77777777" w:rsidR="00BA7A09" w:rsidRPr="0003648D" w:rsidRDefault="00BA7A09" w:rsidP="00BA7A09">
      <w:pPr>
        <w:spacing w:after="240"/>
        <w:ind w:left="720" w:hanging="720"/>
        <w:rPr>
          <w:szCs w:val="20"/>
        </w:rPr>
      </w:pPr>
    </w:p>
    <w:p w14:paraId="444CF37D" w14:textId="77777777" w:rsidR="00BA7A09" w:rsidRPr="0003648D" w:rsidRDefault="00BA7A09" w:rsidP="00BA7A09">
      <w:pPr>
        <w:spacing w:after="240"/>
        <w:ind w:left="720" w:hanging="720"/>
        <w:rPr>
          <w:szCs w:val="20"/>
        </w:rPr>
      </w:pPr>
    </w:p>
    <w:p w14:paraId="5725CCAA" w14:textId="77777777" w:rsidR="00BA7A09" w:rsidRPr="0003648D" w:rsidRDefault="00BA7A09" w:rsidP="00BA7A09">
      <w:pPr>
        <w:spacing w:after="240"/>
        <w:ind w:left="720" w:hanging="720"/>
        <w:rPr>
          <w:szCs w:val="20"/>
        </w:rPr>
      </w:pPr>
    </w:p>
    <w:p w14:paraId="60296FD2" w14:textId="77777777" w:rsidR="00BA7A09" w:rsidRPr="0003648D" w:rsidRDefault="00BA7A09" w:rsidP="00BA7A09">
      <w:pPr>
        <w:spacing w:after="240"/>
        <w:ind w:left="720" w:hanging="720"/>
        <w:rPr>
          <w:szCs w:val="20"/>
        </w:rPr>
      </w:pPr>
    </w:p>
    <w:p w14:paraId="30B3B1DE" w14:textId="77777777" w:rsidR="00BA7A09" w:rsidRPr="0003648D" w:rsidRDefault="00BA7A09" w:rsidP="00BA7A09">
      <w:pPr>
        <w:spacing w:after="240"/>
        <w:ind w:left="720" w:hanging="720"/>
        <w:rPr>
          <w:szCs w:val="20"/>
        </w:rPr>
      </w:pPr>
    </w:p>
    <w:p w14:paraId="78BB5EAC" w14:textId="77777777" w:rsidR="00BA7A09" w:rsidRPr="0003648D" w:rsidRDefault="00BA7A09" w:rsidP="00BA7A09">
      <w:pPr>
        <w:spacing w:after="240"/>
        <w:ind w:left="720" w:hanging="720"/>
        <w:rPr>
          <w:szCs w:val="20"/>
        </w:rPr>
      </w:pPr>
    </w:p>
    <w:p w14:paraId="472BE232" w14:textId="77777777" w:rsidR="00BA7A09" w:rsidRPr="0003648D" w:rsidRDefault="00BA7A09" w:rsidP="00BA7A09">
      <w:pPr>
        <w:spacing w:after="240"/>
        <w:ind w:left="720" w:hanging="720"/>
        <w:rPr>
          <w:szCs w:val="20"/>
        </w:rPr>
      </w:pPr>
    </w:p>
    <w:p w14:paraId="79917FC9" w14:textId="77777777" w:rsidR="00BA7A09" w:rsidRPr="0003648D" w:rsidRDefault="00BA7A09" w:rsidP="00BA7A09">
      <w:pPr>
        <w:spacing w:after="240"/>
        <w:rPr>
          <w:szCs w:val="20"/>
        </w:rPr>
      </w:pPr>
      <w:r w:rsidRPr="0003648D">
        <w:rPr>
          <w:szCs w:val="20"/>
        </w:rPr>
        <w:t>Load Resources:</w:t>
      </w:r>
    </w:p>
    <w:p w14:paraId="5DE04A3D" w14:textId="2A37A983" w:rsidR="00BA7A09" w:rsidRPr="0003648D" w:rsidRDefault="00D93F97" w:rsidP="00BA7A09">
      <w:pPr>
        <w:spacing w:after="240"/>
        <w:rPr>
          <w:szCs w:val="20"/>
        </w:rPr>
      </w:pPr>
      <w:r>
        <w:rPr>
          <w:noProof/>
          <w:szCs w:val="20"/>
        </w:rPr>
        <mc:AlternateContent>
          <mc:Choice Requires="wpg">
            <w:drawing>
              <wp:anchor distT="0" distB="0" distL="114300" distR="114300" simplePos="0" relativeHeight="16" behindDoc="0" locked="0" layoutInCell="1" allowOverlap="1" wp14:anchorId="5977214A" wp14:editId="0CEAE3F3">
                <wp:simplePos x="0" y="0"/>
                <wp:positionH relativeFrom="column">
                  <wp:posOffset>-15875</wp:posOffset>
                </wp:positionH>
                <wp:positionV relativeFrom="paragraph">
                  <wp:posOffset>151765</wp:posOffset>
                </wp:positionV>
                <wp:extent cx="5594985" cy="3010535"/>
                <wp:effectExtent l="3175" t="1270" r="12065" b="0"/>
                <wp:wrapNone/>
                <wp:docPr id="33"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34"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5"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C3E94" w14:textId="77777777" w:rsidR="00817153" w:rsidRDefault="00817153" w:rsidP="00BA7A09">
                              <w:r>
                                <w:rPr>
                                  <w:color w:val="000000"/>
                                </w:rPr>
                                <w:t>Time</w:t>
                              </w:r>
                            </w:p>
                          </w:txbxContent>
                        </wps:txbx>
                        <wps:bodyPr rot="0" vert="horz" wrap="none" lIns="0" tIns="0" rIns="0" bIns="0" anchor="t" anchorCtr="0" upright="1">
                          <a:spAutoFit/>
                        </wps:bodyPr>
                      </wps:wsp>
                      <wps:wsp>
                        <wps:cNvPr id="36"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7"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F20D8" w14:textId="77777777" w:rsidR="00817153" w:rsidRDefault="00817153" w:rsidP="00BA7A09">
                              <w:r>
                                <w:rPr>
                                  <w:color w:val="000000"/>
                                  <w:sz w:val="18"/>
                                  <w:szCs w:val="18"/>
                                </w:rPr>
                                <w:t>LSL = LPC -</w:t>
                              </w:r>
                            </w:p>
                          </w:txbxContent>
                        </wps:txbx>
                        <wps:bodyPr rot="0" vert="horz" wrap="square" lIns="0" tIns="0" rIns="0" bIns="0" anchor="t" anchorCtr="0" upright="1">
                          <a:noAutofit/>
                        </wps:bodyPr>
                      </wps:wsp>
                      <wps:wsp>
                        <wps:cNvPr id="38" name="Rectangle 23"/>
                        <wps:cNvSpPr>
                          <a:spLocks noChangeArrowheads="1"/>
                        </wps:cNvSpPr>
                        <wps:spPr bwMode="auto">
                          <a:xfrm>
                            <a:off x="1647" y="18750"/>
                            <a:ext cx="3893" cy="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D3A4B" w14:textId="77777777" w:rsidR="00817153" w:rsidRDefault="00817153" w:rsidP="00BA7A09">
                              <w:r>
                                <w:rPr>
                                  <w:color w:val="000000"/>
                                  <w:sz w:val="18"/>
                                  <w:szCs w:val="18"/>
                                </w:rPr>
                                <w:t>LASL  -</w:t>
                              </w:r>
                            </w:p>
                          </w:txbxContent>
                        </wps:txbx>
                        <wps:bodyPr rot="0" vert="horz" wrap="square" lIns="0" tIns="0" rIns="0" bIns="0" anchor="t" anchorCtr="0" upright="1">
                          <a:spAutoFit/>
                        </wps:bodyPr>
                      </wps:wsp>
                      <wps:wsp>
                        <wps:cNvPr id="39"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5E6AC" w14:textId="77777777" w:rsidR="00817153" w:rsidRDefault="00817153" w:rsidP="00BA7A09">
                              <w:r>
                                <w:rPr>
                                  <w:color w:val="000000"/>
                                  <w:sz w:val="18"/>
                                  <w:szCs w:val="18"/>
                                </w:rPr>
                                <w:t>HASL  -</w:t>
                              </w:r>
                            </w:p>
                          </w:txbxContent>
                        </wps:txbx>
                        <wps:bodyPr rot="0" vert="horz" wrap="square" lIns="0" tIns="0" rIns="0" bIns="0" anchor="t" anchorCtr="0" upright="1">
                          <a:spAutoFit/>
                        </wps:bodyPr>
                      </wps:wsp>
                      <wps:wsp>
                        <wps:cNvPr id="40"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582E5" w14:textId="77777777" w:rsidR="00817153" w:rsidRDefault="00817153" w:rsidP="00BA7A09">
                              <w:r>
                                <w:rPr>
                                  <w:color w:val="000000"/>
                                  <w:sz w:val="16"/>
                                  <w:szCs w:val="16"/>
                                </w:rPr>
                                <w:t>Ancillary Services Provided: Reg-Down</w:t>
                              </w:r>
                            </w:p>
                          </w:txbxContent>
                        </wps:txbx>
                        <wps:bodyPr rot="0" vert="horz" wrap="square" lIns="0" tIns="0" rIns="0" bIns="0" anchor="t" anchorCtr="0" upright="1">
                          <a:noAutofit/>
                        </wps:bodyPr>
                      </wps:wsp>
                      <wps:wsp>
                        <wps:cNvPr id="41"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42" name="Rectangle 45"/>
                        <wps:cNvSpPr>
                          <a:spLocks noChangeArrowheads="1"/>
                        </wps:cNvSpPr>
                        <wps:spPr bwMode="auto">
                          <a:xfrm>
                            <a:off x="688" y="13112"/>
                            <a:ext cx="6713"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6E00F" w14:textId="77777777" w:rsidR="00817153" w:rsidRDefault="00817153" w:rsidP="00BA7A09">
                              <w:r>
                                <w:rPr>
                                  <w:color w:val="000000"/>
                                  <w:sz w:val="16"/>
                                  <w:szCs w:val="16"/>
                                </w:rPr>
                                <w:t>Current Load</w:t>
                              </w:r>
                            </w:p>
                          </w:txbxContent>
                        </wps:txbx>
                        <wps:bodyPr rot="0" vert="horz" wrap="square" lIns="0" tIns="0" rIns="0" bIns="0" anchor="t" anchorCtr="0" upright="1">
                          <a:spAutoFit/>
                        </wps:bodyPr>
                      </wps:wsp>
                      <wps:wsp>
                        <wps:cNvPr id="43"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71456" w14:textId="77777777" w:rsidR="00817153" w:rsidRDefault="00817153" w:rsidP="00BA7A09">
                              <w:r>
                                <w:rPr>
                                  <w:color w:val="000000"/>
                                  <w:sz w:val="16"/>
                                  <w:szCs w:val="16"/>
                                </w:rPr>
                                <w:t>Telemetry</w:t>
                              </w:r>
                            </w:p>
                          </w:txbxContent>
                        </wps:txbx>
                        <wps:bodyPr rot="0" vert="horz" wrap="square" lIns="0" tIns="0" rIns="0" bIns="0" anchor="t" anchorCtr="0" upright="1">
                          <a:spAutoFit/>
                        </wps:bodyPr>
                      </wps:wsp>
                      <wps:wsp>
                        <wps:cNvPr id="44" name="Rectangle 48"/>
                        <wps:cNvSpPr>
                          <a:spLocks noChangeArrowheads="1"/>
                        </wps:cNvSpPr>
                        <wps:spPr bwMode="auto">
                          <a:xfrm>
                            <a:off x="16215" y="9315"/>
                            <a:ext cx="3365"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F31FC" w14:textId="77777777" w:rsidR="00817153" w:rsidRDefault="00817153" w:rsidP="00BA7A09">
                              <w:r>
                                <w:rPr>
                                  <w:color w:val="000000"/>
                                  <w:sz w:val="18"/>
                                  <w:szCs w:val="18"/>
                                </w:rPr>
                                <w:t>HDL</w:t>
                              </w:r>
                            </w:p>
                          </w:txbxContent>
                        </wps:txbx>
                        <wps:bodyPr rot="0" vert="horz" wrap="square" lIns="0" tIns="0" rIns="0" bIns="0" anchor="t" anchorCtr="0" upright="1">
                          <a:spAutoFit/>
                        </wps:bodyPr>
                      </wps:wsp>
                      <wps:wsp>
                        <wps:cNvPr id="45"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7384A" w14:textId="77777777" w:rsidR="00817153" w:rsidRDefault="00817153" w:rsidP="00BA7A09">
                              <w:r>
                                <w:rPr>
                                  <w:color w:val="000000"/>
                                  <w:sz w:val="18"/>
                                  <w:szCs w:val="18"/>
                                </w:rPr>
                                <w:t>LDL</w:t>
                              </w:r>
                            </w:p>
                          </w:txbxContent>
                        </wps:txbx>
                        <wps:bodyPr rot="0" vert="horz" wrap="square" lIns="0" tIns="0" rIns="0" bIns="0" anchor="t" anchorCtr="0" upright="1">
                          <a:noAutofit/>
                        </wps:bodyPr>
                      </wps:wsp>
                      <wps:wsp>
                        <wps:cNvPr id="46"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7B712" w14:textId="77777777" w:rsidR="00817153" w:rsidRDefault="00817153" w:rsidP="00BA7A09">
                              <w:r>
                                <w:rPr>
                                  <w:color w:val="000000"/>
                                  <w:sz w:val="18"/>
                                  <w:szCs w:val="18"/>
                                </w:rPr>
                                <w:t>5-30 Minutes</w:t>
                              </w:r>
                            </w:p>
                          </w:txbxContent>
                        </wps:txbx>
                        <wps:bodyPr rot="0" vert="horz" wrap="square" lIns="0" tIns="0" rIns="0" bIns="0" anchor="t" anchorCtr="0" upright="1">
                          <a:noAutofit/>
                        </wps:bodyPr>
                      </wps:wsp>
                      <wps:wsp>
                        <wps:cNvPr id="47"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48AD0" w14:textId="77777777" w:rsidR="00817153" w:rsidRDefault="00817153" w:rsidP="00BA7A09">
                              <w:pPr>
                                <w:rPr>
                                  <w:u w:val="single"/>
                                </w:rPr>
                              </w:pPr>
                              <w:r>
                                <w:rPr>
                                  <w:b/>
                                  <w:bCs/>
                                  <w:color w:val="000000"/>
                                  <w:u w:val="single"/>
                                </w:rPr>
                                <w:t>Load</w:t>
                              </w:r>
                            </w:p>
                          </w:txbxContent>
                        </wps:txbx>
                        <wps:bodyPr rot="0" vert="horz" wrap="none" lIns="0" tIns="0" rIns="0" bIns="0" anchor="t" anchorCtr="0" upright="1">
                          <a:spAutoFit/>
                        </wps:bodyPr>
                      </wps:wsp>
                      <wps:wsp>
                        <wps:cNvPr id="48"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9"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50" name="Rectangle 63"/>
                        <wps:cNvSpPr>
                          <a:spLocks noChangeArrowheads="1"/>
                        </wps:cNvSpPr>
                        <wps:spPr bwMode="auto">
                          <a:xfrm>
                            <a:off x="49858" y="18115"/>
                            <a:ext cx="3956" cy="1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53508" w14:textId="77777777" w:rsidR="00817153" w:rsidRDefault="00817153" w:rsidP="00BA7A09">
                              <w:r>
                                <w:rPr>
                                  <w:color w:val="000000"/>
                                  <w:sz w:val="16"/>
                                  <w:szCs w:val="16"/>
                                </w:rPr>
                                <w:t>Quantity</w:t>
                              </w:r>
                            </w:p>
                          </w:txbxContent>
                        </wps:txbx>
                        <wps:bodyPr rot="0" vert="horz" wrap="square" lIns="0" tIns="0" rIns="0" bIns="0" anchor="t" anchorCtr="0" upright="1">
                          <a:spAutoFit/>
                        </wps:bodyPr>
                      </wps:wsp>
                      <wps:wsp>
                        <wps:cNvPr id="51"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0C641" w14:textId="77777777" w:rsidR="00817153" w:rsidRDefault="00817153" w:rsidP="00BA7A09">
                              <w:r>
                                <w:rPr>
                                  <w:color w:val="000000"/>
                                  <w:sz w:val="16"/>
                                  <w:szCs w:val="16"/>
                                </w:rPr>
                                <w:t>Bid Curve Load</w:t>
                              </w:r>
                            </w:p>
                          </w:txbxContent>
                        </wps:txbx>
                        <wps:bodyPr rot="0" vert="horz" wrap="square" lIns="0" tIns="0" rIns="0" bIns="0" anchor="t" anchorCtr="0" upright="1">
                          <a:noAutofit/>
                        </wps:bodyPr>
                      </wps:wsp>
                      <wps:wsp>
                        <wps:cNvPr id="256"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57"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CAC22" w14:textId="77777777" w:rsidR="00817153" w:rsidRDefault="00817153" w:rsidP="00BA7A09">
                              <w:r>
                                <w:rPr>
                                  <w:color w:val="000000"/>
                                  <w:sz w:val="12"/>
                                  <w:szCs w:val="12"/>
                                </w:rPr>
                                <w:t>LSL/LPC</w:t>
                              </w:r>
                            </w:p>
                          </w:txbxContent>
                        </wps:txbx>
                        <wps:bodyPr rot="0" vert="horz" wrap="square" lIns="0" tIns="0" rIns="0" bIns="0" anchor="t" anchorCtr="0" upright="1">
                          <a:spAutoFit/>
                        </wps:bodyPr>
                      </wps:wsp>
                      <wps:wsp>
                        <wps:cNvPr id="258"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93939" w14:textId="77777777" w:rsidR="00817153" w:rsidRDefault="00817153" w:rsidP="00BA7A09">
                              <w:r>
                                <w:rPr>
                                  <w:color w:val="000000"/>
                                  <w:sz w:val="12"/>
                                  <w:szCs w:val="12"/>
                                </w:rPr>
                                <w:t>HSL/MPC</w:t>
                              </w:r>
                            </w:p>
                          </w:txbxContent>
                        </wps:txbx>
                        <wps:bodyPr rot="0" vert="horz" wrap="square" lIns="0" tIns="0" rIns="0" bIns="0" anchor="t" anchorCtr="0" upright="1">
                          <a:spAutoFit/>
                        </wps:bodyPr>
                      </wps:wsp>
                      <wpg:grpSp>
                        <wpg:cNvPr id="259" name="Group 72"/>
                        <wpg:cNvGrpSpPr>
                          <a:grpSpLocks/>
                        </wpg:cNvGrpSpPr>
                        <wpg:grpSpPr bwMode="auto">
                          <a:xfrm>
                            <a:off x="6383" y="4054"/>
                            <a:ext cx="8529" cy="22707"/>
                            <a:chOff x="2419" y="2729"/>
                            <a:chExt cx="1343" cy="3634"/>
                          </a:xfrm>
                        </wpg:grpSpPr>
                        <wps:wsp>
                          <wps:cNvPr id="260"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62"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63" name="Group 76"/>
                        <wpg:cNvGrpSpPr>
                          <a:grpSpLocks/>
                        </wpg:cNvGrpSpPr>
                        <wpg:grpSpPr bwMode="auto">
                          <a:xfrm>
                            <a:off x="6383" y="23550"/>
                            <a:ext cx="8529" cy="3555"/>
                            <a:chOff x="2419" y="6363"/>
                            <a:chExt cx="1343" cy="569"/>
                          </a:xfrm>
                        </wpg:grpSpPr>
                        <wps:wsp>
                          <wps:cNvPr id="264"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 name="Group 80"/>
                        <wpg:cNvGrpSpPr>
                          <a:grpSpLocks/>
                        </wpg:cNvGrpSpPr>
                        <wpg:grpSpPr bwMode="auto">
                          <a:xfrm>
                            <a:off x="6383" y="9057"/>
                            <a:ext cx="8529" cy="11591"/>
                            <a:chOff x="2419" y="3530"/>
                            <a:chExt cx="1343" cy="1855"/>
                          </a:xfrm>
                        </wpg:grpSpPr>
                        <wps:wsp>
                          <wps:cNvPr id="267"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0"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71" name="Group 107"/>
                        <wpg:cNvGrpSpPr>
                          <a:grpSpLocks/>
                        </wpg:cNvGrpSpPr>
                        <wpg:grpSpPr bwMode="auto">
                          <a:xfrm>
                            <a:off x="6383" y="4054"/>
                            <a:ext cx="8529" cy="22707"/>
                            <a:chOff x="2419" y="2729"/>
                            <a:chExt cx="1343" cy="3634"/>
                          </a:xfrm>
                        </wpg:grpSpPr>
                        <wps:wsp>
                          <wps:cNvPr id="272"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 name="Group 110"/>
                        <wpg:cNvGrpSpPr>
                          <a:grpSpLocks/>
                        </wpg:cNvGrpSpPr>
                        <wpg:grpSpPr bwMode="auto">
                          <a:xfrm>
                            <a:off x="6383" y="23895"/>
                            <a:ext cx="8529" cy="3193"/>
                            <a:chOff x="2419" y="6363"/>
                            <a:chExt cx="1343" cy="569"/>
                          </a:xfrm>
                        </wpg:grpSpPr>
                        <wps:wsp>
                          <wps:cNvPr id="275"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7"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B3DEA" w14:textId="77777777" w:rsidR="00817153" w:rsidRDefault="00817153" w:rsidP="00BA7A09">
                              <w:r>
                                <w:rPr>
                                  <w:color w:val="000000"/>
                                  <w:sz w:val="18"/>
                                  <w:szCs w:val="18"/>
                                </w:rPr>
                                <w:t>0</w:t>
                              </w:r>
                            </w:p>
                          </w:txbxContent>
                        </wps:txbx>
                        <wps:bodyPr rot="0" vert="horz" wrap="square" lIns="0" tIns="0" rIns="0" bIns="0" anchor="t" anchorCtr="0" upright="1">
                          <a:noAutofit/>
                        </wps:bodyPr>
                      </wps:wsp>
                      <wpg:grpSp>
                        <wpg:cNvPr id="278" name="Group 115"/>
                        <wpg:cNvGrpSpPr>
                          <a:grpSpLocks/>
                        </wpg:cNvGrpSpPr>
                        <wpg:grpSpPr bwMode="auto">
                          <a:xfrm>
                            <a:off x="6383" y="9057"/>
                            <a:ext cx="8529" cy="10341"/>
                            <a:chOff x="2419" y="3530"/>
                            <a:chExt cx="1343" cy="1855"/>
                          </a:xfrm>
                        </wpg:grpSpPr>
                        <wps:wsp>
                          <wps:cNvPr id="279"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2" name="Group 120"/>
                        <wpg:cNvGrpSpPr>
                          <a:grpSpLocks/>
                        </wpg:cNvGrpSpPr>
                        <wpg:grpSpPr bwMode="auto">
                          <a:xfrm>
                            <a:off x="6728" y="4399"/>
                            <a:ext cx="7423" cy="4074"/>
                            <a:chOff x="2472" y="2784"/>
                            <a:chExt cx="1169" cy="652"/>
                          </a:xfrm>
                        </wpg:grpSpPr>
                        <wps:wsp>
                          <wps:cNvPr id="283"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85"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CFD30" w14:textId="77777777" w:rsidR="00817153" w:rsidRPr="00364165" w:rsidRDefault="00817153" w:rsidP="00BA7A09">
                              <w:pPr>
                                <w:rPr>
                                  <w:sz w:val="16"/>
                                </w:rPr>
                              </w:pPr>
                              <w:r w:rsidRPr="00364165">
                                <w:rPr>
                                  <w:sz w:val="16"/>
                                </w:rPr>
                                <w:t>Increasing</w:t>
                              </w:r>
                            </w:p>
                          </w:txbxContent>
                        </wps:txbx>
                        <wps:bodyPr rot="0" vert="horz" wrap="none" lIns="0" tIns="0" rIns="0" bIns="0" anchor="t" anchorCtr="0" upright="1">
                          <a:spAutoFit/>
                        </wps:bodyPr>
                      </wps:wsp>
                      <wps:wsp>
                        <wps:cNvPr id="286"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06529" w14:textId="77777777" w:rsidR="00817153" w:rsidRDefault="00817153" w:rsidP="00BA7A09">
                              <w:r>
                                <w:rPr>
                                  <w:color w:val="000000"/>
                                  <w:sz w:val="16"/>
                                  <w:szCs w:val="16"/>
                                </w:rPr>
                                <w:t>Consumption</w:t>
                              </w:r>
                            </w:p>
                          </w:txbxContent>
                        </wps:txbx>
                        <wps:bodyPr rot="0" vert="horz" wrap="square" lIns="0" tIns="0" rIns="0" bIns="0" anchor="t" anchorCtr="0" upright="1">
                          <a:noAutofit/>
                        </wps:bodyPr>
                      </wps:wsp>
                      <wpg:grpSp>
                        <wpg:cNvPr id="287" name="Group 125"/>
                        <wpg:cNvGrpSpPr>
                          <a:grpSpLocks/>
                        </wpg:cNvGrpSpPr>
                        <wpg:grpSpPr bwMode="auto">
                          <a:xfrm>
                            <a:off x="6901" y="20530"/>
                            <a:ext cx="7423" cy="3375"/>
                            <a:chOff x="2499" y="5460"/>
                            <a:chExt cx="1169" cy="712"/>
                          </a:xfrm>
                        </wpg:grpSpPr>
                        <wps:wsp>
                          <wps:cNvPr id="64"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0" name="Rectangle 128"/>
                        <wps:cNvSpPr>
                          <a:spLocks noChangeArrowheads="1"/>
                        </wps:cNvSpPr>
                        <wps:spPr bwMode="auto">
                          <a:xfrm>
                            <a:off x="8194" y="20528"/>
                            <a:ext cx="4573"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B88B2" w14:textId="77777777" w:rsidR="00817153" w:rsidRDefault="00817153" w:rsidP="00BA7A09">
                              <w:r>
                                <w:rPr>
                                  <w:color w:val="000000"/>
                                  <w:sz w:val="16"/>
                                  <w:szCs w:val="16"/>
                                </w:rPr>
                                <w:t>Decreasing</w:t>
                              </w:r>
                            </w:p>
                            <w:p w14:paraId="7C27CC7B" w14:textId="77777777" w:rsidR="00817153" w:rsidRDefault="00817153" w:rsidP="00BA7A09"/>
                          </w:txbxContent>
                        </wps:txbx>
                        <wps:bodyPr rot="0" vert="horz" wrap="none" lIns="0" tIns="0" rIns="0" bIns="0" anchor="t" anchorCtr="0" upright="1">
                          <a:spAutoFit/>
                        </wps:bodyPr>
                      </wps:wsp>
                      <wps:wsp>
                        <wps:cNvPr id="89" name="Rectangle 129"/>
                        <wps:cNvSpPr>
                          <a:spLocks noChangeArrowheads="1"/>
                        </wps:cNvSpPr>
                        <wps:spPr bwMode="auto">
                          <a:xfrm>
                            <a:off x="7852" y="21652"/>
                            <a:ext cx="6204" cy="1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342CD" w14:textId="77777777" w:rsidR="00817153" w:rsidRPr="00364165" w:rsidRDefault="00817153" w:rsidP="00BA7A09">
                              <w:pPr>
                                <w:rPr>
                                  <w:sz w:val="16"/>
                                </w:rPr>
                              </w:pPr>
                              <w:r w:rsidRPr="00364165">
                                <w:rPr>
                                  <w:sz w:val="16"/>
                                </w:rPr>
                                <w:t>Consumption</w:t>
                              </w:r>
                            </w:p>
                          </w:txbxContent>
                        </wps:txbx>
                        <wps:bodyPr rot="0" vert="horz" wrap="square" lIns="0" tIns="0" rIns="0" bIns="0" anchor="t" anchorCtr="0" upright="1">
                          <a:spAutoFit/>
                        </wps:bodyPr>
                      </wps:wsp>
                      <wps:wsp>
                        <wps:cNvPr id="288"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89"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90"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91"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92" name="Rectangle 134"/>
                        <wps:cNvSpPr>
                          <a:spLocks noChangeArrowheads="1"/>
                        </wps:cNvSpPr>
                        <wps:spPr bwMode="auto">
                          <a:xfrm>
                            <a:off x="11992" y="14922"/>
                            <a:ext cx="2730"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5FB7D" w14:textId="77777777" w:rsidR="00817153" w:rsidRDefault="00817153" w:rsidP="00BA7A09">
                              <w:r>
                                <w:rPr>
                                  <w:color w:val="000000"/>
                                  <w:sz w:val="18"/>
                                  <w:szCs w:val="18"/>
                                </w:rPr>
                                <w:t>Ramp</w:t>
                              </w:r>
                            </w:p>
                          </w:txbxContent>
                        </wps:txbx>
                        <wps:bodyPr rot="0" vert="horz" wrap="none" lIns="0" tIns="0" rIns="0" bIns="0" anchor="t" anchorCtr="0" upright="1">
                          <a:spAutoFit/>
                        </wps:bodyPr>
                      </wps:wsp>
                      <wps:wsp>
                        <wps:cNvPr id="294" name="Rectangle 135"/>
                        <wps:cNvSpPr>
                          <a:spLocks noChangeArrowheads="1"/>
                        </wps:cNvSpPr>
                        <wps:spPr bwMode="auto">
                          <a:xfrm>
                            <a:off x="12335" y="16128"/>
                            <a:ext cx="264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A5CB9" w14:textId="77777777" w:rsidR="00817153" w:rsidRDefault="00817153" w:rsidP="00BA7A09">
                              <w:r>
                                <w:rPr>
                                  <w:color w:val="000000"/>
                                  <w:sz w:val="18"/>
                                  <w:szCs w:val="18"/>
                                </w:rPr>
                                <w:t>Rate</w:t>
                              </w:r>
                            </w:p>
                          </w:txbxContent>
                        </wps:txbx>
                        <wps:bodyPr rot="0" vert="horz" wrap="square" lIns="0" tIns="0" rIns="0" bIns="0" anchor="t" anchorCtr="0" upright="1">
                          <a:spAutoFit/>
                        </wps:bodyPr>
                      </wps:wsp>
                      <wps:wsp>
                        <wps:cNvPr id="295"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96"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97"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E1358" w14:textId="77777777" w:rsidR="00817153" w:rsidRDefault="00817153" w:rsidP="00BA7A09">
                              <w:r>
                                <w:rPr>
                                  <w:color w:val="000000"/>
                                  <w:sz w:val="16"/>
                                  <w:szCs w:val="16"/>
                                </w:rPr>
                                <w:t>Ancillary Services Provided: Reg-Up, RRS, Non-Spin</w:t>
                              </w:r>
                            </w:p>
                          </w:txbxContent>
                        </wps:txbx>
                        <wps:bodyPr rot="0" vert="horz" wrap="square" lIns="0" tIns="0" rIns="0" bIns="0" anchor="t" anchorCtr="0" upright="1">
                          <a:noAutofit/>
                        </wps:bodyPr>
                      </wps:wsp>
                      <wps:wsp>
                        <wps:cNvPr id="298"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0B7F4" w14:textId="77777777" w:rsidR="00817153" w:rsidRDefault="00817153" w:rsidP="00BA7A09">
                              <w:r>
                                <w:rPr>
                                  <w:color w:val="000000"/>
                                  <w:sz w:val="18"/>
                                  <w:szCs w:val="18"/>
                                </w:rPr>
                                <w:t>HSL = MPC -</w:t>
                              </w:r>
                            </w:p>
                          </w:txbxContent>
                        </wps:txbx>
                        <wps:bodyPr rot="0" vert="horz" wrap="square" lIns="0" tIns="0" rIns="0" bIns="0" anchor="t" anchorCtr="0" upright="1">
                          <a:spAutoFit/>
                        </wps:bodyPr>
                      </wps:wsp>
                      <wps:wsp>
                        <wps:cNvPr id="299"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00"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038A9" w14:textId="77777777" w:rsidR="00817153" w:rsidRDefault="00817153" w:rsidP="00BA7A09">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301"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5977214A" id="Group 145" o:spid="_x0000_s1171" style="position:absolute;margin-left:-1.25pt;margin-top:11.95pt;width:440.55pt;height:237.05pt;z-index:16;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">
                <v:line id="Line 4" o:spid="_x0000_s1172" style="position:absolute;visibility:visible;mso-wrap-style:square" from="46237,18115" to="46237,19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wmbsQAAADbAAAADwAAAGRycy9kb3ducmV2LnhtbESPQWvCQBSE70L/w/KE3sxGI9qm2YgI&#10;hV5UmvbS2yP7moRm36a7W43/3hWEHoeZ+YYpNqPpxYmc7ywrmCcpCOLa6o4bBZ8fr7MnED4ga+wt&#10;k4ILediUD5MCc23P/E6nKjQiQtjnqKANYcil9HVLBn1iB+LofVtnMETpGqkdniPc9HKRpitpsOO4&#10;0OJAu5bqn+rPKHDNfvhdZ4fep8ev5+qwXevMOqUep+P2BUSgMfyH7+03rSBbwu1L/AGyv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LCZuxAAAANsAAAAPAAAAAAAAAAAA&#10;AAAAAKECAABkcnMvZG93bnJldi54bWxQSwUGAAAAAAQABAD5AAAAkgMAAAAA&#10;" strokeweight=".65pt">
                  <v:stroke endcap="round"/>
                </v:line>
                <v:rect id="Rectangle 13" o:spid="_x0000_s1173" style="position:absolute;left:50982;top:26396;width:322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14:paraId="745C3E94" w14:textId="77777777" w:rsidR="00817153" w:rsidRDefault="00817153" w:rsidP="00BA7A09">
                        <w:r>
                          <w:rPr>
                            <w:color w:val="000000"/>
                          </w:rPr>
                          <w:t>Time</w:t>
                        </w:r>
                      </w:p>
                    </w:txbxContent>
                  </v:textbox>
                </v:rect>
                <v:shape id="Freeform 12" o:spid="_x0000_s1174" style="position:absolute;left:629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jEbsMA&#10;AADbAAAADwAAAGRycy9kb3ducmV2LnhtbESPQYvCMBSE78L+h/AWvGnqCiJdo6wLiqgo6ur50Tzb&#10;ss1LbWKt/94IgsdhZr5hRpPGFKKmyuWWFfS6EQjixOqcUwV/h1lnCMJ5ZI2FZVJwJweT8UdrhLG2&#10;N95RvfepCBB2MSrIvC9jKV2SkUHXtSVx8M62MuiDrFKpK7wFuCnkVxQNpMGcw0KGJf1mlPzvr0bB&#10;plifSjmVpzSZL7fbY305zFaoVPuz+fkG4anx7/CrvdAK+gN4fgk/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8jEbsMAAADbAAAADwAAAAAAAAAAAAAAAACYAgAAZHJzL2Rv&#10;d25yZXYueG1sUEsFBgAAAAAEAAQA9QAAAIgDA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5" style="position:absolute;left:-291;top:23270;width:6626;height:1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14:paraId="653F20D8" w14:textId="77777777" w:rsidR="00817153" w:rsidRDefault="00817153" w:rsidP="00BA7A09">
                        <w:r>
                          <w:rPr>
                            <w:color w:val="000000"/>
                            <w:sz w:val="18"/>
                            <w:szCs w:val="18"/>
                          </w:rPr>
                          <w:t>LSL = LPC -</w:t>
                        </w:r>
                      </w:p>
                    </w:txbxContent>
                  </v:textbox>
                </v:rect>
                <v:rect id="Rectangle 23" o:spid="_x0000_s1176" style="position:absolute;left:1647;top:18750;width:3893;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f2rsIA&#10;AADbAAAADwAAAGRycy9kb3ducmV2LnhtbERPz2vCMBS+D/wfwhN2GTZdB6NWo8hA2GEwrB709mie&#10;TbV5KU3Wdvvrl8Ngx4/v93o72VYM1PvGsYLnJAVBXDndcK3gdNwvchA+IGtsHZOCb/Kw3cwe1lho&#10;N/KBhjLUIoawL1CBCaErpPSVIYs+cR1x5K6utxgi7GupexxjuG1llqav0mLDscFgR2+Gqnv5ZRXs&#10;P88N8Y88PC3z0d2q7FKaj06px/m0W4EINIV/8Z/7XSt4iWP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1/auwgAAANsAAAAPAAAAAAAAAAAAAAAAAJgCAABkcnMvZG93&#10;bnJldi54bWxQSwUGAAAAAAQABAD1AAAAhwMAAAAA&#10;" filled="f" stroked="f">
                  <v:textbox style="mso-fit-shape-to-text:t" inset="0,0,0,0">
                    <w:txbxContent>
                      <w:p w14:paraId="2A8D3A4B" w14:textId="77777777" w:rsidR="00817153" w:rsidRDefault="00817153" w:rsidP="00BA7A09">
                        <w:r>
                          <w:rPr>
                            <w:color w:val="000000"/>
                            <w:sz w:val="18"/>
                            <w:szCs w:val="18"/>
                          </w:rPr>
                          <w:t>LASL  -</w:t>
                        </w:r>
                      </w:p>
                    </w:txbxContent>
                  </v:textbox>
                </v:rect>
                <v:rect id="Rectangle 25" o:spid="_x0000_s1177" style="position:absolute;left:1812;top:8280;width:4109;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tTNcUA&#10;AADbAAAADwAAAGRycy9kb3ducmV2LnhtbESPQWvCQBSE70L/w/IKXkQ3WhC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1M1xQAAANsAAAAPAAAAAAAAAAAAAAAAAJgCAABkcnMv&#10;ZG93bnJldi54bWxQSwUGAAAAAAQABAD1AAAAigMAAAAA&#10;" filled="f" stroked="f">
                  <v:textbox style="mso-fit-shape-to-text:t" inset="0,0,0,0">
                    <w:txbxContent>
                      <w:p w14:paraId="7895E6AC" w14:textId="77777777" w:rsidR="00817153" w:rsidRDefault="00817153" w:rsidP="00BA7A09">
                        <w:r>
                          <w:rPr>
                            <w:color w:val="000000"/>
                            <w:sz w:val="18"/>
                            <w:szCs w:val="18"/>
                          </w:rPr>
                          <w:t>HASL  -</w:t>
                        </w:r>
                      </w:p>
                    </w:txbxContent>
                  </v:textbox>
                </v:rect>
                <v:rect id="Rectangle 40" o:spid="_x0000_s1178" style="position:absolute;left:17425;top:3881;width:7664;height:4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14:paraId="283582E5" w14:textId="77777777" w:rsidR="00817153" w:rsidRDefault="00817153" w:rsidP="00BA7A09">
                        <w:r>
                          <w:rPr>
                            <w:color w:val="000000"/>
                            <w:sz w:val="16"/>
                            <w:szCs w:val="16"/>
                          </w:rPr>
                          <w:t>Ancillary Services Provided: Reg-Down</w:t>
                        </w:r>
                      </w:p>
                    </w:txbxContent>
                  </v:textbox>
                </v:rect>
                <v:line id="Line 44" o:spid="_x0000_s1179"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uhMMcAAADbAAAADwAAAGRycy9kb3ducmV2LnhtbESPT2vCQBTE7wW/w/IEL1I3kRJLdBWp&#10;LXhoxX+FHp/ZZxLNvk2zW43fvlsQehxm5jfMZNaaSlyocaVlBfEgAkGcWV1yrmC/e3t8BuE8ssbK&#10;Mim4kYPZtPMwwVTbK2/osvW5CBB2KSoovK9TKV1WkEE3sDVx8I62MeiDbHKpG7wGuKnkMIoSabDk&#10;sFBgTS8FZeftj1HwdUy+1x/Zon9IDiNcvVeL+PP1pFSv287HIDy1/j98by+1gqcY/r6EH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K6EwxwAAANsAAAAPAAAAAAAA&#10;AAAAAAAAAKECAABkcnMvZG93bnJldi54bWxQSwUGAAAAAAQABAD5AAAAlQMAAAAA&#10;" strokeweight="1.85pt"/>
                <v:rect id="Rectangle 45" o:spid="_x0000_s1180" style="position:absolute;left:688;top:13112;width:6713;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yOcUA&#10;AADbAAAADwAAAGRycy9kb3ducmV2LnhtbESPQWvCQBSE7wX/w/IEL0U3hlI0zUZEEDwIxbQHvT2y&#10;r9m02bchu5rYX98tFHocZuYbJt+MthU36n3jWMFykYAgrpxuuFbw/rafr0D4gKyxdUwK7uRhU0we&#10;csy0G/hEtzLUIkLYZ6jAhNBlUvrKkEW/cB1x9D5cbzFE2ddS9zhEuG1lmiTP0mLDccFgRztD1Vd5&#10;tQr2r+eG+FueHterwX1W6aU0x06p2XTcvoAINIb/8F/7oBU8pf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bI5xQAAANsAAAAPAAAAAAAAAAAAAAAAAJgCAABkcnMv&#10;ZG93bnJldi54bWxQSwUGAAAAAAQABAD1AAAAigMAAAAA&#10;" filled="f" stroked="f">
                  <v:textbox style="mso-fit-shape-to-text:t" inset="0,0,0,0">
                    <w:txbxContent>
                      <w:p w14:paraId="0BA6E00F" w14:textId="77777777" w:rsidR="00817153" w:rsidRDefault="00817153" w:rsidP="00BA7A09">
                        <w:r>
                          <w:rPr>
                            <w:color w:val="000000"/>
                            <w:sz w:val="16"/>
                            <w:szCs w:val="16"/>
                          </w:rPr>
                          <w:t>Current Load</w:t>
                        </w:r>
                      </w:p>
                    </w:txbxContent>
                  </v:textbox>
                </v:rect>
                <v:rect id="Rectangle 46" o:spid="_x0000_s1181" style="position:absolute;left:1146;top:14490;width:439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1F271456" w14:textId="77777777" w:rsidR="00817153" w:rsidRDefault="00817153" w:rsidP="00BA7A09">
                        <w:r>
                          <w:rPr>
                            <w:color w:val="000000"/>
                            <w:sz w:val="16"/>
                            <w:szCs w:val="16"/>
                          </w:rPr>
                          <w:t>Telemetry</w:t>
                        </w:r>
                      </w:p>
                    </w:txbxContent>
                  </v:textbox>
                </v:rect>
                <v:rect id="Rectangle 48" o:spid="_x0000_s1182" style="position:absolute;left:16215;top:9315;width:3365;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P1sQA&#10;AADbAAAADwAAAGRycy9kb3ducmV2LnhtbESPQWvCQBSE74X+h+UVvIhuFBGNrlIEwYMgxh7q7ZF9&#10;ZmOzb0N2NdFf7xYKPQ4z8w2zXHe2EndqfOlYwWiYgCDOnS65UPB12g5mIHxA1lg5JgUP8rBevb8t&#10;MdWu5SPds1CICGGfogITQp1K6XNDFv3Q1cTRu7jGYoiyKaRusI1wW8lxkkylxZLjgsGaNobyn+xm&#10;FWwP3yXxUx7781nrrvn4nJl9rVTvo/tcgAjUhf/wX3unFUwm8Psl/gC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cj9bEAAAA2wAAAA8AAAAAAAAAAAAAAAAAmAIAAGRycy9k&#10;b3ducmV2LnhtbFBLBQYAAAAABAAEAPUAAACJAwAAAAA=&#10;" filled="f" stroked="f">
                  <v:textbox style="mso-fit-shape-to-text:t" inset="0,0,0,0">
                    <w:txbxContent>
                      <w:p w14:paraId="7B8F31FC" w14:textId="77777777" w:rsidR="00817153" w:rsidRDefault="00817153" w:rsidP="00BA7A09">
                        <w:r>
                          <w:rPr>
                            <w:color w:val="000000"/>
                            <w:sz w:val="18"/>
                            <w:szCs w:val="18"/>
                          </w:rPr>
                          <w:t>HDL</w:t>
                        </w:r>
                      </w:p>
                    </w:txbxContent>
                  </v:textbox>
                </v:rect>
                <v:rect id="Rectangle 50" o:spid="_x0000_s1183" style="position:absolute;left:16217;top:18288;width:3366;height:2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14:paraId="5077384A" w14:textId="77777777" w:rsidR="00817153" w:rsidRDefault="00817153" w:rsidP="00BA7A09">
                        <w:r>
                          <w:rPr>
                            <w:color w:val="000000"/>
                            <w:sz w:val="18"/>
                            <w:szCs w:val="18"/>
                          </w:rPr>
                          <w:t>LDL</w:t>
                        </w:r>
                      </w:p>
                    </w:txbxContent>
                  </v:textbox>
                </v:rect>
                <v:rect id="Rectangle 54" o:spid="_x0000_s1184" style="position:absolute;left:7504;top:28294;width:7906;height:1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14:paraId="7CD7B712" w14:textId="77777777" w:rsidR="00817153" w:rsidRDefault="00817153" w:rsidP="00BA7A09">
                        <w:r>
                          <w:rPr>
                            <w:color w:val="000000"/>
                            <w:sz w:val="18"/>
                            <w:szCs w:val="18"/>
                          </w:rPr>
                          <w:t>5-30 Minutes</w:t>
                        </w:r>
                      </w:p>
                    </w:txbxContent>
                  </v:textbox>
                </v:rect>
                <v:rect id="Rectangle 58" o:spid="_x0000_s1185" style="position:absolute;left:2759;width:339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14248AD0" w14:textId="77777777" w:rsidR="00817153" w:rsidRDefault="00817153" w:rsidP="00BA7A09">
                        <w:pPr>
                          <w:rPr>
                            <w:u w:val="single"/>
                          </w:rPr>
                        </w:pPr>
                        <w:r>
                          <w:rPr>
                            <w:b/>
                            <w:bCs/>
                            <w:color w:val="000000"/>
                            <w:u w:val="single"/>
                          </w:rPr>
                          <w:t>Load</w:t>
                        </w:r>
                      </w:p>
                    </w:txbxContent>
                  </v:textbox>
                </v:rect>
                <v:shape id="Freeform 61" o:spid="_x0000_s1186" style="position:absolute;left:33039;top:7418;width:622;height:10929;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aovMAA&#10;AADbAAAADwAAAGRycy9kb3ducmV2LnhtbERPy4rCMBTdD/gP4QqzGTTtIKNUoxRB6GbA18bdtbl9&#10;aHNTmoytf28WwiwP573aDKYRD+pcbVlBPI1AEOdW11wqOJ92kwUI55E1NpZJwZMcbNajjxUm2vZ8&#10;oMfRlyKEsEtQQeV9m0jp8ooMuqltiQNX2M6gD7Arpe6wD+Gmkd9R9CMN1hwaKmxpW1F+P/4ZBfmF&#10;063MsvQWl199fP0t9tG8UOpzPKRLEJ4G/y9+uzOtYBbGhi/h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faovMAAAADbAAAADwAAAAAAAAAAAAAAAACYAgAAZHJzL2Rvd25y&#10;ZXYueG1sUEsFBgAAAAAEAAQA9QAAAIUDA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7" style="position:absolute;left:33297;top:17942;width:16480;height:569;visibility:visible;mso-wrap-style:square;v-text-anchor:top" coordsize="5280,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paK8IA&#10;AADbAAAADwAAAGRycy9kb3ducmV2LnhtbESPT2sCMRTE74LfITyhN81apOhqVsQiSGkPWqHXx+bt&#10;H9y8rEl002/fFAo9DjPzG2azjaYTD3K+taxgPstAEJdWt1wruHwepksQPiBr7CyTgm/ysC3Gow3m&#10;2g58osc51CJB2OeooAmhz6X0ZUMG/cz2xMmrrDMYknS11A6HBDedfM6yF2mw5bTQYE/7hsrr+W4U&#10;vEa5+7o4ecXb28q8RwpVNnwo9TSJuzWIQDH8h//aR61gsYLfL+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KlorwgAAANsAAAAPAAAAAAAAAAAAAAAAAJgCAABkcnMvZG93&#10;bnJldi54bWxQSwUGAAAAAAQABAD1AAAAhwM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8" style="position:absolute;left:49858;top:18115;width:3956;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4fCMIA&#10;AADbAAAADwAAAGRycy9kb3ducmV2LnhtbERPz2vCMBS+D/wfwhN2GTZdYaNWo8hA2GEwrB709mie&#10;TbV5KU3Wdvvrl8Ngx4/v93o72VYM1PvGsYLnJAVBXDndcK3gdNwvchA+IGtsHZOCb/Kw3cwe1lho&#10;N/KBhjLUIoawL1CBCaErpPSVIYs+cR1x5K6utxgi7GupexxjuG1llqav0mLDscFgR2+Gqnv5ZRXs&#10;P88N8Y88PC3z0d2q7FKaj06px/m0W4EINIV/8Z/7XSt4iev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fh8IwgAAANsAAAAPAAAAAAAAAAAAAAAAAJgCAABkcnMvZG93&#10;bnJldi54bWxQSwUGAAAAAAQABAD1AAAAhwMAAAAA&#10;" filled="f" stroked="f">
                  <v:textbox style="mso-fit-shape-to-text:t" inset="0,0,0,0">
                    <w:txbxContent>
                      <w:p w14:paraId="3D153508" w14:textId="77777777" w:rsidR="00817153" w:rsidRDefault="00817153" w:rsidP="00BA7A09">
                        <w:r>
                          <w:rPr>
                            <w:color w:val="000000"/>
                            <w:sz w:val="16"/>
                            <w:szCs w:val="16"/>
                          </w:rPr>
                          <w:t>Quantity</w:t>
                        </w:r>
                      </w:p>
                    </w:txbxContent>
                  </v:textbox>
                </v:rect>
                <v:shape id="Freeform 64" o:spid="_x0000_s1189" style="position:absolute;left:33384;top:9316;width:12573;height:5144;flip:y;visibility:visible;mso-wrap-style:square;v-text-anchor:top" coordsize="1941,1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58zcMA&#10;AADbAAAADwAAAGRycy9kb3ducmV2LnhtbESPT4vCMBTE74LfIbyFvYimdf1H1yiiu+BNrB48Pppn&#10;W2xeShNt99tvBMHjMDO/YZbrzlTiQY0rLSuIRxEI4szqknMF59PvcAHCeWSNlWVS8EcO1qt+b4mJ&#10;ti0f6ZH6XAQIuwQVFN7XiZQuK8igG9maOHhX2xj0QTa51A22AW4qOY6imTRYclgosKZtQdktvRsF&#10;+lDvWrnx14Od/+wuk68oHuibUp8f3eYbhKfOv8Ov9l4rmMbw/B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58zcMAAADbAAAADwAAAAAAAAAAAAAAAACYAgAAZHJzL2Rv&#10;d25yZXYueG1sUEsFBgAAAAAEAAQA9QAAAIgDAAAAAA==&#10;" path="m,1133c229,1079,1045,988,1368,798,1692,609,1823,167,1941,e" filled="f" strokecolor="#339" strokeweight="1.85pt">
                  <v:path arrowok="t" o:connecttype="custom" o:connectlocs="0,48136217;240846069,33903487;341726794,0" o:connectangles="0,0,0"/>
                </v:shape>
                <v:rect id="Rectangle 65" o:spid="_x0000_s1190" style="position:absolute;left:38732;top:7677;width:7246;height:1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TtMMA&#10;AADbAAAADwAAAGRycy9kb3ducmV2LnhtbESPS4vCQBCE74L/YWjBm05c8BUdRfaBHn2BemsybRLM&#10;9ITMrIn763cEwWNRVV9R82VjCnGnyuWWFQz6EQjixOqcUwXHw09vAsJ5ZI2FZVLwIAfLRbs1x1jb&#10;mnd03/tUBAi7GBVk3pexlC7JyKDr25I4eFdbGfRBVqnUFdYBbgr5EUUjaTDnsJBhSZ8ZJbf9r1Gw&#10;npSr88b+1WnxfVmftqfp12Hqlep2mtUMhKfGv8Ov9kYrGI7h+SX8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3/TtMMAAADbAAAADwAAAAAAAAAAAAAAAACYAgAAZHJzL2Rv&#10;d25yZXYueG1sUEsFBgAAAAAEAAQA9QAAAIgDAAAAAA==&#10;" filled="f" stroked="f">
                  <v:textbox inset="0,0,0,0">
                    <w:txbxContent>
                      <w:p w14:paraId="2B60C641" w14:textId="77777777" w:rsidR="00817153" w:rsidRDefault="00817153" w:rsidP="00BA7A09">
                        <w:r>
                          <w:rPr>
                            <w:color w:val="000000"/>
                            <w:sz w:val="16"/>
                            <w:szCs w:val="16"/>
                          </w:rPr>
                          <w:t>Bid Curve Load</w:t>
                        </w:r>
                      </w:p>
                    </w:txbxContent>
                  </v:textbox>
                </v:rect>
                <v:line id="Line 66" o:spid="_x0000_s1191" style="position:absolute;visibility:visible;mso-wrap-style:square" from="33384,18201" to="33384,18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1NhMMAAADcAAAADwAAAGRycy9kb3ducmV2LnhtbESPQYvCMBSE74L/ITzBm6Yqq7vVKCII&#10;XlbZ6mVvj+ZtW2xeahK1/nsjCHscZuYbZrFqTS1u5HxlWcFomIAgzq2uuFBwOm4HnyB8QNZYWyYF&#10;D/KwWnY7C0y1vfMP3bJQiAhhn6KCMoQmldLnJRn0Q9sQR+/POoMhSldI7fAe4aaW4ySZSoMVx4US&#10;G9qUlJ+zq1Hgiu/mMpvsa58cfr+y/XqmJ9Yp1e+16zmIQG34D7/bO61g/DGF15l4BOTy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TYTDAAAA3AAAAA8AAAAAAAAAAAAA&#10;AAAAoQIAAGRycy9kb3ducmV2LnhtbFBLBQYAAAAABAAEAPkAAACRAwAAAAA=&#10;" strokeweight=".65pt">
                  <v:stroke endcap="round"/>
                </v:line>
                <v:rect id="Rectangle 69" o:spid="_x0000_s1192" style="position:absolute;left:32693;top:19411;width:4096;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jMYA&#10;AADcAAAADwAAAGRycy9kb3ducmV2LnhtbESPQWvCQBSE74X+h+UJvRTdNGCN0VVKQehBKEYPentk&#10;n9lo9m3Ibk3aX98tFDwOM/MNs1wPthE36nztWMHLJAFBXDpdc6XgsN+MMxA+IGtsHJOCb/KwXj0+&#10;LDHXrucd3YpQiQhhn6MCE0KbS+lLQxb9xLXE0Tu7zmKIsquk7rCPcNvINElepcWa44LBlt4Nldfi&#10;yyrYfB5r4h+5e55nvbuU6akw21app9HwtgARaAj38H/7QytIpz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kjMYAAADcAAAADwAAAAAAAAAAAAAAAACYAgAAZHJz&#10;L2Rvd25yZXYueG1sUEsFBgAAAAAEAAQA9QAAAIsDAAAAAA==&#10;" filled="f" stroked="f">
                  <v:textbox style="mso-fit-shape-to-text:t" inset="0,0,0,0">
                    <w:txbxContent>
                      <w:p w14:paraId="047CAC22" w14:textId="77777777" w:rsidR="00817153" w:rsidRDefault="00817153" w:rsidP="00BA7A09">
                        <w:r>
                          <w:rPr>
                            <w:color w:val="000000"/>
                            <w:sz w:val="12"/>
                            <w:szCs w:val="12"/>
                          </w:rPr>
                          <w:t>LSL/LPC</w:t>
                        </w:r>
                      </w:p>
                    </w:txbxContent>
                  </v:textbox>
                </v:rect>
                <v:rect id="Rectangle 71" o:spid="_x0000_s1193" style="position:absolute;left:45032;top:19411;width:4191;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uw/sIA&#10;AADcAAAADwAAAGRycy9kb3ducmV2LnhtbERPz2vCMBS+D/Y/hDfYZWhqwVGrUYYgeBiIdYd5ezTP&#10;pq55KU201b/eHIQdP77fi9VgG3GlzteOFUzGCQji0umaKwU/h80oA+EDssbGMSm4kYfV8vVlgbl2&#10;Pe/pWoRKxBD2OSowIbS5lL40ZNGPXUscuZPrLIYIu0rqDvsYbhuZJsmntFhzbDDY0tpQ+VdcrILN&#10;7rcmvsv9xyzr3blMj4X5bpV6fxu+5iACDeFf/HRvtYJ0GtfG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e7D+wgAAANwAAAAPAAAAAAAAAAAAAAAAAJgCAABkcnMvZG93&#10;bnJldi54bWxQSwUGAAAAAAQABAD1AAAAhwMAAAAA&#10;" filled="f" stroked="f">
                  <v:textbox style="mso-fit-shape-to-text:t" inset="0,0,0,0">
                    <w:txbxContent>
                      <w:p w14:paraId="77993939" w14:textId="77777777" w:rsidR="00817153" w:rsidRDefault="00817153" w:rsidP="00BA7A09">
                        <w:r>
                          <w:rPr>
                            <w:color w:val="000000"/>
                            <w:sz w:val="12"/>
                            <w:szCs w:val="12"/>
                          </w:rPr>
                          <w:t>HSL/MPC</w:t>
                        </w:r>
                      </w:p>
                    </w:txbxContent>
                  </v:textbox>
                </v:rect>
                <v:group id="Group 72" o:spid="_x0000_s1194" style="position:absolute;left:6383;top:4054;width:8529;height:22707"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73" o:spid="_x0000_s1195"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ucUsIA&#10;AADcAAAADwAAAGRycy9kb3ducmV2LnhtbERPTWvCQBC9C/0Pywjemo0ppCG6SitIS1GkaYvXITtN&#10;gtnZkF2T9N93D4LHx/tebyfTioF611hWsIxiEMSl1Q1XCr6/9o8ZCOeRNbaWScEfOdhuHmZrzLUd&#10;+ZOGwlcihLDLUUHtfZdL6cqaDLrIdsSB+7W9QR9gX0nd4xjCTSuTOE6lwYZDQ40d7WoqL8XVKDjI&#10;LL0c9DF5+3hKnn/wdJavjpVazKeXFQhPk7+Lb+53rSBJw/xwJhw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G5xSwgAAANwAAAAPAAAAAAAAAAAAAAAAAJgCAABkcnMvZG93&#10;bnJldi54bWxQSwUGAAAAAAQABAD1AAAAhwMAAAAA&#10;" fillcolor="#bbe0e3" stroked="f"/>
                  <v:rect id="Rectangle 74" o:spid="_x0000_s1196"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l2cMA&#10;AADcAAAADwAAAGRycy9kb3ducmV2LnhtbESPT4vCMBTE7wt+h/AEb2taBVeqUVQQ9egfFG/P5tkW&#10;m5fSRFu/vVlY2OMwM79hpvPWlOJFtSssK4j7EQji1OqCMwWn4/p7DMJ5ZI2lZVLwJgfzWedriom2&#10;De/pdfCZCBB2CSrIva8SKV2ak0HXtxVx8O62NuiDrDOpa2wC3JRyEEUjabDgsJBjRauc0sfhaRTc&#10;4vdwuBs3q+VmS+3557pZV3hRqtdtFxMQnlr/H/5rb7WCwSiG3zPhCM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l2cMAAADcAAAADwAAAAAAAAAAAAAAAACYAgAAZHJzL2Rv&#10;d25yZXYueG1sUEsFBgAAAAAEAAQA9QAAAIgDAAAAAA==&#10;" filled="f" strokeweight=".65pt">
                    <v:stroke endcap="round"/>
                  </v:rect>
                </v:group>
                <v:shape id="Freeform 75" o:spid="_x0000_s1197" style="position:absolute;left:6297;top:26828;width:41933;height:637;visibility:visible;mso-wrap-style:square;v-text-anchor:top" coordsize="6604,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77MQA&#10;AADcAAAADwAAAGRycy9kb3ducmV2LnhtbESPQYvCMBSE7wv+h/AW9qbp9iDSNYoKiqyiqKvnR/Ns&#10;i81LbWKt/94Iwh6HmfmGGY5bU4qGaldYVvDdi0AQp1YXnCn4O8y7AxDOI2ssLZOCBzkYjzofQ0y0&#10;vfOOmr3PRICwS1BB7n2VSOnSnAy6nq2Ig3e2tUEfZJ1JXeM9wE0p4yjqS4MFh4UcK5rllF72N6Ng&#10;U65PlZzKU5YufrfbY3M9zFeo1NdnO/kB4an1/+F3e6kVxP0YXmfCEZCj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gu+zEAAAA3AAAAA8AAAAAAAAAAAAAAAAAmAIAAGRycy9k&#10;b3ducmV2LnhtbFBLBQYAAAAABAAEAPUAAACJAw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8" style="position:absolute;left:6383;top:23550;width:8529;height:3555"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rect id="Rectangle 77" o:spid="_x0000_s119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N4JMMA&#10;AADcAAAADwAAAGRycy9kb3ducmV2LnhtbESP3YrCMBSE7xd8h3AEbxZN/aFINYoIC+6VWH2AQ3Ns&#10;i81JSWLN7tNvFhb2cpiZb5jtPppODOR8a1nBfJaBIK6sbrlWcLt+TNcgfEDW2FkmBV/kYb8bvW2x&#10;0PbFFxrKUIsEYV+ggiaEvpDSVw0Z9DPbEyfvbp3BkKSrpXb4SnDTyUWW5dJgy2mhwZ6ODVWP8mkU&#10;PN97T2Wbn5efD+fiIV5pyL+VmozjYQMiUAz/4b/2SStY5Cv4PZOO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N4JMMAAADcAAAADwAAAAAAAAAAAAAAAACYAgAAZHJzL2Rv&#10;d25yZXYueG1sUEsFBgAAAAAEAAQA9QAAAIgDAAAAAA==&#10;" fillcolor="#099" stroked="f"/>
                  <v:rect id="Rectangle 78" o:spid="_x0000_s1200"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Sj2sUA&#10;AADcAAAADwAAAGRycy9kb3ducmV2LnhtbESPS4vCQBCE78L+h6EX9qYTFR9ER9kVJO7RB4q3NtMm&#10;wUxPyMya+O+dBcFjUVVfUfNla0pxp9oVlhX0exEI4tTqgjMFh/26OwXhPLLG0jIpeJCD5eKjM8dY&#10;24a3dN/5TAQIuxgV5N5XsZQuzcmg69mKOHhXWxv0QdaZ1DU2AW5KOYiisTRYcFjIsaJVTult92cU&#10;XPqP4fB32qx+kg21x8k5WVd4Uurrs/2egfDU+nf41d5oBYPxCP7PhCM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NKPaxQAAANwAAAAPAAAAAAAAAAAAAAAAAJgCAABkcnMv&#10;ZG93bnJldi54bWxQSwUGAAAAAAQABAD1AAAAigMAAAAA&#10;" filled="f" strokeweight=".65pt">
                    <v:stroke endcap="round"/>
                  </v:rect>
                </v:group>
                <v:group id="Group 80" o:spid="_x0000_s1201" style="position:absolute;left:6383;top:9057;width:8529;height:11591"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sjb8QAAADcAAAADwAAAGRycy9kb3ducmV2LnhtbESPQYvCMBSE7wv+h/CE&#10;va1pXSxSjSKisgcRVgXx9miebbF5KU1s67/fCMIeh5n5hpkve1OJlhpXWlYQjyIQxJnVJecKzqft&#10;1xSE88gaK8uk4EkOlovBxxxTbTv+pfbocxEg7FJUUHhfp1K6rCCDbmRr4uDdbGPQB9nkUjfYBbip&#10;5DiKEmmw5LBQYE3rgrL78WEU7DrsVt/xpt3fb+vn9TQ5XPYxKfU57FczEJ56/x9+t3+0gnGSwO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Zsjb8QAAADcAAAA&#10;DwAAAAAAAAAAAAAAAACqAgAAZHJzL2Rvd25yZXYueG1sUEsFBgAAAAAEAAQA+gAAAJsDAAAAAA==&#10;">
                  <v:rect id="Rectangle 81" o:spid="_x0000_s1202"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qBWMUA&#10;AADcAAAADwAAAGRycy9kb3ducmV2LnhtbESPT0sDMRTE70K/Q3gFbzZxkSrbpkVaFNGDtLb3R/K6&#10;u+3mZbvJ/vHbG0HwOMzMb5jlenS16KkNlWcN9zMFgth4W3Gh4fD1cvcEIkRki7Vn0vBNAdaryc0S&#10;c+sH3lG/j4VIEA45aihjbHIpgynJYZj5hjh5J986jEm2hbQtDgnuapkpNZcOK04LJTa0Kclc9p3T&#10;oNS7ee3Pg/nYHq+fXbbtqoex0/p2Oj4vQEQa43/4r/1mNWTzR/g9k4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FYxQAAANwAAAAPAAAAAAAAAAAAAAAAAJgCAABkcnMv&#10;ZG93bnJldi54bWxQSwUGAAAAAAQABAD1AAAAigMAAAAA&#10;" fillcolor="#ff9" stroked="f"/>
                  <v:rect id="Rectangle 82" o:spid="_x0000_s1203"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UMRMAA&#10;AADcAAAADwAAAGRycy9kb3ducmV2LnhtbERPy4rCMBTdC/5DuII7TVXQ0jGKCqIufeAwuzvNtS02&#10;N6WJtv69WQguD+c9X7amFE+qXWFZwWgYgSBOrS44U3A5bwcxCOeRNZaWScGLHCwX3c4cE20bPtLz&#10;5DMRQtglqCD3vkqkdGlOBt3QVsSBu9naoA+wzqSusQnhppTjKJpKgwWHhhwr2uSU3k8Po+B/9JpM&#10;DnGzWe/21F5nf7tthb9K9Xvt6geEp9Z/xR/3XisYT8PacCYcAbl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TUMRMAAAADcAAAADwAAAAAAAAAAAAAAAACYAgAAZHJzL2Rvd25y&#10;ZXYueG1sUEsFBgAAAAAEAAQA9QAAAIUDAAAAAA==&#10;" filled="f" strokeweight=".65pt">
                    <v:stroke endcap="round"/>
                  </v:rect>
                </v:group>
                <v:line id="Line 96" o:spid="_x0000_s1204"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CTSsQAAADcAAAADwAAAGRycy9kb3ducmV2LnhtbERPTWvCQBC9C/6HZYReim70ECV1FVEL&#10;PbSi0YLHMTsm0exsmt1q/PfdQ8Hj431P562pxI0aV1pWMBxEIIgzq0vOFRz27/0JCOeRNVaWScGD&#10;HMxn3c4UE23vvKNb6nMRQtglqKDwvk6kdFlBBt3A1sSBO9vGoA+wyaVu8B7CTSVHURRLgyWHhgJr&#10;WhaUXdNfo+B4jn+2X9nq9RSfxrj5rFbD7/VFqZdeu3gD4an1T/G/+0MrGI3D/HAmHA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sJNKxAAAANwAAAAPAAAAAAAAAAAA&#10;AAAAAKECAABkcnMvZG93bnJldi54bWxQSwUGAAAAAAQABAD5AAAAkgMAAAAA&#10;" strokeweight="1.85pt"/>
                <v:group id="Group 107" o:spid="_x0000_s1205" style="position:absolute;left:6383;top:4054;width:8529;height:22707" coordorigin="2419,2729" coordsize="1343,3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rect id="Rectangle 108" o:spid="_x0000_s1206"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wxY8MA&#10;AADcAAAADwAAAGRycy9kb3ducmV2LnhtbESPQWsCMRSE70L/Q3gFb5ptBJXVKLZQFLFIreL1sXnu&#10;Lm5elk3U9d+bguBxmJlvmOm8tZW4UuNLxxo++gkI4syZknMN+7/v3hiED8gGK8ek4U4e5rO3zhRT&#10;4278S9ddyEWEsE9RQxFCnUrps4Is+r6riaN3co3FEGWTS9PgLcJtJVWSDKXFkuNCgTV9FZSddxer&#10;YSPHw/PG/KjleqBGB9we5adnrbvv7WICIlAbXuFne2U0qJGC/zPxCM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wxY8MAAADcAAAADwAAAAAAAAAAAAAAAACYAgAAZHJzL2Rv&#10;d25yZXYueG1sUEsFBgAAAAAEAAQA9QAAAIgDAAAAAA==&#10;" fillcolor="#bbe0e3" stroked="f"/>
                  <v:rect id="Rectangle 109" o:spid="_x0000_s1207" style="position:absolute;left:2419;top:2729;width:1343;height:36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gI6MUA&#10;AADcAAAADwAAAGRycy9kb3ducmV2LnhtbESPQWvCQBSE7wX/w/IEb3VjAlWiq9RAiB5ri+LtNfua&#10;hGbfhuxq4r/vFgo9DjPzDbPZjaYVd+pdY1nBYh6BIC6tbrhS8PGeP69AOI+ssbVMCh7kYLedPG0w&#10;1XbgN7qffCUChF2KCmrvu1RKV9Zk0M1tRxy8L9sb9EH2ldQ9DgFuWhlH0Ys02HBYqLGjrKby+3Qz&#10;Cj4XjyQ5roZsXxxoPC+vRd7hRanZdHxdg/A0+v/wX/ugFcTLBH7Ph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SAjoxQAAANwAAAAPAAAAAAAAAAAAAAAAAJgCAABkcnMv&#10;ZG93bnJldi54bWxQSwUGAAAAAAQABAD1AAAAigMAAAAA&#10;" filled="f" strokeweight=".65pt">
                    <v:stroke endcap="round"/>
                  </v:rect>
                </v:group>
                <v:group id="Group 110" o:spid="_x0000_s1208" style="position:absolute;left:6383;top:23895;width:8529;height:3193" coordorigin="2419,6363" coordsize="1343,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rect id="Rectangle 111" o:spid="_x0000_s1209"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ZLYsMA&#10;AADcAAAADwAAAGRycy9kb3ducmV2LnhtbESPUWvCMBSF3wf+h3AFX4amOlalGkUEYXsaq/6AS3Nt&#10;i81NSWKN/vplMNjj4ZzzHc5mF00nBnK+taxgPstAEFdWt1wrOJ+O0xUIH5A1dpZJwYM87Lajlw0W&#10;2t75m4Yy1CJB2BeooAmhL6T0VUMG/cz2xMm7WGcwJOlqqR3eE9x0cpFluTTYclposKdDQ9W1vBkF&#10;t9feU9nmX2+fV+fiPp5oyJ9KTcZxvwYRKIb/8F/7QytYLN/h90w6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ZLYsMAAADcAAAADwAAAAAAAAAAAAAAAACYAgAAZHJzL2Rv&#10;d25yZXYueG1sUEsFBgAAAAAEAAQA9QAAAIgDAAAAAA==&#10;" fillcolor="#099" stroked="f"/>
                  <v:rect id="Rectangle 112" o:spid="_x0000_s1210" style="position:absolute;left:2419;top:6363;width:134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rcMUA&#10;AADcAAAADwAAAGRycy9kb3ducmV2LnhtbESPQWvCQBSE74X+h+UJvelGAyrRVawgSY/VUvH2zD6T&#10;YPZtyG5N8u+7BaHHYWa+Ydbb3tTiQa2rLCuYTiIQxLnVFRcKvk6H8RKE88gaa8ukYCAH283ryxoT&#10;bTv+pMfRFyJA2CWooPS+SaR0eUkG3cQ2xMG72dagD7ItpG6xC3BTy1kUzaXBisNCiQ3tS8rvxx+j&#10;4Dod4vhj2e3f04z678UlPTR4Vupt1O9WIDz1/j/8bGdawWwxh7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6twxQAAANwAAAAPAAAAAAAAAAAAAAAAAJgCAABkcnMv&#10;ZG93bnJldi54bWxQSwUGAAAAAAQABAD1AAAAigMAAAAA&#10;" filled="f" strokeweight=".65pt">
                    <v:stroke endcap="round"/>
                  </v:rect>
                </v:group>
                <v:rect id="Rectangle 114" o:spid="_x0000_s1211" style="position:absolute;left:4226;top:26741;width:1138;height:11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JEhcUA&#10;AADcAAAADwAAAGRycy9kb3ducmV2LnhtbESPQWvCQBSE7wX/w/IEb3WjxSrRVURsaw8qmly8PbLP&#10;JJh9G7Krxn/vFgoeh5n5hpktWlOJGzWutKxg0I9AEGdWl5wrSJOv9wkI55E1VpZJwYMcLOadtxnG&#10;2t75QLejz0WAsItRQeF9HUvpsoIMur6tiYN3to1BH2STS93gPcBNJYdR9CkNlhwWCqxpVVB2OV6N&#10;gqXJ0/36NNr+Jpgm37v0A9e7H6V63XY5BeGp9a/wf3ujFQzHY/g7E4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8kSFxQAAANwAAAAPAAAAAAAAAAAAAAAAAJgCAABkcnMv&#10;ZG93bnJldi54bWxQSwUGAAAAAAQABAD1AAAAigMAAAAA&#10;" filled="f" stroked="f">
                  <v:textbox inset="0,0,0,0">
                    <w:txbxContent>
                      <w:p w14:paraId="2F3B3DEA" w14:textId="77777777" w:rsidR="00817153" w:rsidRDefault="00817153" w:rsidP="00BA7A09">
                        <w:r>
                          <w:rPr>
                            <w:color w:val="000000"/>
                            <w:sz w:val="18"/>
                            <w:szCs w:val="18"/>
                          </w:rPr>
                          <w:t>0</w:t>
                        </w:r>
                      </w:p>
                    </w:txbxContent>
                  </v:textbox>
                </v:rect>
                <v:group id="Group 115" o:spid="_x0000_s1212" style="position:absolute;left:6383;top:9057;width:8529;height:10341" coordorigin="2419,3530" coordsize="1343,18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v:rect id="Rectangle 116" o:spid="_x0000_s1213"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AmbMUA&#10;AADcAAAADwAAAGRycy9kb3ducmV2LnhtbESPW0sDMRSE3wX/QzhC32ziUtRumxaxtIg+FHt5PySn&#10;u6ubk3WTvfjvjSD4OMzMN8xyPbpa9NSGyrOGu6kCQWy8rbjQcDpubx9BhIhssfZMGr4pwHp1fbXE&#10;3PqB36k/xEIkCIccNZQxNrmUwZTkMEx9Q5y8i28dxiTbQtoWhwR3tcyUupcOK04LJTb0XJL5PHRO&#10;g1KvZtd/DOZtc/7ad9mmq2Zjp/XkZnxagIg0xv/wX/vFasge5vB7Jh0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QCZsxQAAANwAAAAPAAAAAAAAAAAAAAAAAJgCAABkcnMv&#10;ZG93bnJldi54bWxQSwUGAAAAAAQABAD1AAAAigMAAAAA&#10;" fillcolor="#ff9" stroked="f"/>
                  <v:rect id="Rectangle 117" o:spid="_x0000_s1214" style="position:absolute;left:2419;top:3530;width:1343;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muMIA&#10;AADcAAAADwAAAGRycy9kb3ducmV2LnhtbERPTWvCQBC9F/wPywje6kYDNqRuggoSPdYWpbdpdpoE&#10;s7Mhu5r4791DocfH+17no2nFnXrXWFawmEcgiEurG64UfH3uXxMQziNrbC2Tggc5yLPJyxpTbQf+&#10;oPvJVyKEsEtRQe19l0rpypoMurntiAP3a3uDPsC+krrHIYSbVi6jaCUNNhwaauxoV1N5Pd2Mgp/F&#10;I46PybDbFgcaz2/fxb7Di1Kz6bh5B+Fp9P/iP/dBK1gmYX44E46Az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T+a4wgAAANwAAAAPAAAAAAAAAAAAAAAAAJgCAABkcnMvZG93&#10;bnJldi54bWxQSwUGAAAAAAQABAD1AAAAhwMAAAAA&#10;" filled="f" strokeweight=".65pt">
                    <v:stroke endcap="round"/>
                  </v:rect>
                </v:group>
                <v:group id="Group 120" o:spid="_x0000_s1215" style="position:absolute;left:6728;top:4399;width:7423;height:4074" coordorigin="2472,2784" coordsize="1169,6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v:shape id="Freeform 121" o:spid="_x0000_s1216"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MD7cIA&#10;AADcAAAADwAAAGRycy9kb3ducmV2LnhtbESPQYvCMBSE7wv+h/AEL4umKohUo4iwoOilXWGvz+bZ&#10;FpuX0mQ1/nsjCB6HmfmGWa6DacSNOldbVjAeJSCIC6trLhWcfn+GcxDOI2tsLJOCBzlYr3pfS0y1&#10;vXNGt9yXIkLYpaig8r5NpXRFRQbdyLbE0bvYzqCPsiul7vAe4aaRkySZSYM1x4UKW9pWVFzzf6Pg&#10;79vY8b7wh1OWPY55QuG8OQSlBv2wWYDwFPwn/G7vtILJfAqvM/EI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MwPtwgAAANwAAAAPAAAAAAAAAAAAAAAAAJgCAABkcnMvZG93&#10;bnJldi54bWxQSwUGAAAAAAQABAD1AAAAhwMAAAAA&#10;" path="m,202r95,l95,652r979,l1074,202r95,l585,,,202xe" fillcolor="#bbe0e3" stroked="f">
                    <v:path arrowok="t" o:connecttype="custom" o:connectlocs="0,202;95,202;95,652;1074,652;1074,202;1169,202;585,0;0,202" o:connectangles="0,0,0,0,0,0,0,0"/>
                  </v:shape>
                  <v:shape id="Freeform 122" o:spid="_x0000_s1217" style="position:absolute;left:2472;top:2784;width:1169;height:652;visibility:visible;mso-wrap-style:square;v-text-anchor:top" coordsize="1169,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Qd2MUA&#10;AADcAAAADwAAAGRycy9kb3ducmV2LnhtbESPW2vCQBSE3wv+h+UIfasbbb1FVymFgOiLN3w+ZI9J&#10;NHs2ZleT9td3hUIfh5n5hpkvW1OKB9WusKyg34tAEKdWF5wpOB6StwkI55E1lpZJwTc5WC46L3OM&#10;tW14R4+9z0SAsItRQe59FUvp0pwMup6tiIN3trVBH2SdSV1jE+CmlIMoGkmDBYeFHCv6yim97u9G&#10;gd4mEU4P6837T7J2l+3QNOPbSanXbvs5A+Gp9f/hv/ZKKxhMPuB5Jhw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B3YxQAAANwAAAAPAAAAAAAAAAAAAAAAAJgCAABkcnMv&#10;ZG93bnJldi54bWxQSwUGAAAAAAQABAD1AAAAigMAAAAA&#10;" path="m,202r95,l95,652r979,l1074,202r95,l585,,,202xe" filled="f" strokeweight=".65pt">
                    <v:stroke endcap="round"/>
                    <v:path arrowok="t" o:connecttype="custom" o:connectlocs="0,202;95,202;95,652;1074,652;1074,202;1169,202;585,0;0,202" o:connectangles="0,0,0,0,0,0,0,0"/>
                  </v:shape>
                </v:group>
                <v:rect id="Rectangle 123" o:spid="_x0000_s1218" style="position:absolute;left:8194;top:5435;width:423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14:paraId="6A1CFD30" w14:textId="77777777" w:rsidR="00817153" w:rsidRPr="00364165" w:rsidRDefault="00817153" w:rsidP="00BA7A09">
                        <w:pPr>
                          <w:rPr>
                            <w:sz w:val="16"/>
                          </w:rPr>
                        </w:pPr>
                        <w:r w:rsidRPr="00364165">
                          <w:rPr>
                            <w:sz w:val="16"/>
                          </w:rPr>
                          <w:t>Increasing</w:t>
                        </w:r>
                      </w:p>
                    </w:txbxContent>
                  </v:textbox>
                </v:rect>
                <v:rect id="Rectangle 124" o:spid="_x0000_s1219" style="position:absolute;left:7677;top:6556;width:6680;height:2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zg8UA&#10;AADcAAAADwAAAGRycy9kb3ducmV2LnhtbESPQWvCQBSE74L/YXlCb7qph5CkriLVYo6tEbS3R/aZ&#10;BLNvQ3Zr0v76bqHgcZiZb5jVZjStuFPvGssKnhcRCOLS6oYrBafibZ6AcB5ZY2uZFHyTg816Ollh&#10;pu3AH3Q/+koECLsMFdTed5mUrqzJoFvYjjh4V9sb9EH2ldQ9DgFuWrmMolgabDgs1NjRa03l7fhl&#10;FBySbnvJ7c9QtfvPw/n9nO6K1Cv1NBu3LyA8jf4R/m/nWsEyieHvTDg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LODxQAAANwAAAAPAAAAAAAAAAAAAAAAAJgCAABkcnMv&#10;ZG93bnJldi54bWxQSwUGAAAAAAQABAD1AAAAigMAAAAA&#10;" filled="f" stroked="f">
                  <v:textbox inset="0,0,0,0">
                    <w:txbxContent>
                      <w:p w14:paraId="67506529" w14:textId="77777777" w:rsidR="00817153" w:rsidRDefault="00817153" w:rsidP="00BA7A09">
                        <w:r>
                          <w:rPr>
                            <w:color w:val="000000"/>
                            <w:sz w:val="16"/>
                            <w:szCs w:val="16"/>
                          </w:rPr>
                          <w:t>Consumption</w:t>
                        </w:r>
                      </w:p>
                    </w:txbxContent>
                  </v:textbox>
                </v:rect>
                <v:group id="Group 125" o:spid="_x0000_s1220" style="position:absolute;left:6901;top:20530;width:7423;height:3375" coordorigin="2499,5460" coordsize="116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shape id="Freeform 126" o:spid="_x0000_s1221"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pFT8YA&#10;AADbAAAADwAAAGRycy9kb3ducmV2LnhtbESPQWvCQBSE7wX/w/IEb7qxLSGNrqJCrRaRaiteH9ln&#10;Epp9G7JbE/99Vyj0OMzMN8x03plKXKlxpWUF41EEgjizuuRcwdfn6zAB4TyyxsoyKbiRg/ms9zDF&#10;VNuWD3Q9+lwECLsUFRTe16mULivIoBvZmjh4F9sY9EE2udQNtgFuKvkYRbE0WHJYKLCmVUHZ9/HH&#10;KGhfkqSi3cfptorfl+f98ml7WL8pNeh3iwkIT53/D/+1N1pB/Az3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pFT8YAAADbAAAADwAAAAAAAAAAAAAAAACYAgAAZHJz&#10;L2Rvd25yZXYueG1sUEsFBgAAAAAEAAQA9QAAAIsDAAAAAA==&#10;" path="m,444r110,l110,r949,l1059,444r110,l584,712,,444xe" fillcolor="#bbe0e3" stroked="f">
                    <v:path arrowok="t" o:connecttype="custom" o:connectlocs="0,444;110,444;110,0;1059,0;1059,444;1169,444;584,712;0,444" o:connectangles="0,0,0,0,0,0,0,0"/>
                  </v:shape>
                  <v:shape id="Freeform 127" o:spid="_x0000_s1222" style="position:absolute;left:2499;top:5460;width:1169;height:712;visibility:visible;mso-wrap-style:square;v-text-anchor:top" coordsize="1169,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qjFMQA&#10;AADbAAAADwAAAGRycy9kb3ducmV2LnhtbESPQWsCMRSE74X+h/CE3jRrt7WyGkVaCgUPRa2eH5vn&#10;ZnHzsiRxXfvrG0HocZiZb5j5sreN6MiH2rGC8SgDQVw6XXOl4Gf3OZyCCBFZY+OYFFwpwHLx+DDH&#10;QrsLb6jbxkokCIcCFZgY20LKUBqyGEauJU7e0XmLMUlfSe3xkuC2kc9ZNpEWa04LBlt6N1Setmer&#10;oFuPp6/XJn857w8mW/1+yFz6b6WeBv1qBiJSH//D9/aXVvCWw+1L+g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oxTEAAAA2wAAAA8AAAAAAAAAAAAAAAAAmAIAAGRycy9k&#10;b3ducmV2LnhtbFBLBQYAAAAABAAEAPUAAACJAwAAAAA=&#10;" path="m,444r110,l110,r949,l1059,444r110,l584,712,,444xe" filled="f" strokeweight=".65pt">
                    <v:stroke endcap="round"/>
                    <v:path arrowok="t" o:connecttype="custom" o:connectlocs="0,444;110,444;110,0;1059,0;1059,444;1169,444;584,712;0,444" o:connectangles="0,0,0,0,0,0,0,0"/>
                  </v:shape>
                </v:group>
                <v:rect id="Rectangle 128" o:spid="_x0000_s1223" style="position:absolute;left:8194;top:20528;width:4573;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14:paraId="172B88B2" w14:textId="77777777" w:rsidR="00817153" w:rsidRDefault="00817153" w:rsidP="00BA7A09">
                        <w:r>
                          <w:rPr>
                            <w:color w:val="000000"/>
                            <w:sz w:val="16"/>
                            <w:szCs w:val="16"/>
                          </w:rPr>
                          <w:t>Decreasing</w:t>
                        </w:r>
                      </w:p>
                      <w:p w14:paraId="7C27CC7B" w14:textId="77777777" w:rsidR="00817153" w:rsidRDefault="00817153" w:rsidP="00BA7A09"/>
                    </w:txbxContent>
                  </v:textbox>
                </v:rect>
                <v:rect id="Rectangle 129" o:spid="_x0000_s1224" style="position:absolute;left:7852;top:21652;width:6204;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Sa0sUA&#10;AADbAAAADwAAAGRycy9kb3ducmV2LnhtbESPQWvCQBSE74L/YXlCL1I39SAxugkiCB4EMe2hvT2y&#10;z2za7NuQ3ZrUX+8WCj0OM/MNsy1G24ob9b5xrOBlkYAgrpxuuFbw9np4TkH4gKyxdUwKfshDkU8n&#10;W8y0G/hCtzLUIkLYZ6jAhNBlUvrKkEW/cB1x9K6utxii7Gupexwi3LZymSQrabHhuGCwo72h6qv8&#10;tgoO5/eG+C4v83U6uM9q+VGaU6fU02zcbUAEGsN/+K991ArSNfx+iT9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JrSxQAAANsAAAAPAAAAAAAAAAAAAAAAAJgCAABkcnMv&#10;ZG93bnJldi54bWxQSwUGAAAAAAQABAD1AAAAigMAAAAA&#10;" filled="f" stroked="f">
                  <v:textbox style="mso-fit-shape-to-text:t" inset="0,0,0,0">
                    <w:txbxContent>
                      <w:p w14:paraId="32A342CD" w14:textId="77777777" w:rsidR="00817153" w:rsidRPr="00364165" w:rsidRDefault="00817153" w:rsidP="00BA7A09">
                        <w:pPr>
                          <w:rPr>
                            <w:sz w:val="16"/>
                          </w:rPr>
                        </w:pPr>
                        <w:r w:rsidRPr="00364165">
                          <w:rPr>
                            <w:sz w:val="16"/>
                          </w:rPr>
                          <w:t>Consumption</w:t>
                        </w:r>
                      </w:p>
                    </w:txbxContent>
                  </v:textbox>
                </v:rect>
                <v:line id="Line 130" o:spid="_x0000_s1225" style="position:absolute;visibility:visible;mso-wrap-style:square" from="6383,14492" to="14912,14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Pva8QAAADcAAAADwAAAGRycy9kb3ducmV2LnhtbERPTWvCQBC9C/6HZYReRDd6SCV1FVEL&#10;PbSi0YLHMTsm0exsmt1q/PfdQ8Hj431P562pxI0aV1pWMBpGIIgzq0vOFRz274MJCOeRNVaWScGD&#10;HMxn3c4UE23vvKNb6nMRQtglqKDwvk6kdFlBBt3Q1sSBO9vGoA+wyaVu8B7CTSXHURRLgyWHhgJr&#10;WhaUXdNfo+B4jn+2X9mqf4pPr7j5rFaj7/VFqZdeu3gD4an1T/G/+0MrGE/C2nAmHAE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E+9rxAAAANwAAAAPAAAAAAAAAAAA&#10;AAAAAKECAABkcnMvZG93bnJldi54bWxQSwUGAAAAAAQABAD5AAAAkgMAAAAA&#10;" strokeweight="1.85pt"/>
                <v:shape id="Freeform 131" o:spid="_x0000_s1226" style="position:absolute;left:6297;top:9316;width:8579;height:5290;visibility:visible;mso-wrap-style:square;v-text-anchor:top" coordsize="11009,6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ksj8MA&#10;AADcAAAADwAAAGRycy9kb3ducmV2LnhtbESP3YrCMBSE74V9h3CEvRFN9UK02ygiLHrnan2AQ3L6&#10;wzYntYm1vv1mQfBymJlvmGw72Eb01PnasYL5LAFBrJ2puVRwzb+nKxA+IBtsHJOCJ3nYbj5GGabG&#10;PfhM/SWUIkLYp6igCqFNpfS6Iot+5lri6BWusxii7EppOnxEuG3kIkmW0mLNcaHClvYV6d/L3Sq4&#10;5bf9T3F3z+vkcNLsdX9qDr1Sn+Nh9wUi0BDe4Vf7aBQsVmv4PxOP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ksj8MAAADcAAAADwAAAAAAAAAAAAAAAACYAgAAZHJzL2Rv&#10;d25yZXYueG1sUEsFBgAAAAAEAAQA9QAAAIgD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7" style="position:absolute;left:6383;top:14578;width:8592;height:4794;visibility:visible;mso-wrap-style:square;v-text-anchor:top" coordsize="11009,6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IBCsIA&#10;AADcAAAADwAAAGRycy9kb3ducmV2LnhtbERPz2vCMBS+C/sfwhN201QPop1RuuFggzHQOs/P5tmU&#10;NS81ybTbX78cBI8f3+/luretuJAPjWMFk3EGgrhyuuFawb58Hc1BhIissXVMCn4pwHr1MFhirt2V&#10;t3TZxVqkEA45KjAxdrmUoTJkMYxdR5y4k/MWY4K+ltrjNYXbVk6zbCYtNpwaDHb0Yqj63v1YBc/v&#10;f5ui+PwyVno+zsrD3JwPH0o9DvviCUSkPt7FN/ebVjBdpPnpTDo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gEKwgAAANwAAAAPAAAAAAAAAAAAAAAAAJgCAABkcnMvZG93&#10;bnJldi54bWxQSwUGAAAAAAQABAD1AAAAhwM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8" style="position:absolute;left:10955;top:14578;width:654;height:2305;visibility:visible;mso-wrap-style:square;v-text-anchor:top" coordsize="836,32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L/QcMA&#10;AADcAAAADwAAAGRycy9kb3ducmV2LnhtbESPQWvCQBSE70L/w/IEb7pRIbSpq4hQEKEHbXp/ZJ/Z&#10;1OzbkH1q+u+7BcHjMDPfMKvN4Ft1oz42gQ3MZxko4irYhmsD5dfH9BVUFGSLbWAy8EsRNuuX0QoL&#10;G+58pNtJapUgHAs04ES6QutYOfIYZ6EjTt459B4lyb7Wtsd7gvtWL7Is1x4bTgsOO9o5qi6nqzew&#10;PZc7+czLw6HJSdrvpavcz9GYyXjYvoMSGuQZfrT31sDibQ7/Z9IR0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L/QcMAAADcAAAADwAAAAAAAAAAAAAAAACYAgAAZHJzL2Rv&#10;d25yZXYueG1sUEsFBgAAAAAEAAQA9QAAAIgD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9" style="position:absolute;left:11992;top:14922;width:2730;height:131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pw+cIA&#10;AADcAAAADwAAAGRycy9kb3ducmV2LnhtbESPzYoCMRCE7wu+Q2hhb2vGOYjOGkUEQWUvjvsAzaTn&#10;B5POkERnfHuzsOCxqKqvqPV2tEY8yIfOsYL5LANBXDndcaPg93r4WoIIEVmjcUwKnhRgu5l8rLHQ&#10;buALPcrYiAThUKCCNsa+kDJULVkMM9cTJ6923mJM0jdSexwS3BqZZ9lCWuw4LbTY076l6lberQJ5&#10;LQ/DsjQ+c+e8/jGn46Ump9TndNx9g4g0xnf4v33UCvJVDn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nD5wgAAANwAAAAPAAAAAAAAAAAAAAAAAJgCAABkcnMvZG93&#10;bnJldi54bWxQSwUGAAAAAAQABAD1AAAAhwMAAAAA&#10;" filled="f" stroked="f">
                  <v:textbox style="mso-fit-shape-to-text:t" inset="0,0,0,0">
                    <w:txbxContent>
                      <w:p w14:paraId="7545FB7D" w14:textId="77777777" w:rsidR="00817153" w:rsidRDefault="00817153" w:rsidP="00BA7A09">
                        <w:r>
                          <w:rPr>
                            <w:color w:val="000000"/>
                            <w:sz w:val="18"/>
                            <w:szCs w:val="18"/>
                          </w:rPr>
                          <w:t>Ramp</w:t>
                        </w:r>
                      </w:p>
                    </w:txbxContent>
                  </v:textbox>
                </v:rect>
                <v:rect id="Rectangle 135" o:spid="_x0000_s1230" style="position:absolute;left:12335;top:16128;width:2641;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8AYcYA&#10;AADcAAAADwAAAGRycy9kb3ducmV2LnhtbESPQWvCQBSE74X+h+UVvJS6MUjR6CaUguBBKMYe2tsj&#10;+8xGs29DdjWxv94tFHocZuYbZl2MthVX6n3jWMFsmoAgrpxuuFbwedi8LED4gKyxdUwKbuShyB8f&#10;1phpN/CermWoRYSwz1CBCaHLpPSVIYt+6jri6B1dbzFE2ddS9zhEuG1lmiSv0mLDccFgR++GqnN5&#10;sQo2H18N8Y/cPy8XgztV6Xdpdp1Sk6fxbQUi0Bj+w3/trVaQLufweyYe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8AYcYAAADcAAAADwAAAAAAAAAAAAAAAACYAgAAZHJz&#10;L2Rvd25yZXYueG1sUEsFBgAAAAAEAAQA9QAAAIsDAAAAAA==&#10;" filled="f" stroked="f">
                  <v:textbox style="mso-fit-shape-to-text:t" inset="0,0,0,0">
                    <w:txbxContent>
                      <w:p w14:paraId="2BBA5CB9" w14:textId="77777777" w:rsidR="00817153" w:rsidRDefault="00817153" w:rsidP="00BA7A09">
                        <w:r>
                          <w:rPr>
                            <w:color w:val="000000"/>
                            <w:sz w:val="18"/>
                            <w:szCs w:val="18"/>
                          </w:rPr>
                          <w:t>Rate</w:t>
                        </w:r>
                      </w:p>
                    </w:txbxContent>
                  </v:textbox>
                </v:rect>
                <v:shape id="Freeform 139" o:spid="_x0000_s1231" style="position:absolute;left:6814;top:27777;width:7341;height:565;visibility:visible;mso-wrap-style:square;v-text-anchor:top" coordsize="470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FrEMQA&#10;AADcAAAADwAAAGRycy9kb3ducmV2LnhtbESP0WrCQBRE34X+w3IFX0Q3BmJrdJUitQ2+Nc0HXLLX&#10;JJi9G7LbGP/eLRR8HGbmDLM7jKYVA/WusaxgtYxAEJdWN1wpKH5OizcQziNrbC2Tgjs5OOxfJjtM&#10;tb3xNw25r0SAsEtRQe19l0rpypoMuqXtiIN3sb1BH2RfSd3jLcBNK+MoWkuDDYeFGjs61lRe81+j&#10;4ONrNJ86ed3M8yyJq44uWXEelJpNx/ctCE+jf4b/25lWEG8S+DsTjoD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RaxDEAAAA3AAAAA8AAAAAAAAAAAAAAAAAmAIAAGRycy9k&#10;b3ducmV2LnhtbFBLBQYAAAAABAAEAPUAAACJAw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32" style="position:absolute;left:25361;top:5520;width:29520;height:18390;visibility:visible;mso-wrap-style:square;v-text-anchor:top" coordsize="4649,2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am4sYA&#10;AADcAAAADwAAAGRycy9kb3ducmV2LnhtbESPQWvCQBSE7wX/w/KE3pqNHtI2uoqUFO2lUC2Y4yP7&#10;TILZt2F3a6K/vlsoeBxm5htmuR5NJy7kfGtZwSxJQRBXVrdcK/g+vD+9gPABWWNnmRRcycN6NXlY&#10;Yq7twF902YdaRAj7HBU0IfS5lL5qyKBPbE8cvZN1BkOUrpba4RDhppPzNM2kwZbjQoM9vTVUnfc/&#10;JlLs8ePzULhbVm625fO13w5FcVTqcTpuFiACjeEe/m/vtIL5awZ/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Wam4sYAAADcAAAADwAAAAAAAAAAAAAAAACYAgAAZHJz&#10;L2Rvd25yZXYueG1sUEsFBgAAAAAEAAQA9QAAAIsD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33" style="position:absolute;left:16821;top:20875;width:8350;height:4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xcYA&#10;AADcAAAADwAAAGRycy9kb3ducmV2LnhtbESPQWvCQBSE7wX/w/KE3uqmOVgTXUW0khzbKNjeHtln&#10;Epp9G7Jbk/bXdwuCx2FmvmFWm9G04kq9aywreJ5FIIhLqxuuFJyOh6cFCOeRNbaWScEPOdisJw8r&#10;TLUd+J2uha9EgLBLUUHtfZdK6cqaDLqZ7YiDd7G9QR9kX0nd4xDgppVxFM2lwYbDQo0d7Woqv4pv&#10;oyBbdNuP3P4OVfv6mZ3fzsn+mHilHqfjdgnC0+jv4Vs71wri5AX+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2AxcYAAADcAAAADwAAAAAAAAAAAAAAAACYAgAAZHJz&#10;L2Rvd25yZXYueG1sUEsFBgAAAAAEAAQA9QAAAIsDAAAAAA==&#10;" filled="f" stroked="f">
                  <v:textbox inset="0,0,0,0">
                    <w:txbxContent>
                      <w:p w14:paraId="097E1358" w14:textId="77777777" w:rsidR="00817153" w:rsidRDefault="00817153" w:rsidP="00BA7A09">
                        <w:r>
                          <w:rPr>
                            <w:color w:val="000000"/>
                            <w:sz w:val="16"/>
                            <w:szCs w:val="16"/>
                          </w:rPr>
                          <w:t>Ancillary Services Provided: Reg-Up, RRS, Non-Spin</w:t>
                        </w:r>
                      </w:p>
                    </w:txbxContent>
                  </v:textbox>
                </v:rect>
                <v:rect id="Rectangle 17" o:spid="_x0000_s1234" style="position:absolute;left:-1070;top:3276;width:7004;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IKZMIA&#10;AADcAAAADwAAAGRycy9kb3ducmV2LnhtbERPTYvCMBC9C/sfwizsRTTdHkSrUWRB8LAgVg+7t6EZ&#10;m2ozKU201V9vDoLHx/terHpbixu1vnKs4HucgCAunK64VHA8bEZTED4ga6wdk4I7eVgtPwYLzLTr&#10;eE+3PJQihrDPUIEJocmk9IUhi37sGuLInVxrMUTYllK32MVwW8s0SSbSYsWxwWBDP4aKS361Cja7&#10;v4r4IffD2bRz5yL9z81vo9TXZ7+egwjUh7f45d5qBeksro1n4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wgpkwgAAANwAAAAPAAAAAAAAAAAAAAAAAJgCAABkcnMvZG93&#10;bnJldi54bWxQSwUGAAAAAAQABAD1AAAAhwMAAAAA&#10;" filled="f" stroked="f">
                  <v:textbox style="mso-fit-shape-to-text:t" inset="0,0,0,0">
                    <w:txbxContent>
                      <w:p w14:paraId="7EF0B7F4" w14:textId="77777777" w:rsidR="00817153" w:rsidRDefault="00817153" w:rsidP="00BA7A09">
                        <w:r>
                          <w:rPr>
                            <w:color w:val="000000"/>
                            <w:sz w:val="18"/>
                            <w:szCs w:val="18"/>
                          </w:rPr>
                          <w:t>HSL = MPC -</w:t>
                        </w:r>
                      </w:p>
                    </w:txbxContent>
                  </v:textbox>
                </v:rect>
                <v:shape id="Freeform 36" o:spid="_x0000_s1235" style="position:absolute;left:16217;top:10437;width:622;height:8097;visibility:visible;mso-wrap-style:square;v-text-anchor:top" coordsize="400,3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GoMscA&#10;AADcAAAADwAAAGRycy9kb3ducmV2LnhtbESPW2sCMRSE34X+h3AKvohmtcXLahQRBZ8K9QI+HjfH&#10;3bSbk2WT1e2/N4VCH4eZ+YZZrFpbijvV3jhWMBwkIIgzpw3nCk7HXX8KwgdkjaVjUvBDHlbLl84C&#10;U+0e/En3Q8hFhLBPUUERQpVK6bOCLPqBq4ijd3O1xRBlnUtd4yPCbSlHSTKWFg3HhQIr2hSUfR8a&#10;q+D83jST6/py7W2nb0cTJubj67RRqvvarucgArXhP/zX3msFo9kMfs/EIyCX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BqDLHAAAA3AAAAA8AAAAAAAAAAAAAAAAAmAIAAGRy&#10;cy9kb3ducmV2LnhtbFBLBQYAAAAABAAEAPUAAACMAw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6" style="position:absolute;left:17080;top:13025;width:6763;height:3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Cq8MA&#10;AADcAAAADwAAAGRycy9kb3ducmV2LnhtbERPTWvCQBC9F/wPywi91Y0Wis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Cq8MAAADcAAAADwAAAAAAAAAAAAAAAACYAgAAZHJzL2Rv&#10;d25yZXYueG1sUEsFBgAAAAAEAAQA9QAAAIgDAAAAAA==&#10;" filled="f" stroked="f">
                  <v:textbox inset="0,0,0,0">
                    <w:txbxContent>
                      <w:p w14:paraId="44A038A9" w14:textId="77777777" w:rsidR="00817153" w:rsidRDefault="00817153" w:rsidP="00BA7A09">
                        <w:r>
                          <w:rPr>
                            <w:color w:val="000000"/>
                            <w:sz w:val="16"/>
                            <w:szCs w:val="16"/>
                          </w:rPr>
                          <w:t xml:space="preserve">Normal Load </w:t>
                        </w:r>
                        <w:r>
                          <w:rPr>
                            <w:color w:val="000000"/>
                            <w:sz w:val="16"/>
                            <w:szCs w:val="16"/>
                          </w:rPr>
                          <w:br/>
                          <w:t>Fluctuation</w:t>
                        </w:r>
                      </w:p>
                    </w:txbxContent>
                  </v:textbox>
                </v:rect>
                <v:shape id="Freeform 57" o:spid="_x0000_s1237" style="position:absolute;left:5881;top:1948;width:977;height:25334;flip:x;visibility:visible;mso-wrap-style:square;v-text-anchor:top" coordsize="400,7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GIMQA&#10;AADcAAAADwAAAGRycy9kb3ducmV2LnhtbESPwWrDMBBE74H8g9hCb4mcGJrgRjYlJaWXQhPnktti&#10;bSxTa2UkNXb/vioUchxm5g2zqybbixv50DlWsFpmIIgbpztuFZzrw2ILIkRkjb1jUvBDAapyPtth&#10;od3IR7qdYisShEOBCkyMQyFlaAxZDEs3ECfv6rzFmKRvpfY4Jrjt5TrLnqTFjtOCwYH2hpqv07dV&#10;cBmvWB/0+jV/23x8Dt4f69wZpR4fppdnEJGmeA//t9+1gjxbwd+Zd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shiDEAAAA3AAAAA8AAAAAAAAAAAAAAAAAmAIAAGRycy9k&#10;b3ducmV2LnhtbFBLBQYAAAAABAAEAPUAAACJAw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p>
    <w:p w14:paraId="008CE8B2" w14:textId="77777777" w:rsidR="00BA7A09" w:rsidRPr="0003648D" w:rsidRDefault="00BA7A09" w:rsidP="00BA7A09">
      <w:pPr>
        <w:spacing w:after="120"/>
        <w:rPr>
          <w:b/>
          <w:i/>
          <w:iCs/>
        </w:rPr>
      </w:pPr>
    </w:p>
    <w:p w14:paraId="38C7A2AC" w14:textId="77777777" w:rsidR="00BA7A09" w:rsidRPr="0003648D" w:rsidRDefault="00BA7A09" w:rsidP="00BA7A09">
      <w:pPr>
        <w:rPr>
          <w:szCs w:val="20"/>
        </w:rPr>
      </w:pPr>
    </w:p>
    <w:p w14:paraId="5DB86831" w14:textId="77777777" w:rsidR="00BA7A09" w:rsidRPr="0003648D" w:rsidRDefault="00BA7A09" w:rsidP="00BA7A09">
      <w:pPr>
        <w:rPr>
          <w:szCs w:val="20"/>
        </w:rPr>
      </w:pPr>
    </w:p>
    <w:p w14:paraId="0681FE97" w14:textId="77777777" w:rsidR="00BA7A09" w:rsidRPr="0003648D" w:rsidRDefault="00BA7A09" w:rsidP="00BA7A09">
      <w:pPr>
        <w:rPr>
          <w:szCs w:val="20"/>
        </w:rPr>
      </w:pPr>
    </w:p>
    <w:p w14:paraId="441091B7" w14:textId="77777777" w:rsidR="00BA7A09" w:rsidRPr="0003648D" w:rsidRDefault="00BA7A09" w:rsidP="00BA7A09">
      <w:pPr>
        <w:rPr>
          <w:szCs w:val="20"/>
        </w:rPr>
      </w:pPr>
    </w:p>
    <w:p w14:paraId="4AB2EF6C" w14:textId="77777777" w:rsidR="00BA7A09" w:rsidRPr="0003648D" w:rsidRDefault="00BA7A09" w:rsidP="00BA7A09">
      <w:pPr>
        <w:rPr>
          <w:szCs w:val="20"/>
        </w:rPr>
      </w:pPr>
    </w:p>
    <w:p w14:paraId="4D97E92F" w14:textId="77777777" w:rsidR="00BA7A09" w:rsidRPr="0003648D" w:rsidRDefault="00BA7A09" w:rsidP="00BA7A09">
      <w:pPr>
        <w:rPr>
          <w:szCs w:val="20"/>
        </w:rPr>
      </w:pPr>
    </w:p>
    <w:p w14:paraId="57D99FF1" w14:textId="77777777" w:rsidR="00BA7A09" w:rsidRPr="0003648D" w:rsidRDefault="00BA7A09" w:rsidP="00BA7A09">
      <w:pPr>
        <w:rPr>
          <w:szCs w:val="20"/>
        </w:rPr>
      </w:pPr>
    </w:p>
    <w:p w14:paraId="52D9C1A8" w14:textId="77777777" w:rsidR="00BA7A09" w:rsidRPr="0003648D" w:rsidRDefault="00BA7A09" w:rsidP="00BA7A09">
      <w:pPr>
        <w:rPr>
          <w:szCs w:val="20"/>
        </w:rPr>
      </w:pPr>
    </w:p>
    <w:p w14:paraId="06E73376" w14:textId="77777777" w:rsidR="00BA7A09" w:rsidRPr="0003648D" w:rsidRDefault="00BA7A09" w:rsidP="00BA7A09">
      <w:pPr>
        <w:rPr>
          <w:szCs w:val="20"/>
        </w:rPr>
      </w:pPr>
    </w:p>
    <w:p w14:paraId="6EADD8C8" w14:textId="77777777" w:rsidR="00BA7A09" w:rsidRPr="0003648D" w:rsidRDefault="00BA7A09" w:rsidP="00BA7A09">
      <w:pPr>
        <w:rPr>
          <w:szCs w:val="20"/>
        </w:rPr>
      </w:pPr>
    </w:p>
    <w:p w14:paraId="1E626339" w14:textId="77777777" w:rsidR="00BA7A09" w:rsidRPr="0003648D" w:rsidRDefault="00BA7A09" w:rsidP="00BA7A09">
      <w:pPr>
        <w:rPr>
          <w:szCs w:val="20"/>
        </w:rPr>
      </w:pPr>
    </w:p>
    <w:p w14:paraId="3F855135" w14:textId="77777777" w:rsidR="00BA7A09" w:rsidRPr="0003648D" w:rsidRDefault="00BA7A09" w:rsidP="00BA7A09">
      <w:pPr>
        <w:spacing w:after="240"/>
        <w:rPr>
          <w:szCs w:val="20"/>
        </w:rPr>
      </w:pPr>
    </w:p>
    <w:p w14:paraId="78892D60" w14:textId="77777777" w:rsidR="00BA7A09" w:rsidRPr="0003648D" w:rsidRDefault="00BA7A09" w:rsidP="00BA7A09">
      <w:pPr>
        <w:spacing w:before="240" w:after="240"/>
        <w:ind w:left="720" w:hanging="720"/>
        <w:rPr>
          <w:szCs w:val="20"/>
        </w:rPr>
      </w:pPr>
    </w:p>
    <w:p w14:paraId="419EB4E2" w14:textId="77777777" w:rsidR="00BA7A09" w:rsidRPr="0003648D" w:rsidRDefault="00BA7A09" w:rsidP="00BA7A09">
      <w:pPr>
        <w:spacing w:before="240" w:after="240"/>
        <w:ind w:left="720" w:hanging="720"/>
        <w:rPr>
          <w:szCs w:val="20"/>
        </w:rPr>
      </w:pPr>
    </w:p>
    <w:p w14:paraId="008E296F" w14:textId="77777777" w:rsidR="00BA7A09" w:rsidRPr="0003648D" w:rsidRDefault="00BA7A09" w:rsidP="00BA7A09">
      <w:pPr>
        <w:spacing w:before="240" w:after="240"/>
        <w:ind w:left="720" w:hanging="720"/>
        <w:rPr>
          <w:szCs w:val="20"/>
        </w:rPr>
      </w:pPr>
      <w:r w:rsidRPr="0003648D">
        <w:rPr>
          <w:szCs w:val="20"/>
        </w:rPr>
        <w:t>(3)</w:t>
      </w:r>
      <w:r w:rsidRPr="0003648D">
        <w:rPr>
          <w:szCs w:val="20"/>
        </w:rPr>
        <w:tab/>
        <w:t>For Generation Resources, HASL is calculated as follows:</w:t>
      </w:r>
    </w:p>
    <w:p w14:paraId="68D826F1" w14:textId="77777777" w:rsidR="00BA7A09" w:rsidRPr="0003648D" w:rsidRDefault="00BA7A09" w:rsidP="00BA7A09">
      <w:pPr>
        <w:tabs>
          <w:tab w:val="left" w:pos="2250"/>
          <w:tab w:val="left" w:pos="3150"/>
        </w:tabs>
        <w:spacing w:after="240"/>
        <w:ind w:left="3150" w:hanging="2430"/>
        <w:rPr>
          <w:b/>
          <w:bCs/>
          <w:lang w:val="de-DE"/>
        </w:rPr>
      </w:pPr>
      <w:r w:rsidRPr="0003648D">
        <w:rPr>
          <w:b/>
          <w:bCs/>
          <w:lang w:val="de-DE"/>
        </w:rPr>
        <w:t>HASL</w:t>
      </w:r>
      <w:r w:rsidRPr="0003648D">
        <w:rPr>
          <w:b/>
          <w:bCs/>
          <w:lang w:val="de-DE"/>
        </w:rPr>
        <w:tab/>
        <w:t>=</w:t>
      </w:r>
      <w:r w:rsidRPr="0003648D">
        <w:rPr>
          <w:b/>
          <w:bCs/>
          <w:lang w:val="de-DE"/>
        </w:rPr>
        <w:tab/>
        <w:t xml:space="preserve">Max (LASL, (HSLTELEM – (RRSTELEM + RUSTELEM + NSRSTELEM </w:t>
      </w:r>
      <w:ins w:id="1731" w:author="STEC" w:date="2017-11-08T14:56:00Z">
        <w:r w:rsidRPr="0003648D">
          <w:rPr>
            <w:b/>
            <w:bCs/>
            <w:lang w:val="de-DE"/>
          </w:rPr>
          <w:t xml:space="preserve">+ </w:t>
        </w:r>
        <w:del w:id="1732" w:author="STEC 042618" w:date="2018-03-28T15:21:00Z">
          <w:r w:rsidRPr="0003648D" w:rsidDel="00603722">
            <w:rPr>
              <w:b/>
              <w:bCs/>
              <w:lang w:val="de-DE"/>
            </w:rPr>
            <w:delText>P</w:delText>
          </w:r>
        </w:del>
        <w:r w:rsidRPr="0003648D">
          <w:rPr>
            <w:b/>
            <w:bCs/>
            <w:lang w:val="de-DE"/>
          </w:rPr>
          <w:t>FRSTELEM</w:t>
        </w:r>
      </w:ins>
      <w:ins w:id="1733" w:author="STEC" w:date="2017-12-27T10:53:00Z">
        <w:r w:rsidRPr="0003648D">
          <w:rPr>
            <w:b/>
            <w:bCs/>
            <w:lang w:val="de-DE"/>
          </w:rPr>
          <w:t xml:space="preserve"> </w:t>
        </w:r>
      </w:ins>
      <w:r w:rsidRPr="0003648D">
        <w:rPr>
          <w:b/>
          <w:bCs/>
          <w:lang w:val="de-DE"/>
        </w:rPr>
        <w:t>+</w:t>
      </w:r>
      <w:ins w:id="1734" w:author="STEC" w:date="2017-12-27T10:53:00Z">
        <w:r w:rsidRPr="0003648D">
          <w:rPr>
            <w:b/>
            <w:bCs/>
            <w:lang w:val="de-DE"/>
          </w:rPr>
          <w:t xml:space="preserve"> </w:t>
        </w:r>
      </w:ins>
      <w:r w:rsidRPr="0003648D">
        <w:rPr>
          <w:b/>
          <w:bCs/>
          <w:lang w:val="de-DE"/>
        </w:rPr>
        <w:t>NFRCTELEM)))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7B065015" w14:textId="77777777" w:rsidTr="00FF6149">
        <w:tc>
          <w:tcPr>
            <w:tcW w:w="1500" w:type="pct"/>
          </w:tcPr>
          <w:p w14:paraId="475ADE6B"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04137F46"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0EE104AA" w14:textId="77777777" w:rsidTr="00FF6149">
        <w:trPr>
          <w:cantSplit/>
        </w:trPr>
        <w:tc>
          <w:tcPr>
            <w:tcW w:w="1500" w:type="pct"/>
          </w:tcPr>
          <w:p w14:paraId="3C3B238D" w14:textId="77777777" w:rsidR="00BA7A09" w:rsidRPr="0003648D" w:rsidRDefault="00BA7A09" w:rsidP="00FF6149">
            <w:pPr>
              <w:spacing w:after="60"/>
              <w:rPr>
                <w:iCs/>
                <w:sz w:val="20"/>
                <w:szCs w:val="20"/>
              </w:rPr>
            </w:pPr>
            <w:r w:rsidRPr="0003648D">
              <w:rPr>
                <w:iCs/>
                <w:sz w:val="20"/>
                <w:szCs w:val="20"/>
              </w:rPr>
              <w:t>HASL</w:t>
            </w:r>
          </w:p>
        </w:tc>
        <w:tc>
          <w:tcPr>
            <w:tcW w:w="3500" w:type="pct"/>
          </w:tcPr>
          <w:p w14:paraId="43CF9DAE" w14:textId="77777777" w:rsidR="00BA7A09" w:rsidRPr="0003648D" w:rsidRDefault="00BA7A09" w:rsidP="00FF6149">
            <w:pPr>
              <w:spacing w:after="60"/>
              <w:rPr>
                <w:iCs/>
                <w:sz w:val="20"/>
                <w:szCs w:val="20"/>
              </w:rPr>
            </w:pPr>
            <w:r w:rsidRPr="0003648D">
              <w:rPr>
                <w:iCs/>
                <w:sz w:val="20"/>
                <w:szCs w:val="20"/>
              </w:rPr>
              <w:t>High Ancillary Service Limit.</w:t>
            </w:r>
          </w:p>
        </w:tc>
      </w:tr>
      <w:tr w:rsidR="00BA7A09" w:rsidRPr="0003648D" w14:paraId="4CA44965" w14:textId="77777777" w:rsidTr="00FF6149">
        <w:trPr>
          <w:cantSplit/>
        </w:trPr>
        <w:tc>
          <w:tcPr>
            <w:tcW w:w="1500" w:type="pct"/>
          </w:tcPr>
          <w:p w14:paraId="697CA92C" w14:textId="77777777" w:rsidR="00BA7A09" w:rsidRPr="0003648D" w:rsidRDefault="00BA7A09" w:rsidP="00FF6149">
            <w:pPr>
              <w:spacing w:after="60"/>
              <w:rPr>
                <w:iCs/>
                <w:sz w:val="20"/>
                <w:szCs w:val="20"/>
              </w:rPr>
            </w:pPr>
            <w:r w:rsidRPr="0003648D">
              <w:rPr>
                <w:iCs/>
                <w:sz w:val="20"/>
                <w:szCs w:val="20"/>
              </w:rPr>
              <w:t>HSLTELEM</w:t>
            </w:r>
          </w:p>
        </w:tc>
        <w:tc>
          <w:tcPr>
            <w:tcW w:w="3500" w:type="pct"/>
          </w:tcPr>
          <w:p w14:paraId="6E72FEC2" w14:textId="77777777" w:rsidR="00BA7A09" w:rsidRPr="0003648D" w:rsidRDefault="00BA7A09" w:rsidP="00FF6149">
            <w:pPr>
              <w:spacing w:after="60"/>
              <w:rPr>
                <w:iCs/>
                <w:sz w:val="20"/>
                <w:szCs w:val="20"/>
              </w:rPr>
            </w:pPr>
            <w:r w:rsidRPr="0003648D">
              <w:rPr>
                <w:iCs/>
                <w:sz w:val="20"/>
                <w:szCs w:val="20"/>
              </w:rPr>
              <w:t xml:space="preserve">High Sustained Limit provided via telemetry – per Section 6.5.5.2. </w:t>
            </w:r>
          </w:p>
        </w:tc>
      </w:tr>
      <w:tr w:rsidR="00BA7A09" w:rsidRPr="0003648D" w14:paraId="478B6786" w14:textId="77777777" w:rsidTr="00FF6149">
        <w:trPr>
          <w:cantSplit/>
        </w:trPr>
        <w:tc>
          <w:tcPr>
            <w:tcW w:w="1500" w:type="pct"/>
          </w:tcPr>
          <w:p w14:paraId="55A07757" w14:textId="77777777" w:rsidR="00BA7A09" w:rsidRPr="0003648D" w:rsidRDefault="00BA7A09" w:rsidP="00FF6149">
            <w:pPr>
              <w:spacing w:after="60"/>
              <w:rPr>
                <w:iCs/>
                <w:sz w:val="20"/>
                <w:szCs w:val="20"/>
              </w:rPr>
            </w:pPr>
            <w:r w:rsidRPr="0003648D">
              <w:rPr>
                <w:iCs/>
                <w:sz w:val="20"/>
                <w:szCs w:val="20"/>
              </w:rPr>
              <w:t>LASL</w:t>
            </w:r>
          </w:p>
        </w:tc>
        <w:tc>
          <w:tcPr>
            <w:tcW w:w="3500" w:type="pct"/>
          </w:tcPr>
          <w:p w14:paraId="080F21AC" w14:textId="77777777" w:rsidR="00BA7A09" w:rsidRPr="0003648D" w:rsidRDefault="00BA7A09" w:rsidP="00FF6149">
            <w:pPr>
              <w:spacing w:after="60"/>
              <w:rPr>
                <w:iCs/>
                <w:sz w:val="20"/>
                <w:szCs w:val="20"/>
              </w:rPr>
            </w:pPr>
            <w:r w:rsidRPr="0003648D">
              <w:rPr>
                <w:iCs/>
                <w:sz w:val="20"/>
                <w:szCs w:val="20"/>
              </w:rPr>
              <w:t>Low Ancillary Service Limit.</w:t>
            </w:r>
          </w:p>
        </w:tc>
      </w:tr>
      <w:tr w:rsidR="00BA7A09" w:rsidRPr="0003648D" w14:paraId="1E3034A3" w14:textId="77777777" w:rsidTr="00FF6149">
        <w:trPr>
          <w:cantSplit/>
        </w:trPr>
        <w:tc>
          <w:tcPr>
            <w:tcW w:w="1500" w:type="pct"/>
          </w:tcPr>
          <w:p w14:paraId="4A0F67AE" w14:textId="77777777" w:rsidR="00BA7A09" w:rsidRPr="0003648D" w:rsidRDefault="00BA7A09" w:rsidP="00FF6149">
            <w:pPr>
              <w:spacing w:after="60"/>
              <w:rPr>
                <w:iCs/>
                <w:sz w:val="20"/>
                <w:szCs w:val="20"/>
              </w:rPr>
            </w:pPr>
            <w:r w:rsidRPr="0003648D">
              <w:rPr>
                <w:iCs/>
                <w:sz w:val="20"/>
                <w:szCs w:val="20"/>
              </w:rPr>
              <w:t>RRSTELEM</w:t>
            </w:r>
          </w:p>
        </w:tc>
        <w:tc>
          <w:tcPr>
            <w:tcW w:w="3500" w:type="pct"/>
          </w:tcPr>
          <w:p w14:paraId="4C095C8C" w14:textId="77777777" w:rsidR="00BA7A09" w:rsidRPr="0003648D" w:rsidRDefault="00BA7A09" w:rsidP="00FF6149">
            <w:pPr>
              <w:spacing w:after="60"/>
              <w:rPr>
                <w:iCs/>
                <w:sz w:val="20"/>
                <w:szCs w:val="20"/>
              </w:rPr>
            </w:pPr>
            <w:r w:rsidRPr="0003648D">
              <w:rPr>
                <w:iCs/>
                <w:sz w:val="20"/>
                <w:szCs w:val="20"/>
              </w:rPr>
              <w:t>R</w:t>
            </w:r>
            <w:ins w:id="1735" w:author="STEC" w:date="2017-12-27T10:54:00Z">
              <w:r w:rsidRPr="0003648D">
                <w:rPr>
                  <w:iCs/>
                  <w:sz w:val="20"/>
                  <w:szCs w:val="20"/>
                </w:rPr>
                <w:t>RS</w:t>
              </w:r>
            </w:ins>
            <w:del w:id="1736" w:author="STEC" w:date="2017-12-27T10:54:00Z">
              <w:r w:rsidRPr="0003648D" w:rsidDel="00C950C4">
                <w:rPr>
                  <w:iCs/>
                  <w:sz w:val="20"/>
                  <w:szCs w:val="20"/>
                </w:rPr>
                <w:delText>esponsive Reserve</w:delText>
              </w:r>
            </w:del>
            <w:r w:rsidRPr="0003648D">
              <w:rPr>
                <w:iCs/>
                <w:sz w:val="20"/>
                <w:szCs w:val="20"/>
              </w:rPr>
              <w:t xml:space="preserve"> Ancillary Service Schedule provided by telemetry. </w:t>
            </w:r>
          </w:p>
        </w:tc>
      </w:tr>
      <w:tr w:rsidR="00BA7A09" w:rsidRPr="0003648D" w14:paraId="4434E673" w14:textId="77777777" w:rsidTr="00FF6149">
        <w:trPr>
          <w:cantSplit/>
          <w:trHeight w:val="314"/>
        </w:trPr>
        <w:tc>
          <w:tcPr>
            <w:tcW w:w="1500" w:type="pct"/>
          </w:tcPr>
          <w:p w14:paraId="3A601985" w14:textId="77777777" w:rsidR="00BA7A09" w:rsidRPr="0003648D" w:rsidRDefault="00BA7A09" w:rsidP="00FF6149">
            <w:pPr>
              <w:spacing w:after="60"/>
              <w:rPr>
                <w:iCs/>
                <w:sz w:val="20"/>
                <w:szCs w:val="20"/>
              </w:rPr>
            </w:pPr>
            <w:r w:rsidRPr="0003648D">
              <w:rPr>
                <w:iCs/>
                <w:sz w:val="20"/>
                <w:szCs w:val="20"/>
              </w:rPr>
              <w:t>RUSTELEM</w:t>
            </w:r>
          </w:p>
        </w:tc>
        <w:tc>
          <w:tcPr>
            <w:tcW w:w="3500" w:type="pct"/>
          </w:tcPr>
          <w:p w14:paraId="13BFE806" w14:textId="77777777"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14:paraId="2C0CF0DC" w14:textId="77777777" w:rsidTr="00FF6149">
        <w:trPr>
          <w:cantSplit/>
        </w:trPr>
        <w:tc>
          <w:tcPr>
            <w:tcW w:w="1500" w:type="pct"/>
          </w:tcPr>
          <w:p w14:paraId="3C79B36D" w14:textId="77777777" w:rsidR="00BA7A09" w:rsidRPr="0003648D" w:rsidRDefault="00BA7A09" w:rsidP="00FF6149">
            <w:pPr>
              <w:spacing w:after="60"/>
              <w:rPr>
                <w:iCs/>
                <w:sz w:val="20"/>
                <w:szCs w:val="20"/>
              </w:rPr>
            </w:pPr>
            <w:r w:rsidRPr="0003648D">
              <w:rPr>
                <w:iCs/>
                <w:sz w:val="20"/>
                <w:szCs w:val="20"/>
              </w:rPr>
              <w:lastRenderedPageBreak/>
              <w:t>NSRSTELEM</w:t>
            </w:r>
          </w:p>
        </w:tc>
        <w:tc>
          <w:tcPr>
            <w:tcW w:w="3500" w:type="pct"/>
          </w:tcPr>
          <w:p w14:paraId="23E53AC9" w14:textId="77777777" w:rsidR="00BA7A09" w:rsidRPr="0003648D" w:rsidRDefault="00BA7A09" w:rsidP="00FF6149">
            <w:pPr>
              <w:spacing w:after="60"/>
              <w:rPr>
                <w:iCs/>
                <w:sz w:val="20"/>
                <w:szCs w:val="20"/>
              </w:rPr>
            </w:pPr>
            <w:r w:rsidRPr="0003648D">
              <w:rPr>
                <w:iCs/>
                <w:sz w:val="20"/>
                <w:szCs w:val="20"/>
              </w:rPr>
              <w:t>Non-Spin Ancillary Service Schedule provided via telemetry.</w:t>
            </w:r>
          </w:p>
        </w:tc>
      </w:tr>
      <w:tr w:rsidR="00BA7A09" w:rsidRPr="0003648D" w14:paraId="2DCD9B8A" w14:textId="77777777" w:rsidTr="00FF6149">
        <w:trPr>
          <w:cantSplit/>
          <w:ins w:id="1737" w:author="STEC" w:date="2017-11-08T14:57:00Z"/>
        </w:trPr>
        <w:tc>
          <w:tcPr>
            <w:tcW w:w="1500" w:type="pct"/>
          </w:tcPr>
          <w:p w14:paraId="0780F879" w14:textId="77777777" w:rsidR="00BA7A09" w:rsidRPr="0003648D" w:rsidRDefault="00BA7A09" w:rsidP="00FF6149">
            <w:pPr>
              <w:spacing w:after="60"/>
              <w:rPr>
                <w:ins w:id="1738" w:author="STEC" w:date="2017-11-08T14:57:00Z"/>
                <w:iCs/>
                <w:sz w:val="20"/>
                <w:szCs w:val="20"/>
              </w:rPr>
            </w:pPr>
            <w:ins w:id="1739" w:author="STEC" w:date="2017-11-08T14:57:00Z">
              <w:del w:id="1740" w:author="STEC 042618" w:date="2018-03-28T15:21:00Z">
                <w:r w:rsidRPr="0003648D" w:rsidDel="00603722">
                  <w:rPr>
                    <w:iCs/>
                    <w:sz w:val="20"/>
                    <w:szCs w:val="20"/>
                  </w:rPr>
                  <w:delText>P</w:delText>
                </w:r>
              </w:del>
              <w:r w:rsidRPr="0003648D">
                <w:rPr>
                  <w:iCs/>
                  <w:sz w:val="20"/>
                  <w:szCs w:val="20"/>
                </w:rPr>
                <w:t>FRSTELEM</w:t>
              </w:r>
            </w:ins>
          </w:p>
        </w:tc>
        <w:tc>
          <w:tcPr>
            <w:tcW w:w="3500" w:type="pct"/>
          </w:tcPr>
          <w:p w14:paraId="79C8F78B" w14:textId="77777777" w:rsidR="00BA7A09" w:rsidRPr="0003648D" w:rsidRDefault="00BA7A09" w:rsidP="00FF6149">
            <w:pPr>
              <w:spacing w:after="60"/>
              <w:rPr>
                <w:ins w:id="1741" w:author="STEC" w:date="2017-11-08T14:57:00Z"/>
                <w:iCs/>
                <w:sz w:val="20"/>
                <w:szCs w:val="20"/>
              </w:rPr>
            </w:pPr>
            <w:ins w:id="1742" w:author="STEC" w:date="2017-11-08T14:57:00Z">
              <w:del w:id="1743" w:author="STEC 042618" w:date="2018-03-28T15:21:00Z">
                <w:r w:rsidRPr="0003648D" w:rsidDel="00603722">
                  <w:rPr>
                    <w:iCs/>
                    <w:sz w:val="20"/>
                    <w:szCs w:val="20"/>
                  </w:rPr>
                  <w:delText>P</w:delText>
                </w:r>
              </w:del>
            </w:ins>
            <w:ins w:id="1744" w:author="STEC" w:date="2017-12-27T10:53:00Z">
              <w:r w:rsidRPr="0003648D">
                <w:rPr>
                  <w:iCs/>
                  <w:sz w:val="20"/>
                  <w:szCs w:val="20"/>
                </w:rPr>
                <w:t>FRS</w:t>
              </w:r>
            </w:ins>
            <w:ins w:id="1745" w:author="STEC" w:date="2017-11-08T14:57:00Z">
              <w:r w:rsidRPr="0003648D">
                <w:rPr>
                  <w:iCs/>
                  <w:sz w:val="20"/>
                  <w:szCs w:val="20"/>
                </w:rPr>
                <w:t xml:space="preserve"> Ancillary Service Schedule provided via telemetry.</w:t>
              </w:r>
            </w:ins>
          </w:p>
        </w:tc>
      </w:tr>
      <w:tr w:rsidR="00BA7A09" w:rsidRPr="0003648D" w14:paraId="1F5DCC07" w14:textId="77777777" w:rsidTr="00FF6149">
        <w:trPr>
          <w:cantSplit/>
        </w:trPr>
        <w:tc>
          <w:tcPr>
            <w:tcW w:w="1500" w:type="pct"/>
          </w:tcPr>
          <w:p w14:paraId="43D4C357" w14:textId="77777777" w:rsidR="00BA7A09" w:rsidRPr="0003648D" w:rsidRDefault="00BA7A09" w:rsidP="00FF6149">
            <w:pPr>
              <w:spacing w:after="60"/>
              <w:rPr>
                <w:iCs/>
                <w:sz w:val="20"/>
                <w:szCs w:val="20"/>
              </w:rPr>
            </w:pPr>
            <w:r w:rsidRPr="0003648D">
              <w:rPr>
                <w:sz w:val="20"/>
                <w:szCs w:val="20"/>
              </w:rPr>
              <w:t>NFRCTELEM</w:t>
            </w:r>
          </w:p>
        </w:tc>
        <w:tc>
          <w:tcPr>
            <w:tcW w:w="3500" w:type="pct"/>
          </w:tcPr>
          <w:p w14:paraId="5456C203" w14:textId="77777777" w:rsidR="00BA7A09" w:rsidRPr="0003648D" w:rsidRDefault="00BA7A09" w:rsidP="00FF6149">
            <w:pPr>
              <w:spacing w:after="60"/>
              <w:rPr>
                <w:iCs/>
                <w:sz w:val="20"/>
                <w:szCs w:val="20"/>
              </w:rPr>
            </w:pPr>
            <w:r w:rsidRPr="0003648D">
              <w:rPr>
                <w:sz w:val="20"/>
                <w:szCs w:val="20"/>
              </w:rPr>
              <w:t>NFRC currently available (unloaded) and included in the HSL of the Generation Resource with non-zero Responsive Reserve Ancillary Service Schedule telemetry.</w:t>
            </w:r>
          </w:p>
        </w:tc>
      </w:tr>
    </w:tbl>
    <w:p w14:paraId="6C68E156" w14:textId="77777777" w:rsidR="00BA7A09" w:rsidRPr="0003648D" w:rsidRDefault="00BA7A09" w:rsidP="00BA7A09">
      <w:pPr>
        <w:rPr>
          <w:szCs w:val="20"/>
        </w:rPr>
      </w:pPr>
    </w:p>
    <w:p w14:paraId="0E99944F" w14:textId="77777777" w:rsidR="00BA7A09" w:rsidRPr="0003648D" w:rsidRDefault="00BA7A09" w:rsidP="00BA7A09">
      <w:pPr>
        <w:spacing w:after="240"/>
        <w:ind w:left="720" w:hanging="720"/>
        <w:rPr>
          <w:szCs w:val="20"/>
        </w:rPr>
      </w:pPr>
      <w:r w:rsidRPr="0003648D">
        <w:rPr>
          <w:szCs w:val="20"/>
        </w:rPr>
        <w:t>(4)</w:t>
      </w:r>
      <w:r w:rsidRPr="0003648D">
        <w:rPr>
          <w:szCs w:val="20"/>
        </w:rPr>
        <w:tab/>
        <w:t>For Generation Resources, LASL is calculated as follows:</w:t>
      </w:r>
    </w:p>
    <w:p w14:paraId="34DB5C1D" w14:textId="77777777" w:rsidR="00BA7A09" w:rsidRPr="0003648D" w:rsidRDefault="00BA7A09" w:rsidP="00BA7A09">
      <w:pPr>
        <w:tabs>
          <w:tab w:val="left" w:pos="2250"/>
          <w:tab w:val="left" w:pos="3150"/>
          <w:tab w:val="left" w:pos="3960"/>
        </w:tabs>
        <w:spacing w:after="240"/>
        <w:ind w:left="3960" w:hanging="3240"/>
        <w:rPr>
          <w:b/>
          <w:bCs/>
        </w:rPr>
      </w:pPr>
      <w:r w:rsidRPr="0003648D">
        <w:rPr>
          <w:b/>
          <w:bCs/>
        </w:rPr>
        <w:t>LASL</w:t>
      </w:r>
      <w:r w:rsidRPr="0003648D">
        <w:rPr>
          <w:b/>
          <w:bCs/>
        </w:rPr>
        <w:tab/>
        <w:t>=</w:t>
      </w:r>
      <w:r w:rsidRPr="0003648D">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24123032" w14:textId="77777777" w:rsidTr="00FF6149">
        <w:tc>
          <w:tcPr>
            <w:tcW w:w="1500" w:type="pct"/>
          </w:tcPr>
          <w:p w14:paraId="5E698DF7"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127816DF"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6B36D75E" w14:textId="77777777" w:rsidTr="00FF6149">
        <w:trPr>
          <w:cantSplit/>
        </w:trPr>
        <w:tc>
          <w:tcPr>
            <w:tcW w:w="1500" w:type="pct"/>
          </w:tcPr>
          <w:p w14:paraId="68CFB711" w14:textId="77777777" w:rsidR="00BA7A09" w:rsidRPr="0003648D" w:rsidRDefault="00BA7A09" w:rsidP="00FF6149">
            <w:pPr>
              <w:spacing w:after="60"/>
              <w:rPr>
                <w:iCs/>
                <w:sz w:val="20"/>
                <w:szCs w:val="20"/>
              </w:rPr>
            </w:pPr>
            <w:r w:rsidRPr="0003648D">
              <w:rPr>
                <w:iCs/>
                <w:sz w:val="20"/>
                <w:szCs w:val="20"/>
              </w:rPr>
              <w:t>LASL</w:t>
            </w:r>
          </w:p>
        </w:tc>
        <w:tc>
          <w:tcPr>
            <w:tcW w:w="3500" w:type="pct"/>
          </w:tcPr>
          <w:p w14:paraId="03AEFD44" w14:textId="77777777" w:rsidR="00BA7A09" w:rsidRPr="0003648D" w:rsidRDefault="00BA7A09" w:rsidP="00FF6149">
            <w:pPr>
              <w:spacing w:after="60"/>
              <w:rPr>
                <w:iCs/>
                <w:sz w:val="20"/>
                <w:szCs w:val="20"/>
              </w:rPr>
            </w:pPr>
            <w:r w:rsidRPr="0003648D">
              <w:rPr>
                <w:iCs/>
                <w:sz w:val="20"/>
                <w:szCs w:val="20"/>
              </w:rPr>
              <w:t>Low Ancillary Service Limit.</w:t>
            </w:r>
          </w:p>
        </w:tc>
      </w:tr>
      <w:tr w:rsidR="00BA7A09" w:rsidRPr="0003648D" w14:paraId="440588D1" w14:textId="77777777" w:rsidTr="00FF6149">
        <w:trPr>
          <w:cantSplit/>
        </w:trPr>
        <w:tc>
          <w:tcPr>
            <w:tcW w:w="1500" w:type="pct"/>
          </w:tcPr>
          <w:p w14:paraId="31F11DCC" w14:textId="77777777" w:rsidR="00BA7A09" w:rsidRPr="0003648D" w:rsidRDefault="00BA7A09" w:rsidP="00FF6149">
            <w:pPr>
              <w:spacing w:after="60"/>
              <w:rPr>
                <w:iCs/>
                <w:sz w:val="20"/>
                <w:szCs w:val="20"/>
              </w:rPr>
            </w:pPr>
            <w:r w:rsidRPr="0003648D">
              <w:rPr>
                <w:iCs/>
                <w:sz w:val="20"/>
                <w:szCs w:val="20"/>
              </w:rPr>
              <w:t>LSLTELEM</w:t>
            </w:r>
          </w:p>
        </w:tc>
        <w:tc>
          <w:tcPr>
            <w:tcW w:w="3500" w:type="pct"/>
          </w:tcPr>
          <w:p w14:paraId="0A10DD46" w14:textId="77777777" w:rsidR="00BA7A09" w:rsidRPr="0003648D" w:rsidRDefault="00BA7A09" w:rsidP="00FF6149">
            <w:pPr>
              <w:spacing w:after="60"/>
              <w:rPr>
                <w:iCs/>
                <w:sz w:val="20"/>
                <w:szCs w:val="20"/>
              </w:rPr>
            </w:pPr>
            <w:r w:rsidRPr="0003648D">
              <w:rPr>
                <w:iCs/>
                <w:sz w:val="20"/>
                <w:szCs w:val="20"/>
              </w:rPr>
              <w:t>Low Sustained Limit provided via telemetry.</w:t>
            </w:r>
          </w:p>
        </w:tc>
      </w:tr>
      <w:tr w:rsidR="00BA7A09" w:rsidRPr="0003648D" w14:paraId="5C10357B" w14:textId="77777777" w:rsidTr="00FF6149">
        <w:trPr>
          <w:cantSplit/>
        </w:trPr>
        <w:tc>
          <w:tcPr>
            <w:tcW w:w="1500" w:type="pct"/>
          </w:tcPr>
          <w:p w14:paraId="235E9138" w14:textId="77777777" w:rsidR="00BA7A09" w:rsidRPr="0003648D" w:rsidRDefault="00BA7A09" w:rsidP="00FF6149">
            <w:pPr>
              <w:spacing w:after="60"/>
              <w:rPr>
                <w:iCs/>
                <w:sz w:val="20"/>
                <w:szCs w:val="20"/>
              </w:rPr>
            </w:pPr>
            <w:r w:rsidRPr="0003648D">
              <w:rPr>
                <w:iCs/>
                <w:sz w:val="20"/>
                <w:szCs w:val="20"/>
              </w:rPr>
              <w:t>RDSTELEM</w:t>
            </w:r>
          </w:p>
        </w:tc>
        <w:tc>
          <w:tcPr>
            <w:tcW w:w="3500" w:type="pct"/>
          </w:tcPr>
          <w:p w14:paraId="7DF5DC45" w14:textId="77777777" w:rsidR="00BA7A09" w:rsidRPr="0003648D" w:rsidRDefault="00BA7A09" w:rsidP="00FF6149">
            <w:pPr>
              <w:spacing w:after="60"/>
              <w:rPr>
                <w:iCs/>
                <w:sz w:val="20"/>
                <w:szCs w:val="20"/>
              </w:rPr>
            </w:pPr>
            <w:r w:rsidRPr="0003648D">
              <w:rPr>
                <w:iCs/>
                <w:sz w:val="20"/>
                <w:szCs w:val="20"/>
              </w:rPr>
              <w:t>Reg-Down Ancillary Service Resource Responsibility designation provided by telemetry.</w:t>
            </w:r>
          </w:p>
        </w:tc>
      </w:tr>
    </w:tbl>
    <w:p w14:paraId="74E0979B" w14:textId="77777777" w:rsidR="00BA7A09" w:rsidRPr="0003648D" w:rsidRDefault="00BA7A09" w:rsidP="00BA7A09">
      <w:pPr>
        <w:rPr>
          <w:szCs w:val="20"/>
        </w:rPr>
      </w:pPr>
    </w:p>
    <w:p w14:paraId="67251309" w14:textId="77777777" w:rsidR="00BA7A09" w:rsidRPr="0003648D" w:rsidRDefault="00BA7A09" w:rsidP="00BA7A09">
      <w:pPr>
        <w:spacing w:after="240"/>
        <w:ind w:left="720" w:hanging="720"/>
        <w:rPr>
          <w:szCs w:val="20"/>
        </w:rPr>
      </w:pPr>
      <w:r w:rsidRPr="0003648D">
        <w:rPr>
          <w:szCs w:val="20"/>
        </w:rPr>
        <w:t>(5)</w:t>
      </w:r>
      <w:r w:rsidRPr="0003648D">
        <w:rPr>
          <w:szCs w:val="20"/>
        </w:rPr>
        <w:tab/>
        <w:t>For each Generation Resource, the SURAMP is calculated as follows:</w:t>
      </w:r>
    </w:p>
    <w:p w14:paraId="145838AF" w14:textId="77777777" w:rsidR="00BA7A09" w:rsidRPr="0003648D" w:rsidRDefault="00BA7A09" w:rsidP="00BA7A09">
      <w:pPr>
        <w:tabs>
          <w:tab w:val="left" w:pos="2250"/>
          <w:tab w:val="left" w:pos="3150"/>
        </w:tabs>
        <w:spacing w:after="240"/>
        <w:ind w:left="3150" w:hanging="2430"/>
        <w:rPr>
          <w:b/>
          <w:bCs/>
          <w:lang w:val="de-DE"/>
        </w:rPr>
      </w:pPr>
      <w:r w:rsidRPr="0003648D">
        <w:rPr>
          <w:b/>
          <w:bCs/>
          <w:lang w:val="de-DE"/>
        </w:rPr>
        <w:t>SURAMP</w:t>
      </w:r>
      <w:r w:rsidRPr="0003648D">
        <w:rPr>
          <w:b/>
          <w:bCs/>
          <w:lang w:val="de-DE"/>
        </w:rPr>
        <w:tab/>
        <w:t>=</w:t>
      </w:r>
      <w:r w:rsidRPr="0003648D">
        <w:rPr>
          <w:b/>
          <w:bCs/>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26FF70E1" w14:textId="77777777" w:rsidTr="00FF6149">
        <w:tc>
          <w:tcPr>
            <w:tcW w:w="1500" w:type="pct"/>
          </w:tcPr>
          <w:p w14:paraId="17834115"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21647C40"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47429400" w14:textId="77777777" w:rsidTr="00FF6149">
        <w:trPr>
          <w:cantSplit/>
        </w:trPr>
        <w:tc>
          <w:tcPr>
            <w:tcW w:w="1500" w:type="pct"/>
          </w:tcPr>
          <w:p w14:paraId="309A221C" w14:textId="77777777" w:rsidR="00BA7A09" w:rsidRPr="0003648D" w:rsidRDefault="00BA7A09" w:rsidP="00FF6149">
            <w:pPr>
              <w:spacing w:after="60"/>
              <w:rPr>
                <w:iCs/>
                <w:sz w:val="20"/>
                <w:szCs w:val="20"/>
              </w:rPr>
            </w:pPr>
            <w:r w:rsidRPr="0003648D">
              <w:rPr>
                <w:iCs/>
                <w:sz w:val="20"/>
                <w:szCs w:val="20"/>
              </w:rPr>
              <w:t>SURAMP</w:t>
            </w:r>
          </w:p>
        </w:tc>
        <w:tc>
          <w:tcPr>
            <w:tcW w:w="3500" w:type="pct"/>
          </w:tcPr>
          <w:p w14:paraId="241B52C2" w14:textId="77777777" w:rsidR="00BA7A09" w:rsidRPr="0003648D" w:rsidRDefault="00BA7A09" w:rsidP="00FF6149">
            <w:pPr>
              <w:spacing w:after="60"/>
              <w:rPr>
                <w:iCs/>
                <w:sz w:val="20"/>
                <w:szCs w:val="20"/>
              </w:rPr>
            </w:pPr>
            <w:r w:rsidRPr="0003648D">
              <w:rPr>
                <w:iCs/>
                <w:sz w:val="20"/>
                <w:szCs w:val="20"/>
              </w:rPr>
              <w:t>SCED Up Ramp Rate.</w:t>
            </w:r>
          </w:p>
        </w:tc>
      </w:tr>
      <w:tr w:rsidR="00BA7A09" w:rsidRPr="0003648D" w14:paraId="54046ED3" w14:textId="77777777" w:rsidTr="00FF6149">
        <w:trPr>
          <w:cantSplit/>
        </w:trPr>
        <w:tc>
          <w:tcPr>
            <w:tcW w:w="1500" w:type="pct"/>
          </w:tcPr>
          <w:p w14:paraId="60348E54" w14:textId="77777777" w:rsidR="00BA7A09" w:rsidRPr="0003648D" w:rsidRDefault="00BA7A09" w:rsidP="00FF6149">
            <w:pPr>
              <w:spacing w:after="60"/>
              <w:rPr>
                <w:iCs/>
                <w:sz w:val="20"/>
                <w:szCs w:val="20"/>
              </w:rPr>
            </w:pPr>
            <w:r w:rsidRPr="0003648D">
              <w:rPr>
                <w:iCs/>
                <w:sz w:val="20"/>
                <w:szCs w:val="20"/>
              </w:rPr>
              <w:t>RAMPRATE</w:t>
            </w:r>
          </w:p>
        </w:tc>
        <w:tc>
          <w:tcPr>
            <w:tcW w:w="3500" w:type="pct"/>
          </w:tcPr>
          <w:p w14:paraId="5B450D8C" w14:textId="77777777" w:rsidR="00BA7A09" w:rsidRPr="0003648D" w:rsidRDefault="00BA7A09" w:rsidP="00FF6149">
            <w:pPr>
              <w:spacing w:after="60"/>
              <w:rPr>
                <w:iCs/>
                <w:sz w:val="20"/>
                <w:szCs w:val="20"/>
              </w:rPr>
            </w:pPr>
            <w:r w:rsidRPr="0003648D">
              <w:rPr>
                <w:iCs/>
                <w:sz w:val="20"/>
                <w:szCs w:val="20"/>
              </w:rPr>
              <w:t>Normal Ramp Rate up, as telemetered by the QSE, when RRS is not deployed or when the subject Resource is not providing RRS.</w:t>
            </w:r>
          </w:p>
          <w:p w14:paraId="03259652" w14:textId="77777777" w:rsidR="00BA7A09" w:rsidRPr="0003648D" w:rsidRDefault="00BA7A09" w:rsidP="00FF6149">
            <w:pPr>
              <w:spacing w:after="60"/>
              <w:rPr>
                <w:iCs/>
                <w:sz w:val="20"/>
                <w:szCs w:val="20"/>
              </w:rPr>
            </w:pPr>
            <w:r w:rsidRPr="0003648D">
              <w:rPr>
                <w:iCs/>
                <w:sz w:val="20"/>
                <w:szCs w:val="20"/>
              </w:rPr>
              <w:t>Emergency Ramp Rate up, as telemetered by the QSE, for Resources deploying RRS.</w:t>
            </w:r>
          </w:p>
        </w:tc>
      </w:tr>
      <w:tr w:rsidR="00BA7A09" w:rsidRPr="0003648D" w14:paraId="23933A91" w14:textId="77777777" w:rsidTr="00FF6149">
        <w:trPr>
          <w:cantSplit/>
        </w:trPr>
        <w:tc>
          <w:tcPr>
            <w:tcW w:w="1500" w:type="pct"/>
          </w:tcPr>
          <w:p w14:paraId="491C86D8" w14:textId="77777777" w:rsidR="00BA7A09" w:rsidRPr="0003648D" w:rsidRDefault="00BA7A09" w:rsidP="00FF6149">
            <w:pPr>
              <w:spacing w:after="60"/>
              <w:rPr>
                <w:iCs/>
                <w:sz w:val="20"/>
                <w:szCs w:val="20"/>
              </w:rPr>
            </w:pPr>
            <w:r w:rsidRPr="0003648D">
              <w:rPr>
                <w:iCs/>
                <w:sz w:val="20"/>
                <w:szCs w:val="20"/>
              </w:rPr>
              <w:t>RUSTELEM</w:t>
            </w:r>
          </w:p>
        </w:tc>
        <w:tc>
          <w:tcPr>
            <w:tcW w:w="3500" w:type="pct"/>
          </w:tcPr>
          <w:p w14:paraId="666DF66A" w14:textId="77777777"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14:paraId="622BFE87" w14:textId="77777777" w:rsidTr="00FF6149">
        <w:trPr>
          <w:cantSplit/>
        </w:trPr>
        <w:tc>
          <w:tcPr>
            <w:tcW w:w="1500" w:type="pct"/>
            <w:tcBorders>
              <w:top w:val="single" w:sz="4" w:space="0" w:color="auto"/>
              <w:left w:val="single" w:sz="4" w:space="0" w:color="auto"/>
              <w:bottom w:val="single" w:sz="4" w:space="0" w:color="auto"/>
              <w:right w:val="single" w:sz="4" w:space="0" w:color="auto"/>
            </w:tcBorders>
          </w:tcPr>
          <w:p w14:paraId="623AA264" w14:textId="77777777"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14:paraId="7E74CEBC" w14:textId="77777777"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14:paraId="4CD0612D" w14:textId="77777777" w:rsidR="00BA7A09" w:rsidRPr="0003648D" w:rsidRDefault="00BA7A09" w:rsidP="00BA7A09">
      <w:pPr>
        <w:ind w:left="720" w:hanging="720"/>
        <w:rPr>
          <w:szCs w:val="20"/>
        </w:rPr>
      </w:pPr>
    </w:p>
    <w:p w14:paraId="712CD6E8" w14:textId="77777777" w:rsidR="00BA7A09" w:rsidRPr="0003648D" w:rsidRDefault="00BA7A09" w:rsidP="00BA7A09">
      <w:pPr>
        <w:ind w:left="720" w:hanging="720"/>
        <w:rPr>
          <w:szCs w:val="20"/>
        </w:rPr>
      </w:pPr>
      <w:r w:rsidRPr="0003648D">
        <w:rPr>
          <w:szCs w:val="20"/>
        </w:rPr>
        <w:t>(6)</w:t>
      </w:r>
      <w:r w:rsidRPr="0003648D">
        <w:rPr>
          <w:szCs w:val="20"/>
        </w:rPr>
        <w:tab/>
        <w:t>For each Generation Resource, the SDRAMP is calculated as follows:</w:t>
      </w:r>
    </w:p>
    <w:p w14:paraId="603D8122" w14:textId="77777777" w:rsidR="00BA7A09" w:rsidRPr="0003648D" w:rsidRDefault="00BA7A09" w:rsidP="00BA7A09">
      <w:pPr>
        <w:ind w:left="720" w:hanging="720"/>
        <w:rPr>
          <w:szCs w:val="20"/>
        </w:rPr>
      </w:pPr>
    </w:p>
    <w:p w14:paraId="328FE31F" w14:textId="77777777" w:rsidR="00BA7A09" w:rsidRPr="0003648D" w:rsidRDefault="00BA7A09" w:rsidP="00BA7A09">
      <w:pPr>
        <w:tabs>
          <w:tab w:val="left" w:pos="2250"/>
          <w:tab w:val="left" w:pos="3150"/>
          <w:tab w:val="left" w:pos="3960"/>
        </w:tabs>
        <w:spacing w:after="240"/>
        <w:ind w:left="3960" w:hanging="3240"/>
        <w:rPr>
          <w:b/>
          <w:bCs/>
          <w:lang w:val="de-DE"/>
        </w:rPr>
      </w:pPr>
      <w:r w:rsidRPr="0003648D">
        <w:rPr>
          <w:b/>
          <w:bCs/>
          <w:lang w:val="de-DE"/>
        </w:rPr>
        <w:t>SDRAMP</w:t>
      </w:r>
      <w:r w:rsidRPr="0003648D">
        <w:rPr>
          <w:b/>
          <w:bCs/>
          <w:lang w:val="de-DE"/>
        </w:rPr>
        <w:tab/>
        <w:t>=</w:t>
      </w:r>
      <w:r w:rsidRPr="0003648D">
        <w:rPr>
          <w:b/>
          <w:bCs/>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2B88E57F" w14:textId="77777777" w:rsidTr="00FF6149">
        <w:trPr>
          <w:tblHeader/>
        </w:trPr>
        <w:tc>
          <w:tcPr>
            <w:tcW w:w="1500" w:type="pct"/>
          </w:tcPr>
          <w:p w14:paraId="5508FA12"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546E6E43"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083ABD1F" w14:textId="77777777" w:rsidTr="00FF6149">
        <w:trPr>
          <w:cantSplit/>
        </w:trPr>
        <w:tc>
          <w:tcPr>
            <w:tcW w:w="1500" w:type="pct"/>
          </w:tcPr>
          <w:p w14:paraId="3DD8F4DB" w14:textId="77777777" w:rsidR="00BA7A09" w:rsidRPr="0003648D" w:rsidRDefault="00BA7A09" w:rsidP="00FF6149">
            <w:pPr>
              <w:spacing w:after="60"/>
              <w:rPr>
                <w:iCs/>
                <w:sz w:val="20"/>
                <w:szCs w:val="20"/>
              </w:rPr>
            </w:pPr>
            <w:r w:rsidRPr="0003648D">
              <w:rPr>
                <w:iCs/>
                <w:sz w:val="20"/>
                <w:szCs w:val="20"/>
              </w:rPr>
              <w:t>SDRAMP</w:t>
            </w:r>
          </w:p>
        </w:tc>
        <w:tc>
          <w:tcPr>
            <w:tcW w:w="3500" w:type="pct"/>
          </w:tcPr>
          <w:p w14:paraId="4736467B" w14:textId="77777777" w:rsidR="00BA7A09" w:rsidRPr="0003648D" w:rsidRDefault="00BA7A09" w:rsidP="00FF6149">
            <w:pPr>
              <w:spacing w:after="60"/>
              <w:rPr>
                <w:iCs/>
                <w:sz w:val="20"/>
                <w:szCs w:val="20"/>
              </w:rPr>
            </w:pPr>
            <w:r w:rsidRPr="0003648D">
              <w:rPr>
                <w:iCs/>
                <w:sz w:val="20"/>
                <w:szCs w:val="20"/>
              </w:rPr>
              <w:t>SCED Down Ramp Rate.</w:t>
            </w:r>
          </w:p>
        </w:tc>
      </w:tr>
      <w:tr w:rsidR="00BA7A09" w:rsidRPr="0003648D" w14:paraId="38990E10" w14:textId="77777777" w:rsidTr="00FF6149">
        <w:trPr>
          <w:cantSplit/>
        </w:trPr>
        <w:tc>
          <w:tcPr>
            <w:tcW w:w="1500" w:type="pct"/>
          </w:tcPr>
          <w:p w14:paraId="5075F8F8" w14:textId="77777777" w:rsidR="00BA7A09" w:rsidRPr="0003648D" w:rsidRDefault="00BA7A09" w:rsidP="00FF6149">
            <w:pPr>
              <w:spacing w:after="60"/>
              <w:rPr>
                <w:iCs/>
                <w:sz w:val="20"/>
                <w:szCs w:val="20"/>
              </w:rPr>
            </w:pPr>
            <w:r w:rsidRPr="0003648D">
              <w:rPr>
                <w:iCs/>
                <w:sz w:val="20"/>
                <w:szCs w:val="20"/>
              </w:rPr>
              <w:t>NORMRAMP</w:t>
            </w:r>
          </w:p>
        </w:tc>
        <w:tc>
          <w:tcPr>
            <w:tcW w:w="3500" w:type="pct"/>
          </w:tcPr>
          <w:p w14:paraId="58DD3076" w14:textId="77777777" w:rsidR="00BA7A09" w:rsidRPr="0003648D" w:rsidRDefault="00BA7A09" w:rsidP="00FF6149">
            <w:pPr>
              <w:spacing w:after="60"/>
              <w:rPr>
                <w:iCs/>
                <w:sz w:val="20"/>
                <w:szCs w:val="20"/>
              </w:rPr>
            </w:pPr>
            <w:r w:rsidRPr="0003648D">
              <w:rPr>
                <w:iCs/>
                <w:sz w:val="20"/>
                <w:szCs w:val="20"/>
              </w:rPr>
              <w:t>Normal Ramp Rate down, as telemetered by the QSE.</w:t>
            </w:r>
          </w:p>
        </w:tc>
      </w:tr>
      <w:tr w:rsidR="00BA7A09" w:rsidRPr="0003648D" w14:paraId="189BC8ED" w14:textId="77777777" w:rsidTr="00FF6149">
        <w:trPr>
          <w:cantSplit/>
        </w:trPr>
        <w:tc>
          <w:tcPr>
            <w:tcW w:w="1500" w:type="pct"/>
          </w:tcPr>
          <w:p w14:paraId="62BD4491" w14:textId="77777777" w:rsidR="00BA7A09" w:rsidRPr="0003648D" w:rsidRDefault="00BA7A09" w:rsidP="00FF6149">
            <w:pPr>
              <w:spacing w:after="60"/>
              <w:rPr>
                <w:iCs/>
                <w:sz w:val="20"/>
                <w:szCs w:val="20"/>
              </w:rPr>
            </w:pPr>
            <w:r w:rsidRPr="0003648D">
              <w:rPr>
                <w:iCs/>
                <w:sz w:val="20"/>
                <w:szCs w:val="20"/>
              </w:rPr>
              <w:t>RDSTELEM</w:t>
            </w:r>
          </w:p>
        </w:tc>
        <w:tc>
          <w:tcPr>
            <w:tcW w:w="3500" w:type="pct"/>
          </w:tcPr>
          <w:p w14:paraId="11FC56D4" w14:textId="77777777" w:rsidR="00BA7A09" w:rsidRPr="0003648D" w:rsidRDefault="00BA7A09" w:rsidP="00FF6149">
            <w:pPr>
              <w:spacing w:after="60"/>
              <w:rPr>
                <w:iCs/>
                <w:sz w:val="20"/>
                <w:szCs w:val="20"/>
              </w:rPr>
            </w:pPr>
            <w:r w:rsidRPr="0003648D">
              <w:rPr>
                <w:iCs/>
                <w:sz w:val="20"/>
                <w:szCs w:val="20"/>
              </w:rPr>
              <w:t>Reg-Down Ancillary Service Resource Responsibility designation by Resource provided via telemetry.</w:t>
            </w:r>
          </w:p>
        </w:tc>
      </w:tr>
      <w:tr w:rsidR="00BA7A09" w:rsidRPr="0003648D" w14:paraId="74F94DF0" w14:textId="77777777" w:rsidTr="00FF6149">
        <w:trPr>
          <w:cantSplit/>
        </w:trPr>
        <w:tc>
          <w:tcPr>
            <w:tcW w:w="1500" w:type="pct"/>
            <w:tcBorders>
              <w:top w:val="single" w:sz="4" w:space="0" w:color="auto"/>
              <w:left w:val="single" w:sz="4" w:space="0" w:color="auto"/>
              <w:bottom w:val="single" w:sz="4" w:space="0" w:color="auto"/>
              <w:right w:val="single" w:sz="4" w:space="0" w:color="auto"/>
            </w:tcBorders>
          </w:tcPr>
          <w:p w14:paraId="2B77F1A2" w14:textId="77777777"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14:paraId="337D9CE8" w14:textId="77777777"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14:paraId="1B2FF257" w14:textId="77777777" w:rsidR="00BA7A09" w:rsidRPr="0003648D" w:rsidRDefault="00BA7A09" w:rsidP="00BA7A09">
      <w:pPr>
        <w:rPr>
          <w:szCs w:val="20"/>
        </w:rPr>
      </w:pPr>
    </w:p>
    <w:p w14:paraId="1970BAB7" w14:textId="77777777" w:rsidR="00BA7A09" w:rsidRPr="0003648D" w:rsidRDefault="00BA7A09" w:rsidP="00BA7A09">
      <w:pPr>
        <w:spacing w:after="240"/>
        <w:ind w:left="720" w:hanging="720"/>
        <w:rPr>
          <w:iCs/>
          <w:szCs w:val="20"/>
        </w:rPr>
      </w:pPr>
      <w:r w:rsidRPr="0003648D">
        <w:rPr>
          <w:iCs/>
          <w:szCs w:val="20"/>
        </w:rPr>
        <w:t>(7)</w:t>
      </w:r>
      <w:r w:rsidRPr="0003648D">
        <w:rPr>
          <w:iCs/>
          <w:szCs w:val="20"/>
        </w:rPr>
        <w:tab/>
        <w:t>For Generation Resources, HDL is calculated as follows:</w:t>
      </w:r>
    </w:p>
    <w:p w14:paraId="14B7C06C" w14:textId="77777777" w:rsidR="00BA7A09" w:rsidRPr="0003648D" w:rsidRDefault="00BA7A09" w:rsidP="00BA7A09">
      <w:pPr>
        <w:spacing w:after="240"/>
        <w:ind w:left="1440" w:hanging="720"/>
        <w:rPr>
          <w:iCs/>
          <w:szCs w:val="20"/>
        </w:rPr>
      </w:pPr>
      <w:r w:rsidRPr="0003648D">
        <w:rPr>
          <w:iCs/>
          <w:szCs w:val="20"/>
        </w:rPr>
        <w:lastRenderedPageBreak/>
        <w:t>(a)</w:t>
      </w:r>
      <w:r w:rsidRPr="0003648D">
        <w:rPr>
          <w:iCs/>
          <w:szCs w:val="20"/>
        </w:rPr>
        <w:tab/>
        <w:t>If the telemetered Resource Status is SHUTDOWN, then</w:t>
      </w:r>
    </w:p>
    <w:p w14:paraId="685D9CB7" w14:textId="77777777" w:rsidR="00BA7A09" w:rsidRPr="0003648D" w:rsidRDefault="00BA7A09" w:rsidP="00BA7A09">
      <w:pPr>
        <w:spacing w:after="240"/>
        <w:ind w:left="1440" w:hanging="720"/>
        <w:rPr>
          <w:b/>
          <w:iCs/>
          <w:szCs w:val="20"/>
        </w:rPr>
      </w:pPr>
      <w:r w:rsidRPr="0003648D">
        <w:rPr>
          <w:b/>
          <w:iCs/>
          <w:szCs w:val="20"/>
        </w:rPr>
        <w:t>HDL</w:t>
      </w:r>
      <w:r w:rsidRPr="0003648D">
        <w:rPr>
          <w:b/>
          <w:iCs/>
          <w:szCs w:val="20"/>
        </w:rPr>
        <w:tab/>
        <w:t>=</w:t>
      </w:r>
      <w:r w:rsidRPr="0003648D">
        <w:rPr>
          <w:b/>
          <w:iCs/>
          <w:szCs w:val="20"/>
        </w:rPr>
        <w:tab/>
        <w:t>POWERTELEM – (SDRAMP * 5)</w:t>
      </w:r>
    </w:p>
    <w:p w14:paraId="6A51FC22" w14:textId="77777777" w:rsidR="00BA7A09" w:rsidRPr="0003648D" w:rsidRDefault="00BA7A09" w:rsidP="00BA7A09">
      <w:pPr>
        <w:spacing w:after="240"/>
        <w:ind w:left="1440" w:hanging="720"/>
        <w:rPr>
          <w:iCs/>
          <w:szCs w:val="20"/>
        </w:rPr>
      </w:pPr>
      <w:r w:rsidRPr="0003648D">
        <w:rPr>
          <w:iCs/>
          <w:szCs w:val="20"/>
        </w:rPr>
        <w:t>(b)</w:t>
      </w:r>
      <w:r w:rsidRPr="0003648D">
        <w:rPr>
          <w:iCs/>
          <w:szCs w:val="20"/>
        </w:rPr>
        <w:tab/>
        <w:t>If the telemetered Resource Status is any status code specified in item (5)(b)(i) of Section 3.9.1, Current Operating Plan (COP) Criteria, other than SHUTDOWN, then</w:t>
      </w:r>
    </w:p>
    <w:p w14:paraId="66429484" w14:textId="77777777" w:rsidR="00BA7A09" w:rsidRPr="0003648D" w:rsidRDefault="00BA7A09" w:rsidP="00BA7A09">
      <w:pPr>
        <w:spacing w:after="240"/>
        <w:ind w:left="1440" w:hanging="720"/>
        <w:rPr>
          <w:b/>
          <w:szCs w:val="20"/>
        </w:rPr>
      </w:pPr>
      <w:r w:rsidRPr="0003648D">
        <w:rPr>
          <w:b/>
          <w:szCs w:val="20"/>
        </w:rPr>
        <w:t>HDL</w:t>
      </w:r>
      <w:r w:rsidRPr="0003648D">
        <w:rPr>
          <w:b/>
          <w:szCs w:val="20"/>
        </w:rPr>
        <w:tab/>
        <w:t>=</w:t>
      </w:r>
      <w:r w:rsidRPr="0003648D">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6D4856FB" w14:textId="77777777" w:rsidTr="00FF6149">
        <w:tc>
          <w:tcPr>
            <w:tcW w:w="1500" w:type="pct"/>
          </w:tcPr>
          <w:p w14:paraId="234888F0"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30BA11C4"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1078B8EF" w14:textId="77777777" w:rsidTr="00FF6149">
        <w:trPr>
          <w:cantSplit/>
        </w:trPr>
        <w:tc>
          <w:tcPr>
            <w:tcW w:w="1500" w:type="pct"/>
          </w:tcPr>
          <w:p w14:paraId="0B3DBFAA" w14:textId="77777777" w:rsidR="00BA7A09" w:rsidRPr="0003648D" w:rsidRDefault="00BA7A09" w:rsidP="00FF6149">
            <w:pPr>
              <w:spacing w:after="60"/>
              <w:rPr>
                <w:iCs/>
                <w:sz w:val="20"/>
                <w:szCs w:val="20"/>
              </w:rPr>
            </w:pPr>
            <w:r w:rsidRPr="0003648D">
              <w:rPr>
                <w:iCs/>
                <w:sz w:val="20"/>
                <w:szCs w:val="20"/>
              </w:rPr>
              <w:t>HDL</w:t>
            </w:r>
          </w:p>
        </w:tc>
        <w:tc>
          <w:tcPr>
            <w:tcW w:w="3500" w:type="pct"/>
          </w:tcPr>
          <w:p w14:paraId="5AEEA690" w14:textId="77777777" w:rsidR="00BA7A09" w:rsidRPr="0003648D" w:rsidRDefault="00BA7A09" w:rsidP="00FF6149">
            <w:pPr>
              <w:spacing w:after="60"/>
              <w:rPr>
                <w:iCs/>
                <w:sz w:val="20"/>
                <w:szCs w:val="20"/>
              </w:rPr>
            </w:pPr>
            <w:r w:rsidRPr="0003648D">
              <w:rPr>
                <w:iCs/>
                <w:sz w:val="20"/>
                <w:szCs w:val="20"/>
              </w:rPr>
              <w:t>High Dispatch Limit.</w:t>
            </w:r>
          </w:p>
        </w:tc>
      </w:tr>
      <w:tr w:rsidR="00BA7A09" w:rsidRPr="0003648D" w14:paraId="55DAE7A5" w14:textId="77777777" w:rsidTr="00FF6149">
        <w:trPr>
          <w:cantSplit/>
        </w:trPr>
        <w:tc>
          <w:tcPr>
            <w:tcW w:w="1500" w:type="pct"/>
          </w:tcPr>
          <w:p w14:paraId="025B5B68" w14:textId="77777777" w:rsidR="00BA7A09" w:rsidRPr="0003648D" w:rsidRDefault="00BA7A09" w:rsidP="00FF6149">
            <w:pPr>
              <w:spacing w:after="60"/>
              <w:rPr>
                <w:iCs/>
                <w:sz w:val="20"/>
                <w:szCs w:val="20"/>
              </w:rPr>
            </w:pPr>
            <w:r w:rsidRPr="0003648D">
              <w:rPr>
                <w:iCs/>
                <w:sz w:val="20"/>
                <w:szCs w:val="20"/>
              </w:rPr>
              <w:t>POWERTELEM</w:t>
            </w:r>
          </w:p>
        </w:tc>
        <w:tc>
          <w:tcPr>
            <w:tcW w:w="3500" w:type="pct"/>
          </w:tcPr>
          <w:p w14:paraId="05CE4933" w14:textId="77777777" w:rsidR="00BA7A09" w:rsidRPr="0003648D" w:rsidRDefault="00BA7A09" w:rsidP="00FF6149">
            <w:pPr>
              <w:spacing w:after="60"/>
              <w:rPr>
                <w:iCs/>
                <w:sz w:val="20"/>
                <w:szCs w:val="20"/>
              </w:rPr>
            </w:pPr>
            <w:r w:rsidRPr="0003648D">
              <w:rPr>
                <w:iCs/>
                <w:sz w:val="20"/>
                <w:szCs w:val="20"/>
              </w:rPr>
              <w:t xml:space="preserve">Gross or net real power provided via telemetry. </w:t>
            </w:r>
          </w:p>
        </w:tc>
      </w:tr>
      <w:tr w:rsidR="00BA7A09" w:rsidRPr="0003648D" w14:paraId="38EAECA9" w14:textId="77777777" w:rsidTr="00FF6149">
        <w:trPr>
          <w:cantSplit/>
        </w:trPr>
        <w:tc>
          <w:tcPr>
            <w:tcW w:w="1500" w:type="pct"/>
          </w:tcPr>
          <w:p w14:paraId="49F585AA" w14:textId="77777777" w:rsidR="00BA7A09" w:rsidRPr="0003648D" w:rsidRDefault="00BA7A09" w:rsidP="00FF6149">
            <w:pPr>
              <w:spacing w:after="60"/>
              <w:rPr>
                <w:iCs/>
                <w:sz w:val="20"/>
                <w:szCs w:val="20"/>
              </w:rPr>
            </w:pPr>
            <w:r w:rsidRPr="0003648D">
              <w:rPr>
                <w:iCs/>
                <w:sz w:val="20"/>
                <w:szCs w:val="20"/>
              </w:rPr>
              <w:t>SURAMP</w:t>
            </w:r>
          </w:p>
        </w:tc>
        <w:tc>
          <w:tcPr>
            <w:tcW w:w="3500" w:type="pct"/>
          </w:tcPr>
          <w:p w14:paraId="6B15A86A" w14:textId="77777777" w:rsidR="00BA7A09" w:rsidRPr="0003648D" w:rsidRDefault="00BA7A09" w:rsidP="00FF6149">
            <w:pPr>
              <w:spacing w:after="60"/>
              <w:rPr>
                <w:iCs/>
                <w:sz w:val="20"/>
                <w:szCs w:val="20"/>
              </w:rPr>
            </w:pPr>
            <w:r w:rsidRPr="0003648D">
              <w:rPr>
                <w:iCs/>
                <w:sz w:val="20"/>
                <w:szCs w:val="20"/>
              </w:rPr>
              <w:t>SCED Up Ramp Rate.</w:t>
            </w:r>
          </w:p>
        </w:tc>
      </w:tr>
      <w:tr w:rsidR="00BA7A09" w:rsidRPr="0003648D" w14:paraId="3A2A9051" w14:textId="77777777" w:rsidTr="00FF6149">
        <w:trPr>
          <w:cantSplit/>
        </w:trPr>
        <w:tc>
          <w:tcPr>
            <w:tcW w:w="1500" w:type="pct"/>
          </w:tcPr>
          <w:p w14:paraId="2785D681" w14:textId="77777777" w:rsidR="00BA7A09" w:rsidRPr="0003648D" w:rsidRDefault="00BA7A09" w:rsidP="00FF6149">
            <w:pPr>
              <w:spacing w:after="60"/>
              <w:rPr>
                <w:iCs/>
                <w:sz w:val="20"/>
                <w:szCs w:val="20"/>
              </w:rPr>
            </w:pPr>
            <w:r w:rsidRPr="0003648D">
              <w:rPr>
                <w:iCs/>
                <w:sz w:val="20"/>
                <w:szCs w:val="20"/>
              </w:rPr>
              <w:t>SDRAMP</w:t>
            </w:r>
          </w:p>
        </w:tc>
        <w:tc>
          <w:tcPr>
            <w:tcW w:w="3500" w:type="pct"/>
          </w:tcPr>
          <w:p w14:paraId="5482D4CD" w14:textId="77777777" w:rsidR="00BA7A09" w:rsidRPr="0003648D" w:rsidRDefault="00BA7A09" w:rsidP="00FF6149">
            <w:pPr>
              <w:spacing w:after="60"/>
              <w:rPr>
                <w:iCs/>
                <w:sz w:val="20"/>
                <w:szCs w:val="20"/>
              </w:rPr>
            </w:pPr>
            <w:r w:rsidRPr="0003648D">
              <w:rPr>
                <w:iCs/>
                <w:sz w:val="20"/>
                <w:szCs w:val="20"/>
              </w:rPr>
              <w:t>SCED Down Ramp Rate.</w:t>
            </w:r>
          </w:p>
        </w:tc>
      </w:tr>
      <w:tr w:rsidR="00BA7A09" w:rsidRPr="0003648D" w14:paraId="5A879AF1" w14:textId="77777777" w:rsidTr="00FF6149">
        <w:trPr>
          <w:cantSplit/>
        </w:trPr>
        <w:tc>
          <w:tcPr>
            <w:tcW w:w="1500" w:type="pct"/>
          </w:tcPr>
          <w:p w14:paraId="0DEF5715" w14:textId="77777777" w:rsidR="00BA7A09" w:rsidRPr="0003648D" w:rsidRDefault="00BA7A09" w:rsidP="00FF6149">
            <w:pPr>
              <w:spacing w:after="60"/>
              <w:rPr>
                <w:iCs/>
                <w:sz w:val="20"/>
                <w:szCs w:val="20"/>
              </w:rPr>
            </w:pPr>
            <w:r w:rsidRPr="0003648D">
              <w:rPr>
                <w:iCs/>
                <w:sz w:val="20"/>
                <w:szCs w:val="20"/>
              </w:rPr>
              <w:t>HASL</w:t>
            </w:r>
          </w:p>
        </w:tc>
        <w:tc>
          <w:tcPr>
            <w:tcW w:w="3500" w:type="pct"/>
          </w:tcPr>
          <w:p w14:paraId="31EC8A6F" w14:textId="77777777" w:rsidR="00BA7A09" w:rsidRPr="0003648D" w:rsidRDefault="00BA7A09" w:rsidP="00FF6149">
            <w:pPr>
              <w:spacing w:after="60"/>
              <w:rPr>
                <w:iCs/>
                <w:sz w:val="20"/>
                <w:szCs w:val="20"/>
              </w:rPr>
            </w:pPr>
            <w:r w:rsidRPr="0003648D">
              <w:rPr>
                <w:iCs/>
                <w:sz w:val="20"/>
                <w:szCs w:val="20"/>
              </w:rPr>
              <w:t>High Ancillary Service Limit – definition provided in Section 2, Definitions and Acronyms.</w:t>
            </w:r>
          </w:p>
        </w:tc>
      </w:tr>
    </w:tbl>
    <w:p w14:paraId="1F4FE87E" w14:textId="77777777" w:rsidR="00BA7A09" w:rsidRPr="0003648D" w:rsidRDefault="00BA7A09" w:rsidP="00BA7A09">
      <w:pPr>
        <w:spacing w:after="240"/>
        <w:rPr>
          <w:iCs/>
          <w:szCs w:val="20"/>
        </w:rPr>
      </w:pPr>
      <w:r w:rsidRPr="0003648D">
        <w:rPr>
          <w:iCs/>
          <w:szCs w:val="20"/>
        </w:rPr>
        <w:br/>
        <w:t>(8)</w:t>
      </w:r>
      <w:r w:rsidRPr="0003648D">
        <w:rPr>
          <w:iCs/>
          <w:szCs w:val="20"/>
        </w:rPr>
        <w:tab/>
        <w:t>For Generation Resources, LDL is calculated as follows:</w:t>
      </w:r>
    </w:p>
    <w:p w14:paraId="5796F48D" w14:textId="77777777" w:rsidR="00BA7A09" w:rsidRPr="0003648D" w:rsidRDefault="00BA7A09" w:rsidP="00BA7A09">
      <w:pPr>
        <w:spacing w:after="240"/>
        <w:ind w:left="1440" w:hanging="720"/>
        <w:rPr>
          <w:iCs/>
          <w:szCs w:val="20"/>
        </w:rPr>
      </w:pPr>
      <w:r w:rsidRPr="0003648D">
        <w:rPr>
          <w:iCs/>
          <w:szCs w:val="20"/>
        </w:rPr>
        <w:t>(a)</w:t>
      </w:r>
      <w:r w:rsidRPr="0003648D">
        <w:rPr>
          <w:iCs/>
          <w:szCs w:val="20"/>
        </w:rPr>
        <w:tab/>
        <w:t>If the telemetered Resource Status is STARTUP, then</w:t>
      </w:r>
    </w:p>
    <w:p w14:paraId="5530A9B3" w14:textId="77777777" w:rsidR="00BA7A09" w:rsidRPr="0003648D" w:rsidRDefault="00BA7A09" w:rsidP="00BA7A09">
      <w:pPr>
        <w:spacing w:after="240"/>
        <w:ind w:left="1440" w:hanging="720"/>
        <w:rPr>
          <w:b/>
          <w:iCs/>
          <w:szCs w:val="20"/>
        </w:rPr>
      </w:pPr>
      <w:r w:rsidRPr="0003648D">
        <w:rPr>
          <w:b/>
          <w:iCs/>
          <w:szCs w:val="20"/>
        </w:rPr>
        <w:t>LDL</w:t>
      </w:r>
      <w:r w:rsidRPr="0003648D">
        <w:rPr>
          <w:b/>
          <w:iCs/>
          <w:szCs w:val="20"/>
        </w:rPr>
        <w:tab/>
        <w:t>=</w:t>
      </w:r>
      <w:r w:rsidRPr="0003648D">
        <w:rPr>
          <w:b/>
          <w:iCs/>
          <w:szCs w:val="20"/>
        </w:rPr>
        <w:tab/>
        <w:t>POWERTELEM + (SURAMP * 5)</w:t>
      </w:r>
    </w:p>
    <w:p w14:paraId="46EB281F" w14:textId="77777777" w:rsidR="00BA7A09" w:rsidRPr="0003648D" w:rsidRDefault="00BA7A09" w:rsidP="00BA7A09">
      <w:pPr>
        <w:spacing w:after="240"/>
        <w:ind w:left="1440" w:hanging="720"/>
        <w:rPr>
          <w:iCs/>
          <w:szCs w:val="20"/>
        </w:rPr>
      </w:pPr>
      <w:r w:rsidRPr="0003648D">
        <w:rPr>
          <w:iCs/>
          <w:szCs w:val="20"/>
        </w:rPr>
        <w:t>(b)</w:t>
      </w:r>
      <w:r w:rsidRPr="0003648D">
        <w:rPr>
          <w:iCs/>
          <w:szCs w:val="20"/>
        </w:rPr>
        <w:tab/>
        <w:t>If the telemetered Resource Status is any status code specified in item (5)(b)(i) of Section 3.9.1 other than STARTUP, then</w:t>
      </w:r>
    </w:p>
    <w:p w14:paraId="466EFCE9" w14:textId="77777777" w:rsidR="00BA7A09" w:rsidRPr="0003648D" w:rsidRDefault="00BA7A09" w:rsidP="00BA7A09">
      <w:pPr>
        <w:ind w:left="1440" w:hanging="720"/>
        <w:rPr>
          <w:b/>
          <w:szCs w:val="20"/>
        </w:rPr>
      </w:pPr>
      <w:r w:rsidRPr="0003648D">
        <w:rPr>
          <w:b/>
          <w:szCs w:val="20"/>
        </w:rPr>
        <w:t>LDL</w:t>
      </w:r>
      <w:r w:rsidRPr="0003648D">
        <w:rPr>
          <w:b/>
          <w:szCs w:val="20"/>
        </w:rPr>
        <w:tab/>
        <w:t>=</w:t>
      </w:r>
      <w:r w:rsidRPr="0003648D">
        <w:rPr>
          <w:b/>
          <w:szCs w:val="20"/>
        </w:rPr>
        <w:tab/>
        <w:t>Max (POWERTELEM - (SDRAMP * 5), LASL)</w:t>
      </w:r>
      <w:r w:rsidRPr="0003648D">
        <w:rPr>
          <w:b/>
          <w:szCs w:val="20"/>
        </w:rPr>
        <w:br/>
      </w:r>
      <w:r w:rsidRPr="0003648D">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45C81388" w14:textId="77777777" w:rsidTr="00FF6149">
        <w:tc>
          <w:tcPr>
            <w:tcW w:w="1500" w:type="pct"/>
          </w:tcPr>
          <w:p w14:paraId="2AE953B5"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543D1128"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47EBC4C7" w14:textId="77777777" w:rsidTr="00FF6149">
        <w:trPr>
          <w:cantSplit/>
        </w:trPr>
        <w:tc>
          <w:tcPr>
            <w:tcW w:w="1500" w:type="pct"/>
          </w:tcPr>
          <w:p w14:paraId="27A226BE" w14:textId="77777777" w:rsidR="00BA7A09" w:rsidRPr="0003648D" w:rsidRDefault="00BA7A09" w:rsidP="00FF6149">
            <w:pPr>
              <w:spacing w:after="60"/>
              <w:rPr>
                <w:iCs/>
                <w:sz w:val="20"/>
                <w:szCs w:val="20"/>
              </w:rPr>
            </w:pPr>
            <w:r w:rsidRPr="0003648D">
              <w:rPr>
                <w:iCs/>
                <w:sz w:val="20"/>
                <w:szCs w:val="20"/>
              </w:rPr>
              <w:t>LDL</w:t>
            </w:r>
          </w:p>
        </w:tc>
        <w:tc>
          <w:tcPr>
            <w:tcW w:w="3500" w:type="pct"/>
          </w:tcPr>
          <w:p w14:paraId="12B514CD" w14:textId="77777777" w:rsidR="00BA7A09" w:rsidRPr="0003648D" w:rsidRDefault="00BA7A09" w:rsidP="00FF6149">
            <w:pPr>
              <w:spacing w:after="60"/>
              <w:rPr>
                <w:iCs/>
                <w:sz w:val="20"/>
                <w:szCs w:val="20"/>
              </w:rPr>
            </w:pPr>
            <w:r w:rsidRPr="0003648D">
              <w:rPr>
                <w:iCs/>
                <w:sz w:val="20"/>
                <w:szCs w:val="20"/>
              </w:rPr>
              <w:t>Low Dispatch Limit.</w:t>
            </w:r>
          </w:p>
        </w:tc>
      </w:tr>
      <w:tr w:rsidR="00BA7A09" w:rsidRPr="0003648D" w14:paraId="5D659BB7" w14:textId="77777777" w:rsidTr="00FF6149">
        <w:trPr>
          <w:cantSplit/>
        </w:trPr>
        <w:tc>
          <w:tcPr>
            <w:tcW w:w="1500" w:type="pct"/>
          </w:tcPr>
          <w:p w14:paraId="3AE8EAFF" w14:textId="77777777" w:rsidR="00BA7A09" w:rsidRPr="0003648D" w:rsidRDefault="00BA7A09" w:rsidP="00FF6149">
            <w:pPr>
              <w:spacing w:after="60"/>
              <w:rPr>
                <w:iCs/>
                <w:sz w:val="20"/>
                <w:szCs w:val="20"/>
              </w:rPr>
            </w:pPr>
            <w:r w:rsidRPr="0003648D">
              <w:rPr>
                <w:iCs/>
                <w:sz w:val="20"/>
                <w:szCs w:val="20"/>
              </w:rPr>
              <w:t>POWERTELEM</w:t>
            </w:r>
          </w:p>
        </w:tc>
        <w:tc>
          <w:tcPr>
            <w:tcW w:w="3500" w:type="pct"/>
          </w:tcPr>
          <w:p w14:paraId="148C1746" w14:textId="77777777" w:rsidR="00BA7A09" w:rsidRPr="0003648D" w:rsidRDefault="00BA7A09" w:rsidP="00FF6149">
            <w:pPr>
              <w:spacing w:after="60"/>
              <w:rPr>
                <w:iCs/>
                <w:sz w:val="20"/>
                <w:szCs w:val="20"/>
              </w:rPr>
            </w:pPr>
            <w:r w:rsidRPr="0003648D">
              <w:rPr>
                <w:iCs/>
                <w:sz w:val="20"/>
                <w:szCs w:val="20"/>
              </w:rPr>
              <w:t>Gross or net real power provided via telemetry.</w:t>
            </w:r>
          </w:p>
        </w:tc>
      </w:tr>
      <w:tr w:rsidR="00BA7A09" w:rsidRPr="0003648D" w14:paraId="669451EA" w14:textId="77777777" w:rsidTr="00FF6149">
        <w:trPr>
          <w:cantSplit/>
        </w:trPr>
        <w:tc>
          <w:tcPr>
            <w:tcW w:w="1500" w:type="pct"/>
          </w:tcPr>
          <w:p w14:paraId="1E1399AB" w14:textId="77777777" w:rsidR="00BA7A09" w:rsidRPr="0003648D" w:rsidRDefault="00BA7A09" w:rsidP="00FF6149">
            <w:pPr>
              <w:spacing w:after="60"/>
              <w:rPr>
                <w:iCs/>
                <w:sz w:val="20"/>
                <w:szCs w:val="20"/>
              </w:rPr>
            </w:pPr>
            <w:r w:rsidRPr="0003648D">
              <w:rPr>
                <w:iCs/>
                <w:sz w:val="20"/>
                <w:szCs w:val="20"/>
              </w:rPr>
              <w:t>SDRAMP</w:t>
            </w:r>
          </w:p>
        </w:tc>
        <w:tc>
          <w:tcPr>
            <w:tcW w:w="3500" w:type="pct"/>
          </w:tcPr>
          <w:p w14:paraId="70FAF4F5" w14:textId="77777777" w:rsidR="00BA7A09" w:rsidRPr="0003648D" w:rsidRDefault="00BA7A09" w:rsidP="00FF6149">
            <w:pPr>
              <w:spacing w:after="60"/>
              <w:rPr>
                <w:iCs/>
                <w:sz w:val="20"/>
                <w:szCs w:val="20"/>
              </w:rPr>
            </w:pPr>
            <w:r w:rsidRPr="0003648D">
              <w:rPr>
                <w:iCs/>
                <w:sz w:val="20"/>
                <w:szCs w:val="20"/>
              </w:rPr>
              <w:t>SCED Down Ramp Rate.</w:t>
            </w:r>
          </w:p>
        </w:tc>
      </w:tr>
      <w:tr w:rsidR="00BA7A09" w:rsidRPr="0003648D" w14:paraId="3C52FC62" w14:textId="77777777" w:rsidTr="00FF6149">
        <w:trPr>
          <w:cantSplit/>
        </w:trPr>
        <w:tc>
          <w:tcPr>
            <w:tcW w:w="1500" w:type="pct"/>
          </w:tcPr>
          <w:p w14:paraId="63176209" w14:textId="77777777" w:rsidR="00BA7A09" w:rsidRPr="0003648D" w:rsidRDefault="00BA7A09" w:rsidP="00FF6149">
            <w:pPr>
              <w:spacing w:after="60"/>
              <w:rPr>
                <w:iCs/>
                <w:sz w:val="20"/>
                <w:szCs w:val="20"/>
              </w:rPr>
            </w:pPr>
            <w:r w:rsidRPr="0003648D">
              <w:rPr>
                <w:iCs/>
                <w:sz w:val="20"/>
                <w:szCs w:val="20"/>
              </w:rPr>
              <w:t>LASL</w:t>
            </w:r>
          </w:p>
        </w:tc>
        <w:tc>
          <w:tcPr>
            <w:tcW w:w="3500" w:type="pct"/>
          </w:tcPr>
          <w:p w14:paraId="1318DFEB" w14:textId="77777777" w:rsidR="00BA7A09" w:rsidRPr="0003648D" w:rsidRDefault="00BA7A09" w:rsidP="00FF6149">
            <w:pPr>
              <w:spacing w:after="60"/>
              <w:rPr>
                <w:iCs/>
                <w:sz w:val="20"/>
                <w:szCs w:val="20"/>
              </w:rPr>
            </w:pPr>
            <w:r w:rsidRPr="0003648D">
              <w:rPr>
                <w:iCs/>
                <w:sz w:val="20"/>
                <w:szCs w:val="20"/>
              </w:rPr>
              <w:t>Low Ancillary Service Limit – definition provided in Section 2.</w:t>
            </w:r>
          </w:p>
        </w:tc>
      </w:tr>
    </w:tbl>
    <w:bookmarkEnd w:id="1718"/>
    <w:p w14:paraId="56A9166A" w14:textId="77777777" w:rsidR="00BA7A09" w:rsidRPr="0003648D" w:rsidRDefault="00BA7A09" w:rsidP="00BA7A09">
      <w:pPr>
        <w:ind w:left="720" w:hanging="720"/>
        <w:rPr>
          <w:szCs w:val="20"/>
        </w:rPr>
      </w:pPr>
      <w:r w:rsidRPr="0003648D" w:rsidDel="002D7751">
        <w:rPr>
          <w:szCs w:val="20"/>
        </w:rPr>
        <w:t xml:space="preserve"> </w:t>
      </w:r>
    </w:p>
    <w:p w14:paraId="2FCDC00B" w14:textId="77777777" w:rsidR="00BA7A09" w:rsidRPr="0003648D" w:rsidRDefault="00BA7A09" w:rsidP="00BA7A09">
      <w:pPr>
        <w:ind w:left="720" w:hanging="720"/>
        <w:rPr>
          <w:szCs w:val="20"/>
        </w:rPr>
      </w:pPr>
      <w:r w:rsidRPr="0003648D">
        <w:rPr>
          <w:szCs w:val="20"/>
        </w:rPr>
        <w:t>(9)</w:t>
      </w:r>
      <w:r w:rsidRPr="0003648D">
        <w:rPr>
          <w:szCs w:val="20"/>
        </w:rPr>
        <w:tab/>
        <w:t>For Load Resources, HASL is calculated as follows:</w:t>
      </w:r>
    </w:p>
    <w:p w14:paraId="034D302E" w14:textId="77777777" w:rsidR="00BA7A09" w:rsidRPr="0003648D" w:rsidRDefault="00BA7A09" w:rsidP="00BA7A09">
      <w:pPr>
        <w:tabs>
          <w:tab w:val="left" w:pos="2250"/>
          <w:tab w:val="left" w:pos="3150"/>
          <w:tab w:val="left" w:pos="3960"/>
        </w:tabs>
        <w:spacing w:after="240"/>
        <w:ind w:left="3960" w:hanging="3240"/>
        <w:rPr>
          <w:b/>
          <w:bCs/>
          <w:lang w:val="da-DK"/>
        </w:rPr>
      </w:pPr>
      <w:r w:rsidRPr="0003648D">
        <w:rPr>
          <w:b/>
          <w:bCs/>
          <w:lang w:val="da-DK"/>
        </w:rPr>
        <w:t>HASL</w:t>
      </w:r>
      <w:r w:rsidRPr="0003648D">
        <w:rPr>
          <w:b/>
          <w:bCs/>
          <w:lang w:val="da-DK"/>
        </w:rPr>
        <w:tab/>
        <w:t>=</w:t>
      </w:r>
      <w:r w:rsidRPr="0003648D">
        <w:rPr>
          <w:b/>
          <w:bCs/>
          <w:lang w:val="da-DK"/>
        </w:rPr>
        <w:tab/>
        <w:t>Max (LPCTELEM, (MPCTELEM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34A34768" w14:textId="77777777" w:rsidTr="00FF6149">
        <w:tc>
          <w:tcPr>
            <w:tcW w:w="1500" w:type="pct"/>
          </w:tcPr>
          <w:p w14:paraId="433E0171"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3CCA36C0"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6CFD721C" w14:textId="77777777" w:rsidTr="00FF6149">
        <w:trPr>
          <w:cantSplit/>
        </w:trPr>
        <w:tc>
          <w:tcPr>
            <w:tcW w:w="1500" w:type="pct"/>
          </w:tcPr>
          <w:p w14:paraId="76F72A95" w14:textId="77777777" w:rsidR="00BA7A09" w:rsidRPr="0003648D" w:rsidRDefault="00BA7A09" w:rsidP="00FF6149">
            <w:pPr>
              <w:spacing w:after="60"/>
              <w:rPr>
                <w:iCs/>
                <w:sz w:val="20"/>
                <w:szCs w:val="20"/>
              </w:rPr>
            </w:pPr>
            <w:r w:rsidRPr="0003648D">
              <w:rPr>
                <w:iCs/>
                <w:sz w:val="20"/>
                <w:szCs w:val="20"/>
              </w:rPr>
              <w:t>HASL</w:t>
            </w:r>
          </w:p>
        </w:tc>
        <w:tc>
          <w:tcPr>
            <w:tcW w:w="3500" w:type="pct"/>
          </w:tcPr>
          <w:p w14:paraId="0329931D" w14:textId="77777777" w:rsidR="00BA7A09" w:rsidRPr="0003648D" w:rsidRDefault="00BA7A09" w:rsidP="00FF6149">
            <w:pPr>
              <w:spacing w:after="60"/>
              <w:rPr>
                <w:iCs/>
                <w:sz w:val="20"/>
                <w:szCs w:val="20"/>
              </w:rPr>
            </w:pPr>
            <w:r w:rsidRPr="0003648D">
              <w:rPr>
                <w:iCs/>
                <w:sz w:val="20"/>
                <w:szCs w:val="20"/>
              </w:rPr>
              <w:t>High Ancillary Service Limit.</w:t>
            </w:r>
          </w:p>
        </w:tc>
      </w:tr>
      <w:tr w:rsidR="00BA7A09" w:rsidRPr="0003648D" w14:paraId="44556865" w14:textId="77777777" w:rsidTr="00FF6149">
        <w:trPr>
          <w:cantSplit/>
          <w:trHeight w:val="377"/>
        </w:trPr>
        <w:tc>
          <w:tcPr>
            <w:tcW w:w="1500" w:type="pct"/>
          </w:tcPr>
          <w:p w14:paraId="520F8D51" w14:textId="77777777" w:rsidR="00BA7A09" w:rsidRPr="0003648D" w:rsidRDefault="00BA7A09" w:rsidP="00FF6149">
            <w:pPr>
              <w:spacing w:after="60"/>
              <w:rPr>
                <w:iCs/>
                <w:sz w:val="20"/>
                <w:szCs w:val="20"/>
              </w:rPr>
            </w:pPr>
            <w:r w:rsidRPr="0003648D">
              <w:rPr>
                <w:iCs/>
                <w:sz w:val="20"/>
                <w:szCs w:val="20"/>
              </w:rPr>
              <w:t>LPCTELEM</w:t>
            </w:r>
          </w:p>
        </w:tc>
        <w:tc>
          <w:tcPr>
            <w:tcW w:w="3500" w:type="pct"/>
          </w:tcPr>
          <w:p w14:paraId="39AD319F" w14:textId="77777777" w:rsidR="00BA7A09" w:rsidRPr="0003648D" w:rsidRDefault="00BA7A09" w:rsidP="00FF6149">
            <w:pPr>
              <w:spacing w:after="60"/>
              <w:rPr>
                <w:iCs/>
                <w:sz w:val="20"/>
                <w:szCs w:val="20"/>
              </w:rPr>
            </w:pPr>
            <w:r w:rsidRPr="0003648D">
              <w:rPr>
                <w:iCs/>
                <w:sz w:val="20"/>
                <w:szCs w:val="20"/>
              </w:rPr>
              <w:t xml:space="preserve">Low Power Consumption provided via telemetry. </w:t>
            </w:r>
          </w:p>
        </w:tc>
      </w:tr>
      <w:tr w:rsidR="00BA7A09" w:rsidRPr="0003648D" w14:paraId="171ECF57" w14:textId="77777777" w:rsidTr="00FF6149">
        <w:trPr>
          <w:cantSplit/>
        </w:trPr>
        <w:tc>
          <w:tcPr>
            <w:tcW w:w="1500" w:type="pct"/>
          </w:tcPr>
          <w:p w14:paraId="1B92B70C" w14:textId="77777777" w:rsidR="00BA7A09" w:rsidRPr="0003648D" w:rsidRDefault="00BA7A09" w:rsidP="00FF6149">
            <w:pPr>
              <w:spacing w:after="60"/>
              <w:rPr>
                <w:iCs/>
                <w:sz w:val="20"/>
                <w:szCs w:val="20"/>
              </w:rPr>
            </w:pPr>
            <w:r w:rsidRPr="0003648D">
              <w:rPr>
                <w:iCs/>
                <w:sz w:val="20"/>
                <w:szCs w:val="20"/>
              </w:rPr>
              <w:t>MPCTELEM</w:t>
            </w:r>
          </w:p>
        </w:tc>
        <w:tc>
          <w:tcPr>
            <w:tcW w:w="3500" w:type="pct"/>
          </w:tcPr>
          <w:p w14:paraId="6684FE5B" w14:textId="77777777" w:rsidR="00BA7A09" w:rsidRPr="0003648D" w:rsidRDefault="00BA7A09" w:rsidP="00FF6149">
            <w:pPr>
              <w:spacing w:after="60"/>
              <w:rPr>
                <w:iCs/>
                <w:sz w:val="20"/>
                <w:szCs w:val="20"/>
              </w:rPr>
            </w:pPr>
            <w:r w:rsidRPr="0003648D">
              <w:rPr>
                <w:iCs/>
                <w:sz w:val="20"/>
                <w:szCs w:val="20"/>
              </w:rPr>
              <w:t xml:space="preserve">Maximum Power Consumption provided via telemetry. </w:t>
            </w:r>
          </w:p>
        </w:tc>
      </w:tr>
      <w:tr w:rsidR="00BA7A09" w:rsidRPr="0003648D" w14:paraId="6118BBC0" w14:textId="77777777" w:rsidTr="00FF6149">
        <w:trPr>
          <w:cantSplit/>
        </w:trPr>
        <w:tc>
          <w:tcPr>
            <w:tcW w:w="1500" w:type="pct"/>
          </w:tcPr>
          <w:p w14:paraId="1404EDC3" w14:textId="77777777" w:rsidR="00BA7A09" w:rsidRPr="0003648D" w:rsidRDefault="00BA7A09" w:rsidP="00FF6149">
            <w:pPr>
              <w:spacing w:after="60"/>
              <w:rPr>
                <w:iCs/>
                <w:sz w:val="20"/>
                <w:szCs w:val="20"/>
              </w:rPr>
            </w:pPr>
            <w:r w:rsidRPr="0003648D">
              <w:rPr>
                <w:iCs/>
                <w:sz w:val="20"/>
                <w:szCs w:val="20"/>
              </w:rPr>
              <w:t>RDSTELEM</w:t>
            </w:r>
          </w:p>
        </w:tc>
        <w:tc>
          <w:tcPr>
            <w:tcW w:w="3500" w:type="pct"/>
          </w:tcPr>
          <w:p w14:paraId="1C220B50" w14:textId="77777777" w:rsidR="00BA7A09" w:rsidRPr="0003648D" w:rsidRDefault="00BA7A09" w:rsidP="00FF6149">
            <w:pPr>
              <w:spacing w:after="60"/>
              <w:rPr>
                <w:iCs/>
                <w:sz w:val="20"/>
                <w:szCs w:val="20"/>
              </w:rPr>
            </w:pPr>
            <w:r w:rsidRPr="0003648D">
              <w:rPr>
                <w:iCs/>
                <w:sz w:val="20"/>
                <w:szCs w:val="20"/>
              </w:rPr>
              <w:t>Reg-Down Ancillary Service Resource Responsibility designation provided by telemetry.</w:t>
            </w:r>
          </w:p>
        </w:tc>
      </w:tr>
    </w:tbl>
    <w:p w14:paraId="0CE79DBA" w14:textId="77777777" w:rsidR="00BA7A09" w:rsidRPr="0003648D" w:rsidRDefault="00BA7A09" w:rsidP="00BA7A09">
      <w:pPr>
        <w:ind w:left="720" w:hanging="720"/>
        <w:rPr>
          <w:szCs w:val="20"/>
        </w:rPr>
      </w:pPr>
    </w:p>
    <w:p w14:paraId="2C9AAE68" w14:textId="77777777" w:rsidR="00BA7A09" w:rsidRPr="0003648D" w:rsidRDefault="00BA7A09" w:rsidP="00BA7A09">
      <w:pPr>
        <w:spacing w:after="240"/>
        <w:ind w:left="720" w:hanging="720"/>
        <w:rPr>
          <w:szCs w:val="20"/>
        </w:rPr>
      </w:pPr>
      <w:r w:rsidRPr="0003648D">
        <w:rPr>
          <w:szCs w:val="20"/>
        </w:rPr>
        <w:t>(10)</w:t>
      </w:r>
      <w:r w:rsidRPr="0003648D">
        <w:rPr>
          <w:szCs w:val="20"/>
        </w:rPr>
        <w:tab/>
        <w:t>For Load Resources, LASL is calculated as follows:</w:t>
      </w:r>
    </w:p>
    <w:p w14:paraId="45218A59" w14:textId="77777777" w:rsidR="00BA7A09" w:rsidRPr="0003648D" w:rsidRDefault="00BA7A09" w:rsidP="00BA7A09">
      <w:pPr>
        <w:tabs>
          <w:tab w:val="left" w:pos="2250"/>
          <w:tab w:val="left" w:pos="3150"/>
          <w:tab w:val="left" w:pos="3960"/>
        </w:tabs>
        <w:spacing w:after="240"/>
        <w:ind w:left="3150" w:hanging="2430"/>
        <w:rPr>
          <w:b/>
          <w:bCs/>
          <w:lang w:val="de-DE"/>
        </w:rPr>
      </w:pPr>
      <w:r w:rsidRPr="0003648D">
        <w:rPr>
          <w:b/>
          <w:bCs/>
          <w:lang w:val="de-DE"/>
        </w:rPr>
        <w:t>LASL</w:t>
      </w:r>
      <w:r w:rsidRPr="0003648D">
        <w:rPr>
          <w:b/>
          <w:bCs/>
          <w:lang w:val="de-DE"/>
        </w:rPr>
        <w:tab/>
        <w:t>=</w:t>
      </w:r>
      <w:r w:rsidRPr="0003648D">
        <w:rPr>
          <w:b/>
          <w:bCs/>
          <w:lang w:val="de-DE"/>
        </w:rPr>
        <w:tab/>
        <w:t>Min (HASL, (LPCTELEM + (RRSTELEM + RUSTELEM + NSRSTELEM)))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3EC4A5E6" w14:textId="77777777" w:rsidTr="00FF6149">
        <w:tc>
          <w:tcPr>
            <w:tcW w:w="1500" w:type="pct"/>
          </w:tcPr>
          <w:p w14:paraId="32C54582"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55086983"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00C72C8E" w14:textId="77777777" w:rsidTr="00FF6149">
        <w:trPr>
          <w:cantSplit/>
        </w:trPr>
        <w:tc>
          <w:tcPr>
            <w:tcW w:w="1500" w:type="pct"/>
          </w:tcPr>
          <w:p w14:paraId="191D4432" w14:textId="77777777" w:rsidR="00BA7A09" w:rsidRPr="0003648D" w:rsidRDefault="00BA7A09" w:rsidP="00FF6149">
            <w:pPr>
              <w:spacing w:after="60"/>
              <w:rPr>
                <w:iCs/>
                <w:sz w:val="20"/>
                <w:szCs w:val="20"/>
              </w:rPr>
            </w:pPr>
            <w:r w:rsidRPr="0003648D">
              <w:rPr>
                <w:iCs/>
                <w:sz w:val="20"/>
                <w:szCs w:val="20"/>
              </w:rPr>
              <w:t>LASL</w:t>
            </w:r>
          </w:p>
        </w:tc>
        <w:tc>
          <w:tcPr>
            <w:tcW w:w="3500" w:type="pct"/>
          </w:tcPr>
          <w:p w14:paraId="12CDEB43" w14:textId="77777777" w:rsidR="00BA7A09" w:rsidRPr="0003648D" w:rsidRDefault="00BA7A09" w:rsidP="00FF6149">
            <w:pPr>
              <w:spacing w:after="60"/>
              <w:rPr>
                <w:iCs/>
                <w:sz w:val="20"/>
                <w:szCs w:val="20"/>
              </w:rPr>
            </w:pPr>
            <w:r w:rsidRPr="0003648D">
              <w:rPr>
                <w:iCs/>
                <w:sz w:val="20"/>
                <w:szCs w:val="20"/>
              </w:rPr>
              <w:t>Low Ancillary Service Limit.</w:t>
            </w:r>
          </w:p>
        </w:tc>
      </w:tr>
      <w:tr w:rsidR="00BA7A09" w:rsidRPr="0003648D" w14:paraId="2970E9E1" w14:textId="77777777" w:rsidTr="00FF6149">
        <w:trPr>
          <w:cantSplit/>
        </w:trPr>
        <w:tc>
          <w:tcPr>
            <w:tcW w:w="1500" w:type="pct"/>
          </w:tcPr>
          <w:p w14:paraId="7404F470" w14:textId="77777777" w:rsidR="00BA7A09" w:rsidRPr="0003648D" w:rsidRDefault="00BA7A09" w:rsidP="00FF6149">
            <w:pPr>
              <w:spacing w:after="60"/>
              <w:rPr>
                <w:iCs/>
                <w:sz w:val="20"/>
                <w:szCs w:val="20"/>
              </w:rPr>
            </w:pPr>
            <w:r w:rsidRPr="0003648D">
              <w:rPr>
                <w:iCs/>
                <w:sz w:val="20"/>
                <w:szCs w:val="20"/>
              </w:rPr>
              <w:t>HASL</w:t>
            </w:r>
          </w:p>
        </w:tc>
        <w:tc>
          <w:tcPr>
            <w:tcW w:w="3500" w:type="pct"/>
          </w:tcPr>
          <w:p w14:paraId="7D225702" w14:textId="77777777" w:rsidR="00BA7A09" w:rsidRPr="0003648D" w:rsidRDefault="00BA7A09" w:rsidP="00FF6149">
            <w:pPr>
              <w:spacing w:after="60"/>
              <w:rPr>
                <w:iCs/>
                <w:sz w:val="20"/>
                <w:szCs w:val="20"/>
              </w:rPr>
            </w:pPr>
            <w:r w:rsidRPr="0003648D">
              <w:rPr>
                <w:iCs/>
                <w:sz w:val="20"/>
                <w:szCs w:val="20"/>
              </w:rPr>
              <w:t>High Ancillary Service Limit.</w:t>
            </w:r>
          </w:p>
        </w:tc>
      </w:tr>
      <w:tr w:rsidR="00BA7A09" w:rsidRPr="0003648D" w14:paraId="6FC44269" w14:textId="77777777" w:rsidTr="00FF6149">
        <w:trPr>
          <w:cantSplit/>
        </w:trPr>
        <w:tc>
          <w:tcPr>
            <w:tcW w:w="1500" w:type="pct"/>
          </w:tcPr>
          <w:p w14:paraId="6BC923D8" w14:textId="77777777" w:rsidR="00BA7A09" w:rsidRPr="0003648D" w:rsidRDefault="00BA7A09" w:rsidP="00FF6149">
            <w:pPr>
              <w:spacing w:after="60"/>
              <w:rPr>
                <w:iCs/>
                <w:sz w:val="20"/>
                <w:szCs w:val="20"/>
              </w:rPr>
            </w:pPr>
            <w:r w:rsidRPr="0003648D">
              <w:rPr>
                <w:iCs/>
                <w:sz w:val="20"/>
                <w:szCs w:val="20"/>
              </w:rPr>
              <w:t>LPCTELEM</w:t>
            </w:r>
          </w:p>
        </w:tc>
        <w:tc>
          <w:tcPr>
            <w:tcW w:w="3500" w:type="pct"/>
          </w:tcPr>
          <w:p w14:paraId="1E70FDC5" w14:textId="77777777" w:rsidR="00BA7A09" w:rsidRPr="0003648D" w:rsidRDefault="00BA7A09" w:rsidP="00FF6149">
            <w:pPr>
              <w:spacing w:after="60"/>
              <w:rPr>
                <w:iCs/>
                <w:sz w:val="20"/>
                <w:szCs w:val="20"/>
              </w:rPr>
            </w:pPr>
            <w:r w:rsidRPr="0003648D">
              <w:rPr>
                <w:iCs/>
                <w:sz w:val="20"/>
                <w:szCs w:val="20"/>
              </w:rPr>
              <w:t>Low Power Consumption provided via telemetry.</w:t>
            </w:r>
          </w:p>
        </w:tc>
      </w:tr>
      <w:tr w:rsidR="00BA7A09" w:rsidRPr="0003648D" w14:paraId="63789526" w14:textId="77777777" w:rsidTr="00FF6149">
        <w:trPr>
          <w:cantSplit/>
        </w:trPr>
        <w:tc>
          <w:tcPr>
            <w:tcW w:w="1500" w:type="pct"/>
          </w:tcPr>
          <w:p w14:paraId="573499CC" w14:textId="77777777" w:rsidR="00BA7A09" w:rsidRPr="0003648D" w:rsidRDefault="00BA7A09" w:rsidP="00FF6149">
            <w:pPr>
              <w:spacing w:after="60"/>
              <w:rPr>
                <w:iCs/>
                <w:sz w:val="20"/>
                <w:szCs w:val="20"/>
              </w:rPr>
            </w:pPr>
            <w:r w:rsidRPr="0003648D">
              <w:rPr>
                <w:iCs/>
                <w:sz w:val="20"/>
                <w:szCs w:val="20"/>
              </w:rPr>
              <w:t>RRSTELEM</w:t>
            </w:r>
          </w:p>
        </w:tc>
        <w:tc>
          <w:tcPr>
            <w:tcW w:w="3500" w:type="pct"/>
          </w:tcPr>
          <w:p w14:paraId="17FD176E" w14:textId="77777777" w:rsidR="00BA7A09" w:rsidRPr="0003648D" w:rsidRDefault="00BA7A09" w:rsidP="00FF6149">
            <w:pPr>
              <w:spacing w:after="60"/>
              <w:rPr>
                <w:iCs/>
                <w:sz w:val="20"/>
                <w:szCs w:val="20"/>
              </w:rPr>
            </w:pPr>
            <w:r w:rsidRPr="0003648D">
              <w:rPr>
                <w:iCs/>
                <w:sz w:val="20"/>
                <w:szCs w:val="20"/>
              </w:rPr>
              <w:t>Responsive Reserve Ancillary Service Schedule provided by telemetry.</w:t>
            </w:r>
          </w:p>
        </w:tc>
      </w:tr>
      <w:tr w:rsidR="00BA7A09" w:rsidRPr="0003648D" w14:paraId="25A03CC9" w14:textId="77777777" w:rsidTr="00FF6149">
        <w:trPr>
          <w:cantSplit/>
          <w:trHeight w:val="314"/>
        </w:trPr>
        <w:tc>
          <w:tcPr>
            <w:tcW w:w="1500" w:type="pct"/>
          </w:tcPr>
          <w:p w14:paraId="23FEC9DE" w14:textId="77777777" w:rsidR="00BA7A09" w:rsidRPr="0003648D" w:rsidRDefault="00BA7A09" w:rsidP="00FF6149">
            <w:pPr>
              <w:spacing w:after="60"/>
              <w:rPr>
                <w:iCs/>
                <w:sz w:val="20"/>
                <w:szCs w:val="20"/>
              </w:rPr>
            </w:pPr>
            <w:r w:rsidRPr="0003648D">
              <w:rPr>
                <w:iCs/>
                <w:sz w:val="20"/>
                <w:szCs w:val="20"/>
              </w:rPr>
              <w:t>RUSTELEM</w:t>
            </w:r>
          </w:p>
        </w:tc>
        <w:tc>
          <w:tcPr>
            <w:tcW w:w="3500" w:type="pct"/>
          </w:tcPr>
          <w:p w14:paraId="0093152E" w14:textId="77777777"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14:paraId="41941F6B" w14:textId="77777777" w:rsidTr="00FF6149">
        <w:trPr>
          <w:cantSplit/>
        </w:trPr>
        <w:tc>
          <w:tcPr>
            <w:tcW w:w="1500" w:type="pct"/>
          </w:tcPr>
          <w:p w14:paraId="0F48B1E8" w14:textId="77777777" w:rsidR="00BA7A09" w:rsidRPr="0003648D" w:rsidRDefault="00BA7A09" w:rsidP="00FF6149">
            <w:pPr>
              <w:spacing w:after="60"/>
              <w:rPr>
                <w:iCs/>
                <w:sz w:val="20"/>
                <w:szCs w:val="20"/>
              </w:rPr>
            </w:pPr>
            <w:r w:rsidRPr="0003648D">
              <w:rPr>
                <w:iCs/>
                <w:sz w:val="20"/>
                <w:szCs w:val="20"/>
              </w:rPr>
              <w:t>NSRSTELEM</w:t>
            </w:r>
          </w:p>
        </w:tc>
        <w:tc>
          <w:tcPr>
            <w:tcW w:w="3500" w:type="pct"/>
          </w:tcPr>
          <w:p w14:paraId="72DDC9D0" w14:textId="77777777" w:rsidR="00BA7A09" w:rsidRPr="0003648D" w:rsidRDefault="00BA7A09" w:rsidP="00FF6149">
            <w:pPr>
              <w:spacing w:after="60"/>
              <w:rPr>
                <w:iCs/>
                <w:sz w:val="20"/>
                <w:szCs w:val="20"/>
              </w:rPr>
            </w:pPr>
            <w:r w:rsidRPr="0003648D">
              <w:rPr>
                <w:iCs/>
                <w:sz w:val="20"/>
                <w:szCs w:val="20"/>
              </w:rPr>
              <w:t>Non-Spin Ancillary Service Schedule provided via telemetry.</w:t>
            </w:r>
          </w:p>
        </w:tc>
      </w:tr>
    </w:tbl>
    <w:p w14:paraId="6A862ED9" w14:textId="77777777" w:rsidR="00BA7A09" w:rsidRPr="0003648D" w:rsidRDefault="00BA7A09" w:rsidP="00BA7A09">
      <w:pPr>
        <w:ind w:left="1440" w:hanging="720"/>
        <w:rPr>
          <w:szCs w:val="20"/>
        </w:rPr>
      </w:pPr>
    </w:p>
    <w:p w14:paraId="38C03903" w14:textId="77777777" w:rsidR="00BA7A09" w:rsidRPr="0003648D" w:rsidRDefault="00BA7A09" w:rsidP="00BA7A09">
      <w:pPr>
        <w:spacing w:after="240"/>
        <w:ind w:left="720" w:hanging="720"/>
        <w:rPr>
          <w:szCs w:val="20"/>
        </w:rPr>
      </w:pPr>
      <w:r w:rsidRPr="0003648D">
        <w:rPr>
          <w:szCs w:val="20"/>
        </w:rPr>
        <w:t>(11)</w:t>
      </w:r>
      <w:r w:rsidRPr="0003648D">
        <w:rPr>
          <w:szCs w:val="20"/>
        </w:rPr>
        <w:tab/>
        <w:t>For each Load Resource, the SURAMP is calculated as follows:</w:t>
      </w:r>
    </w:p>
    <w:p w14:paraId="4157FD6F" w14:textId="77777777" w:rsidR="00BA7A09" w:rsidRPr="0003648D" w:rsidRDefault="00BA7A09" w:rsidP="00BA7A09">
      <w:pPr>
        <w:spacing w:after="240"/>
        <w:ind w:left="1440" w:hanging="720"/>
        <w:rPr>
          <w:b/>
          <w:szCs w:val="20"/>
          <w:lang w:val="de-DE"/>
        </w:rPr>
      </w:pPr>
      <w:r w:rsidRPr="0003648D">
        <w:rPr>
          <w:b/>
          <w:szCs w:val="20"/>
          <w:lang w:val="de-DE"/>
        </w:rPr>
        <w:t>SURAMP</w:t>
      </w:r>
      <w:r w:rsidRPr="0003648D">
        <w:rPr>
          <w:b/>
          <w:szCs w:val="20"/>
          <w:lang w:val="de-DE"/>
        </w:rPr>
        <w:tab/>
        <w:t>=</w:t>
      </w:r>
      <w:r w:rsidRPr="0003648D">
        <w:rPr>
          <w:b/>
          <w:szCs w:val="20"/>
          <w:lang w:val="de-DE"/>
        </w:rPr>
        <w:tab/>
        <w:t>RAMPRATE – (RUSTELEM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57AE6915" w14:textId="77777777" w:rsidTr="00FF6149">
        <w:tc>
          <w:tcPr>
            <w:tcW w:w="1500" w:type="pct"/>
          </w:tcPr>
          <w:p w14:paraId="67A260E4"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5B6BF54D"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5EC58F38" w14:textId="77777777" w:rsidTr="00FF6149">
        <w:trPr>
          <w:cantSplit/>
        </w:trPr>
        <w:tc>
          <w:tcPr>
            <w:tcW w:w="1500" w:type="pct"/>
          </w:tcPr>
          <w:p w14:paraId="590229DD" w14:textId="77777777" w:rsidR="00BA7A09" w:rsidRPr="0003648D" w:rsidRDefault="00BA7A09" w:rsidP="00FF6149">
            <w:pPr>
              <w:spacing w:after="60"/>
              <w:rPr>
                <w:iCs/>
                <w:sz w:val="20"/>
                <w:szCs w:val="20"/>
              </w:rPr>
            </w:pPr>
            <w:r w:rsidRPr="0003648D">
              <w:rPr>
                <w:iCs/>
                <w:sz w:val="20"/>
                <w:szCs w:val="20"/>
              </w:rPr>
              <w:t>SURAMP</w:t>
            </w:r>
          </w:p>
        </w:tc>
        <w:tc>
          <w:tcPr>
            <w:tcW w:w="3500" w:type="pct"/>
          </w:tcPr>
          <w:p w14:paraId="430CD7F4" w14:textId="77777777" w:rsidR="00BA7A09" w:rsidRPr="0003648D" w:rsidRDefault="00BA7A09" w:rsidP="00FF6149">
            <w:pPr>
              <w:spacing w:after="60"/>
              <w:rPr>
                <w:iCs/>
                <w:sz w:val="20"/>
                <w:szCs w:val="20"/>
              </w:rPr>
            </w:pPr>
            <w:r w:rsidRPr="0003648D">
              <w:rPr>
                <w:iCs/>
                <w:sz w:val="20"/>
                <w:szCs w:val="20"/>
              </w:rPr>
              <w:t xml:space="preserve">SCED Up Ramp Rate. </w:t>
            </w:r>
          </w:p>
        </w:tc>
      </w:tr>
      <w:tr w:rsidR="00BA7A09" w:rsidRPr="0003648D" w14:paraId="4AD82316" w14:textId="77777777" w:rsidTr="00FF6149">
        <w:trPr>
          <w:cantSplit/>
        </w:trPr>
        <w:tc>
          <w:tcPr>
            <w:tcW w:w="1500" w:type="pct"/>
          </w:tcPr>
          <w:p w14:paraId="5C14408B" w14:textId="77777777" w:rsidR="00BA7A09" w:rsidRPr="0003648D" w:rsidRDefault="00BA7A09" w:rsidP="00FF6149">
            <w:pPr>
              <w:spacing w:after="60"/>
              <w:rPr>
                <w:iCs/>
                <w:sz w:val="20"/>
                <w:szCs w:val="20"/>
              </w:rPr>
            </w:pPr>
            <w:r w:rsidRPr="0003648D">
              <w:rPr>
                <w:iCs/>
                <w:sz w:val="20"/>
                <w:szCs w:val="20"/>
              </w:rPr>
              <w:t>RAMPRATE</w:t>
            </w:r>
          </w:p>
        </w:tc>
        <w:tc>
          <w:tcPr>
            <w:tcW w:w="3500" w:type="pct"/>
          </w:tcPr>
          <w:p w14:paraId="0FFCEF3D" w14:textId="77777777" w:rsidR="00BA7A09" w:rsidRPr="0003648D" w:rsidRDefault="00BA7A09" w:rsidP="00FF6149">
            <w:pPr>
              <w:spacing w:after="60"/>
              <w:rPr>
                <w:iCs/>
                <w:sz w:val="20"/>
                <w:szCs w:val="20"/>
              </w:rPr>
            </w:pPr>
            <w:r w:rsidRPr="0003648D">
              <w:rPr>
                <w:iCs/>
                <w:sz w:val="20"/>
                <w:szCs w:val="20"/>
              </w:rPr>
              <w:t>Normal Ramp Rate up, as telemetered by the QSE, when RRS is not deployed or when the subject Load Resource is not providing RRS.</w:t>
            </w:r>
          </w:p>
          <w:p w14:paraId="7572A95C" w14:textId="77777777" w:rsidR="00BA7A09" w:rsidRPr="0003648D" w:rsidRDefault="00BA7A09" w:rsidP="00FF6149">
            <w:pPr>
              <w:spacing w:after="60"/>
              <w:rPr>
                <w:iCs/>
                <w:sz w:val="20"/>
                <w:szCs w:val="20"/>
              </w:rPr>
            </w:pPr>
            <w:r w:rsidRPr="0003648D">
              <w:rPr>
                <w:iCs/>
                <w:sz w:val="20"/>
                <w:szCs w:val="20"/>
              </w:rPr>
              <w:t>Emergency Ramp Rate up, as telemetered by the QSE, for Load Resources deploying RRS.</w:t>
            </w:r>
          </w:p>
        </w:tc>
      </w:tr>
      <w:tr w:rsidR="00BA7A09" w:rsidRPr="0003648D" w14:paraId="11114F65" w14:textId="77777777" w:rsidTr="00FF6149">
        <w:trPr>
          <w:cantSplit/>
        </w:trPr>
        <w:tc>
          <w:tcPr>
            <w:tcW w:w="1500" w:type="pct"/>
          </w:tcPr>
          <w:p w14:paraId="60C6D5C9" w14:textId="77777777" w:rsidR="00BA7A09" w:rsidRPr="0003648D" w:rsidRDefault="00BA7A09" w:rsidP="00FF6149">
            <w:pPr>
              <w:spacing w:after="60"/>
              <w:rPr>
                <w:iCs/>
                <w:sz w:val="20"/>
                <w:szCs w:val="20"/>
              </w:rPr>
            </w:pPr>
            <w:r w:rsidRPr="0003648D">
              <w:rPr>
                <w:iCs/>
                <w:sz w:val="20"/>
                <w:szCs w:val="20"/>
              </w:rPr>
              <w:t>RUSTELEM</w:t>
            </w:r>
          </w:p>
        </w:tc>
        <w:tc>
          <w:tcPr>
            <w:tcW w:w="3500" w:type="pct"/>
          </w:tcPr>
          <w:p w14:paraId="47047535" w14:textId="77777777" w:rsidR="00BA7A09" w:rsidRPr="0003648D" w:rsidRDefault="00BA7A09" w:rsidP="00FF6149">
            <w:pPr>
              <w:spacing w:after="60"/>
              <w:rPr>
                <w:iCs/>
                <w:sz w:val="20"/>
                <w:szCs w:val="20"/>
              </w:rPr>
            </w:pPr>
            <w:r w:rsidRPr="0003648D">
              <w:rPr>
                <w:iCs/>
                <w:sz w:val="20"/>
                <w:szCs w:val="20"/>
              </w:rPr>
              <w:t>Reg-Up Ancillary Service Resource Responsibility designation provided by telemetry.</w:t>
            </w:r>
          </w:p>
        </w:tc>
      </w:tr>
      <w:tr w:rsidR="00BA7A09" w:rsidRPr="0003648D" w14:paraId="17DC40FE" w14:textId="77777777" w:rsidTr="00FF6149">
        <w:trPr>
          <w:cantSplit/>
        </w:trPr>
        <w:tc>
          <w:tcPr>
            <w:tcW w:w="1500" w:type="pct"/>
            <w:tcBorders>
              <w:top w:val="single" w:sz="4" w:space="0" w:color="auto"/>
              <w:left w:val="single" w:sz="4" w:space="0" w:color="auto"/>
              <w:bottom w:val="single" w:sz="4" w:space="0" w:color="auto"/>
              <w:right w:val="single" w:sz="4" w:space="0" w:color="auto"/>
            </w:tcBorders>
          </w:tcPr>
          <w:p w14:paraId="601F80B3" w14:textId="77777777"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14:paraId="339936E8" w14:textId="77777777"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14:paraId="77B61A86" w14:textId="77777777" w:rsidR="00BA7A09" w:rsidRPr="0003648D" w:rsidRDefault="00BA7A09" w:rsidP="00BA7A09">
      <w:pPr>
        <w:spacing w:before="240" w:after="240"/>
        <w:ind w:left="720" w:hanging="720"/>
        <w:rPr>
          <w:b/>
          <w:i/>
          <w:iCs/>
        </w:rPr>
      </w:pPr>
      <w:r w:rsidRPr="0003648D">
        <w:rPr>
          <w:szCs w:val="20"/>
        </w:rPr>
        <w:t>(12)</w:t>
      </w:r>
      <w:r w:rsidRPr="0003648D">
        <w:rPr>
          <w:szCs w:val="20"/>
        </w:rPr>
        <w:tab/>
        <w:t>For each Load Resource, the SDRAMP is calculated as follows:</w:t>
      </w:r>
    </w:p>
    <w:p w14:paraId="2024871C" w14:textId="77777777" w:rsidR="00BA7A09" w:rsidRPr="0003648D" w:rsidRDefault="00BA7A09" w:rsidP="00BA7A09">
      <w:pPr>
        <w:spacing w:after="240"/>
        <w:ind w:left="1440" w:hanging="720"/>
        <w:rPr>
          <w:b/>
          <w:szCs w:val="20"/>
          <w:lang w:val="de-DE"/>
        </w:rPr>
      </w:pPr>
      <w:r w:rsidRPr="0003648D">
        <w:rPr>
          <w:b/>
          <w:szCs w:val="20"/>
          <w:lang w:val="de-DE"/>
        </w:rPr>
        <w:t>SDRAMP</w:t>
      </w:r>
      <w:r w:rsidRPr="0003648D">
        <w:rPr>
          <w:b/>
          <w:szCs w:val="20"/>
          <w:lang w:val="de-DE"/>
        </w:rPr>
        <w:tab/>
        <w:t>=</w:t>
      </w:r>
      <w:r w:rsidRPr="0003648D">
        <w:rPr>
          <w:b/>
          <w:szCs w:val="20"/>
          <w:lang w:val="de-DE"/>
        </w:rPr>
        <w:tab/>
        <w:t>NORMRAMP – (RDSTELEM * REGP / 5)</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2AFC3268" w14:textId="77777777" w:rsidTr="00FF6149">
        <w:trPr>
          <w:tblHeader/>
        </w:trPr>
        <w:tc>
          <w:tcPr>
            <w:tcW w:w="1500" w:type="pct"/>
          </w:tcPr>
          <w:p w14:paraId="345FFD89"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618E4BBB"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2A709A98" w14:textId="77777777" w:rsidTr="00FF6149">
        <w:trPr>
          <w:cantSplit/>
        </w:trPr>
        <w:tc>
          <w:tcPr>
            <w:tcW w:w="1500" w:type="pct"/>
          </w:tcPr>
          <w:p w14:paraId="282681B8" w14:textId="77777777" w:rsidR="00BA7A09" w:rsidRPr="0003648D" w:rsidRDefault="00BA7A09" w:rsidP="00FF6149">
            <w:pPr>
              <w:spacing w:after="60"/>
              <w:rPr>
                <w:iCs/>
                <w:sz w:val="20"/>
                <w:szCs w:val="20"/>
              </w:rPr>
            </w:pPr>
            <w:r w:rsidRPr="0003648D">
              <w:rPr>
                <w:iCs/>
                <w:sz w:val="20"/>
                <w:szCs w:val="20"/>
              </w:rPr>
              <w:t>SDRAMP</w:t>
            </w:r>
          </w:p>
        </w:tc>
        <w:tc>
          <w:tcPr>
            <w:tcW w:w="3500" w:type="pct"/>
          </w:tcPr>
          <w:p w14:paraId="684B43B0" w14:textId="77777777" w:rsidR="00BA7A09" w:rsidRPr="0003648D" w:rsidRDefault="00BA7A09" w:rsidP="00FF6149">
            <w:pPr>
              <w:spacing w:after="60"/>
              <w:rPr>
                <w:iCs/>
                <w:sz w:val="20"/>
                <w:szCs w:val="20"/>
              </w:rPr>
            </w:pPr>
            <w:r w:rsidRPr="0003648D">
              <w:rPr>
                <w:iCs/>
                <w:sz w:val="20"/>
                <w:szCs w:val="20"/>
              </w:rPr>
              <w:t>SCED Down Ramp Rate.</w:t>
            </w:r>
          </w:p>
        </w:tc>
      </w:tr>
      <w:tr w:rsidR="00BA7A09" w:rsidRPr="0003648D" w14:paraId="738D920C" w14:textId="77777777" w:rsidTr="00FF6149">
        <w:trPr>
          <w:cantSplit/>
        </w:trPr>
        <w:tc>
          <w:tcPr>
            <w:tcW w:w="1500" w:type="pct"/>
          </w:tcPr>
          <w:p w14:paraId="3CE78306" w14:textId="77777777" w:rsidR="00BA7A09" w:rsidRPr="0003648D" w:rsidRDefault="00BA7A09" w:rsidP="00FF6149">
            <w:pPr>
              <w:spacing w:after="60"/>
              <w:rPr>
                <w:iCs/>
                <w:sz w:val="20"/>
                <w:szCs w:val="20"/>
              </w:rPr>
            </w:pPr>
            <w:r w:rsidRPr="0003648D">
              <w:rPr>
                <w:iCs/>
                <w:sz w:val="20"/>
                <w:szCs w:val="20"/>
              </w:rPr>
              <w:t>NORMRAMP</w:t>
            </w:r>
          </w:p>
        </w:tc>
        <w:tc>
          <w:tcPr>
            <w:tcW w:w="3500" w:type="pct"/>
          </w:tcPr>
          <w:p w14:paraId="189A53CD" w14:textId="77777777" w:rsidR="00BA7A09" w:rsidRPr="0003648D" w:rsidRDefault="00BA7A09" w:rsidP="00FF6149">
            <w:pPr>
              <w:spacing w:after="60"/>
              <w:rPr>
                <w:iCs/>
                <w:sz w:val="20"/>
                <w:szCs w:val="20"/>
              </w:rPr>
            </w:pPr>
            <w:r w:rsidRPr="0003648D">
              <w:rPr>
                <w:iCs/>
                <w:sz w:val="20"/>
                <w:szCs w:val="20"/>
              </w:rPr>
              <w:t xml:space="preserve">Normal Ramp Rate down, as telemetered by the QSE. </w:t>
            </w:r>
          </w:p>
        </w:tc>
      </w:tr>
      <w:tr w:rsidR="00BA7A09" w:rsidRPr="0003648D" w14:paraId="0D79EFA8" w14:textId="77777777" w:rsidTr="00FF6149">
        <w:trPr>
          <w:cantSplit/>
        </w:trPr>
        <w:tc>
          <w:tcPr>
            <w:tcW w:w="1500" w:type="pct"/>
          </w:tcPr>
          <w:p w14:paraId="1928C781" w14:textId="77777777" w:rsidR="00BA7A09" w:rsidRPr="0003648D" w:rsidRDefault="00BA7A09" w:rsidP="00FF6149">
            <w:pPr>
              <w:spacing w:after="60"/>
              <w:rPr>
                <w:iCs/>
                <w:sz w:val="20"/>
                <w:szCs w:val="20"/>
              </w:rPr>
            </w:pPr>
            <w:r w:rsidRPr="0003648D">
              <w:rPr>
                <w:iCs/>
                <w:sz w:val="20"/>
                <w:szCs w:val="20"/>
              </w:rPr>
              <w:t>RDSTELEM</w:t>
            </w:r>
          </w:p>
        </w:tc>
        <w:tc>
          <w:tcPr>
            <w:tcW w:w="3500" w:type="pct"/>
          </w:tcPr>
          <w:p w14:paraId="4C7A5E21" w14:textId="77777777" w:rsidR="00BA7A09" w:rsidRPr="0003648D" w:rsidRDefault="00BA7A09" w:rsidP="00FF6149">
            <w:pPr>
              <w:spacing w:after="60"/>
              <w:rPr>
                <w:iCs/>
                <w:sz w:val="20"/>
                <w:szCs w:val="20"/>
              </w:rPr>
            </w:pPr>
            <w:r w:rsidRPr="0003648D">
              <w:rPr>
                <w:iCs/>
                <w:sz w:val="20"/>
                <w:szCs w:val="20"/>
              </w:rPr>
              <w:t xml:space="preserve">Reg-Down Ancillary Service Resource Responsibility designation by Resource provided via telemetry. </w:t>
            </w:r>
          </w:p>
        </w:tc>
      </w:tr>
      <w:tr w:rsidR="00BA7A09" w:rsidRPr="0003648D" w14:paraId="40937EDC" w14:textId="77777777" w:rsidTr="00FF6149">
        <w:trPr>
          <w:cantSplit/>
        </w:trPr>
        <w:tc>
          <w:tcPr>
            <w:tcW w:w="1500" w:type="pct"/>
            <w:tcBorders>
              <w:top w:val="single" w:sz="4" w:space="0" w:color="auto"/>
              <w:left w:val="single" w:sz="4" w:space="0" w:color="auto"/>
              <w:bottom w:val="single" w:sz="4" w:space="0" w:color="auto"/>
              <w:right w:val="single" w:sz="4" w:space="0" w:color="auto"/>
            </w:tcBorders>
          </w:tcPr>
          <w:p w14:paraId="19EBC771" w14:textId="77777777" w:rsidR="00BA7A09" w:rsidRPr="0003648D" w:rsidRDefault="00BA7A09" w:rsidP="00FF6149">
            <w:pPr>
              <w:spacing w:after="60"/>
              <w:rPr>
                <w:iCs/>
                <w:sz w:val="20"/>
                <w:szCs w:val="20"/>
              </w:rPr>
            </w:pPr>
            <w:r w:rsidRPr="0003648D">
              <w:rPr>
                <w:iCs/>
                <w:sz w:val="20"/>
                <w:szCs w:val="20"/>
              </w:rPr>
              <w:t>REGP</w:t>
            </w:r>
          </w:p>
        </w:tc>
        <w:tc>
          <w:tcPr>
            <w:tcW w:w="3500" w:type="pct"/>
            <w:tcBorders>
              <w:top w:val="single" w:sz="4" w:space="0" w:color="auto"/>
              <w:left w:val="single" w:sz="4" w:space="0" w:color="auto"/>
              <w:bottom w:val="single" w:sz="4" w:space="0" w:color="auto"/>
              <w:right w:val="single" w:sz="4" w:space="0" w:color="auto"/>
            </w:tcBorders>
          </w:tcPr>
          <w:p w14:paraId="054EF180" w14:textId="77777777" w:rsidR="00BA7A09" w:rsidRPr="0003648D" w:rsidRDefault="00BA7A09" w:rsidP="00FF6149">
            <w:pPr>
              <w:spacing w:after="60"/>
              <w:rPr>
                <w:iCs/>
                <w:sz w:val="20"/>
                <w:szCs w:val="20"/>
              </w:rPr>
            </w:pPr>
            <w:r w:rsidRPr="0003648D">
              <w:rPr>
                <w:iCs/>
                <w:sz w:val="20"/>
                <w:szCs w:val="20"/>
              </w:rPr>
              <w:t>Percentage of Regulation Service for which ramp rate will be reserved in Real-Time.  The value will be between one and zero.  Market Participants will be notified of the change in this value.</w:t>
            </w:r>
          </w:p>
        </w:tc>
      </w:tr>
    </w:tbl>
    <w:p w14:paraId="7576A312" w14:textId="77777777" w:rsidR="00BA7A09" w:rsidRPr="0003648D" w:rsidRDefault="00BA7A09" w:rsidP="00BA7A09">
      <w:pPr>
        <w:spacing w:before="240" w:after="240"/>
        <w:ind w:left="720" w:hanging="720"/>
        <w:rPr>
          <w:b/>
          <w:i/>
          <w:iCs/>
        </w:rPr>
      </w:pPr>
      <w:r w:rsidRPr="0003648D">
        <w:rPr>
          <w:iCs/>
          <w:szCs w:val="20"/>
        </w:rPr>
        <w:t>(13)</w:t>
      </w:r>
      <w:r w:rsidRPr="0003648D">
        <w:rPr>
          <w:iCs/>
          <w:szCs w:val="20"/>
        </w:rPr>
        <w:tab/>
        <w:t>For Load Resources, HDL is calculated as follows:</w:t>
      </w:r>
    </w:p>
    <w:p w14:paraId="635AF1FB" w14:textId="77777777" w:rsidR="00BA7A09" w:rsidRPr="0003648D" w:rsidRDefault="00BA7A09" w:rsidP="00BA7A09">
      <w:pPr>
        <w:spacing w:after="240"/>
        <w:ind w:left="1440" w:hanging="720"/>
        <w:rPr>
          <w:b/>
          <w:szCs w:val="20"/>
        </w:rPr>
      </w:pPr>
      <w:r w:rsidRPr="0003648D">
        <w:rPr>
          <w:b/>
          <w:szCs w:val="20"/>
        </w:rPr>
        <w:t>HDL</w:t>
      </w:r>
      <w:r w:rsidRPr="0003648D">
        <w:rPr>
          <w:b/>
          <w:szCs w:val="20"/>
        </w:rPr>
        <w:tab/>
        <w:t>=</w:t>
      </w:r>
      <w:r w:rsidRPr="0003648D">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363B1C82" w14:textId="77777777" w:rsidTr="00FF6149">
        <w:tc>
          <w:tcPr>
            <w:tcW w:w="1500" w:type="pct"/>
          </w:tcPr>
          <w:p w14:paraId="3302218C" w14:textId="77777777" w:rsidR="00BA7A09" w:rsidRPr="0003648D" w:rsidRDefault="00BA7A09" w:rsidP="00FF6149">
            <w:pPr>
              <w:spacing w:after="120"/>
              <w:rPr>
                <w:b/>
                <w:iCs/>
                <w:sz w:val="20"/>
                <w:szCs w:val="20"/>
              </w:rPr>
            </w:pPr>
            <w:r w:rsidRPr="0003648D">
              <w:rPr>
                <w:b/>
                <w:iCs/>
                <w:sz w:val="20"/>
                <w:szCs w:val="20"/>
              </w:rPr>
              <w:lastRenderedPageBreak/>
              <w:t>Variable</w:t>
            </w:r>
          </w:p>
        </w:tc>
        <w:tc>
          <w:tcPr>
            <w:tcW w:w="3500" w:type="pct"/>
          </w:tcPr>
          <w:p w14:paraId="73CDB8E5"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2EEB7997" w14:textId="77777777" w:rsidTr="00FF6149">
        <w:trPr>
          <w:cantSplit/>
        </w:trPr>
        <w:tc>
          <w:tcPr>
            <w:tcW w:w="1500" w:type="pct"/>
          </w:tcPr>
          <w:p w14:paraId="14C16FAF" w14:textId="77777777" w:rsidR="00BA7A09" w:rsidRPr="0003648D" w:rsidRDefault="00BA7A09" w:rsidP="00FF6149">
            <w:pPr>
              <w:spacing w:after="60"/>
              <w:rPr>
                <w:iCs/>
                <w:sz w:val="20"/>
                <w:szCs w:val="20"/>
              </w:rPr>
            </w:pPr>
            <w:r w:rsidRPr="0003648D">
              <w:rPr>
                <w:iCs/>
                <w:sz w:val="20"/>
                <w:szCs w:val="20"/>
              </w:rPr>
              <w:t>HDL</w:t>
            </w:r>
          </w:p>
        </w:tc>
        <w:tc>
          <w:tcPr>
            <w:tcW w:w="3500" w:type="pct"/>
          </w:tcPr>
          <w:p w14:paraId="5BE658DA" w14:textId="77777777" w:rsidR="00BA7A09" w:rsidRPr="0003648D" w:rsidRDefault="00BA7A09" w:rsidP="00FF6149">
            <w:pPr>
              <w:spacing w:after="60"/>
              <w:rPr>
                <w:iCs/>
                <w:sz w:val="20"/>
                <w:szCs w:val="20"/>
              </w:rPr>
            </w:pPr>
            <w:r w:rsidRPr="0003648D">
              <w:rPr>
                <w:iCs/>
                <w:sz w:val="20"/>
                <w:szCs w:val="20"/>
              </w:rPr>
              <w:t>High Dispatch Limit.</w:t>
            </w:r>
          </w:p>
        </w:tc>
      </w:tr>
      <w:tr w:rsidR="00BA7A09" w:rsidRPr="0003648D" w14:paraId="1D2A4B73" w14:textId="77777777" w:rsidTr="00FF6149">
        <w:trPr>
          <w:cantSplit/>
        </w:trPr>
        <w:tc>
          <w:tcPr>
            <w:tcW w:w="1500" w:type="pct"/>
          </w:tcPr>
          <w:p w14:paraId="1AA459E5" w14:textId="77777777" w:rsidR="00BA7A09" w:rsidRPr="0003648D" w:rsidRDefault="00BA7A09" w:rsidP="00FF6149">
            <w:pPr>
              <w:spacing w:after="60"/>
              <w:rPr>
                <w:iCs/>
                <w:sz w:val="20"/>
                <w:szCs w:val="20"/>
              </w:rPr>
            </w:pPr>
            <w:r w:rsidRPr="0003648D">
              <w:rPr>
                <w:iCs/>
                <w:sz w:val="20"/>
                <w:szCs w:val="20"/>
              </w:rPr>
              <w:t>POWERTELEM</w:t>
            </w:r>
          </w:p>
        </w:tc>
        <w:tc>
          <w:tcPr>
            <w:tcW w:w="3500" w:type="pct"/>
          </w:tcPr>
          <w:p w14:paraId="2E1956F9" w14:textId="77777777" w:rsidR="00BA7A09" w:rsidRPr="0003648D" w:rsidRDefault="00BA7A09" w:rsidP="00FF6149">
            <w:pPr>
              <w:spacing w:after="60"/>
              <w:rPr>
                <w:iCs/>
                <w:sz w:val="20"/>
                <w:szCs w:val="20"/>
              </w:rPr>
            </w:pPr>
            <w:r w:rsidRPr="0003648D">
              <w:rPr>
                <w:iCs/>
                <w:sz w:val="20"/>
                <w:szCs w:val="20"/>
              </w:rPr>
              <w:t xml:space="preserve">Net real power flow provided via telemetry. </w:t>
            </w:r>
          </w:p>
        </w:tc>
      </w:tr>
      <w:tr w:rsidR="00BA7A09" w:rsidRPr="0003648D" w14:paraId="1A5C0706" w14:textId="77777777" w:rsidTr="00FF6149">
        <w:trPr>
          <w:cantSplit/>
        </w:trPr>
        <w:tc>
          <w:tcPr>
            <w:tcW w:w="1500" w:type="pct"/>
          </w:tcPr>
          <w:p w14:paraId="7A9D4F12" w14:textId="77777777" w:rsidR="00BA7A09" w:rsidRPr="0003648D" w:rsidRDefault="00BA7A09" w:rsidP="00FF6149">
            <w:pPr>
              <w:spacing w:after="60"/>
              <w:rPr>
                <w:iCs/>
                <w:sz w:val="20"/>
                <w:szCs w:val="20"/>
              </w:rPr>
            </w:pPr>
            <w:r w:rsidRPr="0003648D">
              <w:rPr>
                <w:iCs/>
                <w:sz w:val="20"/>
                <w:szCs w:val="20"/>
              </w:rPr>
              <w:t>SDRAMP</w:t>
            </w:r>
          </w:p>
        </w:tc>
        <w:tc>
          <w:tcPr>
            <w:tcW w:w="3500" w:type="pct"/>
          </w:tcPr>
          <w:p w14:paraId="7FEF4CA3" w14:textId="77777777" w:rsidR="00BA7A09" w:rsidRPr="0003648D" w:rsidRDefault="00BA7A09" w:rsidP="00FF6149">
            <w:pPr>
              <w:spacing w:after="60"/>
              <w:rPr>
                <w:iCs/>
                <w:sz w:val="20"/>
                <w:szCs w:val="20"/>
              </w:rPr>
            </w:pPr>
            <w:r w:rsidRPr="0003648D">
              <w:rPr>
                <w:iCs/>
                <w:sz w:val="20"/>
                <w:szCs w:val="20"/>
              </w:rPr>
              <w:t>SCED Down Ramp Rate.</w:t>
            </w:r>
          </w:p>
        </w:tc>
      </w:tr>
      <w:tr w:rsidR="00BA7A09" w:rsidRPr="0003648D" w14:paraId="0D426618" w14:textId="77777777" w:rsidTr="00FF6149">
        <w:trPr>
          <w:cantSplit/>
        </w:trPr>
        <w:tc>
          <w:tcPr>
            <w:tcW w:w="1500" w:type="pct"/>
          </w:tcPr>
          <w:p w14:paraId="578623C1" w14:textId="77777777" w:rsidR="00BA7A09" w:rsidRPr="0003648D" w:rsidRDefault="00BA7A09" w:rsidP="00FF6149">
            <w:pPr>
              <w:spacing w:after="60"/>
              <w:rPr>
                <w:iCs/>
                <w:sz w:val="20"/>
                <w:szCs w:val="20"/>
              </w:rPr>
            </w:pPr>
            <w:r w:rsidRPr="0003648D">
              <w:rPr>
                <w:iCs/>
                <w:sz w:val="20"/>
                <w:szCs w:val="20"/>
              </w:rPr>
              <w:t>HASL</w:t>
            </w:r>
          </w:p>
        </w:tc>
        <w:tc>
          <w:tcPr>
            <w:tcW w:w="3500" w:type="pct"/>
          </w:tcPr>
          <w:p w14:paraId="50169441" w14:textId="77777777" w:rsidR="00BA7A09" w:rsidRPr="0003648D" w:rsidRDefault="00BA7A09" w:rsidP="00FF6149">
            <w:pPr>
              <w:spacing w:after="60"/>
              <w:rPr>
                <w:iCs/>
                <w:sz w:val="20"/>
                <w:szCs w:val="20"/>
              </w:rPr>
            </w:pPr>
            <w:r w:rsidRPr="0003648D">
              <w:rPr>
                <w:iCs/>
                <w:sz w:val="20"/>
                <w:szCs w:val="20"/>
              </w:rPr>
              <w:t>High Ancillary Service Limit – definition provided in Section 2.</w:t>
            </w:r>
          </w:p>
        </w:tc>
      </w:tr>
    </w:tbl>
    <w:p w14:paraId="47537073" w14:textId="77777777" w:rsidR="00BA7A09" w:rsidRPr="0003648D" w:rsidRDefault="00BA7A09" w:rsidP="00BA7A09">
      <w:pPr>
        <w:spacing w:before="240" w:after="240"/>
        <w:rPr>
          <w:b/>
          <w:i/>
          <w:iCs/>
        </w:rPr>
      </w:pPr>
      <w:r w:rsidRPr="0003648D">
        <w:rPr>
          <w:iCs/>
          <w:szCs w:val="20"/>
        </w:rPr>
        <w:t>(14)</w:t>
      </w:r>
      <w:r w:rsidRPr="0003648D">
        <w:rPr>
          <w:iCs/>
          <w:szCs w:val="20"/>
        </w:rPr>
        <w:tab/>
        <w:t>For Load Resources, LDL is calculated as follows:</w:t>
      </w:r>
    </w:p>
    <w:p w14:paraId="670DBB6D" w14:textId="77777777" w:rsidR="00BA7A09" w:rsidRPr="0003648D" w:rsidRDefault="00BA7A09" w:rsidP="00BA7A09">
      <w:pPr>
        <w:spacing w:after="240"/>
        <w:ind w:left="1440" w:hanging="720"/>
        <w:rPr>
          <w:b/>
          <w:szCs w:val="20"/>
        </w:rPr>
      </w:pPr>
      <w:r w:rsidRPr="0003648D">
        <w:rPr>
          <w:b/>
          <w:szCs w:val="20"/>
        </w:rPr>
        <w:t>LDL</w:t>
      </w:r>
      <w:r w:rsidRPr="0003648D">
        <w:rPr>
          <w:b/>
          <w:szCs w:val="20"/>
        </w:rPr>
        <w:tab/>
        <w:t>=</w:t>
      </w:r>
      <w:r w:rsidRPr="0003648D">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BA7A09" w:rsidRPr="0003648D" w14:paraId="2484EC1D" w14:textId="77777777" w:rsidTr="00FF6149">
        <w:tc>
          <w:tcPr>
            <w:tcW w:w="1500" w:type="pct"/>
          </w:tcPr>
          <w:p w14:paraId="14DC21A9" w14:textId="77777777" w:rsidR="00BA7A09" w:rsidRPr="0003648D" w:rsidRDefault="00BA7A09" w:rsidP="00FF6149">
            <w:pPr>
              <w:spacing w:after="120"/>
              <w:rPr>
                <w:b/>
                <w:iCs/>
                <w:sz w:val="20"/>
                <w:szCs w:val="20"/>
              </w:rPr>
            </w:pPr>
            <w:r w:rsidRPr="0003648D">
              <w:rPr>
                <w:b/>
                <w:iCs/>
                <w:sz w:val="20"/>
                <w:szCs w:val="20"/>
              </w:rPr>
              <w:t>Variable</w:t>
            </w:r>
          </w:p>
        </w:tc>
        <w:tc>
          <w:tcPr>
            <w:tcW w:w="3500" w:type="pct"/>
          </w:tcPr>
          <w:p w14:paraId="5C041ACC"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1CCB9FAC" w14:textId="77777777" w:rsidTr="00FF6149">
        <w:trPr>
          <w:cantSplit/>
        </w:trPr>
        <w:tc>
          <w:tcPr>
            <w:tcW w:w="1500" w:type="pct"/>
          </w:tcPr>
          <w:p w14:paraId="1A62CC82" w14:textId="77777777" w:rsidR="00BA7A09" w:rsidRPr="0003648D" w:rsidRDefault="00BA7A09" w:rsidP="00FF6149">
            <w:pPr>
              <w:spacing w:after="60"/>
              <w:rPr>
                <w:iCs/>
                <w:sz w:val="20"/>
                <w:szCs w:val="20"/>
              </w:rPr>
            </w:pPr>
            <w:r w:rsidRPr="0003648D">
              <w:rPr>
                <w:iCs/>
                <w:sz w:val="20"/>
                <w:szCs w:val="20"/>
              </w:rPr>
              <w:t>LDL</w:t>
            </w:r>
          </w:p>
        </w:tc>
        <w:tc>
          <w:tcPr>
            <w:tcW w:w="3500" w:type="pct"/>
          </w:tcPr>
          <w:p w14:paraId="5B4C6500" w14:textId="77777777" w:rsidR="00BA7A09" w:rsidRPr="0003648D" w:rsidRDefault="00BA7A09" w:rsidP="00FF6149">
            <w:pPr>
              <w:spacing w:after="60"/>
              <w:rPr>
                <w:iCs/>
                <w:sz w:val="20"/>
                <w:szCs w:val="20"/>
              </w:rPr>
            </w:pPr>
            <w:r w:rsidRPr="0003648D">
              <w:rPr>
                <w:iCs/>
                <w:sz w:val="20"/>
                <w:szCs w:val="20"/>
              </w:rPr>
              <w:t>Low Dispatch Limit.</w:t>
            </w:r>
          </w:p>
        </w:tc>
      </w:tr>
      <w:tr w:rsidR="00BA7A09" w:rsidRPr="0003648D" w14:paraId="02B3022C" w14:textId="77777777" w:rsidTr="00FF6149">
        <w:trPr>
          <w:cantSplit/>
        </w:trPr>
        <w:tc>
          <w:tcPr>
            <w:tcW w:w="1500" w:type="pct"/>
          </w:tcPr>
          <w:p w14:paraId="4AB947D3" w14:textId="77777777" w:rsidR="00BA7A09" w:rsidRPr="0003648D" w:rsidRDefault="00BA7A09" w:rsidP="00FF6149">
            <w:pPr>
              <w:spacing w:after="60"/>
              <w:rPr>
                <w:iCs/>
                <w:sz w:val="20"/>
                <w:szCs w:val="20"/>
              </w:rPr>
            </w:pPr>
            <w:r w:rsidRPr="0003648D">
              <w:rPr>
                <w:iCs/>
                <w:sz w:val="20"/>
                <w:szCs w:val="20"/>
              </w:rPr>
              <w:t>POWERTELEM</w:t>
            </w:r>
          </w:p>
        </w:tc>
        <w:tc>
          <w:tcPr>
            <w:tcW w:w="3500" w:type="pct"/>
          </w:tcPr>
          <w:p w14:paraId="41054849" w14:textId="77777777" w:rsidR="00BA7A09" w:rsidRPr="0003648D" w:rsidRDefault="00BA7A09" w:rsidP="00FF6149">
            <w:pPr>
              <w:spacing w:after="60"/>
              <w:rPr>
                <w:iCs/>
                <w:sz w:val="20"/>
                <w:szCs w:val="20"/>
              </w:rPr>
            </w:pPr>
            <w:r w:rsidRPr="0003648D">
              <w:rPr>
                <w:iCs/>
                <w:sz w:val="20"/>
                <w:szCs w:val="20"/>
              </w:rPr>
              <w:t xml:space="preserve">Net real power flow provided via telemetry. </w:t>
            </w:r>
          </w:p>
        </w:tc>
      </w:tr>
      <w:tr w:rsidR="00BA7A09" w:rsidRPr="0003648D" w14:paraId="7ABE092E" w14:textId="77777777" w:rsidTr="00FF6149">
        <w:trPr>
          <w:cantSplit/>
        </w:trPr>
        <w:tc>
          <w:tcPr>
            <w:tcW w:w="1500" w:type="pct"/>
          </w:tcPr>
          <w:p w14:paraId="286709CF" w14:textId="77777777" w:rsidR="00BA7A09" w:rsidRPr="0003648D" w:rsidRDefault="00BA7A09" w:rsidP="00FF6149">
            <w:pPr>
              <w:spacing w:after="60"/>
              <w:rPr>
                <w:iCs/>
                <w:sz w:val="20"/>
                <w:szCs w:val="20"/>
              </w:rPr>
            </w:pPr>
            <w:r w:rsidRPr="0003648D">
              <w:rPr>
                <w:iCs/>
                <w:sz w:val="20"/>
                <w:szCs w:val="20"/>
              </w:rPr>
              <w:t>SURAMP</w:t>
            </w:r>
          </w:p>
        </w:tc>
        <w:tc>
          <w:tcPr>
            <w:tcW w:w="3500" w:type="pct"/>
          </w:tcPr>
          <w:p w14:paraId="13F00A0B" w14:textId="77777777" w:rsidR="00BA7A09" w:rsidRPr="0003648D" w:rsidRDefault="00BA7A09" w:rsidP="00FF6149">
            <w:pPr>
              <w:spacing w:after="60"/>
              <w:rPr>
                <w:iCs/>
                <w:sz w:val="20"/>
                <w:szCs w:val="20"/>
              </w:rPr>
            </w:pPr>
            <w:r w:rsidRPr="0003648D">
              <w:rPr>
                <w:iCs/>
                <w:sz w:val="20"/>
                <w:szCs w:val="20"/>
              </w:rPr>
              <w:t xml:space="preserve">SCED Up Ramp Rate. </w:t>
            </w:r>
          </w:p>
        </w:tc>
      </w:tr>
      <w:tr w:rsidR="00BA7A09" w:rsidRPr="0003648D" w14:paraId="74A4E1F0" w14:textId="77777777" w:rsidTr="00FF6149">
        <w:trPr>
          <w:cantSplit/>
        </w:trPr>
        <w:tc>
          <w:tcPr>
            <w:tcW w:w="1500" w:type="pct"/>
          </w:tcPr>
          <w:p w14:paraId="67732AF6" w14:textId="77777777" w:rsidR="00BA7A09" w:rsidRPr="0003648D" w:rsidRDefault="00BA7A09" w:rsidP="00FF6149">
            <w:pPr>
              <w:spacing w:after="60"/>
              <w:rPr>
                <w:iCs/>
                <w:sz w:val="20"/>
                <w:szCs w:val="20"/>
              </w:rPr>
            </w:pPr>
            <w:r w:rsidRPr="0003648D">
              <w:rPr>
                <w:iCs/>
                <w:sz w:val="20"/>
                <w:szCs w:val="20"/>
              </w:rPr>
              <w:t>LASL</w:t>
            </w:r>
          </w:p>
        </w:tc>
        <w:tc>
          <w:tcPr>
            <w:tcW w:w="3500" w:type="pct"/>
          </w:tcPr>
          <w:p w14:paraId="484405F2" w14:textId="77777777" w:rsidR="00BA7A09" w:rsidRPr="0003648D" w:rsidRDefault="00BA7A09" w:rsidP="00FF6149">
            <w:pPr>
              <w:spacing w:after="60"/>
              <w:rPr>
                <w:iCs/>
                <w:sz w:val="20"/>
                <w:szCs w:val="20"/>
              </w:rPr>
            </w:pPr>
            <w:r w:rsidRPr="0003648D">
              <w:rPr>
                <w:iCs/>
                <w:sz w:val="20"/>
                <w:szCs w:val="20"/>
              </w:rPr>
              <w:t>Low Ancillary Service Limit – definition provided in Section 2.</w:t>
            </w:r>
          </w:p>
        </w:tc>
      </w:tr>
    </w:tbl>
    <w:p w14:paraId="747CA9E6" w14:textId="77777777" w:rsidR="00BA7A09" w:rsidRPr="0003648D" w:rsidRDefault="00BA7A09" w:rsidP="00BA7A09">
      <w:pPr>
        <w:keepNext/>
        <w:widowControl w:val="0"/>
        <w:tabs>
          <w:tab w:val="left" w:pos="1260"/>
        </w:tabs>
        <w:spacing w:before="480" w:after="240"/>
        <w:ind w:left="1267" w:hanging="1267"/>
        <w:outlineLvl w:val="3"/>
        <w:rPr>
          <w:b/>
          <w:bCs/>
          <w:snapToGrid w:val="0"/>
          <w:szCs w:val="20"/>
        </w:rPr>
      </w:pPr>
      <w:bookmarkStart w:id="1746" w:name="_Toc397504973"/>
      <w:bookmarkStart w:id="1747" w:name="_Toc402357101"/>
      <w:bookmarkStart w:id="1748" w:name="_Toc422486481"/>
      <w:bookmarkStart w:id="1749" w:name="_Toc433093333"/>
      <w:bookmarkStart w:id="1750" w:name="_Toc433093491"/>
      <w:bookmarkStart w:id="1751" w:name="_Toc440874720"/>
      <w:bookmarkStart w:id="1752" w:name="_Toc448142275"/>
      <w:bookmarkStart w:id="1753" w:name="_Toc448142432"/>
      <w:bookmarkStart w:id="1754" w:name="_Toc458770268"/>
      <w:bookmarkStart w:id="1755" w:name="_Toc459294236"/>
      <w:bookmarkStart w:id="1756" w:name="_Toc463262729"/>
      <w:bookmarkStart w:id="1757" w:name="_Toc468286803"/>
      <w:bookmarkStart w:id="1758" w:name="_Toc481502849"/>
      <w:bookmarkStart w:id="1759" w:name="_Toc496080017"/>
      <w:bookmarkStart w:id="1760" w:name="_Toc496080172"/>
      <w:bookmarkEnd w:id="84"/>
      <w:bookmarkEnd w:id="85"/>
      <w:bookmarkEnd w:id="86"/>
      <w:r w:rsidRPr="0003648D">
        <w:rPr>
          <w:b/>
          <w:bCs/>
          <w:snapToGrid w:val="0"/>
          <w:szCs w:val="20"/>
        </w:rPr>
        <w:t>6.5.7.5</w:t>
      </w:r>
      <w:r w:rsidRPr="0003648D">
        <w:rPr>
          <w:b/>
          <w:bCs/>
          <w:snapToGrid w:val="0"/>
          <w:szCs w:val="20"/>
        </w:rPr>
        <w:tab/>
        <w:t>Ancillary Services Capacity Monitor</w:t>
      </w:r>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p>
    <w:p w14:paraId="6D8EC42E" w14:textId="77777777" w:rsidR="00BA7A09" w:rsidRPr="0003648D" w:rsidRDefault="00BA7A09" w:rsidP="00BA7A09">
      <w:pPr>
        <w:spacing w:after="240"/>
        <w:ind w:left="720" w:hanging="720"/>
        <w:rPr>
          <w:szCs w:val="20"/>
        </w:rPr>
      </w:pPr>
      <w:r w:rsidRPr="0003648D">
        <w:rPr>
          <w:szCs w:val="20"/>
        </w:rPr>
        <w:t>(1)</w:t>
      </w:r>
      <w:r w:rsidRPr="0003648D">
        <w:rPr>
          <w:szCs w:val="20"/>
        </w:rPr>
        <w:tab/>
        <w:t>ERCOT shall calculate the following every ten seconds and provide Real-Time summaries to ERCOT Operators and all Market Participants using ICCP, giving updates of calculations every ten seconds, and posting on the MIS Public Area, giving updates of calculations every five minutes, which show the Real-Time total system amount of:</w:t>
      </w:r>
    </w:p>
    <w:p w14:paraId="1908FAA5" w14:textId="77777777" w:rsidR="00BA7A09" w:rsidRPr="0003648D" w:rsidRDefault="00BA7A09" w:rsidP="00BA7A09">
      <w:pPr>
        <w:spacing w:after="240"/>
        <w:ind w:left="1440" w:hanging="720"/>
        <w:rPr>
          <w:szCs w:val="20"/>
        </w:rPr>
      </w:pPr>
      <w:r w:rsidRPr="0003648D">
        <w:rPr>
          <w:szCs w:val="20"/>
        </w:rPr>
        <w:t>(a)</w:t>
      </w:r>
      <w:r w:rsidRPr="0003648D">
        <w:rPr>
          <w:szCs w:val="20"/>
        </w:rPr>
        <w:tab/>
        <w:t xml:space="preserve">RRS capacity from: </w:t>
      </w:r>
    </w:p>
    <w:p w14:paraId="08844F02" w14:textId="77777777" w:rsidR="00BA7A09" w:rsidRPr="0003648D" w:rsidRDefault="00BA7A09" w:rsidP="00BA7A09">
      <w:pPr>
        <w:spacing w:after="240"/>
        <w:ind w:left="2160" w:hanging="720"/>
        <w:rPr>
          <w:szCs w:val="20"/>
        </w:rPr>
      </w:pPr>
      <w:r w:rsidRPr="0003648D">
        <w:rPr>
          <w:szCs w:val="20"/>
        </w:rPr>
        <w:t>(i)</w:t>
      </w:r>
      <w:r w:rsidRPr="0003648D">
        <w:rPr>
          <w:szCs w:val="20"/>
        </w:rPr>
        <w:tab/>
        <w:t>Generation Resources;</w:t>
      </w:r>
    </w:p>
    <w:p w14:paraId="56D7A2A4" w14:textId="77777777" w:rsidR="00BA7A09" w:rsidRPr="0003648D" w:rsidRDefault="00BA7A09" w:rsidP="00BA7A09">
      <w:pPr>
        <w:spacing w:after="240"/>
        <w:ind w:left="2160" w:hanging="720"/>
        <w:rPr>
          <w:szCs w:val="20"/>
        </w:rPr>
      </w:pPr>
      <w:r w:rsidRPr="0003648D">
        <w:rPr>
          <w:szCs w:val="20"/>
        </w:rPr>
        <w:t>(ii)</w:t>
      </w:r>
      <w:r w:rsidRPr="0003648D">
        <w:rPr>
          <w:szCs w:val="20"/>
        </w:rPr>
        <w:tab/>
        <w:t xml:space="preserve">Load Resources excluding Controllable Load Resources; </w:t>
      </w:r>
      <w:del w:id="1761" w:author="STEC" w:date="2017-11-08T15:02:00Z">
        <w:r w:rsidRPr="0003648D" w:rsidDel="00E20020">
          <w:rPr>
            <w:szCs w:val="20"/>
          </w:rPr>
          <w:delText>and</w:delText>
        </w:r>
      </w:del>
    </w:p>
    <w:p w14:paraId="29876025" w14:textId="77777777" w:rsidR="00BA7A09" w:rsidRPr="0003648D" w:rsidRDefault="00BA7A09" w:rsidP="00BA7A09">
      <w:pPr>
        <w:spacing w:after="240"/>
        <w:ind w:left="2160" w:hanging="720"/>
        <w:rPr>
          <w:ins w:id="1762" w:author="STEC" w:date="2017-11-08T15:02:00Z"/>
          <w:szCs w:val="20"/>
        </w:rPr>
      </w:pPr>
      <w:r w:rsidRPr="0003648D">
        <w:rPr>
          <w:szCs w:val="20"/>
        </w:rPr>
        <w:t>(iii)</w:t>
      </w:r>
      <w:r w:rsidRPr="0003648D">
        <w:rPr>
          <w:szCs w:val="20"/>
        </w:rPr>
        <w:tab/>
        <w:t>Controllable Load Resources;</w:t>
      </w:r>
      <w:ins w:id="1763" w:author="STEC 042618" w:date="2018-04-26T13:50:00Z">
        <w:r w:rsidR="000C0E8A" w:rsidRPr="0003648D">
          <w:rPr>
            <w:szCs w:val="20"/>
          </w:rPr>
          <w:t xml:space="preserve"> and</w:t>
        </w:r>
      </w:ins>
    </w:p>
    <w:p w14:paraId="49803ADD" w14:textId="77777777" w:rsidR="00BA7A09" w:rsidRPr="0003648D" w:rsidRDefault="00BA7A09" w:rsidP="00BA7A09">
      <w:pPr>
        <w:spacing w:after="240"/>
        <w:ind w:left="2160" w:hanging="720"/>
        <w:rPr>
          <w:ins w:id="1764" w:author="STEC" w:date="2017-11-08T15:02:00Z"/>
          <w:szCs w:val="20"/>
        </w:rPr>
      </w:pPr>
      <w:ins w:id="1765" w:author="STEC" w:date="2017-11-08T15:02:00Z">
        <w:r w:rsidRPr="0003648D">
          <w:rPr>
            <w:szCs w:val="20"/>
          </w:rPr>
          <w:t>(iv)</w:t>
        </w:r>
        <w:r w:rsidRPr="0003648D">
          <w:rPr>
            <w:szCs w:val="20"/>
          </w:rPr>
          <w:tab/>
          <w:t>Quick Start Generation Resources</w:t>
        </w:r>
      </w:ins>
      <w:ins w:id="1766" w:author="STEC" w:date="2017-12-27T10:56:00Z">
        <w:r w:rsidRPr="0003648D">
          <w:rPr>
            <w:szCs w:val="20"/>
          </w:rPr>
          <w:t xml:space="preserve"> (QSGRs)</w:t>
        </w:r>
      </w:ins>
      <w:ins w:id="1767" w:author="STEC" w:date="2017-11-08T15:02:00Z">
        <w:r w:rsidRPr="0003648D">
          <w:rPr>
            <w:szCs w:val="20"/>
          </w:rPr>
          <w:t>;</w:t>
        </w:r>
        <w:del w:id="1768" w:author="STEC 042618" w:date="2018-04-26T13:50:00Z">
          <w:r w:rsidRPr="0003648D" w:rsidDel="000C0E8A">
            <w:rPr>
              <w:szCs w:val="20"/>
            </w:rPr>
            <w:delText xml:space="preserve"> </w:delText>
          </w:r>
        </w:del>
      </w:ins>
      <w:ins w:id="1769" w:author="STEC" w:date="2017-11-08T15:03:00Z">
        <w:del w:id="1770" w:author="STEC 042618" w:date="2018-04-26T13:50:00Z">
          <w:r w:rsidRPr="0003648D" w:rsidDel="000C0E8A">
            <w:rPr>
              <w:szCs w:val="20"/>
            </w:rPr>
            <w:delText>and</w:delText>
          </w:r>
        </w:del>
      </w:ins>
    </w:p>
    <w:p w14:paraId="575F1ECE" w14:textId="77777777" w:rsidR="00BA7A09" w:rsidRPr="0003648D" w:rsidDel="000C0E8A" w:rsidRDefault="00BA7A09" w:rsidP="00BA7A09">
      <w:pPr>
        <w:spacing w:after="240"/>
        <w:ind w:left="2160" w:hanging="720"/>
        <w:rPr>
          <w:del w:id="1771" w:author="STEC 042618" w:date="2018-04-26T13:50:00Z"/>
          <w:szCs w:val="20"/>
        </w:rPr>
      </w:pPr>
      <w:ins w:id="1772" w:author="STEC" w:date="2017-11-08T15:02:00Z">
        <w:del w:id="1773" w:author="STEC 042618" w:date="2018-04-26T13:50:00Z">
          <w:r w:rsidRPr="0003648D" w:rsidDel="000C0E8A">
            <w:rPr>
              <w:szCs w:val="20"/>
            </w:rPr>
            <w:delText>(</w:delText>
          </w:r>
        </w:del>
      </w:ins>
      <w:ins w:id="1774" w:author="STEC" w:date="2017-11-08T15:03:00Z">
        <w:del w:id="1775" w:author="STEC 042618" w:date="2018-04-26T13:50:00Z">
          <w:r w:rsidRPr="0003648D" w:rsidDel="000C0E8A">
            <w:rPr>
              <w:szCs w:val="20"/>
            </w:rPr>
            <w:delText>v</w:delText>
          </w:r>
        </w:del>
      </w:ins>
      <w:ins w:id="1776" w:author="STEC" w:date="2017-11-08T15:02:00Z">
        <w:del w:id="1777" w:author="STEC 042618" w:date="2018-04-26T13:50:00Z">
          <w:r w:rsidRPr="0003648D" w:rsidDel="000C0E8A">
            <w:rPr>
              <w:szCs w:val="20"/>
            </w:rPr>
            <w:delText>)        Resources capable of Fast Frequency Response</w:delText>
          </w:r>
        </w:del>
      </w:ins>
      <w:ins w:id="1778" w:author="STEC" w:date="2017-12-27T10:56:00Z">
        <w:del w:id="1779" w:author="STEC 042618" w:date="2018-04-26T13:50:00Z">
          <w:r w:rsidRPr="0003648D" w:rsidDel="000C0E8A">
            <w:rPr>
              <w:szCs w:val="20"/>
            </w:rPr>
            <w:delText xml:space="preserve"> (FFR)</w:delText>
          </w:r>
        </w:del>
      </w:ins>
      <w:ins w:id="1780" w:author="STEC" w:date="2017-11-08T15:02:00Z">
        <w:del w:id="1781" w:author="STEC 042618" w:date="2018-04-26T13:50:00Z">
          <w:r w:rsidRPr="0003648D" w:rsidDel="000C0E8A">
            <w:rPr>
              <w:szCs w:val="20"/>
            </w:rPr>
            <w:delText xml:space="preserve">; </w:delText>
          </w:r>
        </w:del>
      </w:ins>
    </w:p>
    <w:p w14:paraId="772D9B9A" w14:textId="77777777" w:rsidR="00BA7A09" w:rsidRPr="0003648D" w:rsidRDefault="00BA7A09" w:rsidP="00BA7A09">
      <w:pPr>
        <w:spacing w:after="240"/>
        <w:ind w:left="1440" w:hanging="720"/>
        <w:rPr>
          <w:szCs w:val="20"/>
        </w:rPr>
      </w:pPr>
      <w:r w:rsidRPr="0003648D">
        <w:rPr>
          <w:szCs w:val="20"/>
        </w:rPr>
        <w:t>(b)</w:t>
      </w:r>
      <w:r w:rsidRPr="0003648D">
        <w:rPr>
          <w:szCs w:val="20"/>
        </w:rPr>
        <w:tab/>
        <w:t xml:space="preserve">Ancillary Service Resource Responsibility for RRS from: </w:t>
      </w:r>
    </w:p>
    <w:p w14:paraId="2BB749D3" w14:textId="77777777" w:rsidR="00BA7A09" w:rsidRPr="0003648D" w:rsidRDefault="00BA7A09" w:rsidP="00BA7A09">
      <w:pPr>
        <w:spacing w:after="240"/>
        <w:ind w:left="2160" w:hanging="720"/>
        <w:rPr>
          <w:szCs w:val="20"/>
        </w:rPr>
      </w:pPr>
      <w:r w:rsidRPr="0003648D">
        <w:rPr>
          <w:szCs w:val="20"/>
        </w:rPr>
        <w:t>(i)</w:t>
      </w:r>
      <w:r w:rsidRPr="0003648D">
        <w:rPr>
          <w:szCs w:val="20"/>
        </w:rPr>
        <w:tab/>
        <w:t>Generation Resources;</w:t>
      </w:r>
    </w:p>
    <w:p w14:paraId="3197E644" w14:textId="77777777" w:rsidR="00BA7A09" w:rsidRPr="0003648D" w:rsidRDefault="00BA7A09" w:rsidP="00BA7A09">
      <w:pPr>
        <w:spacing w:after="240"/>
        <w:ind w:left="2160" w:hanging="720"/>
        <w:rPr>
          <w:szCs w:val="20"/>
        </w:rPr>
      </w:pPr>
      <w:r w:rsidRPr="0003648D">
        <w:rPr>
          <w:szCs w:val="20"/>
        </w:rPr>
        <w:t>(ii)</w:t>
      </w:r>
      <w:r w:rsidRPr="0003648D">
        <w:rPr>
          <w:szCs w:val="20"/>
        </w:rPr>
        <w:tab/>
        <w:t>Load Resources excluding Controllable Load Resources; and</w:t>
      </w:r>
    </w:p>
    <w:p w14:paraId="2B69848A" w14:textId="77777777" w:rsidR="00BA7A09" w:rsidRPr="0003648D" w:rsidRDefault="00BA7A09" w:rsidP="00BA7A09">
      <w:pPr>
        <w:spacing w:after="240"/>
        <w:ind w:left="2160" w:hanging="720"/>
        <w:rPr>
          <w:ins w:id="1782" w:author="STEC" w:date="2017-11-08T15:03:00Z"/>
          <w:szCs w:val="20"/>
        </w:rPr>
      </w:pPr>
      <w:r w:rsidRPr="0003648D">
        <w:rPr>
          <w:szCs w:val="20"/>
        </w:rPr>
        <w:t>(iii)</w:t>
      </w:r>
      <w:r w:rsidRPr="0003648D">
        <w:rPr>
          <w:szCs w:val="20"/>
        </w:rPr>
        <w:tab/>
        <w:t>Controllable Load Resources;</w:t>
      </w:r>
      <w:ins w:id="1783" w:author="STEC 042618" w:date="2018-04-26T13:50:00Z">
        <w:r w:rsidR="000C0E8A" w:rsidRPr="0003648D">
          <w:rPr>
            <w:szCs w:val="20"/>
          </w:rPr>
          <w:t xml:space="preserve"> and</w:t>
        </w:r>
      </w:ins>
    </w:p>
    <w:p w14:paraId="0A0E60B4" w14:textId="77777777" w:rsidR="00BA7A09" w:rsidRPr="0003648D" w:rsidRDefault="00BA7A09" w:rsidP="00BA7A09">
      <w:pPr>
        <w:spacing w:after="240"/>
        <w:ind w:left="2160" w:hanging="720"/>
        <w:rPr>
          <w:ins w:id="1784" w:author="STEC" w:date="2017-11-08T15:03:00Z"/>
          <w:szCs w:val="20"/>
        </w:rPr>
      </w:pPr>
      <w:ins w:id="1785" w:author="STEC" w:date="2017-11-08T15:03:00Z">
        <w:r w:rsidRPr="0003648D">
          <w:rPr>
            <w:szCs w:val="20"/>
          </w:rPr>
          <w:t>(iv)</w:t>
        </w:r>
        <w:r w:rsidRPr="0003648D">
          <w:rPr>
            <w:szCs w:val="20"/>
          </w:rPr>
          <w:tab/>
        </w:r>
      </w:ins>
      <w:ins w:id="1786" w:author="STEC" w:date="2017-12-27T10:56:00Z">
        <w:r w:rsidRPr="0003648D">
          <w:rPr>
            <w:szCs w:val="20"/>
          </w:rPr>
          <w:t>QSGRs</w:t>
        </w:r>
      </w:ins>
      <w:ins w:id="1787" w:author="STEC" w:date="2017-11-08T15:03:00Z">
        <w:r w:rsidRPr="0003648D">
          <w:rPr>
            <w:szCs w:val="20"/>
          </w:rPr>
          <w:t>;</w:t>
        </w:r>
        <w:del w:id="1788" w:author="STEC 042618" w:date="2018-04-26T13:50:00Z">
          <w:r w:rsidRPr="0003648D" w:rsidDel="000C0E8A">
            <w:rPr>
              <w:szCs w:val="20"/>
            </w:rPr>
            <w:delText xml:space="preserve"> and</w:delText>
          </w:r>
        </w:del>
      </w:ins>
    </w:p>
    <w:p w14:paraId="64A08034" w14:textId="77777777" w:rsidR="00BA7A09" w:rsidRPr="0003648D" w:rsidDel="000C0E8A" w:rsidRDefault="00BA7A09" w:rsidP="00BA7A09">
      <w:pPr>
        <w:spacing w:after="240"/>
        <w:ind w:left="2160" w:hanging="720"/>
        <w:rPr>
          <w:del w:id="1789" w:author="STEC 042618" w:date="2018-04-26T13:50:00Z"/>
          <w:szCs w:val="20"/>
        </w:rPr>
      </w:pPr>
      <w:ins w:id="1790" w:author="STEC" w:date="2017-11-08T15:03:00Z">
        <w:del w:id="1791" w:author="STEC 042618" w:date="2018-04-26T13:50:00Z">
          <w:r w:rsidRPr="0003648D" w:rsidDel="000C0E8A">
            <w:rPr>
              <w:szCs w:val="20"/>
            </w:rPr>
            <w:delText xml:space="preserve">(v)        Resources capable of </w:delText>
          </w:r>
        </w:del>
      </w:ins>
      <w:ins w:id="1792" w:author="STEC" w:date="2017-12-27T10:56:00Z">
        <w:del w:id="1793" w:author="STEC 042618" w:date="2018-04-26T13:50:00Z">
          <w:r w:rsidRPr="0003648D" w:rsidDel="000C0E8A">
            <w:rPr>
              <w:szCs w:val="20"/>
            </w:rPr>
            <w:delText>FFR</w:delText>
          </w:r>
        </w:del>
      </w:ins>
      <w:ins w:id="1794" w:author="STEC" w:date="2017-11-08T15:03:00Z">
        <w:del w:id="1795" w:author="STEC 042618" w:date="2018-04-26T13:50:00Z">
          <w:r w:rsidRPr="0003648D" w:rsidDel="000C0E8A">
            <w:rPr>
              <w:szCs w:val="20"/>
            </w:rPr>
            <w:delText xml:space="preserve">; </w:delText>
          </w:r>
        </w:del>
      </w:ins>
    </w:p>
    <w:p w14:paraId="7C63282C" w14:textId="77777777" w:rsidR="00BA7A09" w:rsidRPr="0003648D" w:rsidRDefault="00BA7A09" w:rsidP="00BA7A09">
      <w:pPr>
        <w:spacing w:after="240"/>
        <w:ind w:left="1440" w:hanging="720"/>
        <w:rPr>
          <w:szCs w:val="20"/>
        </w:rPr>
      </w:pPr>
      <w:r w:rsidRPr="0003648D">
        <w:rPr>
          <w:szCs w:val="20"/>
        </w:rPr>
        <w:lastRenderedPageBreak/>
        <w:t>(c)</w:t>
      </w:r>
      <w:r w:rsidRPr="0003648D">
        <w:rPr>
          <w:szCs w:val="20"/>
        </w:rPr>
        <w:tab/>
        <w:t xml:space="preserve">RRS deployed to Generation and </w:t>
      </w:r>
      <w:del w:id="1796" w:author="STEC" w:date="2017-11-08T15:03:00Z">
        <w:r w:rsidRPr="0003648D" w:rsidDel="00E20020">
          <w:rPr>
            <w:szCs w:val="20"/>
          </w:rPr>
          <w:delText xml:space="preserve">Controllable </w:delText>
        </w:r>
      </w:del>
      <w:r w:rsidRPr="0003648D">
        <w:rPr>
          <w:szCs w:val="20"/>
        </w:rPr>
        <w:t xml:space="preserve">Load Resources; </w:t>
      </w:r>
    </w:p>
    <w:p w14:paraId="030925A9" w14:textId="77777777" w:rsidR="00BA7A09" w:rsidRPr="0003648D" w:rsidRDefault="00BA7A09" w:rsidP="00BA7A09">
      <w:pPr>
        <w:spacing w:after="240"/>
        <w:ind w:left="1440" w:hanging="720"/>
        <w:rPr>
          <w:szCs w:val="20"/>
        </w:rPr>
      </w:pPr>
      <w:r w:rsidRPr="0003648D">
        <w:rPr>
          <w:szCs w:val="20"/>
        </w:rPr>
        <w:t>(d)</w:t>
      </w:r>
      <w:r w:rsidRPr="0003648D">
        <w:rPr>
          <w:szCs w:val="20"/>
        </w:rPr>
        <w:tab/>
        <w:t xml:space="preserve">Non-Spin available from: </w:t>
      </w:r>
    </w:p>
    <w:p w14:paraId="10F679AC" w14:textId="77777777" w:rsidR="00BA7A09" w:rsidRPr="0003648D" w:rsidRDefault="00BA7A09" w:rsidP="00BA7A09">
      <w:pPr>
        <w:spacing w:after="240"/>
        <w:ind w:left="2160" w:hanging="720"/>
        <w:rPr>
          <w:szCs w:val="20"/>
        </w:rPr>
      </w:pPr>
      <w:r w:rsidRPr="0003648D">
        <w:rPr>
          <w:szCs w:val="20"/>
        </w:rPr>
        <w:t>(i)</w:t>
      </w:r>
      <w:r w:rsidRPr="0003648D">
        <w:rPr>
          <w:szCs w:val="20"/>
        </w:rPr>
        <w:tab/>
        <w:t>On-Line Generation Resources with Energy Offer Curves;</w:t>
      </w:r>
    </w:p>
    <w:p w14:paraId="5AA67495" w14:textId="77777777" w:rsidR="00BA7A09" w:rsidRPr="0003648D" w:rsidRDefault="00BA7A09" w:rsidP="00BA7A09">
      <w:pPr>
        <w:spacing w:after="240"/>
        <w:ind w:left="2160" w:hanging="720"/>
        <w:rPr>
          <w:szCs w:val="20"/>
        </w:rPr>
      </w:pPr>
      <w:r w:rsidRPr="0003648D">
        <w:rPr>
          <w:szCs w:val="20"/>
        </w:rPr>
        <w:t>(ii)</w:t>
      </w:r>
      <w:r w:rsidRPr="0003648D">
        <w:rPr>
          <w:szCs w:val="20"/>
        </w:rPr>
        <w:tab/>
        <w:t xml:space="preserve">Undeployed Load Resources; </w:t>
      </w:r>
    </w:p>
    <w:p w14:paraId="3ED35258" w14:textId="77777777" w:rsidR="00BA7A09" w:rsidRPr="0003648D" w:rsidRDefault="00BA7A09" w:rsidP="00BA7A09">
      <w:pPr>
        <w:spacing w:after="240"/>
        <w:ind w:left="2160" w:hanging="720"/>
        <w:rPr>
          <w:szCs w:val="20"/>
        </w:rPr>
      </w:pPr>
      <w:r w:rsidRPr="0003648D">
        <w:rPr>
          <w:szCs w:val="20"/>
        </w:rPr>
        <w:t>(iii)</w:t>
      </w:r>
      <w:r w:rsidRPr="0003648D">
        <w:rPr>
          <w:szCs w:val="20"/>
        </w:rPr>
        <w:tab/>
        <w:t>Off-Line Generation Resources; and</w:t>
      </w:r>
    </w:p>
    <w:p w14:paraId="4C0AC81E" w14:textId="77777777" w:rsidR="00BA7A09" w:rsidRPr="0003648D" w:rsidRDefault="00BA7A09" w:rsidP="00BA7A09">
      <w:pPr>
        <w:spacing w:after="240"/>
        <w:ind w:left="2160" w:hanging="720"/>
        <w:rPr>
          <w:szCs w:val="20"/>
        </w:rPr>
      </w:pPr>
      <w:r w:rsidRPr="0003648D">
        <w:rPr>
          <w:szCs w:val="20"/>
        </w:rPr>
        <w:t>(iv)</w:t>
      </w:r>
      <w:r w:rsidRPr="0003648D">
        <w:rPr>
          <w:szCs w:val="20"/>
        </w:rPr>
        <w:tab/>
        <w:t>Resources with Output Schedules;</w:t>
      </w:r>
    </w:p>
    <w:p w14:paraId="54AC120C" w14:textId="77777777" w:rsidR="00BA7A09" w:rsidRPr="0003648D" w:rsidRDefault="00BA7A09" w:rsidP="00BA7A09">
      <w:pPr>
        <w:spacing w:after="240"/>
        <w:ind w:left="1440" w:hanging="720"/>
        <w:rPr>
          <w:szCs w:val="20"/>
        </w:rPr>
      </w:pPr>
      <w:r w:rsidRPr="0003648D">
        <w:rPr>
          <w:szCs w:val="20"/>
        </w:rPr>
        <w:t>(e)</w:t>
      </w:r>
      <w:r w:rsidRPr="0003648D">
        <w:rPr>
          <w:szCs w:val="20"/>
        </w:rPr>
        <w:tab/>
        <w:t>Ancillary Service Resource Responsibility for Non-Spin from:</w:t>
      </w:r>
    </w:p>
    <w:p w14:paraId="683D2675" w14:textId="77777777" w:rsidR="00BA7A09" w:rsidRPr="0003648D" w:rsidRDefault="00BA7A09" w:rsidP="00BA7A09">
      <w:pPr>
        <w:spacing w:after="240"/>
        <w:ind w:left="2160" w:hanging="720"/>
        <w:rPr>
          <w:szCs w:val="20"/>
        </w:rPr>
      </w:pPr>
      <w:r w:rsidRPr="0003648D">
        <w:rPr>
          <w:szCs w:val="20"/>
        </w:rPr>
        <w:t>(i)</w:t>
      </w:r>
      <w:r w:rsidRPr="0003648D">
        <w:rPr>
          <w:szCs w:val="20"/>
        </w:rPr>
        <w:tab/>
        <w:t>On-Line Generation Resources with Energy Offer Curves;</w:t>
      </w:r>
    </w:p>
    <w:p w14:paraId="0CF93704" w14:textId="77777777" w:rsidR="00BA7A09" w:rsidRPr="0003648D" w:rsidRDefault="00BA7A09" w:rsidP="00BA7A09">
      <w:pPr>
        <w:spacing w:after="240"/>
        <w:ind w:left="2160" w:hanging="720"/>
        <w:rPr>
          <w:szCs w:val="20"/>
        </w:rPr>
      </w:pPr>
      <w:r w:rsidRPr="0003648D">
        <w:rPr>
          <w:szCs w:val="20"/>
        </w:rPr>
        <w:t>(ii)</w:t>
      </w:r>
      <w:r w:rsidRPr="0003648D">
        <w:rPr>
          <w:szCs w:val="20"/>
        </w:rPr>
        <w:tab/>
        <w:t>On-Line Generation Resources with Output Schedules;</w:t>
      </w:r>
    </w:p>
    <w:p w14:paraId="4FC04621" w14:textId="77777777" w:rsidR="00BA7A09" w:rsidRPr="0003648D" w:rsidRDefault="00BA7A09" w:rsidP="00BA7A09">
      <w:pPr>
        <w:spacing w:after="240"/>
        <w:ind w:left="2160" w:hanging="720"/>
        <w:rPr>
          <w:szCs w:val="20"/>
        </w:rPr>
      </w:pPr>
      <w:r w:rsidRPr="0003648D">
        <w:rPr>
          <w:szCs w:val="20"/>
        </w:rPr>
        <w:t>(iii)</w:t>
      </w:r>
      <w:r w:rsidRPr="0003648D">
        <w:rPr>
          <w:szCs w:val="20"/>
        </w:rPr>
        <w:tab/>
        <w:t xml:space="preserve">Load Resources; </w:t>
      </w:r>
    </w:p>
    <w:p w14:paraId="1E4F4A3D" w14:textId="77777777" w:rsidR="00BA7A09" w:rsidRPr="0003648D" w:rsidRDefault="00BA7A09" w:rsidP="00BA7A09">
      <w:pPr>
        <w:spacing w:after="240"/>
        <w:ind w:left="2160" w:hanging="720"/>
        <w:rPr>
          <w:szCs w:val="20"/>
        </w:rPr>
      </w:pPr>
      <w:r w:rsidRPr="0003648D">
        <w:rPr>
          <w:szCs w:val="20"/>
        </w:rPr>
        <w:t>(iv)</w:t>
      </w:r>
      <w:r w:rsidRPr="0003648D">
        <w:rPr>
          <w:szCs w:val="20"/>
        </w:rPr>
        <w:tab/>
        <w:t xml:space="preserve">Off-Line Generation Resources excluding </w:t>
      </w:r>
      <w:del w:id="1797" w:author="STEC" w:date="2017-12-27T10:56:00Z">
        <w:r w:rsidRPr="0003648D" w:rsidDel="00C950C4">
          <w:rPr>
            <w:szCs w:val="20"/>
          </w:rPr>
          <w:delText>Quick Start Generation Resources (</w:delText>
        </w:r>
      </w:del>
      <w:r w:rsidRPr="0003648D">
        <w:rPr>
          <w:szCs w:val="20"/>
        </w:rPr>
        <w:t>QSGRs</w:t>
      </w:r>
      <w:del w:id="1798" w:author="STEC" w:date="2017-12-27T10:56:00Z">
        <w:r w:rsidRPr="0003648D" w:rsidDel="00C950C4">
          <w:rPr>
            <w:szCs w:val="20"/>
          </w:rPr>
          <w:delText>)</w:delText>
        </w:r>
      </w:del>
      <w:r w:rsidRPr="0003648D">
        <w:rPr>
          <w:szCs w:val="20"/>
        </w:rPr>
        <w:t>; and</w:t>
      </w:r>
    </w:p>
    <w:p w14:paraId="62DFCF5D" w14:textId="77777777" w:rsidR="00BA7A09" w:rsidRPr="0003648D" w:rsidRDefault="00BA7A09" w:rsidP="00BA7A09">
      <w:pPr>
        <w:spacing w:after="240"/>
        <w:ind w:left="2160" w:hanging="720"/>
        <w:rPr>
          <w:szCs w:val="20"/>
        </w:rPr>
      </w:pPr>
      <w:r w:rsidRPr="0003648D">
        <w:rPr>
          <w:szCs w:val="20"/>
        </w:rPr>
        <w:t>(v)</w:t>
      </w:r>
      <w:r w:rsidRPr="0003648D">
        <w:rPr>
          <w:szCs w:val="20"/>
        </w:rPr>
        <w:tab/>
        <w:t>QSGRs;</w:t>
      </w:r>
    </w:p>
    <w:p w14:paraId="3F230E62" w14:textId="77777777" w:rsidR="00BA7A09" w:rsidRPr="0003648D" w:rsidRDefault="00BA7A09" w:rsidP="00BA7A09">
      <w:pPr>
        <w:spacing w:after="240"/>
        <w:ind w:left="1440" w:hanging="720"/>
        <w:rPr>
          <w:szCs w:val="20"/>
        </w:rPr>
      </w:pPr>
      <w:r w:rsidRPr="0003648D">
        <w:rPr>
          <w:szCs w:val="20"/>
        </w:rPr>
        <w:t>(f)</w:t>
      </w:r>
      <w:r w:rsidRPr="0003648D">
        <w:rPr>
          <w:szCs w:val="20"/>
        </w:rPr>
        <w:tab/>
        <w:t>Undeployed Reg-Up and Reg-Down;</w:t>
      </w:r>
    </w:p>
    <w:p w14:paraId="3EEB9926" w14:textId="77777777" w:rsidR="00BA7A09" w:rsidRPr="0003648D" w:rsidRDefault="00BA7A09" w:rsidP="00BA7A09">
      <w:pPr>
        <w:spacing w:after="240"/>
        <w:ind w:left="1440" w:hanging="720"/>
        <w:rPr>
          <w:szCs w:val="20"/>
        </w:rPr>
      </w:pPr>
      <w:r w:rsidRPr="0003648D">
        <w:rPr>
          <w:szCs w:val="20"/>
        </w:rPr>
        <w:t>(g)</w:t>
      </w:r>
      <w:r w:rsidRPr="0003648D">
        <w:rPr>
          <w:szCs w:val="20"/>
        </w:rPr>
        <w:tab/>
        <w:t>Ancillary Service Resource Responsibility for Reg-Up and Reg-Down;</w:t>
      </w:r>
    </w:p>
    <w:p w14:paraId="6F5F0E95" w14:textId="77777777" w:rsidR="00BA7A09" w:rsidRPr="0003648D" w:rsidRDefault="00BA7A09" w:rsidP="00BA7A09">
      <w:pPr>
        <w:spacing w:after="240"/>
        <w:ind w:left="1440" w:hanging="720"/>
        <w:rPr>
          <w:szCs w:val="20"/>
        </w:rPr>
      </w:pPr>
      <w:r w:rsidRPr="0003648D">
        <w:rPr>
          <w:szCs w:val="20"/>
        </w:rPr>
        <w:t>(h)</w:t>
      </w:r>
      <w:r w:rsidRPr="0003648D">
        <w:rPr>
          <w:szCs w:val="20"/>
        </w:rPr>
        <w:tab/>
        <w:t>Deployed Reg-Up and Reg-Down;</w:t>
      </w:r>
    </w:p>
    <w:p w14:paraId="2CBF6AC8" w14:textId="77777777" w:rsidR="00BA7A09" w:rsidRPr="0003648D" w:rsidRDefault="00BA7A09" w:rsidP="00BA7A09">
      <w:pPr>
        <w:spacing w:after="240"/>
        <w:ind w:left="1440" w:hanging="720"/>
        <w:rPr>
          <w:szCs w:val="20"/>
        </w:rPr>
      </w:pPr>
      <w:r w:rsidRPr="0003648D">
        <w:rPr>
          <w:szCs w:val="20"/>
        </w:rPr>
        <w:t>(i)</w:t>
      </w:r>
      <w:r w:rsidRPr="0003648D">
        <w:rPr>
          <w:szCs w:val="20"/>
        </w:rPr>
        <w:tab/>
        <w:t>Available capacity:</w:t>
      </w:r>
    </w:p>
    <w:p w14:paraId="46704FDA" w14:textId="77777777" w:rsidR="00BA7A09" w:rsidRPr="0003648D" w:rsidRDefault="00BA7A09" w:rsidP="00BA7A09">
      <w:pPr>
        <w:spacing w:after="240"/>
        <w:ind w:left="2160" w:hanging="720"/>
        <w:rPr>
          <w:szCs w:val="20"/>
        </w:rPr>
      </w:pPr>
      <w:r w:rsidRPr="0003648D">
        <w:rPr>
          <w:szCs w:val="20"/>
        </w:rPr>
        <w:t>(i)</w:t>
      </w:r>
      <w:r w:rsidRPr="0003648D">
        <w:rPr>
          <w:szCs w:val="20"/>
        </w:rPr>
        <w:tab/>
        <w:t>With Energy Offer Curves in the ERCOT System that can be used to increase Generation Resource Base Points in SCED;</w:t>
      </w:r>
    </w:p>
    <w:p w14:paraId="5DB425D3" w14:textId="77777777" w:rsidR="00BA7A09" w:rsidRPr="0003648D" w:rsidRDefault="00BA7A09" w:rsidP="00BA7A09">
      <w:pPr>
        <w:spacing w:after="240"/>
        <w:ind w:left="2160" w:hanging="720"/>
        <w:rPr>
          <w:szCs w:val="20"/>
        </w:rPr>
      </w:pPr>
      <w:r w:rsidRPr="0003648D">
        <w:rPr>
          <w:szCs w:val="20"/>
        </w:rPr>
        <w:t>(ii)</w:t>
      </w:r>
      <w:r w:rsidRPr="0003648D">
        <w:rPr>
          <w:szCs w:val="20"/>
        </w:rPr>
        <w:tab/>
        <w:t xml:space="preserve">With Energy Offer Curves in the ERCOT System that can be used to decrease Generation Resource Base Points in SCED; </w:t>
      </w:r>
    </w:p>
    <w:p w14:paraId="631C025E" w14:textId="77777777" w:rsidR="00BA7A09" w:rsidRPr="0003648D" w:rsidRDefault="00BA7A09" w:rsidP="00BA7A09">
      <w:pPr>
        <w:spacing w:after="240"/>
        <w:ind w:left="2160" w:hanging="720"/>
        <w:rPr>
          <w:szCs w:val="20"/>
        </w:rPr>
      </w:pPr>
      <w:r w:rsidRPr="0003648D">
        <w:rPr>
          <w:szCs w:val="20"/>
        </w:rPr>
        <w:t>(iii)</w:t>
      </w:r>
      <w:r w:rsidRPr="0003648D">
        <w:rPr>
          <w:szCs w:val="20"/>
        </w:rPr>
        <w:tab/>
        <w:t xml:space="preserve">Without Energy Offer Curves in the ERCOT System that can be used to increase Generation Resource Base Points in SCED; </w:t>
      </w:r>
    </w:p>
    <w:p w14:paraId="4493AD82" w14:textId="77777777" w:rsidR="00BA7A09" w:rsidRPr="0003648D" w:rsidRDefault="00BA7A09" w:rsidP="00BA7A09">
      <w:pPr>
        <w:spacing w:after="240"/>
        <w:ind w:left="2160" w:hanging="720"/>
        <w:rPr>
          <w:szCs w:val="20"/>
        </w:rPr>
      </w:pPr>
      <w:r w:rsidRPr="0003648D">
        <w:rPr>
          <w:szCs w:val="20"/>
        </w:rPr>
        <w:t>(iv)</w:t>
      </w:r>
      <w:r w:rsidRPr="0003648D">
        <w:rPr>
          <w:szCs w:val="20"/>
        </w:rPr>
        <w:tab/>
        <w:t xml:space="preserve">Without Energy Offer Curves in the ERCOT System that can be used to decrease Generation Resource Base Points in SCED; </w:t>
      </w:r>
    </w:p>
    <w:p w14:paraId="70743A80" w14:textId="77777777" w:rsidR="00BA7A09" w:rsidRPr="0003648D" w:rsidRDefault="00BA7A09" w:rsidP="00BA7A09">
      <w:pPr>
        <w:spacing w:after="240"/>
        <w:ind w:left="2160" w:hanging="720"/>
        <w:rPr>
          <w:szCs w:val="20"/>
        </w:rPr>
      </w:pPr>
      <w:r w:rsidRPr="0003648D">
        <w:rPr>
          <w:szCs w:val="20"/>
        </w:rPr>
        <w:t>(v)</w:t>
      </w:r>
      <w:r w:rsidRPr="0003648D">
        <w:rPr>
          <w:szCs w:val="20"/>
        </w:rPr>
        <w:tab/>
        <w:t>With RTM Energy Bid curves from available Controllable Load Resources in the ERCOT System that can be used to decrease Base Points (energy consumption) in SCED;</w:t>
      </w:r>
    </w:p>
    <w:p w14:paraId="35F53E61" w14:textId="77777777" w:rsidR="00BA7A09" w:rsidRPr="0003648D" w:rsidRDefault="00BA7A09" w:rsidP="00BA7A09">
      <w:pPr>
        <w:spacing w:after="240"/>
        <w:ind w:left="2160" w:hanging="720"/>
        <w:rPr>
          <w:szCs w:val="20"/>
        </w:rPr>
      </w:pPr>
      <w:r w:rsidRPr="0003648D">
        <w:rPr>
          <w:szCs w:val="20"/>
        </w:rPr>
        <w:lastRenderedPageBreak/>
        <w:t>(vi)</w:t>
      </w:r>
      <w:r w:rsidRPr="0003648D">
        <w:rPr>
          <w:szCs w:val="20"/>
        </w:rPr>
        <w:tab/>
        <w:t xml:space="preserve">With RTM Energy Bid curves from available Controllable Load Resources in the ERCOT System that can be used to increase Base Points (energy consumption) in SCED; </w:t>
      </w:r>
    </w:p>
    <w:p w14:paraId="1C66EF13" w14:textId="77777777" w:rsidR="00BA7A09" w:rsidRPr="0003648D" w:rsidRDefault="00BA7A09" w:rsidP="00BA7A09">
      <w:pPr>
        <w:spacing w:after="240"/>
        <w:ind w:left="2160" w:hanging="720"/>
        <w:rPr>
          <w:szCs w:val="20"/>
        </w:rPr>
      </w:pPr>
      <w:r w:rsidRPr="0003648D">
        <w:rPr>
          <w:szCs w:val="20"/>
        </w:rPr>
        <w:t>(vii)</w:t>
      </w:r>
      <w:r w:rsidRPr="0003648D">
        <w:rPr>
          <w:szCs w:val="20"/>
        </w:rPr>
        <w:tab/>
        <w:t xml:space="preserve">From Resources participating in SCED plus the Reg-Up and RRS from Load Resources </w:t>
      </w:r>
      <w:r w:rsidRPr="0003648D">
        <w:rPr>
          <w:bCs/>
          <w:szCs w:val="20"/>
        </w:rPr>
        <w:t>and the Net Power Consumption minus the Low Power Consumption from Load Resources with a validated Real-Time RRS Schedule</w:t>
      </w:r>
      <w:r w:rsidRPr="0003648D">
        <w:rPr>
          <w:szCs w:val="20"/>
        </w:rPr>
        <w:t>;</w:t>
      </w:r>
    </w:p>
    <w:p w14:paraId="33EE6B98" w14:textId="77777777" w:rsidR="00BA7A09" w:rsidRPr="0003648D" w:rsidRDefault="00BA7A09" w:rsidP="00BA7A09">
      <w:pPr>
        <w:spacing w:after="240"/>
        <w:ind w:left="2160" w:hanging="720"/>
        <w:rPr>
          <w:szCs w:val="20"/>
        </w:rPr>
      </w:pPr>
      <w:r w:rsidRPr="0003648D">
        <w:rPr>
          <w:szCs w:val="20"/>
        </w:rPr>
        <w:t>(viii)</w:t>
      </w:r>
      <w:r w:rsidRPr="0003648D">
        <w:rPr>
          <w:szCs w:val="20"/>
        </w:rPr>
        <w:tab/>
        <w:t>From Resources included in item (vii) above plus reserves from Resources that could be made available to SCED in 30 minutes;</w:t>
      </w:r>
    </w:p>
    <w:p w14:paraId="5CA268D4" w14:textId="77777777" w:rsidR="00BA7A09" w:rsidRPr="0003648D" w:rsidRDefault="00BA7A09" w:rsidP="00BA7A09">
      <w:pPr>
        <w:spacing w:after="240"/>
        <w:ind w:left="2160" w:hanging="720"/>
        <w:rPr>
          <w:szCs w:val="20"/>
        </w:rPr>
      </w:pPr>
      <w:r w:rsidRPr="0003648D">
        <w:rPr>
          <w:szCs w:val="20"/>
        </w:rPr>
        <w:t xml:space="preserve">(ix) </w:t>
      </w:r>
      <w:r w:rsidRPr="0003648D">
        <w:rPr>
          <w:szCs w:val="20"/>
        </w:rPr>
        <w:tab/>
        <w:t>In the ERCOT System that can be used to increase Generation Resource Base Points in the next five minutes in SCED; and</w:t>
      </w:r>
    </w:p>
    <w:p w14:paraId="5D9C7936" w14:textId="77777777" w:rsidR="00BA7A09" w:rsidRPr="0003648D" w:rsidRDefault="00BA7A09" w:rsidP="00BA7A09">
      <w:pPr>
        <w:spacing w:after="240"/>
        <w:ind w:left="2160" w:hanging="720"/>
        <w:rPr>
          <w:szCs w:val="20"/>
        </w:rPr>
      </w:pPr>
      <w:r w:rsidRPr="0003648D">
        <w:rPr>
          <w:szCs w:val="20"/>
        </w:rPr>
        <w:t>(x)</w:t>
      </w:r>
      <w:r w:rsidRPr="0003648D">
        <w:rPr>
          <w:szCs w:val="20"/>
        </w:rPr>
        <w:tab/>
        <w:t>In the ERCOT System that can be used to decrease Generation Resource Base Points in the next five minutes in SCED;</w:t>
      </w:r>
    </w:p>
    <w:p w14:paraId="56E2F18B" w14:textId="77777777" w:rsidR="00BA7A09" w:rsidRPr="0003648D" w:rsidRDefault="00BA7A09" w:rsidP="00BA7A09">
      <w:pPr>
        <w:spacing w:after="240"/>
        <w:ind w:left="1440" w:hanging="720"/>
        <w:rPr>
          <w:szCs w:val="20"/>
        </w:rPr>
      </w:pPr>
      <w:r w:rsidRPr="0003648D">
        <w:rPr>
          <w:szCs w:val="20"/>
        </w:rPr>
        <w:t>(j)</w:t>
      </w:r>
      <w:r w:rsidRPr="0003648D">
        <w:rPr>
          <w:szCs w:val="20"/>
        </w:rPr>
        <w:tab/>
        <w:t>Aggregate telemetered HSL capacity for Resources with a telemetered Resource Status of EMR;</w:t>
      </w:r>
    </w:p>
    <w:p w14:paraId="5B595509" w14:textId="77777777" w:rsidR="00BA7A09" w:rsidRPr="0003648D" w:rsidRDefault="00BA7A09" w:rsidP="00BA7A09">
      <w:pPr>
        <w:spacing w:after="240"/>
        <w:ind w:left="1440" w:hanging="720"/>
        <w:rPr>
          <w:szCs w:val="20"/>
        </w:rPr>
      </w:pPr>
      <w:r w:rsidRPr="0003648D">
        <w:rPr>
          <w:szCs w:val="20"/>
        </w:rPr>
        <w:t>(k)</w:t>
      </w:r>
      <w:r w:rsidRPr="0003648D">
        <w:rPr>
          <w:szCs w:val="20"/>
        </w:rPr>
        <w:tab/>
        <w:t>Aggregate telemetered HSL capacity for Resources with a telemetered Resource Status of OUT;</w:t>
      </w:r>
    </w:p>
    <w:p w14:paraId="0D20178F" w14:textId="77777777" w:rsidR="00BA7A09" w:rsidRPr="0003648D" w:rsidRDefault="00BA7A09" w:rsidP="00BA7A09">
      <w:pPr>
        <w:spacing w:after="240"/>
        <w:ind w:left="1440" w:hanging="720"/>
        <w:rPr>
          <w:szCs w:val="20"/>
        </w:rPr>
      </w:pPr>
      <w:r w:rsidRPr="0003648D">
        <w:rPr>
          <w:szCs w:val="20"/>
        </w:rPr>
        <w:t>(l)</w:t>
      </w:r>
      <w:r w:rsidRPr="0003648D">
        <w:rPr>
          <w:szCs w:val="20"/>
        </w:rPr>
        <w:tab/>
        <w:t>Aggregate net telemetered consumption for Resources with a telemetered Resource Status of OUTL; and</w:t>
      </w:r>
    </w:p>
    <w:p w14:paraId="233481E6" w14:textId="77777777" w:rsidR="00BA7A09" w:rsidRPr="0003648D" w:rsidRDefault="00BA7A09" w:rsidP="00BA7A09">
      <w:pPr>
        <w:spacing w:after="240"/>
        <w:ind w:left="1440" w:hanging="720"/>
        <w:rPr>
          <w:szCs w:val="20"/>
        </w:rPr>
      </w:pPr>
      <w:r w:rsidRPr="0003648D">
        <w:rPr>
          <w:szCs w:val="20"/>
        </w:rPr>
        <w:t>(m)</w:t>
      </w:r>
      <w:r w:rsidRPr="0003648D">
        <w:rPr>
          <w:szCs w:val="20"/>
        </w:rPr>
        <w:tab/>
        <w:t>The ERCOT-wide PRC calculated as follows:</w:t>
      </w:r>
    </w:p>
    <w:p w14:paraId="306809D4" w14:textId="77777777" w:rsidR="00BA7A09" w:rsidRPr="0003648D" w:rsidRDefault="00BA7A09" w:rsidP="00BA7A09">
      <w:pPr>
        <w:rPr>
          <w:b/>
          <w:position w:val="30"/>
          <w:sz w:val="20"/>
          <w:szCs w:val="20"/>
        </w:rPr>
      </w:pPr>
    </w:p>
    <w:p w14:paraId="224DE97A" w14:textId="77777777" w:rsidR="00BA7A09" w:rsidRPr="0003648D" w:rsidRDefault="00BA7A09" w:rsidP="00BA7A09">
      <w:pPr>
        <w:rPr>
          <w:b/>
          <w:position w:val="30"/>
          <w:sz w:val="20"/>
          <w:szCs w:val="20"/>
        </w:rPr>
      </w:pPr>
    </w:p>
    <w:p w14:paraId="2202B088" w14:textId="77777777" w:rsidR="00BA7A09" w:rsidRPr="0003648D" w:rsidRDefault="00817153" w:rsidP="00BA7A09">
      <w:pPr>
        <w:spacing w:after="240"/>
        <w:rPr>
          <w:b/>
          <w:position w:val="30"/>
          <w:sz w:val="20"/>
          <w:szCs w:val="20"/>
        </w:rPr>
      </w:pPr>
      <w:r>
        <w:rPr>
          <w:b/>
          <w:noProof/>
          <w:position w:val="30"/>
          <w:sz w:val="20"/>
          <w:szCs w:val="20"/>
        </w:rPr>
        <w:object w:dxaOrig="1440" w:dyaOrig="1440" w14:anchorId="4A44F404">
          <v:shape id="_x0000_s1291" type="#_x0000_t75" style="position:absolute;margin-left:33.85pt;margin-top:-51.45pt;width:67.75pt;height:109.9pt;z-index:17" fillcolor="red" strokecolor="red">
            <v:fill opacity="13107f" color2="fill darken(118)" o:opacity2="13107f" rotate="t" method="linear sigma" focus="100%" type="gradient"/>
            <v:imagedata r:id="rId17" o:title=""/>
          </v:shape>
          <o:OLEObject Type="Embed" ProgID="Equation.3" ShapeID="_x0000_s1291" DrawAspect="Content" ObjectID="_1590320963" r:id="rId18"/>
        </w:object>
      </w:r>
      <w:r w:rsidR="00BA7A09" w:rsidRPr="0003648D">
        <w:rPr>
          <w:b/>
          <w:position w:val="30"/>
          <w:sz w:val="20"/>
          <w:szCs w:val="20"/>
        </w:rPr>
        <w:t>PRC</w:t>
      </w:r>
      <w:r w:rsidR="00BA7A09" w:rsidRPr="0003648D">
        <w:rPr>
          <w:b/>
          <w:position w:val="30"/>
          <w:sz w:val="20"/>
          <w:szCs w:val="20"/>
          <w:vertAlign w:val="subscript"/>
        </w:rPr>
        <w:t>1</w:t>
      </w:r>
      <w:r w:rsidR="00BA7A09" w:rsidRPr="0003648D">
        <w:rPr>
          <w:b/>
          <w:position w:val="30"/>
          <w:sz w:val="20"/>
          <w:szCs w:val="20"/>
        </w:rPr>
        <w:t xml:space="preserve"> =</w:t>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t>Min(Max((RDF*(HSL-NFRC) – Actual Net Telemetered Output)</w:t>
      </w:r>
      <w:r w:rsidR="00BA7A09" w:rsidRPr="0003648D">
        <w:rPr>
          <w:b/>
          <w:position w:val="30"/>
          <w:sz w:val="20"/>
          <w:szCs w:val="20"/>
          <w:vertAlign w:val="subscript"/>
        </w:rPr>
        <w:t>i</w:t>
      </w:r>
      <w:r w:rsidR="00BA7A09" w:rsidRPr="0003648D">
        <w:rPr>
          <w:b/>
          <w:position w:val="30"/>
          <w:sz w:val="20"/>
          <w:szCs w:val="20"/>
        </w:rPr>
        <w:t xml:space="preserve"> , 0.0) , </w:t>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r>
      <w:r w:rsidR="00BA7A09" w:rsidRPr="0003648D">
        <w:rPr>
          <w:b/>
          <w:position w:val="30"/>
          <w:sz w:val="20"/>
          <w:szCs w:val="20"/>
        </w:rPr>
        <w:tab/>
        <w:t>0.2*RDF*(HSL-NFRC)</w:t>
      </w:r>
      <w:r w:rsidR="00BA7A09" w:rsidRPr="0003648D">
        <w:rPr>
          <w:b/>
          <w:position w:val="30"/>
          <w:sz w:val="20"/>
          <w:szCs w:val="20"/>
          <w:vertAlign w:val="subscript"/>
        </w:rPr>
        <w:t>i</w:t>
      </w:r>
      <w:r w:rsidR="00BA7A09" w:rsidRPr="0003648D">
        <w:rPr>
          <w:b/>
          <w:position w:val="30"/>
          <w:sz w:val="20"/>
          <w:szCs w:val="20"/>
        </w:rPr>
        <w:t>),</w:t>
      </w:r>
    </w:p>
    <w:p w14:paraId="5C3B289F" w14:textId="77777777" w:rsidR="00BA7A09" w:rsidRPr="0003648D" w:rsidRDefault="00BA7A09" w:rsidP="00BA7A09">
      <w:pPr>
        <w:ind w:right="-1080"/>
        <w:rPr>
          <w:szCs w:val="20"/>
        </w:rPr>
      </w:pPr>
      <w:r w:rsidRPr="0003648D">
        <w:rPr>
          <w:szCs w:val="20"/>
        </w:rPr>
        <w:t>where the included On-Line Generation Resources do not include WGRs, nuclear Generation</w:t>
      </w:r>
    </w:p>
    <w:p w14:paraId="64924615" w14:textId="77777777" w:rsidR="00BA7A09" w:rsidRPr="0003648D" w:rsidRDefault="00BA7A09" w:rsidP="00BA7A09">
      <w:pPr>
        <w:ind w:right="-1080"/>
        <w:rPr>
          <w:szCs w:val="20"/>
        </w:rPr>
      </w:pPr>
      <w:r w:rsidRPr="0003648D">
        <w:rPr>
          <w:szCs w:val="20"/>
        </w:rPr>
        <w:t xml:space="preserve">Resources, </w:t>
      </w:r>
      <w:ins w:id="1799" w:author="STEC" w:date="2017-11-08T15:07:00Z">
        <w:del w:id="1800" w:author="STEC 042618" w:date="2018-03-28T15:25:00Z">
          <w:r w:rsidRPr="0003648D" w:rsidDel="007A657D">
            <w:rPr>
              <w:szCs w:val="20"/>
            </w:rPr>
            <w:delText xml:space="preserve">Resources without a PFRS </w:delText>
          </w:r>
        </w:del>
      </w:ins>
      <w:ins w:id="1801" w:author="STEC" w:date="2017-11-08T15:08:00Z">
        <w:del w:id="1802" w:author="STEC 042618" w:date="2018-03-28T15:25:00Z">
          <w:r w:rsidRPr="0003648D" w:rsidDel="007A657D">
            <w:rPr>
              <w:szCs w:val="20"/>
            </w:rPr>
            <w:delText>Ancillary Service Responsibility</w:delText>
          </w:r>
        </w:del>
      </w:ins>
      <w:ins w:id="1803" w:author="STEC" w:date="2017-11-08T15:11:00Z">
        <w:del w:id="1804" w:author="STEC 042618" w:date="2018-03-28T15:25:00Z">
          <w:r w:rsidRPr="0003648D" w:rsidDel="007A657D">
            <w:rPr>
              <w:szCs w:val="20"/>
            </w:rPr>
            <w:delText>,</w:delText>
          </w:r>
        </w:del>
      </w:ins>
      <w:ins w:id="1805" w:author="STEC" w:date="2017-11-08T15:08:00Z">
        <w:del w:id="1806" w:author="STEC 042618" w:date="2018-03-28T15:25:00Z">
          <w:r w:rsidRPr="0003648D" w:rsidDel="007A657D">
            <w:rPr>
              <w:szCs w:val="20"/>
            </w:rPr>
            <w:delText xml:space="preserve"> </w:delText>
          </w:r>
        </w:del>
      </w:ins>
      <w:r w:rsidRPr="0003648D">
        <w:rPr>
          <w:szCs w:val="20"/>
        </w:rPr>
        <w:t xml:space="preserve">or Generation Resources with an output less than or equal to 95% of telemetered LSL or </w:t>
      </w:r>
    </w:p>
    <w:p w14:paraId="5A978A2A" w14:textId="2660CFFA" w:rsidR="00BA7A09" w:rsidRPr="0003648D" w:rsidRDefault="00D93F97" w:rsidP="00BA7A09">
      <w:pPr>
        <w:ind w:right="-1080"/>
        <w:rPr>
          <w:szCs w:val="20"/>
        </w:rPr>
      </w:pPr>
      <w:r>
        <w:rPr>
          <w:noProof/>
          <w:szCs w:val="20"/>
        </w:rPr>
        <mc:AlternateContent>
          <mc:Choice Requires="wpc">
            <w:drawing>
              <wp:anchor distT="0" distB="0" distL="114300" distR="114300" simplePos="0" relativeHeight="22" behindDoc="0" locked="0" layoutInCell="1" allowOverlap="1" wp14:anchorId="52521904" wp14:editId="55367CDB">
                <wp:simplePos x="0" y="0"/>
                <wp:positionH relativeFrom="column">
                  <wp:posOffset>487045</wp:posOffset>
                </wp:positionH>
                <wp:positionV relativeFrom="paragraph">
                  <wp:posOffset>130175</wp:posOffset>
                </wp:positionV>
                <wp:extent cx="761365" cy="1394460"/>
                <wp:effectExtent l="1270" t="0" r="0" b="0"/>
                <wp:wrapNone/>
                <wp:docPr id="305"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7"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5478A" w14:textId="77777777" w:rsidR="00817153" w:rsidRDefault="00817153" w:rsidP="00BA7A09">
                              <w:r>
                                <w:rPr>
                                  <w:rFonts w:ascii="Symbol" w:hAnsi="Symbol" w:cs="Symbol"/>
                                  <w:color w:val="000000"/>
                                  <w:sz w:val="32"/>
                                  <w:szCs w:val="32"/>
                                </w:rPr>
                                <w:t></w:t>
                              </w:r>
                            </w:p>
                          </w:txbxContent>
                        </wps:txbx>
                        <wps:bodyPr rot="0" vert="horz" wrap="square" lIns="0" tIns="0" rIns="0" bIns="0" anchor="t" anchorCtr="0" upright="1">
                          <a:noAutofit/>
                        </wps:bodyPr>
                      </wps:wsp>
                      <wps:wsp>
                        <wps:cNvPr id="698"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5C6E3" w14:textId="77777777" w:rsidR="00817153" w:rsidRDefault="00817153" w:rsidP="00BA7A09">
                              <w:r>
                                <w:rPr>
                                  <w:rFonts w:ascii="Symbol" w:hAnsi="Symbol" w:cs="Symbol"/>
                                  <w:color w:val="000000"/>
                                </w:rPr>
                                <w:t></w:t>
                              </w:r>
                            </w:p>
                          </w:txbxContent>
                        </wps:txbx>
                        <wps:bodyPr rot="0" vert="horz" wrap="none" lIns="0" tIns="0" rIns="0" bIns="0" anchor="t" anchorCtr="0" upright="1">
                          <a:spAutoFit/>
                        </wps:bodyPr>
                      </wps:wsp>
                      <wps:wsp>
                        <wps:cNvPr id="699"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49CDE" w14:textId="77777777" w:rsidR="00817153" w:rsidRDefault="00817153" w:rsidP="00BA7A09">
                              <w:r>
                                <w:rPr>
                                  <w:b/>
                                  <w:bCs/>
                                  <w:i/>
                                  <w:iCs/>
                                  <w:color w:val="000000"/>
                                </w:rPr>
                                <w:t>WGRs</w:t>
                              </w:r>
                            </w:p>
                          </w:txbxContent>
                        </wps:txbx>
                        <wps:bodyPr rot="0" vert="horz" wrap="none" lIns="0" tIns="0" rIns="0" bIns="0" anchor="t" anchorCtr="0" upright="1">
                          <a:spAutoFit/>
                        </wps:bodyPr>
                      </wps:wsp>
                      <wps:wsp>
                        <wps:cNvPr id="700"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15EE0" w14:textId="77777777" w:rsidR="00817153" w:rsidRDefault="00817153" w:rsidP="00BA7A09">
                              <w:r>
                                <w:rPr>
                                  <w:b/>
                                  <w:bCs/>
                                  <w:i/>
                                  <w:iCs/>
                                  <w:color w:val="000000"/>
                                </w:rPr>
                                <w:t>online</w:t>
                              </w:r>
                            </w:p>
                          </w:txbxContent>
                        </wps:txbx>
                        <wps:bodyPr rot="0" vert="horz" wrap="none" lIns="0" tIns="0" rIns="0" bIns="0" anchor="t" anchorCtr="0" upright="1">
                          <a:spAutoFit/>
                        </wps:bodyPr>
                      </wps:wsp>
                      <wps:wsp>
                        <wps:cNvPr id="701"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68AF0" w14:textId="77777777" w:rsidR="00817153" w:rsidRDefault="00817153" w:rsidP="00BA7A09">
                              <w:r>
                                <w:rPr>
                                  <w:b/>
                                  <w:bCs/>
                                  <w:i/>
                                  <w:iCs/>
                                  <w:color w:val="000000"/>
                                </w:rPr>
                                <w:t>All</w:t>
                              </w:r>
                            </w:p>
                          </w:txbxContent>
                        </wps:txbx>
                        <wps:bodyPr rot="0" vert="horz" wrap="none" lIns="0" tIns="0" rIns="0" bIns="0" anchor="t" anchorCtr="0" upright="1">
                          <a:spAutoFit/>
                        </wps:bodyPr>
                      </wps:wsp>
                      <wps:wsp>
                        <wps:cNvPr id="702"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3F574" w14:textId="77777777" w:rsidR="00817153" w:rsidRDefault="00817153" w:rsidP="00BA7A09">
                              <w:r>
                                <w:rPr>
                                  <w:b/>
                                  <w:bCs/>
                                  <w:i/>
                                  <w:iCs/>
                                  <w:color w:val="000000"/>
                                </w:rPr>
                                <w:t>WGR</w:t>
                              </w:r>
                            </w:p>
                          </w:txbxContent>
                        </wps:txbx>
                        <wps:bodyPr rot="0" vert="horz" wrap="none" lIns="0" tIns="0" rIns="0" bIns="0" anchor="t" anchorCtr="0" upright="1">
                          <a:spAutoFit/>
                        </wps:bodyPr>
                      </wps:wsp>
                      <wps:wsp>
                        <wps:cNvPr id="703"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F971A" w14:textId="77777777" w:rsidR="00817153" w:rsidRDefault="00817153" w:rsidP="00BA7A09">
                              <w:r>
                                <w:rPr>
                                  <w:b/>
                                  <w:bCs/>
                                  <w:i/>
                                  <w:iCs/>
                                  <w:color w:val="000000"/>
                                </w:rPr>
                                <w:t>online</w:t>
                              </w:r>
                            </w:p>
                          </w:txbxContent>
                        </wps:txbx>
                        <wps:bodyPr rot="0" vert="horz" wrap="none" lIns="0" tIns="0" rIns="0" bIns="0" anchor="t" anchorCtr="0" upright="1">
                          <a:spAutoFit/>
                        </wps:bodyPr>
                      </wps:wsp>
                      <wps:wsp>
                        <wps:cNvPr id="32"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77A42" w14:textId="77777777" w:rsidR="00817153" w:rsidRDefault="00817153" w:rsidP="00BA7A0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2521904" id="Canvas 111" o:spid="_x0000_s1238" editas="canvas" style="position:absolute;margin-left:38.35pt;margin-top:10.25pt;width:59.95pt;height:109.8pt;z-index:2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">
                <v:shape id="_x0000_s1239" type="#_x0000_t75" style="position:absolute;width:7613;height:13944;visibility:visible;mso-wrap-style:square">
                  <v:fill o:detectmouseclick="t"/>
                  <v:path o:connecttype="none"/>
                </v:shape>
                <v:rect id="Rectangle 107" o:spid="_x0000_s1240"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Is3MUA&#10;AADcAAAADwAAAGRycy9kb3ducmV2LnhtbESPT4vCMBTE78J+h/AWvGmqB9dWo8iuokf/LKi3R/Ns&#10;i81LaaKt++mNIOxxmJnfMNN5a0pxp9oVlhUM+hEI4tTqgjMFv4dVbwzCeWSNpWVS8CAH89lHZ4qJ&#10;tg3v6L73mQgQdgkqyL2vEildmpNB17cVcfAutjbog6wzqWtsAtyUchhFI2mw4LCQY0XfOaXX/c0o&#10;WI+rxWlj/5qsXJ7Xx+0x/jnEXqnuZ7uYgPDU+v/wu73RCkbxF7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cizcxQAAANwAAAAPAAAAAAAAAAAAAAAAAJgCAABkcnMv&#10;ZG93bnJldi54bWxQSwUGAAAAAAQABAD1AAAAigMAAAAA&#10;" filled="f" stroked="f">
                  <v:textbox inset="0,0,0,0">
                    <w:txbxContent>
                      <w:p w14:paraId="5715478A" w14:textId="77777777" w:rsidR="00817153" w:rsidRDefault="00817153" w:rsidP="00BA7A09">
                        <w:r>
                          <w:rPr>
                            <w:rFonts w:ascii="Symbol" w:hAnsi="Symbol" w:cs="Symbol"/>
                            <w:color w:val="000000"/>
                            <w:sz w:val="32"/>
                            <w:szCs w:val="32"/>
                          </w:rPr>
                          <w:t></w:t>
                        </w:r>
                      </w:p>
                    </w:txbxContent>
                  </v:textbox>
                </v:rect>
                <v:rect id="Rectangle 108" o:spid="_x0000_s1241"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3rCsAA&#10;AADcAAAADwAAAGRycy9kb3ducmV2LnhtbERPS2rDMBDdF3IHMYHsGrlZBNe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s3rCsAAAADcAAAADwAAAAAAAAAAAAAAAACYAgAAZHJzL2Rvd25y&#10;ZXYueG1sUEsFBgAAAAAEAAQA9QAAAIUDAAAAAA==&#10;" filled="f" stroked="f">
                  <v:textbox style="mso-fit-shape-to-text:t" inset="0,0,0,0">
                    <w:txbxContent>
                      <w:p w14:paraId="01C5C6E3" w14:textId="77777777" w:rsidR="00817153" w:rsidRDefault="00817153" w:rsidP="00BA7A09">
                        <w:r>
                          <w:rPr>
                            <w:rFonts w:ascii="Symbol" w:hAnsi="Symbol" w:cs="Symbol"/>
                            <w:color w:val="000000"/>
                          </w:rPr>
                          <w:t></w:t>
                        </w:r>
                      </w:p>
                    </w:txbxContent>
                  </v:textbox>
                </v:rect>
                <v:rect id="Rectangle 109" o:spid="_x0000_s1242"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FOkcEA&#10;AADcAAAADwAAAGRycy9kb3ducmV2LnhtbESPzYoCMRCE7wu+Q2jB25rRg+isUUQQVLw47gM0k54f&#10;TDpDEp3x7Y2wsMeiqr6i1tvBGvEkH1rHCmbTDARx6XTLtYLf2+F7CSJEZI3GMSl4UYDtZvS1xly7&#10;nq/0LGItEoRDjgqaGLtcylA2ZDFMXUecvMp5izFJX0vtsU9wa+Q8yxbSYstpocGO9g2V9+JhFchb&#10;ceiXhfGZO8+rizkdrxU5pSbjYfcDItIQ/8N/7aNWsFit4HMmHQG5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TpHBAAAA3AAAAA8AAAAAAAAAAAAAAAAAmAIAAGRycy9kb3du&#10;cmV2LnhtbFBLBQYAAAAABAAEAPUAAACGAwAAAAA=&#10;" filled="f" stroked="f">
                  <v:textbox style="mso-fit-shape-to-text:t" inset="0,0,0,0">
                    <w:txbxContent>
                      <w:p w14:paraId="0C149CDE" w14:textId="77777777" w:rsidR="00817153" w:rsidRDefault="00817153" w:rsidP="00BA7A09">
                        <w:r>
                          <w:rPr>
                            <w:b/>
                            <w:bCs/>
                            <w:i/>
                            <w:iCs/>
                            <w:color w:val="000000"/>
                          </w:rPr>
                          <w:t>WGRs</w:t>
                        </w:r>
                      </w:p>
                    </w:txbxContent>
                  </v:textbox>
                </v:rect>
                <v:rect id="Rectangle 110" o:spid="_x0000_s1243"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B9Fr4A&#10;AADcAAAADwAAAGRycy9kb3ducmV2LnhtbERPy2oCMRTdC/5DuEJ3muiildEoIgi2uHH0Ay6TOw9M&#10;boYkOtO/bxZCl4fz3u5HZ8WLQuw8a1guFAjiypuOGw3322m+BhETskHrmTT8UoT9bjrZYmH8wFd6&#10;lakROYRjgRralPpCyli15DAufE+cudoHhynD0EgTcMjhzsqVUp/SYce5ocWeji1Vj/LpNMhbeRrW&#10;pQ3K/6zqi/0+X2vyWn/MxsMGRKIx/Yvf7rPR8KXy/HwmHwG5+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5QfRa+AAAA3AAAAA8AAAAAAAAAAAAAAAAAmAIAAGRycy9kb3ducmV2&#10;LnhtbFBLBQYAAAAABAAEAPUAAACDAwAAAAA=&#10;" filled="f" stroked="f">
                  <v:textbox style="mso-fit-shape-to-text:t" inset="0,0,0,0">
                    <w:txbxContent>
                      <w:p w14:paraId="63C15EE0" w14:textId="77777777" w:rsidR="00817153" w:rsidRDefault="00817153" w:rsidP="00BA7A09">
                        <w:r>
                          <w:rPr>
                            <w:b/>
                            <w:bCs/>
                            <w:i/>
                            <w:iCs/>
                            <w:color w:val="000000"/>
                          </w:rPr>
                          <w:t>online</w:t>
                        </w:r>
                      </w:p>
                    </w:txbxContent>
                  </v:textbox>
                </v:rect>
                <v:rect id="Rectangle 111" o:spid="_x0000_s1244"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YjcIA&#10;AADcAAAADwAAAGRycy9kb3ducmV2LnhtbESPzWrDMBCE74G+g9hCb4nkHNLgRjEhEEhDL3HyAIu1&#10;/qHSykhq7L59VSj0OMzMN8yump0VDwpx8KyhWCkQxI03A3ca7rfTcgsiJmSD1jNp+KYI1f5pscPS&#10;+Imv9KhTJzKEY4ka+pTGUsrY9OQwrvxInL3WB4cpy9BJE3DKcGflWqmNdDhwXuhxpGNPzWf95TTI&#10;W32atrUNyl/W7Yd9P19b8lq/PM+HNxCJ5vQf/mufjYZXVcDvmXw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NiNwgAAANwAAAAPAAAAAAAAAAAAAAAAAJgCAABkcnMvZG93&#10;bnJldi54bWxQSwUGAAAAAAQABAD1AAAAhwMAAAAA&#10;" filled="f" stroked="f">
                  <v:textbox style="mso-fit-shape-to-text:t" inset="0,0,0,0">
                    <w:txbxContent>
                      <w:p w14:paraId="17968AF0" w14:textId="77777777" w:rsidR="00817153" w:rsidRDefault="00817153" w:rsidP="00BA7A09">
                        <w:r>
                          <w:rPr>
                            <w:b/>
                            <w:bCs/>
                            <w:i/>
                            <w:iCs/>
                            <w:color w:val="000000"/>
                          </w:rPr>
                          <w:t>All</w:t>
                        </w:r>
                      </w:p>
                    </w:txbxContent>
                  </v:textbox>
                </v:rect>
                <v:rect id="Rectangle 112" o:spid="_x0000_s1245"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5G+sIA&#10;AADcAAAADwAAAGRycy9kb3ducmV2LnhtbESP3WoCMRSE74W+QziF3mnSvVBZjSIFwUpvXH2Aw+bs&#10;DyYnS5K627dvCgUvh5n5htnuJ2fFg0LsPWt4XygQxLU3PbcabtfjfA0iJmSD1jNp+KEI+93LbIul&#10;8SNf6FGlVmQIxxI1dCkNpZSx7shhXPiBOHuNDw5TlqGVJuCY4c7KQqmldNhzXuhwoI+O6nv17TTI&#10;a3Uc15UNyp+L5st+ni4Nea3fXqfDBkSiKT3D/+2T0bBSB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zkb6wgAAANwAAAAPAAAAAAAAAAAAAAAAAJgCAABkcnMvZG93&#10;bnJldi54bWxQSwUGAAAAAAQABAD1AAAAhwMAAAAA&#10;" filled="f" stroked="f">
                  <v:textbox style="mso-fit-shape-to-text:t" inset="0,0,0,0">
                    <w:txbxContent>
                      <w:p w14:paraId="55B3F574" w14:textId="77777777" w:rsidR="00817153" w:rsidRDefault="00817153" w:rsidP="00BA7A09">
                        <w:r>
                          <w:rPr>
                            <w:b/>
                            <w:bCs/>
                            <w:i/>
                            <w:iCs/>
                            <w:color w:val="000000"/>
                          </w:rPr>
                          <w:t>WGR</w:t>
                        </w:r>
                      </w:p>
                    </w:txbxContent>
                  </v:textbox>
                </v:rect>
                <v:rect id="Rectangle 113" o:spid="_x0000_s1246"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LjYcIA&#10;AADcAAAADwAAAGRycy9kb3ducmV2LnhtbESP3WoCMRSE74W+QziF3mmiBS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uNhwgAAANwAAAAPAAAAAAAAAAAAAAAAAJgCAABkcnMvZG93&#10;bnJldi54bWxQSwUGAAAAAAQABAD1AAAAhwMAAAAA&#10;" filled="f" stroked="f">
                  <v:textbox style="mso-fit-shape-to-text:t" inset="0,0,0,0">
                    <w:txbxContent>
                      <w:p w14:paraId="636F971A" w14:textId="77777777" w:rsidR="00817153" w:rsidRDefault="00817153" w:rsidP="00BA7A09">
                        <w:r>
                          <w:rPr>
                            <w:b/>
                            <w:bCs/>
                            <w:i/>
                            <w:iCs/>
                            <w:color w:val="000000"/>
                          </w:rPr>
                          <w:t>online</w:t>
                        </w:r>
                      </w:p>
                    </w:txbxContent>
                  </v:textbox>
                </v:rect>
                <v:rect id="Rectangle 114" o:spid="_x0000_s1247"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14:paraId="0FA77A42" w14:textId="77777777" w:rsidR="00817153" w:rsidRDefault="00817153" w:rsidP="00BA7A09">
                        <w:r>
                          <w:rPr>
                            <w:b/>
                            <w:bCs/>
                            <w:i/>
                            <w:iCs/>
                            <w:color w:val="000000"/>
                          </w:rPr>
                          <w:t>i</w:t>
                        </w:r>
                      </w:p>
                    </w:txbxContent>
                  </v:textbox>
                </v:rect>
              </v:group>
            </w:pict>
          </mc:Fallback>
        </mc:AlternateContent>
      </w:r>
      <w:r w:rsidR="00BA7A09" w:rsidRPr="0003648D">
        <w:rPr>
          <w:szCs w:val="20"/>
        </w:rPr>
        <w:t>with a telemetered status of ONTEST, STARTUP, or SHUTDOWN.</w:t>
      </w:r>
    </w:p>
    <w:p w14:paraId="029C54BD" w14:textId="77777777" w:rsidR="00BA7A09" w:rsidRPr="0003648D" w:rsidRDefault="00BA7A09" w:rsidP="00BA7A09">
      <w:pPr>
        <w:ind w:right="-1080"/>
        <w:rPr>
          <w:szCs w:val="20"/>
        </w:rPr>
      </w:pPr>
    </w:p>
    <w:p w14:paraId="426B8437" w14:textId="77777777" w:rsidR="00BA7A09" w:rsidRPr="0003648D" w:rsidRDefault="00BA7A09" w:rsidP="00BA7A09">
      <w:pPr>
        <w:rPr>
          <w:b/>
          <w:position w:val="30"/>
          <w:sz w:val="20"/>
          <w:szCs w:val="20"/>
        </w:rPr>
      </w:pPr>
    </w:p>
    <w:p w14:paraId="31BC1C9B" w14:textId="77777777" w:rsidR="00BA7A09" w:rsidRPr="0003648D" w:rsidRDefault="00BA7A09" w:rsidP="00BA7A09">
      <w:pPr>
        <w:rPr>
          <w:b/>
          <w:position w:val="30"/>
          <w:sz w:val="20"/>
          <w:szCs w:val="20"/>
        </w:rPr>
      </w:pPr>
      <w:r w:rsidRPr="0003648D">
        <w:rPr>
          <w:b/>
          <w:position w:val="30"/>
          <w:sz w:val="20"/>
          <w:szCs w:val="20"/>
        </w:rPr>
        <w:t>PRC</w:t>
      </w:r>
      <w:r w:rsidRPr="0003648D">
        <w:rPr>
          <w:b/>
          <w:position w:val="30"/>
          <w:sz w:val="20"/>
          <w:szCs w:val="20"/>
          <w:vertAlign w:val="subscript"/>
        </w:rPr>
        <w:t>2</w:t>
      </w:r>
      <w:r w:rsidRPr="0003648D">
        <w:rPr>
          <w:b/>
          <w:position w:val="30"/>
          <w:sz w:val="20"/>
          <w:szCs w:val="20"/>
        </w:rPr>
        <w:t xml:space="preserve"> =</w:t>
      </w:r>
      <w:r w:rsidRPr="0003648D">
        <w:rPr>
          <w:b/>
          <w:position w:val="30"/>
          <w:sz w:val="20"/>
          <w:szCs w:val="20"/>
        </w:rPr>
        <w:tab/>
      </w:r>
      <w:r w:rsidRPr="0003648D">
        <w:rPr>
          <w:b/>
          <w:position w:val="30"/>
          <w:sz w:val="20"/>
          <w:szCs w:val="20"/>
        </w:rPr>
        <w:tab/>
      </w:r>
      <w:r w:rsidRPr="0003648D">
        <w:rPr>
          <w:b/>
          <w:position w:val="30"/>
          <w:sz w:val="20"/>
          <w:szCs w:val="20"/>
        </w:rPr>
        <w:tab/>
        <w:t>Min(Max((RDF</w:t>
      </w:r>
      <w:r w:rsidRPr="0003648D">
        <w:rPr>
          <w:b/>
          <w:position w:val="30"/>
          <w:sz w:val="20"/>
          <w:szCs w:val="20"/>
          <w:vertAlign w:val="subscript"/>
        </w:rPr>
        <w:t>W</w:t>
      </w:r>
      <w:r w:rsidRPr="0003648D">
        <w:rPr>
          <w:b/>
          <w:position w:val="30"/>
          <w:sz w:val="20"/>
          <w:szCs w:val="20"/>
        </w:rPr>
        <w:t>*HSL – Actual Net Telemetered Output)</w:t>
      </w:r>
      <w:r w:rsidRPr="0003648D">
        <w:rPr>
          <w:b/>
          <w:position w:val="30"/>
          <w:sz w:val="20"/>
          <w:szCs w:val="20"/>
          <w:vertAlign w:val="subscript"/>
        </w:rPr>
        <w:t>i</w:t>
      </w:r>
      <w:r w:rsidRPr="0003648D">
        <w:rPr>
          <w:b/>
          <w:position w:val="30"/>
          <w:sz w:val="20"/>
          <w:szCs w:val="20"/>
        </w:rPr>
        <w:t xml:space="preserve"> , 0.0) , 0.2*RDF</w:t>
      </w:r>
      <w:r w:rsidRPr="0003648D">
        <w:rPr>
          <w:b/>
          <w:position w:val="30"/>
          <w:sz w:val="20"/>
          <w:szCs w:val="20"/>
          <w:vertAlign w:val="subscript"/>
        </w:rPr>
        <w:t>W</w:t>
      </w:r>
      <w:r w:rsidRPr="0003648D">
        <w:rPr>
          <w:b/>
          <w:position w:val="30"/>
          <w:sz w:val="20"/>
          <w:szCs w:val="20"/>
        </w:rPr>
        <w:t>*HSL</w:t>
      </w:r>
      <w:r w:rsidRPr="0003648D">
        <w:rPr>
          <w:b/>
          <w:position w:val="30"/>
          <w:sz w:val="20"/>
          <w:szCs w:val="20"/>
          <w:vertAlign w:val="subscript"/>
        </w:rPr>
        <w:t>i</w:t>
      </w:r>
      <w:r w:rsidRPr="0003648D">
        <w:rPr>
          <w:b/>
          <w:position w:val="30"/>
          <w:sz w:val="20"/>
          <w:szCs w:val="20"/>
        </w:rPr>
        <w:t>),</w:t>
      </w:r>
    </w:p>
    <w:p w14:paraId="18A242FF" w14:textId="77777777" w:rsidR="00BA7A09" w:rsidRPr="0003648D" w:rsidRDefault="00BA7A09" w:rsidP="00BA7A09">
      <w:pPr>
        <w:ind w:right="-1080" w:hanging="1080"/>
        <w:rPr>
          <w:b/>
          <w:position w:val="30"/>
          <w:szCs w:val="20"/>
        </w:rPr>
      </w:pPr>
    </w:p>
    <w:p w14:paraId="23F0FE90" w14:textId="77777777" w:rsidR="00BA7A09" w:rsidRPr="0003648D" w:rsidRDefault="00BA7A09" w:rsidP="00BA7A09">
      <w:pPr>
        <w:spacing w:before="120"/>
        <w:ind w:right="-1080"/>
        <w:rPr>
          <w:ins w:id="1807" w:author="STEC" w:date="2017-11-08T15:15:00Z"/>
          <w:szCs w:val="20"/>
        </w:rPr>
      </w:pPr>
      <w:r w:rsidRPr="0003648D">
        <w:rPr>
          <w:szCs w:val="20"/>
        </w:rPr>
        <w:lastRenderedPageBreak/>
        <w:t xml:space="preserve">where the included On-Line WGRs only include WGRs that </w:t>
      </w:r>
      <w:ins w:id="1808" w:author="STEC" w:date="2017-11-08T15:14:00Z">
        <w:del w:id="1809" w:author="STEC 042618" w:date="2018-03-28T15:25:00Z">
          <w:r w:rsidRPr="0003648D" w:rsidDel="007A657D">
            <w:rPr>
              <w:szCs w:val="20"/>
            </w:rPr>
            <w:delText>with PFRS Ancillary Service Responsibility,</w:delText>
          </w:r>
        </w:del>
      </w:ins>
      <w:ins w:id="1810" w:author="STEC 042618" w:date="2018-03-28T15:25:00Z">
        <w:r w:rsidR="007A657D" w:rsidRPr="0003648D">
          <w:rPr>
            <w:szCs w:val="20"/>
          </w:rPr>
          <w:t>are Primary Freq</w:t>
        </w:r>
      </w:ins>
      <w:ins w:id="1811" w:author="STEC 042618" w:date="2018-03-28T15:26:00Z">
        <w:r w:rsidR="007A657D" w:rsidRPr="0003648D">
          <w:rPr>
            <w:szCs w:val="20"/>
          </w:rPr>
          <w:t>uency Response capable</w:t>
        </w:r>
      </w:ins>
      <w:del w:id="1812" w:author="STEC" w:date="2017-11-08T15:14:00Z">
        <w:r w:rsidRPr="0003648D" w:rsidDel="00567ABE">
          <w:rPr>
            <w:szCs w:val="20"/>
          </w:rPr>
          <w:delText>are Primary Frequency Response-capable</w:delText>
        </w:r>
      </w:del>
      <w:r w:rsidRPr="0003648D">
        <w:rPr>
          <w:szCs w:val="20"/>
        </w:rPr>
        <w:t>.</w:t>
      </w:r>
    </w:p>
    <w:p w14:paraId="6F62B08D" w14:textId="77777777" w:rsidR="00BA7A09" w:rsidRPr="0003648D" w:rsidRDefault="00817153" w:rsidP="00BA7A09">
      <w:pPr>
        <w:spacing w:before="120"/>
        <w:ind w:right="-1080"/>
        <w:rPr>
          <w:szCs w:val="20"/>
        </w:rPr>
      </w:pPr>
      <w:r>
        <w:rPr>
          <w:b/>
          <w:noProof/>
          <w:position w:val="30"/>
          <w:sz w:val="20"/>
          <w:szCs w:val="20"/>
        </w:rPr>
        <w:object w:dxaOrig="1440" w:dyaOrig="1440" w14:anchorId="329686F2">
          <v:shape id="_x0000_s1292" type="#_x0000_t75" style="position:absolute;margin-left:33.75pt;margin-top:5.35pt;width:67.85pt;height:110.1pt;z-index:18" fillcolor="red" strokecolor="red">
            <v:fill opacity="13107f" color2="fill darken(118)" o:opacity2="13107f" rotate="t" method="linear sigma" focus="100%" type="gradient"/>
            <v:imagedata r:id="rId17" o:title=""/>
          </v:shape>
          <o:OLEObject Type="Embed" ProgID="Equation.3" ShapeID="_x0000_s1292" DrawAspect="Content" ObjectID="_1590320964" r:id="rId19"/>
        </w:object>
      </w:r>
    </w:p>
    <w:p w14:paraId="381C140C" w14:textId="77777777" w:rsidR="00BA7A09" w:rsidRPr="0003648D" w:rsidRDefault="00BA7A09" w:rsidP="00BA7A09">
      <w:pPr>
        <w:ind w:left="2160" w:hanging="2160"/>
        <w:rPr>
          <w:b/>
          <w:position w:val="30"/>
          <w:sz w:val="20"/>
          <w:szCs w:val="20"/>
        </w:rPr>
      </w:pPr>
    </w:p>
    <w:p w14:paraId="2839EFE5" w14:textId="77777777" w:rsidR="00BA7A09" w:rsidRPr="0003648D" w:rsidRDefault="00BA7A09" w:rsidP="00BA7A09">
      <w:pPr>
        <w:ind w:left="2160" w:hanging="2160"/>
        <w:rPr>
          <w:b/>
          <w:position w:val="30"/>
          <w:sz w:val="20"/>
          <w:szCs w:val="20"/>
        </w:rPr>
      </w:pPr>
    </w:p>
    <w:p w14:paraId="51B4EE5F" w14:textId="77777777" w:rsidR="00BA7A09" w:rsidRPr="0003648D" w:rsidRDefault="00BA7A09" w:rsidP="00BA7A09">
      <w:pPr>
        <w:ind w:left="2160" w:hanging="2160"/>
        <w:rPr>
          <w:b/>
          <w:position w:val="30"/>
          <w:sz w:val="20"/>
          <w:szCs w:val="20"/>
        </w:rPr>
      </w:pPr>
      <w:r w:rsidRPr="0003648D">
        <w:rPr>
          <w:b/>
          <w:position w:val="30"/>
          <w:sz w:val="20"/>
          <w:szCs w:val="20"/>
        </w:rPr>
        <w:t>PRC</w:t>
      </w:r>
      <w:r w:rsidRPr="0003648D">
        <w:rPr>
          <w:b/>
          <w:position w:val="30"/>
          <w:sz w:val="20"/>
          <w:szCs w:val="20"/>
          <w:vertAlign w:val="subscript"/>
        </w:rPr>
        <w:t>3</w:t>
      </w:r>
      <w:r w:rsidRPr="0003648D">
        <w:rPr>
          <w:b/>
          <w:position w:val="30"/>
          <w:sz w:val="20"/>
          <w:szCs w:val="20"/>
        </w:rPr>
        <w:t xml:space="preserve"> =</w:t>
      </w:r>
      <w:r w:rsidRPr="0003648D">
        <w:rPr>
          <w:b/>
          <w:position w:val="30"/>
          <w:sz w:val="20"/>
          <w:szCs w:val="20"/>
        </w:rPr>
        <w:tab/>
        <w:t>((</w:t>
      </w:r>
      <w:del w:id="1813" w:author="ERCOT 06XX18" w:date="2018-06-11T12:37:00Z">
        <w:r w:rsidRPr="0003648D" w:rsidDel="006C0E09">
          <w:rPr>
            <w:b/>
            <w:position w:val="30"/>
            <w:sz w:val="20"/>
            <w:szCs w:val="20"/>
          </w:rPr>
          <w:delText>Hydro-</w:delText>
        </w:r>
      </w:del>
      <w:r w:rsidRPr="0003648D">
        <w:rPr>
          <w:b/>
          <w:position w:val="30"/>
          <w:sz w:val="20"/>
          <w:szCs w:val="20"/>
        </w:rPr>
        <w:t>synchronous condenser output)</w:t>
      </w:r>
      <w:r w:rsidRPr="0003648D">
        <w:rPr>
          <w:b/>
          <w:position w:val="30"/>
          <w:sz w:val="20"/>
          <w:szCs w:val="20"/>
          <w:vertAlign w:val="subscript"/>
        </w:rPr>
        <w:t>i</w:t>
      </w:r>
      <w:r w:rsidRPr="0003648D">
        <w:rPr>
          <w:b/>
          <w:position w:val="30"/>
          <w:sz w:val="20"/>
          <w:szCs w:val="20"/>
        </w:rPr>
        <w:t xml:space="preserve"> as qualified by item (8) of Operating Guide Section 2.3.1.2, Additional Operational Details for Responsive Reserve Providers))</w:t>
      </w:r>
    </w:p>
    <w:p w14:paraId="2529859C" w14:textId="5E7CBFBA" w:rsidR="00BA7A09" w:rsidRPr="0003648D" w:rsidRDefault="00D93F97" w:rsidP="00BA7A09">
      <w:pPr>
        <w:ind w:right="-1080"/>
        <w:rPr>
          <w:b/>
          <w:position w:val="30"/>
          <w:sz w:val="20"/>
          <w:szCs w:val="20"/>
        </w:rPr>
      </w:pPr>
      <w:r>
        <w:rPr>
          <w:noProof/>
          <w:szCs w:val="20"/>
        </w:rPr>
        <mc:AlternateContent>
          <mc:Choice Requires="wpc">
            <w:drawing>
              <wp:anchor distT="0" distB="0" distL="114300" distR="114300" simplePos="0" relativeHeight="19" behindDoc="0" locked="0" layoutInCell="1" allowOverlap="1" wp14:anchorId="53C3B93F" wp14:editId="1925E988">
                <wp:simplePos x="0" y="0"/>
                <wp:positionH relativeFrom="column">
                  <wp:posOffset>467995</wp:posOffset>
                </wp:positionH>
                <wp:positionV relativeFrom="paragraph">
                  <wp:posOffset>94615</wp:posOffset>
                </wp:positionV>
                <wp:extent cx="721360" cy="1369060"/>
                <wp:effectExtent l="1270" t="0" r="1270" b="3175"/>
                <wp:wrapNone/>
                <wp:docPr id="26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87"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F7CAC" w14:textId="77777777" w:rsidR="00817153" w:rsidRPr="00B074A0" w:rsidRDefault="00817153" w:rsidP="00BA7A0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688"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BF9F2" w14:textId="77777777" w:rsidR="00817153" w:rsidRDefault="00817153" w:rsidP="00BA7A09">
                              <w:r>
                                <w:rPr>
                                  <w:rFonts w:ascii="Symbol" w:hAnsi="Symbol" w:cs="Symbol"/>
                                  <w:color w:val="000000"/>
                                </w:rPr>
                                <w:t></w:t>
                              </w:r>
                            </w:p>
                          </w:txbxContent>
                        </wps:txbx>
                        <wps:bodyPr rot="0" vert="horz" wrap="none" lIns="0" tIns="0" rIns="0" bIns="0" anchor="t" anchorCtr="0" upright="1">
                          <a:spAutoFit/>
                        </wps:bodyPr>
                      </wps:wsp>
                      <wps:wsp>
                        <wps:cNvPr id="689"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1D74D" w14:textId="77777777" w:rsidR="00817153" w:rsidRPr="00B34B0A" w:rsidRDefault="00817153" w:rsidP="00BA7A09">
                              <w:pPr>
                                <w:rPr>
                                  <w:b/>
                                </w:rPr>
                              </w:pPr>
                              <w:r w:rsidRPr="00B34B0A">
                                <w:rPr>
                                  <w:b/>
                                  <w:i/>
                                  <w:iCs/>
                                  <w:color w:val="000000"/>
                                </w:rPr>
                                <w:t>resources</w:t>
                              </w:r>
                            </w:p>
                          </w:txbxContent>
                        </wps:txbx>
                        <wps:bodyPr rot="0" vert="horz" wrap="none" lIns="0" tIns="0" rIns="0" bIns="0" anchor="t" anchorCtr="0" upright="1">
                          <a:spAutoFit/>
                        </wps:bodyPr>
                      </wps:wsp>
                      <wps:wsp>
                        <wps:cNvPr id="690"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4490A" w14:textId="77777777" w:rsidR="00817153" w:rsidRPr="00B34B0A" w:rsidRDefault="00817153" w:rsidP="00BA7A09">
                              <w:pPr>
                                <w:rPr>
                                  <w:b/>
                                </w:rPr>
                              </w:pPr>
                              <w:r w:rsidRPr="00B34B0A">
                                <w:rPr>
                                  <w:b/>
                                  <w:i/>
                                  <w:iCs/>
                                  <w:color w:val="000000"/>
                                </w:rPr>
                                <w:t>load</w:t>
                              </w:r>
                            </w:p>
                          </w:txbxContent>
                        </wps:txbx>
                        <wps:bodyPr rot="0" vert="horz" wrap="none" lIns="0" tIns="0" rIns="0" bIns="0" anchor="t" anchorCtr="0" upright="1">
                          <a:spAutoFit/>
                        </wps:bodyPr>
                      </wps:wsp>
                      <wps:wsp>
                        <wps:cNvPr id="691"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830E8" w14:textId="77777777" w:rsidR="00817153" w:rsidRPr="00B34B0A" w:rsidRDefault="00817153" w:rsidP="00BA7A09">
                              <w:pPr>
                                <w:rPr>
                                  <w:b/>
                                </w:rPr>
                              </w:pPr>
                              <w:r w:rsidRPr="00B34B0A">
                                <w:rPr>
                                  <w:b/>
                                  <w:i/>
                                  <w:iCs/>
                                  <w:color w:val="000000"/>
                                </w:rPr>
                                <w:t>online</w:t>
                              </w:r>
                            </w:p>
                          </w:txbxContent>
                        </wps:txbx>
                        <wps:bodyPr rot="0" vert="horz" wrap="none" lIns="0" tIns="0" rIns="0" bIns="0" anchor="t" anchorCtr="0" upright="1">
                          <a:spAutoFit/>
                        </wps:bodyPr>
                      </wps:wsp>
                      <wps:wsp>
                        <wps:cNvPr id="692"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CB777" w14:textId="77777777" w:rsidR="00817153" w:rsidRPr="00B34B0A" w:rsidRDefault="00817153" w:rsidP="00BA7A09">
                              <w:pPr>
                                <w:rPr>
                                  <w:b/>
                                </w:rPr>
                              </w:pPr>
                              <w:r w:rsidRPr="00B34B0A">
                                <w:rPr>
                                  <w:b/>
                                  <w:i/>
                                  <w:iCs/>
                                  <w:color w:val="000000"/>
                                </w:rPr>
                                <w:t>All</w:t>
                              </w:r>
                            </w:p>
                          </w:txbxContent>
                        </wps:txbx>
                        <wps:bodyPr rot="0" vert="horz" wrap="square" lIns="0" tIns="0" rIns="0" bIns="0" anchor="t" anchorCtr="0" upright="1">
                          <a:spAutoFit/>
                        </wps:bodyPr>
                      </wps:wsp>
                      <wps:wsp>
                        <wps:cNvPr id="693"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BBBDD" w14:textId="77777777" w:rsidR="00817153" w:rsidRPr="00B34B0A" w:rsidRDefault="00817153" w:rsidP="00BA7A09">
                              <w:pPr>
                                <w:rPr>
                                  <w:b/>
                                </w:rPr>
                              </w:pPr>
                              <w:r w:rsidRPr="00B34B0A">
                                <w:rPr>
                                  <w:b/>
                                  <w:i/>
                                  <w:iCs/>
                                  <w:color w:val="000000"/>
                                </w:rPr>
                                <w:t>resource</w:t>
                              </w:r>
                            </w:p>
                          </w:txbxContent>
                        </wps:txbx>
                        <wps:bodyPr rot="0" vert="horz" wrap="none" lIns="0" tIns="0" rIns="0" bIns="0" anchor="t" anchorCtr="0" upright="1">
                          <a:spAutoFit/>
                        </wps:bodyPr>
                      </wps:wsp>
                      <wps:wsp>
                        <wps:cNvPr id="694"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E2E2D" w14:textId="77777777" w:rsidR="00817153" w:rsidRPr="00B34B0A" w:rsidRDefault="00817153" w:rsidP="00BA7A09">
                              <w:pPr>
                                <w:rPr>
                                  <w:b/>
                                </w:rPr>
                              </w:pPr>
                              <w:r w:rsidRPr="00B34B0A">
                                <w:rPr>
                                  <w:b/>
                                  <w:i/>
                                  <w:iCs/>
                                  <w:color w:val="000000"/>
                                </w:rPr>
                                <w:t>load</w:t>
                              </w:r>
                            </w:p>
                          </w:txbxContent>
                        </wps:txbx>
                        <wps:bodyPr rot="0" vert="horz" wrap="none" lIns="0" tIns="0" rIns="0" bIns="0" anchor="t" anchorCtr="0" upright="1">
                          <a:spAutoFit/>
                        </wps:bodyPr>
                      </wps:wsp>
                      <wps:wsp>
                        <wps:cNvPr id="695"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40830" w14:textId="77777777" w:rsidR="00817153" w:rsidRPr="00B34B0A" w:rsidRDefault="00817153" w:rsidP="00BA7A09">
                              <w:pPr>
                                <w:rPr>
                                  <w:b/>
                                </w:rPr>
                              </w:pPr>
                              <w:r w:rsidRPr="00B34B0A">
                                <w:rPr>
                                  <w:b/>
                                  <w:i/>
                                  <w:iCs/>
                                  <w:color w:val="000000"/>
                                </w:rPr>
                                <w:t>online</w:t>
                              </w:r>
                            </w:p>
                          </w:txbxContent>
                        </wps:txbx>
                        <wps:bodyPr rot="0" vert="horz" wrap="none" lIns="0" tIns="0" rIns="0" bIns="0" anchor="t" anchorCtr="0" upright="1">
                          <a:spAutoFit/>
                        </wps:bodyPr>
                      </wps:wsp>
                      <wps:wsp>
                        <wps:cNvPr id="696"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A5504" w14:textId="77777777" w:rsidR="00817153" w:rsidRPr="00B34B0A" w:rsidRDefault="00817153" w:rsidP="00BA7A0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3C3B93F" id="Canvas 102" o:spid="_x0000_s1248" editas="canvas" style="position:absolute;margin-left:36.85pt;margin-top:7.45pt;width:56.8pt;height:107.8pt;z-index:19"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">
                <v:shape id="_x0000_s1249" type="#_x0000_t75" style="position:absolute;width:7213;height:13690;visibility:visible;mso-wrap-style:square">
                  <v:fill o:detectmouseclick="t"/>
                  <v:path o:connecttype="none"/>
                </v:shape>
                <v:rect id="Rectangle 71" o:spid="_x0000_s12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14:paraId="4B7F7CAC" w14:textId="77777777" w:rsidR="00817153" w:rsidRPr="00B074A0" w:rsidRDefault="00817153" w:rsidP="00BA7A09">
                        <w:pPr>
                          <w:rPr>
                            <w:sz w:val="32"/>
                            <w:szCs w:val="32"/>
                          </w:rPr>
                        </w:pPr>
                        <w:r w:rsidRPr="00B074A0">
                          <w:rPr>
                            <w:rFonts w:ascii="Symbol" w:hAnsi="Symbol" w:cs="Symbol"/>
                            <w:color w:val="000000"/>
                            <w:sz w:val="32"/>
                            <w:szCs w:val="32"/>
                          </w:rPr>
                          <w:t></w:t>
                        </w:r>
                      </w:p>
                    </w:txbxContent>
                  </v:textbox>
                </v:rect>
                <v:rect id="Rectangle 72" o:spid="_x0000_s12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14:paraId="1DDBF9F2" w14:textId="77777777" w:rsidR="00817153" w:rsidRDefault="00817153" w:rsidP="00BA7A09">
                        <w:r>
                          <w:rPr>
                            <w:rFonts w:ascii="Symbol" w:hAnsi="Symbol" w:cs="Symbol"/>
                            <w:color w:val="000000"/>
                          </w:rPr>
                          <w:t></w:t>
                        </w:r>
                      </w:p>
                    </w:txbxContent>
                  </v:textbox>
                </v:rect>
                <v:rect id="Rectangle 73" o:spid="_x0000_s1252"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YTMIA&#10;AADcAAAADwAAAGRycy9kb3ducmV2LnhtbESPzYoCMRCE7wu+Q2jB25rRg8yO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NhMwgAAANwAAAAPAAAAAAAAAAAAAAAAAJgCAABkcnMvZG93&#10;bnJldi54bWxQSwUGAAAAAAQABAD1AAAAhwMAAAAA&#10;" filled="f" stroked="f">
                  <v:textbox style="mso-fit-shape-to-text:t" inset="0,0,0,0">
                    <w:txbxContent>
                      <w:p w14:paraId="6481D74D" w14:textId="77777777" w:rsidR="00817153" w:rsidRPr="00B34B0A" w:rsidRDefault="00817153" w:rsidP="00BA7A09">
                        <w:pPr>
                          <w:rPr>
                            <w:b/>
                          </w:rPr>
                        </w:pPr>
                        <w:r w:rsidRPr="00B34B0A">
                          <w:rPr>
                            <w:b/>
                            <w:i/>
                            <w:iCs/>
                            <w:color w:val="000000"/>
                          </w:rPr>
                          <w:t>resources</w:t>
                        </w:r>
                      </w:p>
                    </w:txbxContent>
                  </v:textbox>
                </v:rect>
                <v:rect id="Rectangle 74" o:spid="_x0000_s1253"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vnDMAA&#10;AADcAAAADwAAAGRycy9kb3ducmV2LnhtbERPS2rDMBDdF3IHMYHsGrlZBNe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vnDMAAAADcAAAADwAAAAAAAAAAAAAAAACYAgAAZHJzL2Rvd25y&#10;ZXYueG1sUEsFBgAAAAAEAAQA9QAAAIUDAAAAAA==&#10;" filled="f" stroked="f">
                  <v:textbox style="mso-fit-shape-to-text:t" inset="0,0,0,0">
                    <w:txbxContent>
                      <w:p w14:paraId="4574490A" w14:textId="77777777" w:rsidR="00817153" w:rsidRPr="00B34B0A" w:rsidRDefault="00817153" w:rsidP="00BA7A09">
                        <w:pPr>
                          <w:rPr>
                            <w:b/>
                          </w:rPr>
                        </w:pPr>
                        <w:r w:rsidRPr="00B34B0A">
                          <w:rPr>
                            <w:b/>
                            <w:i/>
                            <w:iCs/>
                            <w:color w:val="000000"/>
                          </w:rPr>
                          <w:t>load</w:t>
                        </w:r>
                      </w:p>
                    </w:txbxContent>
                  </v:textbox>
                </v:rect>
                <v:rect id="Rectangle 75" o:spid="_x0000_s1254"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l8IA&#10;AADcAAAADwAAAGRycy9kb3ducmV2LnhtbESPzYoCMRCE78K+Q2jBm5PRg7i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90KXwgAAANwAAAAPAAAAAAAAAAAAAAAAAJgCAABkcnMvZG93&#10;bnJldi54bWxQSwUGAAAAAAQABAD1AAAAhwMAAAAA&#10;" filled="f" stroked="f">
                  <v:textbox style="mso-fit-shape-to-text:t" inset="0,0,0,0">
                    <w:txbxContent>
                      <w:p w14:paraId="67B830E8" w14:textId="77777777" w:rsidR="00817153" w:rsidRPr="00B34B0A" w:rsidRDefault="00817153" w:rsidP="00BA7A09">
                        <w:pPr>
                          <w:rPr>
                            <w:b/>
                          </w:rPr>
                        </w:pPr>
                        <w:r w:rsidRPr="00B34B0A">
                          <w:rPr>
                            <w:b/>
                            <w:i/>
                            <w:iCs/>
                            <w:color w:val="000000"/>
                          </w:rPr>
                          <w:t>online</w:t>
                        </w:r>
                      </w:p>
                    </w:txbxContent>
                  </v:textbox>
                </v:rect>
                <v:rect id="Rectangle 76" o:spid="_x0000_s12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WRl8UA&#10;AADcAAAADwAAAGRycy9kb3ducmV2LnhtbESPQWvCQBSE70L/w/IKXqRuzEFM6ipFEDwIYuqhvT2y&#10;r9m02bchu5ror3cFocdhZr5hluvBNuJCna8dK5hNExDEpdM1VwpOn9u3BQgfkDU2jknBlTysVy+j&#10;Jeba9XykSxEqESHsc1RgQmhzKX1pyKKfupY4ej+usxii7CqpO+wj3DYyTZK5tFhzXDDY0sZQ+Vec&#10;rYLt4asmvsnjJFv07rdMvwuzb5Uavw4f7yACDeE//GzvtIJ5lsLjTDw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ZGXxQAAANwAAAAPAAAAAAAAAAAAAAAAAJgCAABkcnMv&#10;ZG93bnJldi54bWxQSwUGAAAAAAQABAD1AAAAigMAAAAA&#10;" filled="f" stroked="f">
                  <v:textbox style="mso-fit-shape-to-text:t" inset="0,0,0,0">
                    <w:txbxContent>
                      <w:p w14:paraId="49BCB777" w14:textId="77777777" w:rsidR="00817153" w:rsidRPr="00B34B0A" w:rsidRDefault="00817153" w:rsidP="00BA7A09">
                        <w:pPr>
                          <w:rPr>
                            <w:b/>
                          </w:rPr>
                        </w:pPr>
                        <w:r w:rsidRPr="00B34B0A">
                          <w:rPr>
                            <w:b/>
                            <w:i/>
                            <w:iCs/>
                            <w:color w:val="000000"/>
                          </w:rPr>
                          <w:t>All</w:t>
                        </w:r>
                      </w:p>
                    </w:txbxContent>
                  </v:textbox>
                </v:rect>
                <v:rect id="Rectangle 77" o:spid="_x0000_s12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5e8IA&#10;AADcAAAADwAAAGRycy9kb3ducmV2LnhtbESPzYoCMRCE74LvEFrwphkV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Xl7wgAAANwAAAAPAAAAAAAAAAAAAAAAAJgCAABkcnMvZG93&#10;bnJldi54bWxQSwUGAAAAAAQABAD1AAAAhwMAAAAA&#10;" filled="f" stroked="f">
                  <v:textbox style="mso-fit-shape-to-text:t" inset="0,0,0,0">
                    <w:txbxContent>
                      <w:p w14:paraId="455BBBDD" w14:textId="77777777" w:rsidR="00817153" w:rsidRPr="00B34B0A" w:rsidRDefault="00817153" w:rsidP="00BA7A09">
                        <w:pPr>
                          <w:rPr>
                            <w:b/>
                          </w:rPr>
                        </w:pPr>
                        <w:r w:rsidRPr="00B34B0A">
                          <w:rPr>
                            <w:b/>
                            <w:i/>
                            <w:iCs/>
                            <w:color w:val="000000"/>
                          </w:rPr>
                          <w:t>resource</w:t>
                        </w:r>
                      </w:p>
                    </w:txbxContent>
                  </v:textbox>
                </v:rect>
                <v:rect id="Rectangle 78" o:spid="_x0000_s1257"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DhD8IA&#10;AADcAAAADwAAAGRycy9kb3ducmV2LnhtbESPzYoCMRCE74LvEFrwphlFxB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EPwgAAANwAAAAPAAAAAAAAAAAAAAAAAJgCAABkcnMvZG93&#10;bnJldi54bWxQSwUGAAAAAAQABAD1AAAAhwMAAAAA&#10;" filled="f" stroked="f">
                  <v:textbox style="mso-fit-shape-to-text:t" inset="0,0,0,0">
                    <w:txbxContent>
                      <w:p w14:paraId="02EE2E2D" w14:textId="77777777" w:rsidR="00817153" w:rsidRPr="00B34B0A" w:rsidRDefault="00817153" w:rsidP="00BA7A09">
                        <w:pPr>
                          <w:rPr>
                            <w:b/>
                          </w:rPr>
                        </w:pPr>
                        <w:r w:rsidRPr="00B34B0A">
                          <w:rPr>
                            <w:b/>
                            <w:i/>
                            <w:iCs/>
                            <w:color w:val="000000"/>
                          </w:rPr>
                          <w:t>load</w:t>
                        </w:r>
                      </w:p>
                    </w:txbxContent>
                  </v:textbox>
                </v:rect>
                <v:rect id="Rectangle 79" o:spid="_x0000_s12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14:paraId="4CA40830" w14:textId="77777777" w:rsidR="00817153" w:rsidRPr="00B34B0A" w:rsidRDefault="00817153" w:rsidP="00BA7A09">
                        <w:pPr>
                          <w:rPr>
                            <w:b/>
                          </w:rPr>
                        </w:pPr>
                        <w:r w:rsidRPr="00B34B0A">
                          <w:rPr>
                            <w:b/>
                            <w:i/>
                            <w:iCs/>
                            <w:color w:val="000000"/>
                          </w:rPr>
                          <w:t>online</w:t>
                        </w:r>
                      </w:p>
                    </w:txbxContent>
                  </v:textbox>
                </v:rect>
                <v:rect id="Rectangle 80" o:spid="_x0000_s12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7a48IA&#10;AADcAAAADwAAAGRycy9kb3ducmV2LnhtbESPzYoCMRCE7wv7DqGFva0ZPQzuaBQRBBUvjj5AM+n5&#10;waQzJFlnfHuzIOyxqKqvqNVmtEY8yIfOsYLZNANBXDndcaPgdt1/L0CEiKzROCYFTwqwWX9+rLDQ&#10;buALPcrYiAThUKCCNsa+kDJULVkMU9cTJ6923mJM0jdSexwS3Bo5z7JcWuw4LbTY066l6l7+WgXy&#10;Wu6HRWl85k7z+myOh0tNTqmvybhdgog0xv/wu33QCvKfHP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trjwgAAANwAAAAPAAAAAAAAAAAAAAAAAJgCAABkcnMvZG93&#10;bnJldi54bWxQSwUGAAAAAAQABAD1AAAAhwMAAAAA&#10;" filled="f" stroked="f">
                  <v:textbox style="mso-fit-shape-to-text:t" inset="0,0,0,0">
                    <w:txbxContent>
                      <w:p w14:paraId="27EA5504" w14:textId="77777777" w:rsidR="00817153" w:rsidRPr="00B34B0A" w:rsidRDefault="00817153" w:rsidP="00BA7A09">
                        <w:pPr>
                          <w:rPr>
                            <w:b/>
                          </w:rPr>
                        </w:pPr>
                        <w:r w:rsidRPr="00B34B0A">
                          <w:rPr>
                            <w:b/>
                            <w:i/>
                            <w:iCs/>
                            <w:color w:val="000000"/>
                          </w:rPr>
                          <w:t>i</w:t>
                        </w:r>
                      </w:p>
                    </w:txbxContent>
                  </v:textbox>
                </v:rect>
              </v:group>
            </w:pict>
          </mc:Fallback>
        </mc:AlternateContent>
      </w:r>
    </w:p>
    <w:p w14:paraId="44F77602" w14:textId="77777777" w:rsidR="00BA7A09" w:rsidRPr="0003648D" w:rsidRDefault="00BA7A09" w:rsidP="00BA7A09">
      <w:pPr>
        <w:ind w:right="-1080"/>
        <w:rPr>
          <w:b/>
          <w:position w:val="30"/>
          <w:sz w:val="20"/>
          <w:szCs w:val="20"/>
        </w:rPr>
      </w:pPr>
    </w:p>
    <w:p w14:paraId="6476F760" w14:textId="77777777" w:rsidR="00BA7A09" w:rsidRPr="0003648D" w:rsidRDefault="00BA7A09" w:rsidP="00BA7A09">
      <w:pPr>
        <w:tabs>
          <w:tab w:val="left" w:pos="2160"/>
        </w:tabs>
        <w:ind w:left="2160" w:hanging="2160"/>
        <w:rPr>
          <w:b/>
          <w:position w:val="30"/>
          <w:sz w:val="20"/>
          <w:szCs w:val="20"/>
          <w:vertAlign w:val="subscript"/>
        </w:rPr>
      </w:pPr>
      <w:r w:rsidRPr="0003648D">
        <w:rPr>
          <w:b/>
          <w:position w:val="30"/>
          <w:sz w:val="20"/>
          <w:szCs w:val="20"/>
        </w:rPr>
        <w:t>PRC</w:t>
      </w:r>
      <w:r w:rsidRPr="0003648D">
        <w:rPr>
          <w:b/>
          <w:position w:val="30"/>
          <w:sz w:val="20"/>
          <w:szCs w:val="20"/>
          <w:vertAlign w:val="subscript"/>
        </w:rPr>
        <w:t>4</w:t>
      </w:r>
      <w:r w:rsidRPr="0003648D">
        <w:rPr>
          <w:b/>
          <w:position w:val="30"/>
          <w:sz w:val="20"/>
          <w:szCs w:val="20"/>
        </w:rPr>
        <w:t xml:space="preserve"> =</w:t>
      </w:r>
      <w:r w:rsidRPr="0003648D">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Pr="0003648D">
        <w:rPr>
          <w:b/>
          <w:position w:val="30"/>
          <w:sz w:val="20"/>
          <w:szCs w:val="20"/>
          <w:vertAlign w:val="subscript"/>
        </w:rPr>
        <w:t>i</w:t>
      </w:r>
    </w:p>
    <w:p w14:paraId="42FD171C" w14:textId="77777777" w:rsidR="00BA7A09" w:rsidRPr="0003648D" w:rsidRDefault="00BA7A09" w:rsidP="00BA7A09">
      <w:pPr>
        <w:tabs>
          <w:tab w:val="left" w:pos="2160"/>
        </w:tabs>
        <w:ind w:left="2160" w:hanging="2160"/>
        <w:rPr>
          <w:b/>
          <w:position w:val="30"/>
          <w:sz w:val="20"/>
          <w:szCs w:val="20"/>
        </w:rPr>
      </w:pPr>
    </w:p>
    <w:p w14:paraId="026C62F8" w14:textId="0E9CEAC9" w:rsidR="00BA7A09" w:rsidRPr="0003648D" w:rsidRDefault="00D93F97" w:rsidP="00BA7A09">
      <w:pPr>
        <w:tabs>
          <w:tab w:val="left" w:pos="2160"/>
        </w:tabs>
        <w:ind w:left="2160" w:hanging="2160"/>
        <w:rPr>
          <w:b/>
          <w:position w:val="30"/>
          <w:sz w:val="20"/>
          <w:szCs w:val="20"/>
        </w:rPr>
      </w:pPr>
      <w:r>
        <w:rPr>
          <w:noProof/>
          <w:szCs w:val="20"/>
        </w:rPr>
        <mc:AlternateContent>
          <mc:Choice Requires="wpc">
            <w:drawing>
              <wp:anchor distT="0" distB="0" distL="114300" distR="114300" simplePos="0" relativeHeight="20" behindDoc="0" locked="0" layoutInCell="1" allowOverlap="1" wp14:anchorId="16A67CBB" wp14:editId="785922E7">
                <wp:simplePos x="0" y="0"/>
                <wp:positionH relativeFrom="column">
                  <wp:posOffset>467995</wp:posOffset>
                </wp:positionH>
                <wp:positionV relativeFrom="paragraph">
                  <wp:posOffset>-544830</wp:posOffset>
                </wp:positionV>
                <wp:extent cx="737235" cy="1360805"/>
                <wp:effectExtent l="1270" t="0" r="4445" b="1905"/>
                <wp:wrapNone/>
                <wp:docPr id="281"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EB204" w14:textId="77777777" w:rsidR="00817153" w:rsidRPr="00B074A0" w:rsidRDefault="00817153" w:rsidP="00BA7A0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6"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CAA7B" w14:textId="77777777" w:rsidR="00817153" w:rsidRDefault="00817153" w:rsidP="00BA7A09">
                              <w:r>
                                <w:rPr>
                                  <w:rFonts w:ascii="Symbol" w:hAnsi="Symbol" w:cs="Symbol"/>
                                  <w:color w:val="000000"/>
                                </w:rPr>
                                <w:t></w:t>
                              </w:r>
                            </w:p>
                          </w:txbxContent>
                        </wps:txbx>
                        <wps:bodyPr rot="0" vert="horz" wrap="none" lIns="0" tIns="0" rIns="0" bIns="0" anchor="t" anchorCtr="0" upright="1">
                          <a:spAutoFit/>
                        </wps:bodyPr>
                      </wps:wsp>
                      <wps:wsp>
                        <wps:cNvPr id="29"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2E6EF" w14:textId="77777777" w:rsidR="00817153" w:rsidRPr="00B34B0A" w:rsidRDefault="00817153" w:rsidP="00BA7A09">
                              <w:pPr>
                                <w:rPr>
                                  <w:b/>
                                </w:rPr>
                              </w:pPr>
                              <w:r w:rsidRPr="00B34B0A">
                                <w:rPr>
                                  <w:b/>
                                  <w:i/>
                                  <w:iCs/>
                                  <w:color w:val="000000"/>
                                </w:rPr>
                                <w:t>resources</w:t>
                              </w:r>
                            </w:p>
                          </w:txbxContent>
                        </wps:txbx>
                        <wps:bodyPr rot="0" vert="horz" wrap="none" lIns="0" tIns="0" rIns="0" bIns="0" anchor="t" anchorCtr="0" upright="1">
                          <a:spAutoFit/>
                        </wps:bodyPr>
                      </wps:wsp>
                      <wps:wsp>
                        <wps:cNvPr id="30"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0CACE" w14:textId="77777777" w:rsidR="00817153" w:rsidRPr="00B34B0A" w:rsidRDefault="00817153" w:rsidP="00BA7A09">
                              <w:pPr>
                                <w:rPr>
                                  <w:b/>
                                </w:rPr>
                              </w:pPr>
                              <w:r w:rsidRPr="00B34B0A">
                                <w:rPr>
                                  <w:b/>
                                  <w:i/>
                                  <w:iCs/>
                                  <w:color w:val="000000"/>
                                </w:rPr>
                                <w:t>load</w:t>
                              </w:r>
                            </w:p>
                          </w:txbxContent>
                        </wps:txbx>
                        <wps:bodyPr rot="0" vert="horz" wrap="none" lIns="0" tIns="0" rIns="0" bIns="0" anchor="t" anchorCtr="0" upright="1">
                          <a:spAutoFit/>
                        </wps:bodyPr>
                      </wps:wsp>
                      <wps:wsp>
                        <wps:cNvPr id="31"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D4B5D" w14:textId="77777777" w:rsidR="00817153" w:rsidRPr="00B34B0A" w:rsidRDefault="00817153" w:rsidP="00BA7A09">
                              <w:pPr>
                                <w:rPr>
                                  <w:b/>
                                </w:rPr>
                              </w:pPr>
                              <w:r w:rsidRPr="00B34B0A">
                                <w:rPr>
                                  <w:b/>
                                  <w:i/>
                                  <w:iCs/>
                                  <w:color w:val="000000"/>
                                </w:rPr>
                                <w:t>online</w:t>
                              </w:r>
                            </w:p>
                          </w:txbxContent>
                        </wps:txbx>
                        <wps:bodyPr rot="0" vert="horz" wrap="none" lIns="0" tIns="0" rIns="0" bIns="0" anchor="t" anchorCtr="0" upright="1">
                          <a:spAutoFit/>
                        </wps:bodyPr>
                      </wps:wsp>
                      <wps:wsp>
                        <wps:cNvPr id="68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E5CB8" w14:textId="77777777" w:rsidR="00817153" w:rsidRPr="00B34B0A" w:rsidRDefault="00817153" w:rsidP="00BA7A09">
                              <w:pPr>
                                <w:rPr>
                                  <w:b/>
                                </w:rPr>
                              </w:pPr>
                              <w:r w:rsidRPr="00B34B0A">
                                <w:rPr>
                                  <w:b/>
                                  <w:i/>
                                  <w:iCs/>
                                  <w:color w:val="000000"/>
                                </w:rPr>
                                <w:t>All</w:t>
                              </w:r>
                            </w:p>
                          </w:txbxContent>
                        </wps:txbx>
                        <wps:bodyPr rot="0" vert="horz" wrap="square" lIns="0" tIns="0" rIns="0" bIns="0" anchor="t" anchorCtr="0" upright="1">
                          <a:spAutoFit/>
                        </wps:bodyPr>
                      </wps:wsp>
                      <wps:wsp>
                        <wps:cNvPr id="683"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DC8BD" w14:textId="77777777" w:rsidR="00817153" w:rsidRPr="00B34B0A" w:rsidRDefault="00817153" w:rsidP="00BA7A09">
                              <w:pPr>
                                <w:rPr>
                                  <w:b/>
                                </w:rPr>
                              </w:pPr>
                              <w:r w:rsidRPr="00B34B0A">
                                <w:rPr>
                                  <w:b/>
                                  <w:i/>
                                  <w:iCs/>
                                  <w:color w:val="000000"/>
                                </w:rPr>
                                <w:t>resource</w:t>
                              </w:r>
                            </w:p>
                          </w:txbxContent>
                        </wps:txbx>
                        <wps:bodyPr rot="0" vert="horz" wrap="none" lIns="0" tIns="0" rIns="0" bIns="0" anchor="t" anchorCtr="0" upright="1">
                          <a:spAutoFit/>
                        </wps:bodyPr>
                      </wps:wsp>
                      <wps:wsp>
                        <wps:cNvPr id="684"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94875" w14:textId="77777777" w:rsidR="00817153" w:rsidRPr="00B34B0A" w:rsidRDefault="00817153" w:rsidP="00BA7A09">
                              <w:pPr>
                                <w:rPr>
                                  <w:b/>
                                </w:rPr>
                              </w:pPr>
                              <w:r w:rsidRPr="00B34B0A">
                                <w:rPr>
                                  <w:b/>
                                  <w:i/>
                                  <w:iCs/>
                                  <w:color w:val="000000"/>
                                </w:rPr>
                                <w:t>load</w:t>
                              </w:r>
                            </w:p>
                          </w:txbxContent>
                        </wps:txbx>
                        <wps:bodyPr rot="0" vert="horz" wrap="none" lIns="0" tIns="0" rIns="0" bIns="0" anchor="t" anchorCtr="0" upright="1">
                          <a:spAutoFit/>
                        </wps:bodyPr>
                      </wps:wsp>
                      <wps:wsp>
                        <wps:cNvPr id="685"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1F70A" w14:textId="77777777" w:rsidR="00817153" w:rsidRPr="00B34B0A" w:rsidRDefault="00817153" w:rsidP="00BA7A09">
                              <w:pPr>
                                <w:rPr>
                                  <w:b/>
                                </w:rPr>
                              </w:pPr>
                              <w:r w:rsidRPr="00B34B0A">
                                <w:rPr>
                                  <w:b/>
                                  <w:i/>
                                  <w:iCs/>
                                  <w:color w:val="000000"/>
                                </w:rPr>
                                <w:t>online</w:t>
                              </w:r>
                            </w:p>
                          </w:txbxContent>
                        </wps:txbx>
                        <wps:bodyPr rot="0" vert="horz" wrap="none" lIns="0" tIns="0" rIns="0" bIns="0" anchor="t" anchorCtr="0" upright="1">
                          <a:spAutoFit/>
                        </wps:bodyPr>
                      </wps:wsp>
                      <wps:wsp>
                        <wps:cNvPr id="686"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6B0E7" w14:textId="77777777" w:rsidR="00817153" w:rsidRPr="00B34B0A" w:rsidRDefault="00817153" w:rsidP="00BA7A0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6A67CBB" id="Canvas 91" o:spid="_x0000_s1260" editas="canvas" style="position:absolute;left:0;text-align:left;margin-left:36.85pt;margin-top:-42.9pt;width:58.05pt;height:107.15pt;z-index:2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">
                <v:shape id="_x0000_s1261" type="#_x0000_t75" style="position:absolute;width:7372;height:13608;visibility:visible;mso-wrap-style:square">
                  <v:fill o:detectmouseclick="t"/>
                  <v:path o:connecttype="none"/>
                </v:shape>
                <v:rect id="Rectangle 83" o:spid="_x0000_s12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30DEB204" w14:textId="77777777" w:rsidR="00817153" w:rsidRPr="00B074A0" w:rsidRDefault="00817153" w:rsidP="00BA7A09">
                        <w:pPr>
                          <w:rPr>
                            <w:sz w:val="32"/>
                            <w:szCs w:val="32"/>
                          </w:rPr>
                        </w:pPr>
                        <w:r w:rsidRPr="00B074A0">
                          <w:rPr>
                            <w:rFonts w:ascii="Symbol" w:hAnsi="Symbol" w:cs="Symbol"/>
                            <w:color w:val="000000"/>
                            <w:sz w:val="32"/>
                            <w:szCs w:val="32"/>
                          </w:rPr>
                          <w:t></w:t>
                        </w:r>
                      </w:p>
                    </w:txbxContent>
                  </v:textbox>
                </v:rect>
                <v:rect id="Rectangle 84" o:spid="_x0000_s12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14:paraId="7FECAA7B" w14:textId="77777777" w:rsidR="00817153" w:rsidRDefault="00817153" w:rsidP="00BA7A09">
                        <w:r>
                          <w:rPr>
                            <w:rFonts w:ascii="Symbol" w:hAnsi="Symbol" w:cs="Symbol"/>
                            <w:color w:val="000000"/>
                          </w:rPr>
                          <w:t></w:t>
                        </w:r>
                      </w:p>
                    </w:txbxContent>
                  </v:textbox>
                </v:rect>
                <v:rect id="Rectangle 85" o:spid="_x0000_s12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14:paraId="2032E6EF" w14:textId="77777777" w:rsidR="00817153" w:rsidRPr="00B34B0A" w:rsidRDefault="00817153" w:rsidP="00BA7A09">
                        <w:pPr>
                          <w:rPr>
                            <w:b/>
                          </w:rPr>
                        </w:pPr>
                        <w:r w:rsidRPr="00B34B0A">
                          <w:rPr>
                            <w:b/>
                            <w:i/>
                            <w:iCs/>
                            <w:color w:val="000000"/>
                          </w:rPr>
                          <w:t>resources</w:t>
                        </w:r>
                      </w:p>
                    </w:txbxContent>
                  </v:textbox>
                </v:rect>
                <v:rect id="Rectangle 86" o:spid="_x0000_s12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14:paraId="2A30CACE" w14:textId="77777777" w:rsidR="00817153" w:rsidRPr="00B34B0A" w:rsidRDefault="00817153" w:rsidP="00BA7A09">
                        <w:pPr>
                          <w:rPr>
                            <w:b/>
                          </w:rPr>
                        </w:pPr>
                        <w:r w:rsidRPr="00B34B0A">
                          <w:rPr>
                            <w:b/>
                            <w:i/>
                            <w:iCs/>
                            <w:color w:val="000000"/>
                          </w:rPr>
                          <w:t>load</w:t>
                        </w:r>
                      </w:p>
                    </w:txbxContent>
                  </v:textbox>
                </v:rect>
                <v:rect id="Rectangle 87" o:spid="_x0000_s12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14:paraId="4DAD4B5D" w14:textId="77777777" w:rsidR="00817153" w:rsidRPr="00B34B0A" w:rsidRDefault="00817153" w:rsidP="00BA7A09">
                        <w:pPr>
                          <w:rPr>
                            <w:b/>
                          </w:rPr>
                        </w:pPr>
                        <w:r w:rsidRPr="00B34B0A">
                          <w:rPr>
                            <w:b/>
                            <w:i/>
                            <w:iCs/>
                            <w:color w:val="000000"/>
                          </w:rPr>
                          <w:t>online</w:t>
                        </w:r>
                      </w:p>
                    </w:txbxContent>
                  </v:textbox>
                </v:rect>
                <v:rect id="Rectangle 88" o:spid="_x0000_s12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wHSsYA&#10;AADcAAAADwAAAGRycy9kb3ducmV2LnhtbESPQWvCQBSE70L/w/IKvYhumoOk0U0oBcFDQUw92Nsj&#10;+8zGZt+G7Gpif323UOhxmJlvmE052U7caPCtYwXPywQEce10y42C48d2kYHwAVlj55gU3MlDWTzM&#10;NphrN/KBblVoRISwz1GBCaHPpfS1IYt+6Xri6J3dYDFEOTRSDzhGuO1kmiQrabHluGCwpzdD9Vd1&#10;tQq2+1NL/C0P85dsdJc6/azMe6/U0+P0ugYRaAr/4b/2TitYZSn8nolHQB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nwHSsYAAADcAAAADwAAAAAAAAAAAAAAAACYAgAAZHJz&#10;L2Rvd25yZXYueG1sUEsFBgAAAAAEAAQA9QAAAIsDAAAAAA==&#10;" filled="f" stroked="f">
                  <v:textbox style="mso-fit-shape-to-text:t" inset="0,0,0,0">
                    <w:txbxContent>
                      <w:p w14:paraId="4F5E5CB8" w14:textId="77777777" w:rsidR="00817153" w:rsidRPr="00B34B0A" w:rsidRDefault="00817153" w:rsidP="00BA7A09">
                        <w:pPr>
                          <w:rPr>
                            <w:b/>
                          </w:rPr>
                        </w:pPr>
                        <w:r w:rsidRPr="00B34B0A">
                          <w:rPr>
                            <w:b/>
                            <w:i/>
                            <w:iCs/>
                            <w:color w:val="000000"/>
                          </w:rPr>
                          <w:t>All</w:t>
                        </w:r>
                      </w:p>
                    </w:txbxContent>
                  </v:textbox>
                </v:rect>
                <v:rect id="Rectangle 89" o:spid="_x0000_s12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vpsEA&#10;AADcAAAADwAAAGRycy9kb3ducmV2LnhtbESP3YrCMBSE7xd8h3AE79ZUB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w76bBAAAA3AAAAA8AAAAAAAAAAAAAAAAAmAIAAGRycy9kb3du&#10;cmV2LnhtbFBLBQYAAAAABAAEAPUAAACGAwAAAAA=&#10;" filled="f" stroked="f">
                  <v:textbox style="mso-fit-shape-to-text:t" inset="0,0,0,0">
                    <w:txbxContent>
                      <w:p w14:paraId="1A2DC8BD" w14:textId="77777777" w:rsidR="00817153" w:rsidRPr="00B34B0A" w:rsidRDefault="00817153" w:rsidP="00BA7A09">
                        <w:pPr>
                          <w:rPr>
                            <w:b/>
                          </w:rPr>
                        </w:pPr>
                        <w:r w:rsidRPr="00B34B0A">
                          <w:rPr>
                            <w:b/>
                            <w:i/>
                            <w:iCs/>
                            <w:color w:val="000000"/>
                          </w:rPr>
                          <w:t>resource</w:t>
                        </w:r>
                      </w:p>
                    </w:txbxContent>
                  </v:textbox>
                </v:rect>
                <v:rect id="Rectangle 90" o:spid="_x0000_s12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30sEA&#10;AADcAAAADwAAAGRycy9kb3ducmV2LnhtbESP3YrCMBSE7xd8h3AE79ZUE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Zd9LBAAAA3AAAAA8AAAAAAAAAAAAAAAAAmAIAAGRycy9kb3du&#10;cmV2LnhtbFBLBQYAAAAABAAEAPUAAACGAwAAAAA=&#10;" filled="f" stroked="f">
                  <v:textbox style="mso-fit-shape-to-text:t" inset="0,0,0,0">
                    <w:txbxContent>
                      <w:p w14:paraId="22494875" w14:textId="77777777" w:rsidR="00817153" w:rsidRPr="00B34B0A" w:rsidRDefault="00817153" w:rsidP="00BA7A09">
                        <w:pPr>
                          <w:rPr>
                            <w:b/>
                          </w:rPr>
                        </w:pPr>
                        <w:r w:rsidRPr="00B34B0A">
                          <w:rPr>
                            <w:b/>
                            <w:i/>
                            <w:iCs/>
                            <w:color w:val="000000"/>
                          </w:rPr>
                          <w:t>load</w:t>
                        </w:r>
                      </w:p>
                    </w:txbxContent>
                  </v:textbox>
                </v:rect>
                <v:rect id="Rectangle 91" o:spid="_x0000_s12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XSScEA&#10;AADcAAAADwAAAGRycy9kb3ducmV2LnhtbESP3YrCMBSE7xd8h3AE79ZUQ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0knBAAAA3AAAAA8AAAAAAAAAAAAAAAAAmAIAAGRycy9kb3du&#10;cmV2LnhtbFBLBQYAAAAABAAEAPUAAACGAwAAAAA=&#10;" filled="f" stroked="f">
                  <v:textbox style="mso-fit-shape-to-text:t" inset="0,0,0,0">
                    <w:txbxContent>
                      <w:p w14:paraId="33B1F70A" w14:textId="77777777" w:rsidR="00817153" w:rsidRPr="00B34B0A" w:rsidRDefault="00817153" w:rsidP="00BA7A09">
                        <w:pPr>
                          <w:rPr>
                            <w:b/>
                          </w:rPr>
                        </w:pPr>
                        <w:r w:rsidRPr="00B34B0A">
                          <w:rPr>
                            <w:b/>
                            <w:i/>
                            <w:iCs/>
                            <w:color w:val="000000"/>
                          </w:rPr>
                          <w:t>online</w:t>
                        </w:r>
                      </w:p>
                    </w:txbxContent>
                  </v:textbox>
                </v:rect>
                <v:rect id="Rectangle 92" o:spid="_x0000_s12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14:paraId="5436B0E7" w14:textId="77777777" w:rsidR="00817153" w:rsidRPr="00B34B0A" w:rsidRDefault="00817153" w:rsidP="00BA7A09">
                        <w:pPr>
                          <w:rPr>
                            <w:b/>
                          </w:rPr>
                        </w:pPr>
                        <w:r w:rsidRPr="00B34B0A">
                          <w:rPr>
                            <w:b/>
                            <w:i/>
                            <w:iCs/>
                            <w:color w:val="000000"/>
                          </w:rPr>
                          <w:t>i</w:t>
                        </w:r>
                      </w:p>
                    </w:txbxContent>
                  </v:textbox>
                </v:rect>
              </v:group>
            </w:pict>
          </mc:Fallback>
        </mc:AlternateContent>
      </w:r>
      <w:r w:rsidR="00BA7A09" w:rsidRPr="0003648D">
        <w:rPr>
          <w:b/>
          <w:position w:val="30"/>
          <w:sz w:val="20"/>
          <w:szCs w:val="20"/>
        </w:rPr>
        <w:t>PRC</w:t>
      </w:r>
      <w:r w:rsidR="00BA7A09" w:rsidRPr="0003648D">
        <w:rPr>
          <w:b/>
          <w:position w:val="30"/>
          <w:sz w:val="20"/>
          <w:szCs w:val="20"/>
          <w:vertAlign w:val="subscript"/>
        </w:rPr>
        <w:t>5</w:t>
      </w:r>
      <w:r w:rsidR="00BA7A09" w:rsidRPr="0003648D">
        <w:rPr>
          <w:b/>
          <w:position w:val="30"/>
          <w:sz w:val="20"/>
          <w:szCs w:val="20"/>
        </w:rPr>
        <w:t xml:space="preserve"> =</w:t>
      </w:r>
      <w:r w:rsidR="00BA7A09" w:rsidRPr="0003648D">
        <w:rPr>
          <w:b/>
          <w:position w:val="30"/>
          <w:sz w:val="20"/>
          <w:szCs w:val="20"/>
        </w:rPr>
        <w:tab/>
        <w:t>Min(Max((LRDF_1*Actual Net Telemetered Consumption – LPC)</w:t>
      </w:r>
      <w:r w:rsidR="00BA7A09" w:rsidRPr="0003648D">
        <w:rPr>
          <w:b/>
          <w:position w:val="30"/>
          <w:sz w:val="20"/>
          <w:szCs w:val="20"/>
          <w:vertAlign w:val="subscript"/>
        </w:rPr>
        <w:t>i</w:t>
      </w:r>
      <w:r w:rsidR="00BA7A09" w:rsidRPr="0003648D">
        <w:rPr>
          <w:b/>
          <w:position w:val="30"/>
          <w:sz w:val="20"/>
          <w:szCs w:val="20"/>
        </w:rPr>
        <w:t>, 0.0), (0.2 * LRDF_1 * Actual Net Telemetered Consumption)) from all Controllable Load Resources active in SCED and carrying Ancillary Service Resource Responsibility</w:t>
      </w:r>
    </w:p>
    <w:p w14:paraId="131D76C0" w14:textId="77777777" w:rsidR="00BA7A09" w:rsidRPr="0003648D" w:rsidRDefault="00BA7A09" w:rsidP="00BA7A09">
      <w:pPr>
        <w:tabs>
          <w:tab w:val="left" w:pos="2160"/>
        </w:tabs>
        <w:ind w:left="2160" w:hanging="2160"/>
        <w:rPr>
          <w:b/>
          <w:position w:val="30"/>
          <w:sz w:val="20"/>
          <w:szCs w:val="20"/>
        </w:rPr>
      </w:pPr>
    </w:p>
    <w:p w14:paraId="6C614F22" w14:textId="0933EEC2" w:rsidR="00BA7A09" w:rsidRPr="0003648D" w:rsidRDefault="00D93F97" w:rsidP="00BA7A09">
      <w:pPr>
        <w:tabs>
          <w:tab w:val="left" w:pos="2160"/>
        </w:tabs>
        <w:ind w:left="2160" w:hanging="2160"/>
        <w:rPr>
          <w:ins w:id="1814" w:author="STEC 042618" w:date="2018-03-31T16:19:00Z"/>
          <w:b/>
          <w:position w:val="30"/>
          <w:sz w:val="20"/>
          <w:szCs w:val="20"/>
        </w:rPr>
      </w:pPr>
      <w:r>
        <w:rPr>
          <w:noProof/>
          <w:szCs w:val="20"/>
        </w:rPr>
        <mc:AlternateContent>
          <mc:Choice Requires="wpc">
            <w:drawing>
              <wp:anchor distT="0" distB="0" distL="114300" distR="114300" simplePos="0" relativeHeight="21" behindDoc="0" locked="0" layoutInCell="1" allowOverlap="1" wp14:anchorId="0C0BD96B" wp14:editId="5B5FE729">
                <wp:simplePos x="0" y="0"/>
                <wp:positionH relativeFrom="column">
                  <wp:posOffset>512445</wp:posOffset>
                </wp:positionH>
                <wp:positionV relativeFrom="paragraph">
                  <wp:posOffset>-426720</wp:posOffset>
                </wp:positionV>
                <wp:extent cx="737870" cy="1338580"/>
                <wp:effectExtent l="0" t="1270" r="0" b="3175"/>
                <wp:wrapNone/>
                <wp:docPr id="29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27482" w14:textId="77777777" w:rsidR="00817153" w:rsidRPr="00B074A0" w:rsidRDefault="00817153" w:rsidP="00BA7A0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5C29" w14:textId="77777777" w:rsidR="00817153" w:rsidRDefault="00817153" w:rsidP="00BA7A09">
                              <w:r>
                                <w:rPr>
                                  <w:rFonts w:ascii="Symbol" w:hAnsi="Symbol" w:cs="Symbol"/>
                                  <w:color w:val="000000"/>
                                </w:rPr>
                                <w:t></w:t>
                              </w:r>
                            </w:p>
                          </w:txbxContent>
                        </wps:txbx>
                        <wps:bodyPr rot="0" vert="horz" wrap="none" lIns="0" tIns="0" rIns="0" bIns="0" anchor="t" anchorCtr="0" upright="1">
                          <a:spAutoFit/>
                        </wps:bodyPr>
                      </wps:wsp>
                      <wps:wsp>
                        <wps:cNvPr id="17"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D5255" w14:textId="77777777" w:rsidR="00817153" w:rsidRPr="00B34B0A" w:rsidRDefault="00817153" w:rsidP="00BA7A09">
                              <w:pPr>
                                <w:rPr>
                                  <w:b/>
                                </w:rPr>
                              </w:pPr>
                              <w:r w:rsidRPr="00B34B0A">
                                <w:rPr>
                                  <w:b/>
                                  <w:i/>
                                  <w:iCs/>
                                  <w:color w:val="000000"/>
                                </w:rPr>
                                <w:t>resources</w:t>
                              </w:r>
                            </w:p>
                          </w:txbxContent>
                        </wps:txbx>
                        <wps:bodyPr rot="0" vert="horz" wrap="none" lIns="0" tIns="0" rIns="0" bIns="0" anchor="t" anchorCtr="0" upright="1">
                          <a:spAutoFit/>
                        </wps:bodyPr>
                      </wps:wsp>
                      <wps:wsp>
                        <wps:cNvPr id="18"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BB47A" w14:textId="77777777" w:rsidR="00817153" w:rsidRPr="00B34B0A" w:rsidRDefault="00817153" w:rsidP="00BA7A09">
                              <w:pPr>
                                <w:rPr>
                                  <w:b/>
                                </w:rPr>
                              </w:pPr>
                              <w:r w:rsidRPr="00B34B0A">
                                <w:rPr>
                                  <w:b/>
                                  <w:i/>
                                  <w:iCs/>
                                  <w:color w:val="000000"/>
                                </w:rPr>
                                <w:t>load</w:t>
                              </w:r>
                            </w:p>
                          </w:txbxContent>
                        </wps:txbx>
                        <wps:bodyPr rot="0" vert="horz" wrap="none" lIns="0" tIns="0" rIns="0" bIns="0" anchor="t" anchorCtr="0" upright="1">
                          <a:spAutoFit/>
                        </wps:bodyPr>
                      </wps:wsp>
                      <wps:wsp>
                        <wps:cNvPr id="19"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9B857" w14:textId="77777777" w:rsidR="00817153" w:rsidRPr="00B34B0A" w:rsidRDefault="00817153" w:rsidP="00BA7A09">
                              <w:pPr>
                                <w:rPr>
                                  <w:b/>
                                </w:rPr>
                              </w:pPr>
                              <w:r w:rsidRPr="00B34B0A">
                                <w:rPr>
                                  <w:b/>
                                  <w:i/>
                                  <w:iCs/>
                                  <w:color w:val="000000"/>
                                </w:rPr>
                                <w:t>online</w:t>
                              </w:r>
                            </w:p>
                          </w:txbxContent>
                        </wps:txbx>
                        <wps:bodyPr rot="0" vert="horz" wrap="none" lIns="0" tIns="0" rIns="0" bIns="0" anchor="t" anchorCtr="0" upright="1">
                          <a:spAutoFit/>
                        </wps:bodyPr>
                      </wps:wsp>
                      <wps:wsp>
                        <wps:cNvPr id="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107BF" w14:textId="77777777" w:rsidR="00817153" w:rsidRPr="00B34B0A" w:rsidRDefault="00817153" w:rsidP="00BA7A09">
                              <w:pPr>
                                <w:rPr>
                                  <w:b/>
                                </w:rPr>
                              </w:pPr>
                              <w:r w:rsidRPr="00B34B0A">
                                <w:rPr>
                                  <w:b/>
                                  <w:i/>
                                  <w:iCs/>
                                  <w:color w:val="000000"/>
                                </w:rPr>
                                <w:t>All</w:t>
                              </w:r>
                            </w:p>
                          </w:txbxContent>
                        </wps:txbx>
                        <wps:bodyPr rot="0" vert="horz" wrap="square" lIns="0" tIns="0" rIns="0" bIns="0" anchor="t" anchorCtr="0" upright="1">
                          <a:spAutoFit/>
                        </wps:bodyPr>
                      </wps:wsp>
                      <wps:wsp>
                        <wps:cNvPr id="21"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4A70B" w14:textId="77777777" w:rsidR="00817153" w:rsidRPr="00B34B0A" w:rsidRDefault="00817153" w:rsidP="00BA7A09">
                              <w:pPr>
                                <w:rPr>
                                  <w:b/>
                                </w:rPr>
                              </w:pPr>
                              <w:r w:rsidRPr="00B34B0A">
                                <w:rPr>
                                  <w:b/>
                                  <w:i/>
                                  <w:iCs/>
                                  <w:color w:val="000000"/>
                                </w:rPr>
                                <w:t>resource</w:t>
                              </w:r>
                            </w:p>
                          </w:txbxContent>
                        </wps:txbx>
                        <wps:bodyPr rot="0" vert="horz" wrap="none" lIns="0" tIns="0" rIns="0" bIns="0" anchor="t" anchorCtr="0" upright="1">
                          <a:spAutoFit/>
                        </wps:bodyPr>
                      </wps:wsp>
                      <wps:wsp>
                        <wps:cNvPr id="22"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C4EDB" w14:textId="77777777" w:rsidR="00817153" w:rsidRPr="00B34B0A" w:rsidRDefault="00817153" w:rsidP="00BA7A09">
                              <w:pPr>
                                <w:rPr>
                                  <w:b/>
                                </w:rPr>
                              </w:pPr>
                              <w:r w:rsidRPr="00B34B0A">
                                <w:rPr>
                                  <w:b/>
                                  <w:i/>
                                  <w:iCs/>
                                  <w:color w:val="000000"/>
                                </w:rPr>
                                <w:t>load</w:t>
                              </w:r>
                            </w:p>
                          </w:txbxContent>
                        </wps:txbx>
                        <wps:bodyPr rot="0" vert="horz" wrap="none" lIns="0" tIns="0" rIns="0" bIns="0" anchor="t" anchorCtr="0" upright="1">
                          <a:spAutoFit/>
                        </wps:bodyPr>
                      </wps:wsp>
                      <wps:wsp>
                        <wps:cNvPr id="23"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DBE50" w14:textId="77777777" w:rsidR="00817153" w:rsidRPr="00B34B0A" w:rsidRDefault="00817153" w:rsidP="00BA7A09">
                              <w:pPr>
                                <w:rPr>
                                  <w:b/>
                                </w:rPr>
                              </w:pPr>
                              <w:r w:rsidRPr="00B34B0A">
                                <w:rPr>
                                  <w:b/>
                                  <w:i/>
                                  <w:iCs/>
                                  <w:color w:val="000000"/>
                                </w:rPr>
                                <w:t>online</w:t>
                              </w:r>
                            </w:p>
                          </w:txbxContent>
                        </wps:txbx>
                        <wps:bodyPr rot="0" vert="horz" wrap="none" lIns="0" tIns="0" rIns="0" bIns="0" anchor="t" anchorCtr="0" upright="1">
                          <a:spAutoFit/>
                        </wps:bodyPr>
                      </wps:wsp>
                      <wps:wsp>
                        <wps:cNvPr id="24"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69087" w14:textId="77777777" w:rsidR="00817153" w:rsidRPr="00B34B0A" w:rsidRDefault="00817153" w:rsidP="00BA7A0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0BD96B" id="Canvas 80" o:spid="_x0000_s1272" editas="canvas" style="position:absolute;left:0;text-align:left;margin-left:40.35pt;margin-top:-33.6pt;width:58.1pt;height:105.4pt;z-index:21"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">
                <v:shape id="_x0000_s1273" type="#_x0000_t75" style="position:absolute;width:7378;height:13385;visibility:visible;mso-wrap-style:square">
                  <v:fill o:detectmouseclick="t"/>
                  <v:path o:connecttype="none"/>
                </v:shape>
                <v:rect id="Rectangle 95" o:spid="_x0000_s12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58427482" w14:textId="77777777" w:rsidR="00817153" w:rsidRPr="00B074A0" w:rsidRDefault="00817153" w:rsidP="00BA7A09">
                        <w:pPr>
                          <w:rPr>
                            <w:sz w:val="32"/>
                            <w:szCs w:val="32"/>
                          </w:rPr>
                        </w:pPr>
                        <w:r w:rsidRPr="00B074A0">
                          <w:rPr>
                            <w:rFonts w:ascii="Symbol" w:hAnsi="Symbol" w:cs="Symbol"/>
                            <w:color w:val="000000"/>
                            <w:sz w:val="32"/>
                            <w:szCs w:val="32"/>
                          </w:rPr>
                          <w:t></w:t>
                        </w:r>
                      </w:p>
                    </w:txbxContent>
                  </v:textbox>
                </v:rect>
                <v:rect id="Rectangle 96" o:spid="_x0000_s12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14:paraId="296E5C29" w14:textId="77777777" w:rsidR="00817153" w:rsidRDefault="00817153" w:rsidP="00BA7A09">
                        <w:r>
                          <w:rPr>
                            <w:rFonts w:ascii="Symbol" w:hAnsi="Symbol" w:cs="Symbol"/>
                            <w:color w:val="000000"/>
                          </w:rPr>
                          <w:t></w:t>
                        </w:r>
                      </w:p>
                    </w:txbxContent>
                  </v:textbox>
                </v:rect>
                <v:rect id="Rectangle 97" o:spid="_x0000_s12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66BD5255" w14:textId="77777777" w:rsidR="00817153" w:rsidRPr="00B34B0A" w:rsidRDefault="00817153" w:rsidP="00BA7A09">
                        <w:pPr>
                          <w:rPr>
                            <w:b/>
                          </w:rPr>
                        </w:pPr>
                        <w:r w:rsidRPr="00B34B0A">
                          <w:rPr>
                            <w:b/>
                            <w:i/>
                            <w:iCs/>
                            <w:color w:val="000000"/>
                          </w:rPr>
                          <w:t>resources</w:t>
                        </w:r>
                      </w:p>
                    </w:txbxContent>
                  </v:textbox>
                </v:rect>
                <v:rect id="Rectangle 98" o:spid="_x0000_s12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5F4BB47A" w14:textId="77777777" w:rsidR="00817153" w:rsidRPr="00B34B0A" w:rsidRDefault="00817153" w:rsidP="00BA7A09">
                        <w:pPr>
                          <w:rPr>
                            <w:b/>
                          </w:rPr>
                        </w:pPr>
                        <w:r w:rsidRPr="00B34B0A">
                          <w:rPr>
                            <w:b/>
                            <w:i/>
                            <w:iCs/>
                            <w:color w:val="000000"/>
                          </w:rPr>
                          <w:t>load</w:t>
                        </w:r>
                      </w:p>
                    </w:txbxContent>
                  </v:textbox>
                </v:rect>
                <v:rect id="Rectangle 99" o:spid="_x0000_s12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14:paraId="1A99B857" w14:textId="77777777" w:rsidR="00817153" w:rsidRPr="00B34B0A" w:rsidRDefault="00817153" w:rsidP="00BA7A09">
                        <w:pPr>
                          <w:rPr>
                            <w:b/>
                          </w:rPr>
                        </w:pPr>
                        <w:r w:rsidRPr="00B34B0A">
                          <w:rPr>
                            <w:b/>
                            <w:i/>
                            <w:iCs/>
                            <w:color w:val="000000"/>
                          </w:rPr>
                          <w:t>online</w:t>
                        </w:r>
                      </w:p>
                    </w:txbxContent>
                  </v:textbox>
                </v:rect>
                <v:rect id="Rectangle 100" o:spid="_x0000_s12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14:paraId="6E7107BF" w14:textId="77777777" w:rsidR="00817153" w:rsidRPr="00B34B0A" w:rsidRDefault="00817153" w:rsidP="00BA7A09">
                        <w:pPr>
                          <w:rPr>
                            <w:b/>
                          </w:rPr>
                        </w:pPr>
                        <w:r w:rsidRPr="00B34B0A">
                          <w:rPr>
                            <w:b/>
                            <w:i/>
                            <w:iCs/>
                            <w:color w:val="000000"/>
                          </w:rPr>
                          <w:t>All</w:t>
                        </w:r>
                      </w:p>
                    </w:txbxContent>
                  </v:textbox>
                </v:rect>
                <v:rect id="Rectangle 101" o:spid="_x0000_s12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0464A70B" w14:textId="77777777" w:rsidR="00817153" w:rsidRPr="00B34B0A" w:rsidRDefault="00817153" w:rsidP="00BA7A09">
                        <w:pPr>
                          <w:rPr>
                            <w:b/>
                          </w:rPr>
                        </w:pPr>
                        <w:r w:rsidRPr="00B34B0A">
                          <w:rPr>
                            <w:b/>
                            <w:i/>
                            <w:iCs/>
                            <w:color w:val="000000"/>
                          </w:rPr>
                          <w:t>resource</w:t>
                        </w:r>
                      </w:p>
                    </w:txbxContent>
                  </v:textbox>
                </v:rect>
                <v:rect id="Rectangle 102" o:spid="_x0000_s12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14:paraId="6C3C4EDB" w14:textId="77777777" w:rsidR="00817153" w:rsidRPr="00B34B0A" w:rsidRDefault="00817153" w:rsidP="00BA7A09">
                        <w:pPr>
                          <w:rPr>
                            <w:b/>
                          </w:rPr>
                        </w:pPr>
                        <w:r w:rsidRPr="00B34B0A">
                          <w:rPr>
                            <w:b/>
                            <w:i/>
                            <w:iCs/>
                            <w:color w:val="000000"/>
                          </w:rPr>
                          <w:t>load</w:t>
                        </w:r>
                      </w:p>
                    </w:txbxContent>
                  </v:textbox>
                </v:rect>
                <v:rect id="Rectangle 103" o:spid="_x0000_s12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14:paraId="789DBE50" w14:textId="77777777" w:rsidR="00817153" w:rsidRPr="00B34B0A" w:rsidRDefault="00817153" w:rsidP="00BA7A09">
                        <w:pPr>
                          <w:rPr>
                            <w:b/>
                          </w:rPr>
                        </w:pPr>
                        <w:r w:rsidRPr="00B34B0A">
                          <w:rPr>
                            <w:b/>
                            <w:i/>
                            <w:iCs/>
                            <w:color w:val="000000"/>
                          </w:rPr>
                          <w:t>online</w:t>
                        </w:r>
                      </w:p>
                    </w:txbxContent>
                  </v:textbox>
                </v:rect>
                <v:rect id="Rectangle 104" o:spid="_x0000_s12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14:paraId="11D69087" w14:textId="77777777" w:rsidR="00817153" w:rsidRPr="00B34B0A" w:rsidRDefault="00817153" w:rsidP="00BA7A09">
                        <w:pPr>
                          <w:rPr>
                            <w:b/>
                          </w:rPr>
                        </w:pPr>
                        <w:r w:rsidRPr="00B34B0A">
                          <w:rPr>
                            <w:b/>
                            <w:i/>
                            <w:iCs/>
                            <w:color w:val="000000"/>
                          </w:rPr>
                          <w:t>i</w:t>
                        </w:r>
                      </w:p>
                    </w:txbxContent>
                  </v:textbox>
                </v:rect>
              </v:group>
            </w:pict>
          </mc:Fallback>
        </mc:AlternateContent>
      </w:r>
      <w:r w:rsidR="00BA7A09" w:rsidRPr="0003648D">
        <w:rPr>
          <w:b/>
          <w:position w:val="30"/>
          <w:sz w:val="20"/>
          <w:szCs w:val="20"/>
        </w:rPr>
        <w:t>PRC</w:t>
      </w:r>
      <w:r w:rsidR="00BA7A09" w:rsidRPr="0003648D">
        <w:rPr>
          <w:b/>
          <w:position w:val="30"/>
          <w:sz w:val="20"/>
          <w:szCs w:val="20"/>
          <w:vertAlign w:val="subscript"/>
        </w:rPr>
        <w:t>6</w:t>
      </w:r>
      <w:r w:rsidR="00BA7A09" w:rsidRPr="0003648D">
        <w:rPr>
          <w:b/>
          <w:position w:val="30"/>
          <w:sz w:val="20"/>
          <w:szCs w:val="20"/>
        </w:rPr>
        <w:t xml:space="preserve"> =</w:t>
      </w:r>
      <w:r w:rsidR="00BA7A09" w:rsidRPr="0003648D">
        <w:rPr>
          <w:b/>
          <w:position w:val="30"/>
          <w:sz w:val="20"/>
          <w:szCs w:val="20"/>
        </w:rPr>
        <w:tab/>
        <w:t>Min(Max((LRDF_2 * Actual Net Telemetered Consumption – LPC)</w:t>
      </w:r>
      <w:r w:rsidR="00BA7A09" w:rsidRPr="0003648D">
        <w:rPr>
          <w:b/>
          <w:position w:val="30"/>
          <w:sz w:val="20"/>
          <w:szCs w:val="20"/>
          <w:vertAlign w:val="subscript"/>
        </w:rPr>
        <w:t>i</w:t>
      </w:r>
      <w:r w:rsidR="00BA7A09" w:rsidRPr="0003648D">
        <w:rPr>
          <w:b/>
          <w:position w:val="30"/>
          <w:sz w:val="20"/>
          <w:szCs w:val="20"/>
        </w:rPr>
        <w:t>, 0.0), (0.2 * LRDF_2 * Actual Net Telemetered Consumption)) from all Controllable Load Resources active in SCED and not carrying Ancillary Service Resource Responsibility</w:t>
      </w:r>
    </w:p>
    <w:p w14:paraId="6C25C2B6" w14:textId="77777777" w:rsidR="009325E3" w:rsidRPr="0003648D" w:rsidRDefault="009325E3" w:rsidP="009325E3">
      <w:pPr>
        <w:ind w:right="-1080"/>
        <w:rPr>
          <w:ins w:id="1815" w:author="STEC 042618" w:date="2018-03-31T16:20:00Z"/>
          <w:b/>
          <w:position w:val="30"/>
          <w:sz w:val="20"/>
        </w:rPr>
      </w:pPr>
    </w:p>
    <w:p w14:paraId="7FABA797" w14:textId="0657268D" w:rsidR="009325E3" w:rsidRPr="0003648D" w:rsidRDefault="00D93F97" w:rsidP="009325E3">
      <w:pPr>
        <w:ind w:right="-1080"/>
        <w:rPr>
          <w:ins w:id="1816" w:author="STEC 042618" w:date="2018-03-31T16:20:00Z"/>
          <w:b/>
          <w:position w:val="30"/>
          <w:sz w:val="20"/>
        </w:rPr>
      </w:pPr>
      <w:ins w:id="1817" w:author="STEC 042618" w:date="2018-03-31T16:20:00Z">
        <w:r>
          <w:rPr>
            <w:noProof/>
          </w:rPr>
          <mc:AlternateContent>
            <mc:Choice Requires="wpc">
              <w:drawing>
                <wp:anchor distT="0" distB="0" distL="114300" distR="114300" simplePos="0" relativeHeight="23" behindDoc="0" locked="0" layoutInCell="1" allowOverlap="1" wp14:anchorId="3DA09C49" wp14:editId="2A3D223C">
                  <wp:simplePos x="0" y="0"/>
                  <wp:positionH relativeFrom="column">
                    <wp:posOffset>472440</wp:posOffset>
                  </wp:positionH>
                  <wp:positionV relativeFrom="paragraph">
                    <wp:posOffset>-417830</wp:posOffset>
                  </wp:positionV>
                  <wp:extent cx="737235" cy="1360805"/>
                  <wp:effectExtent l="0" t="0" r="0" b="0"/>
                  <wp:wrapNone/>
                  <wp:docPr id="32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2" name="Rectangle 71"/>
                          <wps:cNvSpPr>
                            <a:spLocks noChangeArrowheads="1"/>
                          </wps:cNvSpPr>
                          <wps:spPr bwMode="auto">
                            <a:xfrm>
                              <a:off x="171408" y="492102"/>
                              <a:ext cx="244512" cy="420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157A2" w14:textId="77777777" w:rsidR="00817153" w:rsidRDefault="00817153" w:rsidP="009325E3">
                                <w:r>
                                  <w:rPr>
                                    <w:rFonts w:ascii="Symbol" w:hAnsi="Symbol" w:cs="Symbol"/>
                                    <w:color w:val="000000"/>
                                    <w:sz w:val="54"/>
                                    <w:szCs w:val="54"/>
                                  </w:rPr>
                                  <w:t></w:t>
                                </w:r>
                              </w:p>
                            </w:txbxContent>
                          </wps:txbx>
                          <wps:bodyPr rot="0" vert="horz" wrap="none" lIns="0" tIns="0" rIns="0" bIns="0" anchor="t" anchorCtr="0" upright="1">
                            <a:spAutoFit/>
                          </wps:bodyPr>
                        </wps:wsp>
                        <wps:wsp>
                          <wps:cNvPr id="673" name="Rectangle 72"/>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0293" w14:textId="77777777" w:rsidR="00817153" w:rsidRDefault="00817153" w:rsidP="009325E3">
                                <w:r>
                                  <w:rPr>
                                    <w:rFonts w:ascii="Symbol" w:hAnsi="Symbol" w:cs="Symbol"/>
                                    <w:color w:val="000000"/>
                                  </w:rPr>
                                  <w:t></w:t>
                                </w:r>
                              </w:p>
                            </w:txbxContent>
                          </wps:txbx>
                          <wps:bodyPr rot="0" vert="horz" wrap="none" lIns="0" tIns="0" rIns="0" bIns="0" anchor="t" anchorCtr="0" upright="1">
                            <a:spAutoFit/>
                          </wps:bodyPr>
                        </wps:wsp>
                        <wps:wsp>
                          <wps:cNvPr id="674" name="Rectangle 73"/>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FD4F3" w14:textId="77777777" w:rsidR="00817153" w:rsidRPr="00B34B0A" w:rsidRDefault="00817153" w:rsidP="009325E3">
                                <w:pPr>
                                  <w:rPr>
                                    <w:b/>
                                  </w:rPr>
                                </w:pPr>
                                <w:r w:rsidRPr="00B34B0A">
                                  <w:rPr>
                                    <w:b/>
                                    <w:i/>
                                    <w:iCs/>
                                    <w:color w:val="000000"/>
                                  </w:rPr>
                                  <w:t>resources</w:t>
                                </w:r>
                              </w:p>
                            </w:txbxContent>
                          </wps:txbx>
                          <wps:bodyPr rot="0" vert="horz" wrap="none" lIns="0" tIns="0" rIns="0" bIns="0" anchor="t" anchorCtr="0" upright="1">
                            <a:spAutoFit/>
                          </wps:bodyPr>
                        </wps:wsp>
                        <wps:wsp>
                          <wps:cNvPr id="675" name="Rectangle 74"/>
                          <wps:cNvSpPr>
                            <a:spLocks noChangeArrowheads="1"/>
                          </wps:cNvSpPr>
                          <wps:spPr bwMode="auto">
                            <a:xfrm>
                              <a:off x="31702" y="290201"/>
                              <a:ext cx="611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96AF" w14:textId="77777777" w:rsidR="00817153" w:rsidRPr="00B34B0A" w:rsidRDefault="00817153" w:rsidP="009325E3">
                                <w:pPr>
                                  <w:rPr>
                                    <w:b/>
                                  </w:rPr>
                                </w:pPr>
                                <w:del w:id="1818" w:author="STEC 042618" w:date="2018-03-31T16:21:00Z">
                                  <w:r w:rsidRPr="00B34B0A" w:rsidDel="009325E3">
                                    <w:rPr>
                                      <w:b/>
                                      <w:i/>
                                      <w:iCs/>
                                      <w:color w:val="000000"/>
                                    </w:rPr>
                                    <w:delText>load</w:delText>
                                  </w:r>
                                </w:del>
                                <w:ins w:id="1819" w:author="STEC 042618" w:date="2018-03-31T16:21:00Z">
                                  <w:r>
                                    <w:rPr>
                                      <w:b/>
                                      <w:i/>
                                      <w:iCs/>
                                      <w:color w:val="000000"/>
                                    </w:rPr>
                                    <w:t>FFR</w:t>
                                  </w:r>
                                </w:ins>
                              </w:p>
                            </w:txbxContent>
                          </wps:txbx>
                          <wps:bodyPr rot="0" vert="horz" wrap="none" lIns="0" tIns="0" rIns="0" bIns="0" anchor="t" anchorCtr="0" upright="1">
                            <a:spAutoFit/>
                          </wps:bodyPr>
                        </wps:wsp>
                        <wps:wsp>
                          <wps:cNvPr id="676" name="Rectangle 75"/>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72964" w14:textId="77777777" w:rsidR="00817153" w:rsidRPr="00B34B0A" w:rsidRDefault="00817153" w:rsidP="009325E3">
                                <w:pPr>
                                  <w:rPr>
                                    <w:b/>
                                  </w:rPr>
                                </w:pPr>
                                <w:r w:rsidRPr="00B34B0A">
                                  <w:rPr>
                                    <w:b/>
                                    <w:i/>
                                    <w:iCs/>
                                    <w:color w:val="000000"/>
                                  </w:rPr>
                                  <w:t>online</w:t>
                                </w:r>
                              </w:p>
                            </w:txbxContent>
                          </wps:txbx>
                          <wps:bodyPr rot="0" vert="horz" wrap="none" lIns="0" tIns="0" rIns="0" bIns="0" anchor="t" anchorCtr="0" upright="1">
                            <a:spAutoFit/>
                          </wps:bodyPr>
                        </wps:wsp>
                        <wps:wsp>
                          <wps:cNvPr id="677" name="Rectangle 76"/>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CA428" w14:textId="77777777" w:rsidR="00817153" w:rsidRPr="00B34B0A" w:rsidRDefault="00817153" w:rsidP="009325E3">
                                <w:pPr>
                                  <w:rPr>
                                    <w:b/>
                                  </w:rPr>
                                </w:pPr>
                                <w:r w:rsidRPr="00B34B0A">
                                  <w:rPr>
                                    <w:b/>
                                    <w:i/>
                                    <w:iCs/>
                                    <w:color w:val="000000"/>
                                  </w:rPr>
                                  <w:t>All</w:t>
                                </w:r>
                              </w:p>
                            </w:txbxContent>
                          </wps:txbx>
                          <wps:bodyPr rot="0" vert="horz" wrap="square" lIns="0" tIns="0" rIns="0" bIns="0" anchor="t" anchorCtr="0" upright="1">
                            <a:spAutoFit/>
                          </wps:bodyPr>
                        </wps:wsp>
                        <wps:wsp>
                          <wps:cNvPr id="678" name="Rectangle 77"/>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02B16" w14:textId="77777777" w:rsidR="00817153" w:rsidRPr="00B34B0A" w:rsidRDefault="00817153" w:rsidP="009325E3">
                                <w:pPr>
                                  <w:rPr>
                                    <w:b/>
                                  </w:rPr>
                                </w:pPr>
                                <w:r w:rsidRPr="00B34B0A">
                                  <w:rPr>
                                    <w:b/>
                                    <w:i/>
                                    <w:iCs/>
                                    <w:color w:val="000000"/>
                                  </w:rPr>
                                  <w:t>resource</w:t>
                                </w:r>
                              </w:p>
                            </w:txbxContent>
                          </wps:txbx>
                          <wps:bodyPr rot="0" vert="horz" wrap="none" lIns="0" tIns="0" rIns="0" bIns="0" anchor="t" anchorCtr="0" upright="1">
                            <a:spAutoFit/>
                          </wps:bodyPr>
                        </wps:wsp>
                        <wps:wsp>
                          <wps:cNvPr id="679" name="Rectangle 78"/>
                          <wps:cNvSpPr>
                            <a:spLocks noChangeArrowheads="1"/>
                          </wps:cNvSpPr>
                          <wps:spPr bwMode="auto">
                            <a:xfrm>
                              <a:off x="58403" y="1019804"/>
                              <a:ext cx="6115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A6009" w14:textId="77777777" w:rsidR="00817153" w:rsidRPr="00B34B0A" w:rsidRDefault="00817153" w:rsidP="009325E3">
                                <w:pPr>
                                  <w:rPr>
                                    <w:b/>
                                  </w:rPr>
                                </w:pPr>
                                <w:del w:id="1820" w:author="STEC 042618" w:date="2018-03-31T16:21:00Z">
                                  <w:r w:rsidRPr="00B34B0A" w:rsidDel="009325E3">
                                    <w:rPr>
                                      <w:b/>
                                      <w:i/>
                                      <w:iCs/>
                                      <w:color w:val="000000"/>
                                    </w:rPr>
                                    <w:delText>load</w:delText>
                                  </w:r>
                                </w:del>
                                <w:ins w:id="1821" w:author="STEC 042618" w:date="2018-03-31T16:21:00Z">
                                  <w:r>
                                    <w:rPr>
                                      <w:b/>
                                      <w:i/>
                                      <w:iCs/>
                                      <w:color w:val="000000"/>
                                    </w:rPr>
                                    <w:t>FFR</w:t>
                                  </w:r>
                                </w:ins>
                              </w:p>
                            </w:txbxContent>
                          </wps:txbx>
                          <wps:bodyPr rot="0" vert="horz" wrap="none" lIns="0" tIns="0" rIns="0" bIns="0" anchor="t" anchorCtr="0" upright="1">
                            <a:spAutoFit/>
                          </wps:bodyPr>
                        </wps:wsp>
                        <wps:wsp>
                          <wps:cNvPr id="680" name="Rectangle 79"/>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6389C" w14:textId="77777777" w:rsidR="00817153" w:rsidRPr="00B34B0A" w:rsidRDefault="00817153" w:rsidP="009325E3">
                                <w:pPr>
                                  <w:rPr>
                                    <w:b/>
                                  </w:rPr>
                                </w:pPr>
                                <w:r w:rsidRPr="00B34B0A">
                                  <w:rPr>
                                    <w:b/>
                                    <w:i/>
                                    <w:iCs/>
                                    <w:color w:val="000000"/>
                                  </w:rPr>
                                  <w:t>online</w:t>
                                </w:r>
                              </w:p>
                            </w:txbxContent>
                          </wps:txbx>
                          <wps:bodyPr rot="0" vert="horz" wrap="none" lIns="0" tIns="0" rIns="0" bIns="0" anchor="t" anchorCtr="0" upright="1">
                            <a:spAutoFit/>
                          </wps:bodyPr>
                        </wps:wsp>
                        <wps:wsp>
                          <wps:cNvPr id="681" name="Rectangle 80"/>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6A7BD" w14:textId="77777777" w:rsidR="00817153" w:rsidRPr="00B34B0A" w:rsidRDefault="00817153" w:rsidP="009325E3">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A09C49" id="Canvas 52" o:spid="_x0000_s1284" editas="canvas" style="position:absolute;margin-left:37.2pt;margin-top:-32.9pt;width:58.05pt;height:107.15pt;z-index:23"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">
                  <v:shape id="_x0000_s1285" type="#_x0000_t75" style="position:absolute;width:7372;height:13608;visibility:visible;mso-wrap-style:square">
                    <v:fill o:detectmouseclick="t"/>
                    <v:path o:connecttype="none"/>
                  </v:shape>
                  <v:rect id="Rectangle 71" o:spid="_x0000_s1286" style="position:absolute;left:1714;top:4921;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k6GsIA&#10;AADcAAAADwAAAGRycy9kb3ducmV2LnhtbESPzYoCMRCE78K+Q2hhb5pxDq6MRhFBcMWLow/QTHp+&#10;MOkMSdaZfXuzIOyxqKqvqM1utEY8yYfOsYLFPANBXDndcaPgfjvOViBCRNZoHJOCXwqw235MNlho&#10;N/CVnmVsRIJwKFBBG2NfSBmqliyGueuJk1c7bzEm6RupPQ4Jbo3Ms2wpLXacFlrs6dBS9Sh/rAJ5&#10;K4/DqjQ+c+e8vpjv07Ump9TndNyvQUQa43/43T5pBcu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ToawgAAANwAAAAPAAAAAAAAAAAAAAAAAJgCAABkcnMvZG93&#10;bnJldi54bWxQSwUGAAAAAAQABAD1AAAAhwMAAAAA&#10;" filled="f" stroked="f">
                    <v:textbox style="mso-fit-shape-to-text:t" inset="0,0,0,0">
                      <w:txbxContent>
                        <w:p w14:paraId="347157A2" w14:textId="77777777" w:rsidR="00817153" w:rsidRDefault="00817153" w:rsidP="009325E3">
                          <w:r>
                            <w:rPr>
                              <w:rFonts w:ascii="Symbol" w:hAnsi="Symbol" w:cs="Symbol"/>
                              <w:color w:val="000000"/>
                              <w:sz w:val="54"/>
                              <w:szCs w:val="54"/>
                            </w:rPr>
                            <w:t></w:t>
                          </w:r>
                        </w:p>
                      </w:txbxContent>
                    </v:textbox>
                  </v:rect>
                  <v:rect id="Rectangle 72" o:spid="_x0000_s1287"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WfgcIA&#10;AADcAAAADwAAAGRycy9kb3ducmV2LnhtbESPzYoCMRCE74LvEFrYm2ZUc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Z+BwgAAANwAAAAPAAAAAAAAAAAAAAAAAJgCAABkcnMvZG93&#10;bnJldi54bWxQSwUGAAAAAAQABAD1AAAAhwMAAAAA&#10;" filled="f" stroked="f">
                    <v:textbox style="mso-fit-shape-to-text:t" inset="0,0,0,0">
                      <w:txbxContent>
                        <w:p w14:paraId="3DFE0293" w14:textId="77777777" w:rsidR="00817153" w:rsidRDefault="00817153" w:rsidP="009325E3">
                          <w:r>
                            <w:rPr>
                              <w:rFonts w:ascii="Symbol" w:hAnsi="Symbol" w:cs="Symbol"/>
                              <w:color w:val="000000"/>
                            </w:rPr>
                            <w:t></w:t>
                          </w:r>
                        </w:p>
                      </w:txbxContent>
                    </v:textbox>
                  </v:rect>
                  <v:rect id="Rectangle 73" o:spid="_x0000_s1288"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14:paraId="57FFD4F3" w14:textId="77777777" w:rsidR="00817153" w:rsidRPr="00B34B0A" w:rsidRDefault="00817153" w:rsidP="009325E3">
                          <w:pPr>
                            <w:rPr>
                              <w:b/>
                            </w:rPr>
                          </w:pPr>
                          <w:r w:rsidRPr="00B34B0A">
                            <w:rPr>
                              <w:b/>
                              <w:i/>
                              <w:iCs/>
                              <w:color w:val="000000"/>
                            </w:rPr>
                            <w:t>resources</w:t>
                          </w:r>
                        </w:p>
                      </w:txbxContent>
                    </v:textbox>
                  </v:rect>
                  <v:rect id="Rectangle 74" o:spid="_x0000_s1289" style="position:absolute;left:317;top:2902;width:611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14:paraId="726196AF" w14:textId="77777777" w:rsidR="00817153" w:rsidRPr="00B34B0A" w:rsidRDefault="00817153" w:rsidP="009325E3">
                          <w:pPr>
                            <w:rPr>
                              <w:b/>
                            </w:rPr>
                          </w:pPr>
                          <w:del w:id="1822" w:author="STEC 042618" w:date="2018-03-31T16:21:00Z">
                            <w:r w:rsidRPr="00B34B0A" w:rsidDel="009325E3">
                              <w:rPr>
                                <w:b/>
                                <w:i/>
                                <w:iCs/>
                                <w:color w:val="000000"/>
                              </w:rPr>
                              <w:delText>load</w:delText>
                            </w:r>
                          </w:del>
                          <w:ins w:id="1823" w:author="STEC 042618" w:date="2018-03-31T16:21:00Z">
                            <w:r>
                              <w:rPr>
                                <w:b/>
                                <w:i/>
                                <w:iCs/>
                                <w:color w:val="000000"/>
                              </w:rPr>
                              <w:t>FFR</w:t>
                            </w:r>
                          </w:ins>
                        </w:p>
                      </w:txbxContent>
                    </v:textbox>
                  </v:rect>
                  <v:rect id="Rectangle 75" o:spid="_x0000_s1290"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14:paraId="0E572964" w14:textId="77777777" w:rsidR="00817153" w:rsidRPr="00B34B0A" w:rsidRDefault="00817153" w:rsidP="009325E3">
                          <w:pPr>
                            <w:rPr>
                              <w:b/>
                            </w:rPr>
                          </w:pPr>
                          <w:r w:rsidRPr="00B34B0A">
                            <w:rPr>
                              <w:b/>
                              <w:i/>
                              <w:iCs/>
                              <w:color w:val="000000"/>
                            </w:rPr>
                            <w:t>online</w:t>
                          </w:r>
                        </w:p>
                      </w:txbxContent>
                    </v:textbox>
                  </v:rect>
                  <v:rect id="Rectangle 76" o:spid="_x0000_s1291"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7U9cUA&#10;AADcAAAADwAAAGRycy9kb3ducmV2LnhtbESPQWvCQBSE7wX/w/KEXkQ39aAxdRURhB4EMXpob4/s&#10;azaafRuyWxP99d2C0OMwM98wy3Vva3Gj1leOFbxNEhDEhdMVlwrOp904BeEDssbaMSm4k4f1avCy&#10;xEy7jo90y0MpIoR9hgpMCE0mpS8MWfQT1xBH79u1FkOUbSl1i12E21pOk2QmLVYcFww2tDVUXPMf&#10;q2B3+KyIH/I4WqSduxTTr9zsG6Veh/3mHUSgPvyHn+0PrWA2n8P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3tT1xQAAANwAAAAPAAAAAAAAAAAAAAAAAJgCAABkcnMv&#10;ZG93bnJldi54bWxQSwUGAAAAAAQABAD1AAAAigMAAAAA&#10;" filled="f" stroked="f">
                    <v:textbox style="mso-fit-shape-to-text:t" inset="0,0,0,0">
                      <w:txbxContent>
                        <w:p w14:paraId="418CA428" w14:textId="77777777" w:rsidR="00817153" w:rsidRPr="00B34B0A" w:rsidRDefault="00817153" w:rsidP="009325E3">
                          <w:pPr>
                            <w:rPr>
                              <w:b/>
                            </w:rPr>
                          </w:pPr>
                          <w:r w:rsidRPr="00B34B0A">
                            <w:rPr>
                              <w:b/>
                              <w:i/>
                              <w:iCs/>
                              <w:color w:val="000000"/>
                            </w:rPr>
                            <w:t>All</w:t>
                          </w:r>
                        </w:p>
                      </w:txbxContent>
                    </v:textbox>
                  </v:rect>
                  <v:rect id="Rectangle 77" o:spid="_x0000_s1292"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EN8MAA&#10;AADcAAAADwAAAGRycy9kb3ducmV2LnhtbERPS2rDMBDdF3IHMYHsGrlZpMa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sEN8MAAAADcAAAADwAAAAAAAAAAAAAAAACYAgAAZHJzL2Rvd25y&#10;ZXYueG1sUEsFBgAAAAAEAAQA9QAAAIUDAAAAAA==&#10;" filled="f" stroked="f">
                    <v:textbox style="mso-fit-shape-to-text:t" inset="0,0,0,0">
                      <w:txbxContent>
                        <w:p w14:paraId="65702B16" w14:textId="77777777" w:rsidR="00817153" w:rsidRPr="00B34B0A" w:rsidRDefault="00817153" w:rsidP="009325E3">
                          <w:pPr>
                            <w:rPr>
                              <w:b/>
                            </w:rPr>
                          </w:pPr>
                          <w:r w:rsidRPr="00B34B0A">
                            <w:rPr>
                              <w:b/>
                              <w:i/>
                              <w:iCs/>
                              <w:color w:val="000000"/>
                            </w:rPr>
                            <w:t>resource</w:t>
                          </w:r>
                        </w:p>
                      </w:txbxContent>
                    </v:textbox>
                  </v:rect>
                  <v:rect id="Rectangle 78" o:spid="_x0000_s1293" style="position:absolute;left:584;top:10198;width:6115;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2oa8IA&#10;AADcAAAADwAAAGRycy9kb3ducmV2LnhtbESPzYoCMRCE7wu+Q2jB25rRg+uORhFBUNmL4z5AM+n5&#10;waQzJNEZ394IC3ssquorar0drBEP8qF1rGA2zUAQl063XCv4vR4+lyBCRNZoHJOCJwXYbkYfa8y1&#10;6/lCjyLWIkE45KigibHLpQxlQxbD1HXEyauctxiT9LXUHvsEt0bOs2whLbacFhrsaN9QeSvuVoG8&#10;Fod+WRifufO8+jGn46Uip9RkPOxWICIN8T/81z5qBYuv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ahrwgAAANwAAAAPAAAAAAAAAAAAAAAAAJgCAABkcnMvZG93&#10;bnJldi54bWxQSwUGAAAAAAQABAD1AAAAhwMAAAAA&#10;" filled="f" stroked="f">
                    <v:textbox style="mso-fit-shape-to-text:t" inset="0,0,0,0">
                      <w:txbxContent>
                        <w:p w14:paraId="639A6009" w14:textId="77777777" w:rsidR="00817153" w:rsidRPr="00B34B0A" w:rsidRDefault="00817153" w:rsidP="009325E3">
                          <w:pPr>
                            <w:rPr>
                              <w:b/>
                            </w:rPr>
                          </w:pPr>
                          <w:del w:id="1824" w:author="STEC 042618" w:date="2018-03-31T16:21:00Z">
                            <w:r w:rsidRPr="00B34B0A" w:rsidDel="009325E3">
                              <w:rPr>
                                <w:b/>
                                <w:i/>
                                <w:iCs/>
                                <w:color w:val="000000"/>
                              </w:rPr>
                              <w:delText>load</w:delText>
                            </w:r>
                          </w:del>
                          <w:ins w:id="1825" w:author="STEC 042618" w:date="2018-03-31T16:21:00Z">
                            <w:r>
                              <w:rPr>
                                <w:b/>
                                <w:i/>
                                <w:iCs/>
                                <w:color w:val="000000"/>
                              </w:rPr>
                              <w:t>FFR</w:t>
                            </w:r>
                          </w:ins>
                        </w:p>
                      </w:txbxContent>
                    </v:textbox>
                  </v:rect>
                  <v:rect id="Rectangle 79" o:spid="_x0000_s1294"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14:paraId="5976389C" w14:textId="77777777" w:rsidR="00817153" w:rsidRPr="00B34B0A" w:rsidRDefault="00817153" w:rsidP="009325E3">
                          <w:pPr>
                            <w:rPr>
                              <w:b/>
                            </w:rPr>
                          </w:pPr>
                          <w:r w:rsidRPr="00B34B0A">
                            <w:rPr>
                              <w:b/>
                              <w:i/>
                              <w:iCs/>
                              <w:color w:val="000000"/>
                            </w:rPr>
                            <w:t>online</w:t>
                          </w:r>
                        </w:p>
                      </w:txbxContent>
                    </v:textbox>
                  </v:rect>
                  <v:rect id="Rectangle 80" o:spid="_x0000_s1295"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14:paraId="2426A7BD" w14:textId="77777777" w:rsidR="00817153" w:rsidRPr="00B34B0A" w:rsidRDefault="00817153" w:rsidP="009325E3">
                          <w:pPr>
                            <w:rPr>
                              <w:b/>
                            </w:rPr>
                          </w:pPr>
                          <w:r w:rsidRPr="00B34B0A">
                            <w:rPr>
                              <w:b/>
                              <w:i/>
                              <w:iCs/>
                              <w:color w:val="000000"/>
                            </w:rPr>
                            <w:t>i</w:t>
                          </w:r>
                        </w:p>
                      </w:txbxContent>
                    </v:textbox>
                  </v:rect>
                </v:group>
              </w:pict>
            </mc:Fallback>
          </mc:AlternateContent>
        </w:r>
      </w:ins>
    </w:p>
    <w:p w14:paraId="77494636" w14:textId="77777777" w:rsidR="009325E3" w:rsidRPr="0003648D" w:rsidRDefault="009325E3" w:rsidP="009325E3">
      <w:pPr>
        <w:ind w:left="2160" w:right="-1080" w:hanging="2160"/>
        <w:rPr>
          <w:ins w:id="1826" w:author="STEC 042618" w:date="2018-03-31T16:20:00Z"/>
          <w:b/>
          <w:position w:val="30"/>
          <w:sz w:val="20"/>
          <w:vertAlign w:val="subscript"/>
        </w:rPr>
      </w:pPr>
      <w:ins w:id="1827" w:author="STEC 042618" w:date="2018-03-31T16:20:00Z">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w:t>
        </w:r>
      </w:ins>
      <w:ins w:id="1828" w:author="STEC 042618" w:date="2018-04-16T16:28:00Z">
        <w:r w:rsidR="00365E18" w:rsidRPr="0003648D">
          <w:rPr>
            <w:b/>
            <w:position w:val="30"/>
            <w:sz w:val="20"/>
            <w:szCs w:val="20"/>
          </w:rPr>
          <w:t>Capacity from Resources capable of providing FFR</w:t>
        </w:r>
      </w:ins>
      <w:ins w:id="1829" w:author="STEC 042618" w:date="2018-03-31T16:20:00Z">
        <w:del w:id="1830" w:author="STEC 042618" w:date="2018-04-16T16:28:00Z">
          <w:r w:rsidRPr="0003648D" w:rsidDel="00365E18">
            <w:rPr>
              <w:b/>
              <w:position w:val="30"/>
              <w:sz w:val="20"/>
            </w:rPr>
            <w:delText>FRS MW</w:delText>
          </w:r>
        </w:del>
        <w:del w:id="1831" w:author="STEC 042618" w:date="2018-04-16T16:27:00Z">
          <w:r w:rsidRPr="0003648D" w:rsidDel="00365E18">
            <w:rPr>
              <w:b/>
              <w:position w:val="30"/>
              <w:sz w:val="20"/>
            </w:rPr>
            <w:delText xml:space="preserve"> </w:delText>
          </w:r>
        </w:del>
        <w:del w:id="1832" w:author="STEC 042618" w:date="2018-04-16T16:28:00Z">
          <w:r w:rsidRPr="0003648D" w:rsidDel="00365E18">
            <w:rPr>
              <w:b/>
              <w:position w:val="30"/>
              <w:sz w:val="20"/>
            </w:rPr>
            <w:delText>supplied from Resources capable of providing FFR</w:delText>
          </w:r>
        </w:del>
        <w:r w:rsidRPr="0003648D">
          <w:rPr>
            <w:b/>
            <w:position w:val="30"/>
            <w:sz w:val="20"/>
          </w:rPr>
          <w:t>)</w:t>
        </w:r>
        <w:r w:rsidRPr="0003648D">
          <w:rPr>
            <w:b/>
            <w:position w:val="30"/>
            <w:sz w:val="20"/>
            <w:vertAlign w:val="subscript"/>
          </w:rPr>
          <w:t xml:space="preserve">i </w:t>
        </w:r>
      </w:ins>
    </w:p>
    <w:p w14:paraId="51177748" w14:textId="77777777" w:rsidR="009B3A5A" w:rsidRPr="0003648D" w:rsidRDefault="009B3A5A" w:rsidP="00BA7A09">
      <w:pPr>
        <w:tabs>
          <w:tab w:val="left" w:pos="2160"/>
        </w:tabs>
        <w:ind w:left="2160" w:hanging="2160"/>
        <w:rPr>
          <w:b/>
          <w:position w:val="30"/>
          <w:sz w:val="20"/>
          <w:szCs w:val="20"/>
        </w:rPr>
      </w:pPr>
    </w:p>
    <w:p w14:paraId="0C47F421" w14:textId="77777777" w:rsidR="00BA7A09" w:rsidRPr="0003648D" w:rsidRDefault="00BA7A09" w:rsidP="00BA7A09">
      <w:pPr>
        <w:ind w:left="720" w:hanging="720"/>
        <w:rPr>
          <w:b/>
          <w:position w:val="30"/>
          <w:sz w:val="20"/>
          <w:szCs w:val="20"/>
        </w:rPr>
      </w:pPr>
      <w:r w:rsidRPr="0003648D">
        <w:rPr>
          <w:b/>
          <w:position w:val="30"/>
          <w:sz w:val="20"/>
          <w:szCs w:val="20"/>
        </w:rPr>
        <w:lastRenderedPageBreak/>
        <w:t>PRC =</w:t>
      </w:r>
      <w:r w:rsidRPr="0003648D">
        <w:rPr>
          <w:b/>
          <w:position w:val="30"/>
          <w:sz w:val="20"/>
          <w:szCs w:val="20"/>
        </w:rPr>
        <w:tab/>
        <w:t>PRC</w:t>
      </w:r>
      <w:r w:rsidRPr="0003648D">
        <w:rPr>
          <w:b/>
          <w:position w:val="30"/>
          <w:sz w:val="20"/>
          <w:szCs w:val="20"/>
          <w:vertAlign w:val="subscript"/>
        </w:rPr>
        <w:t>1</w:t>
      </w:r>
      <w:r w:rsidRPr="0003648D">
        <w:rPr>
          <w:b/>
          <w:position w:val="30"/>
          <w:sz w:val="20"/>
          <w:szCs w:val="20"/>
        </w:rPr>
        <w:t xml:space="preserve"> + PRC</w:t>
      </w:r>
      <w:r w:rsidRPr="0003648D">
        <w:rPr>
          <w:b/>
          <w:position w:val="30"/>
          <w:sz w:val="20"/>
          <w:szCs w:val="20"/>
          <w:vertAlign w:val="subscript"/>
        </w:rPr>
        <w:t>2</w:t>
      </w:r>
      <w:r w:rsidRPr="0003648D">
        <w:rPr>
          <w:b/>
          <w:position w:val="30"/>
          <w:sz w:val="20"/>
          <w:szCs w:val="20"/>
        </w:rPr>
        <w:t xml:space="preserve"> + PRC</w:t>
      </w:r>
      <w:r w:rsidRPr="0003648D">
        <w:rPr>
          <w:b/>
          <w:position w:val="30"/>
          <w:sz w:val="20"/>
          <w:szCs w:val="20"/>
          <w:vertAlign w:val="subscript"/>
        </w:rPr>
        <w:t>3</w:t>
      </w:r>
      <w:r w:rsidRPr="0003648D">
        <w:rPr>
          <w:b/>
          <w:position w:val="30"/>
          <w:sz w:val="20"/>
          <w:szCs w:val="20"/>
        </w:rPr>
        <w:t>+ PRC</w:t>
      </w:r>
      <w:r w:rsidRPr="0003648D">
        <w:rPr>
          <w:b/>
          <w:position w:val="30"/>
          <w:sz w:val="20"/>
          <w:szCs w:val="20"/>
          <w:vertAlign w:val="subscript"/>
        </w:rPr>
        <w:t>4</w:t>
      </w:r>
      <w:r w:rsidRPr="0003648D">
        <w:rPr>
          <w:b/>
          <w:position w:val="30"/>
          <w:sz w:val="20"/>
          <w:szCs w:val="20"/>
        </w:rPr>
        <w:t xml:space="preserve"> + PRC</w:t>
      </w:r>
      <w:r w:rsidRPr="0003648D">
        <w:rPr>
          <w:b/>
          <w:position w:val="30"/>
          <w:sz w:val="20"/>
          <w:szCs w:val="20"/>
          <w:vertAlign w:val="subscript"/>
        </w:rPr>
        <w:t>5</w:t>
      </w:r>
      <w:r w:rsidRPr="0003648D">
        <w:rPr>
          <w:b/>
          <w:position w:val="30"/>
          <w:sz w:val="20"/>
          <w:szCs w:val="20"/>
        </w:rPr>
        <w:t xml:space="preserve"> + PRC</w:t>
      </w:r>
      <w:r w:rsidRPr="0003648D">
        <w:rPr>
          <w:b/>
          <w:position w:val="30"/>
          <w:sz w:val="20"/>
          <w:szCs w:val="20"/>
          <w:vertAlign w:val="subscript"/>
        </w:rPr>
        <w:t>6</w:t>
      </w:r>
      <w:ins w:id="1833" w:author="STEC 042618" w:date="2018-03-31T16:21:00Z">
        <w:r w:rsidR="009325E3" w:rsidRPr="0003648D">
          <w:rPr>
            <w:b/>
            <w:position w:val="30"/>
            <w:sz w:val="20"/>
            <w:szCs w:val="20"/>
            <w:vertAlign w:val="subscript"/>
          </w:rPr>
          <w:t xml:space="preserve"> </w:t>
        </w:r>
      </w:ins>
      <w:ins w:id="1834" w:author="STEC 042618" w:date="2018-03-31T16:22:00Z">
        <w:r w:rsidR="009325E3" w:rsidRPr="0003648D">
          <w:rPr>
            <w:b/>
            <w:position w:val="30"/>
            <w:sz w:val="20"/>
            <w:szCs w:val="20"/>
            <w:vertAlign w:val="subscript"/>
          </w:rPr>
          <w:t xml:space="preserve"> </w:t>
        </w:r>
        <w:r w:rsidR="009325E3" w:rsidRPr="0003648D">
          <w:rPr>
            <w:b/>
            <w:position w:val="30"/>
            <w:sz w:val="20"/>
            <w:szCs w:val="20"/>
          </w:rPr>
          <w:t xml:space="preserve">+ </w:t>
        </w:r>
      </w:ins>
      <w:ins w:id="1835" w:author="STEC 042618" w:date="2018-03-31T16:21:00Z">
        <w:r w:rsidR="009325E3" w:rsidRPr="0003648D">
          <w:rPr>
            <w:b/>
            <w:position w:val="30"/>
            <w:sz w:val="20"/>
            <w:szCs w:val="20"/>
          </w:rPr>
          <w:t>PRC</w:t>
        </w:r>
        <w:r w:rsidR="009325E3" w:rsidRPr="0003648D">
          <w:rPr>
            <w:b/>
            <w:position w:val="30"/>
            <w:sz w:val="20"/>
            <w:szCs w:val="20"/>
            <w:vertAlign w:val="subscript"/>
          </w:rPr>
          <w:t>7</w:t>
        </w:r>
      </w:ins>
    </w:p>
    <w:p w14:paraId="3F6D49D7" w14:textId="77777777" w:rsidR="00BA7A09" w:rsidRPr="0003648D" w:rsidRDefault="00BA7A09" w:rsidP="00BA7A09">
      <w:pPr>
        <w:rPr>
          <w:szCs w:val="20"/>
        </w:rPr>
      </w:pPr>
      <w:r w:rsidRPr="0003648D">
        <w:rPr>
          <w:szCs w:val="20"/>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A7A09" w:rsidRPr="0003648D" w14:paraId="14A05EB3" w14:textId="77777777" w:rsidTr="00FF6149">
        <w:tc>
          <w:tcPr>
            <w:tcW w:w="1465" w:type="dxa"/>
          </w:tcPr>
          <w:p w14:paraId="5EB68B41" w14:textId="77777777" w:rsidR="00BA7A09" w:rsidRPr="0003648D" w:rsidRDefault="00BA7A09" w:rsidP="00FF6149">
            <w:pPr>
              <w:spacing w:after="120"/>
              <w:rPr>
                <w:b/>
                <w:iCs/>
                <w:sz w:val="20"/>
                <w:szCs w:val="20"/>
              </w:rPr>
            </w:pPr>
            <w:r w:rsidRPr="0003648D">
              <w:rPr>
                <w:b/>
                <w:iCs/>
                <w:sz w:val="20"/>
                <w:szCs w:val="20"/>
              </w:rPr>
              <w:t>Variable</w:t>
            </w:r>
          </w:p>
        </w:tc>
        <w:tc>
          <w:tcPr>
            <w:tcW w:w="1080" w:type="dxa"/>
          </w:tcPr>
          <w:p w14:paraId="1C0927C3" w14:textId="77777777" w:rsidR="00BA7A09" w:rsidRPr="0003648D" w:rsidRDefault="00BA7A09" w:rsidP="00FF6149">
            <w:pPr>
              <w:spacing w:after="120"/>
              <w:rPr>
                <w:b/>
                <w:iCs/>
                <w:sz w:val="20"/>
                <w:szCs w:val="20"/>
              </w:rPr>
            </w:pPr>
            <w:r w:rsidRPr="0003648D">
              <w:rPr>
                <w:b/>
                <w:iCs/>
                <w:sz w:val="20"/>
                <w:szCs w:val="20"/>
              </w:rPr>
              <w:t>Unit</w:t>
            </w:r>
          </w:p>
        </w:tc>
        <w:tc>
          <w:tcPr>
            <w:tcW w:w="7295" w:type="dxa"/>
          </w:tcPr>
          <w:p w14:paraId="264733F1" w14:textId="77777777" w:rsidR="00BA7A09" w:rsidRPr="0003648D" w:rsidRDefault="00BA7A09" w:rsidP="00FF6149">
            <w:pPr>
              <w:spacing w:after="120"/>
              <w:rPr>
                <w:b/>
                <w:iCs/>
                <w:sz w:val="20"/>
                <w:szCs w:val="20"/>
              </w:rPr>
            </w:pPr>
            <w:r w:rsidRPr="0003648D">
              <w:rPr>
                <w:b/>
                <w:iCs/>
                <w:sz w:val="20"/>
                <w:szCs w:val="20"/>
              </w:rPr>
              <w:t>Description</w:t>
            </w:r>
          </w:p>
        </w:tc>
      </w:tr>
      <w:tr w:rsidR="00BA7A09" w:rsidRPr="0003648D" w14:paraId="74F1DD40" w14:textId="77777777" w:rsidTr="00FF6149">
        <w:tc>
          <w:tcPr>
            <w:tcW w:w="1465" w:type="dxa"/>
          </w:tcPr>
          <w:p w14:paraId="675DAAB4" w14:textId="77777777"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1</w:t>
            </w:r>
          </w:p>
        </w:tc>
        <w:tc>
          <w:tcPr>
            <w:tcW w:w="1080" w:type="dxa"/>
          </w:tcPr>
          <w:p w14:paraId="0F6AA5A4"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09614DC9" w14:textId="77777777" w:rsidR="00BA7A09" w:rsidRPr="0003648D" w:rsidRDefault="00BA7A09" w:rsidP="00FF6149">
            <w:pPr>
              <w:spacing w:after="60"/>
              <w:rPr>
                <w:iCs/>
                <w:sz w:val="20"/>
                <w:szCs w:val="20"/>
              </w:rPr>
            </w:pPr>
            <w:r w:rsidRPr="0003648D">
              <w:rPr>
                <w:iCs/>
                <w:sz w:val="20"/>
                <w:szCs w:val="20"/>
              </w:rPr>
              <w:t>Generation On-Line greater than 0 MW</w:t>
            </w:r>
            <w:ins w:id="1836" w:author="STEC" w:date="2017-11-08T15:16:00Z">
              <w:r w:rsidRPr="0003648D">
                <w:rPr>
                  <w:iCs/>
                  <w:sz w:val="20"/>
                  <w:szCs w:val="20"/>
                </w:rPr>
                <w:t xml:space="preserve"> </w:t>
              </w:r>
              <w:del w:id="1837" w:author="STEC 042618" w:date="2018-03-28T15:26:00Z">
                <w:r w:rsidRPr="0003648D" w:rsidDel="007A657D">
                  <w:rPr>
                    <w:iCs/>
                    <w:sz w:val="20"/>
                    <w:szCs w:val="20"/>
                  </w:rPr>
                  <w:delText>with a PFRS Ancillary Service Resource Responsibility</w:delText>
                </w:r>
              </w:del>
            </w:ins>
          </w:p>
        </w:tc>
      </w:tr>
      <w:tr w:rsidR="00BA7A09" w:rsidRPr="0003648D" w14:paraId="0B2C3699" w14:textId="77777777" w:rsidTr="00FF6149">
        <w:tc>
          <w:tcPr>
            <w:tcW w:w="1465" w:type="dxa"/>
          </w:tcPr>
          <w:p w14:paraId="7DC1DA28" w14:textId="77777777"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2</w:t>
            </w:r>
          </w:p>
        </w:tc>
        <w:tc>
          <w:tcPr>
            <w:tcW w:w="1080" w:type="dxa"/>
          </w:tcPr>
          <w:p w14:paraId="10DB1EC1"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41378D15" w14:textId="77777777" w:rsidR="00BA7A09" w:rsidRPr="0003648D" w:rsidRDefault="00BA7A09" w:rsidP="00FF6149">
            <w:pPr>
              <w:spacing w:after="60"/>
              <w:rPr>
                <w:iCs/>
                <w:sz w:val="20"/>
                <w:szCs w:val="20"/>
              </w:rPr>
            </w:pPr>
            <w:r w:rsidRPr="0003648D">
              <w:rPr>
                <w:iCs/>
                <w:sz w:val="20"/>
                <w:szCs w:val="20"/>
              </w:rPr>
              <w:t>WGRs On-Line greater than 0 MW</w:t>
            </w:r>
            <w:ins w:id="1838" w:author="STEC" w:date="2017-11-08T15:17:00Z">
              <w:r w:rsidRPr="0003648D">
                <w:rPr>
                  <w:iCs/>
                  <w:sz w:val="20"/>
                  <w:szCs w:val="20"/>
                </w:rPr>
                <w:t xml:space="preserve"> </w:t>
              </w:r>
              <w:del w:id="1839" w:author="STEC 042618" w:date="2018-03-28T15:26:00Z">
                <w:r w:rsidRPr="0003648D" w:rsidDel="007A657D">
                  <w:rPr>
                    <w:iCs/>
                    <w:sz w:val="20"/>
                    <w:szCs w:val="20"/>
                  </w:rPr>
                  <w:delText>with a PFRS Ancillary Service Resource Responsibility</w:delText>
                </w:r>
              </w:del>
            </w:ins>
          </w:p>
        </w:tc>
      </w:tr>
      <w:tr w:rsidR="00BA7A09" w:rsidRPr="0003648D" w14:paraId="6F71A884" w14:textId="77777777" w:rsidTr="00FF6149">
        <w:tc>
          <w:tcPr>
            <w:tcW w:w="1465" w:type="dxa"/>
          </w:tcPr>
          <w:p w14:paraId="3A374880" w14:textId="77777777"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3</w:t>
            </w:r>
          </w:p>
        </w:tc>
        <w:tc>
          <w:tcPr>
            <w:tcW w:w="1080" w:type="dxa"/>
          </w:tcPr>
          <w:p w14:paraId="75E523D3"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729C40DF" w14:textId="77777777" w:rsidR="00BA7A09" w:rsidRPr="0003648D" w:rsidRDefault="00BA7A09" w:rsidP="00FF6149">
            <w:pPr>
              <w:spacing w:after="60"/>
              <w:rPr>
                <w:iCs/>
                <w:sz w:val="20"/>
                <w:szCs w:val="20"/>
              </w:rPr>
            </w:pPr>
            <w:del w:id="1840" w:author="ERCOT 06XX18" w:date="2018-06-11T12:37:00Z">
              <w:r w:rsidRPr="0003648D" w:rsidDel="006C0E09">
                <w:rPr>
                  <w:iCs/>
                  <w:sz w:val="20"/>
                  <w:szCs w:val="20"/>
                </w:rPr>
                <w:delText>Hydro-s</w:delText>
              </w:r>
            </w:del>
            <w:ins w:id="1841" w:author="ERCOT 06XX18" w:date="2018-06-11T12:38:00Z">
              <w:r w:rsidR="006C0E09">
                <w:rPr>
                  <w:iCs/>
                  <w:sz w:val="20"/>
                  <w:szCs w:val="20"/>
                </w:rPr>
                <w:t>S</w:t>
              </w:r>
            </w:ins>
            <w:r w:rsidRPr="0003648D">
              <w:rPr>
                <w:iCs/>
                <w:sz w:val="20"/>
                <w:szCs w:val="20"/>
              </w:rPr>
              <w:t>ynchronous condenser output</w:t>
            </w:r>
          </w:p>
        </w:tc>
      </w:tr>
      <w:tr w:rsidR="00BA7A09" w:rsidRPr="0003648D" w14:paraId="055B8849" w14:textId="77777777" w:rsidTr="00FF6149">
        <w:tc>
          <w:tcPr>
            <w:tcW w:w="1465" w:type="dxa"/>
          </w:tcPr>
          <w:p w14:paraId="765AB361" w14:textId="77777777"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4</w:t>
            </w:r>
          </w:p>
        </w:tc>
        <w:tc>
          <w:tcPr>
            <w:tcW w:w="1080" w:type="dxa"/>
          </w:tcPr>
          <w:p w14:paraId="10A091F1"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7B0B8E35" w14:textId="77777777" w:rsidR="00BA7A09" w:rsidRPr="0003648D" w:rsidRDefault="00BA7A09" w:rsidP="00FF6149">
            <w:pPr>
              <w:tabs>
                <w:tab w:val="left" w:pos="1080"/>
              </w:tabs>
              <w:spacing w:after="60"/>
              <w:rPr>
                <w:iCs/>
                <w:sz w:val="20"/>
                <w:szCs w:val="20"/>
              </w:rPr>
            </w:pPr>
            <w:r w:rsidRPr="0003648D">
              <w:rPr>
                <w:iCs/>
                <w:sz w:val="20"/>
                <w:szCs w:val="20"/>
              </w:rPr>
              <w:t xml:space="preserve">Capacity from Load Resources </w:t>
            </w:r>
            <w:del w:id="1842" w:author="STEC" w:date="2017-11-08T15:16:00Z">
              <w:r w:rsidRPr="0003648D" w:rsidDel="00567ABE">
                <w:rPr>
                  <w:iCs/>
                  <w:sz w:val="20"/>
                  <w:szCs w:val="20"/>
                </w:rPr>
                <w:delText xml:space="preserve">controlled by high-set under-frequency relays </w:delText>
              </w:r>
            </w:del>
            <w:r w:rsidRPr="0003648D">
              <w:rPr>
                <w:iCs/>
                <w:sz w:val="20"/>
                <w:szCs w:val="20"/>
              </w:rPr>
              <w:t>carrying RRS Ancillary Service Resource Responsibility</w:t>
            </w:r>
          </w:p>
        </w:tc>
      </w:tr>
      <w:tr w:rsidR="00BA7A09" w:rsidRPr="0003648D" w14:paraId="442FD9AF" w14:textId="77777777" w:rsidTr="00FF6149">
        <w:tc>
          <w:tcPr>
            <w:tcW w:w="1465" w:type="dxa"/>
          </w:tcPr>
          <w:p w14:paraId="238803E8" w14:textId="77777777"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5</w:t>
            </w:r>
          </w:p>
        </w:tc>
        <w:tc>
          <w:tcPr>
            <w:tcW w:w="1080" w:type="dxa"/>
          </w:tcPr>
          <w:p w14:paraId="340A9547"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150D8EE6" w14:textId="77777777" w:rsidR="00BA7A09" w:rsidRPr="0003648D" w:rsidRDefault="00BA7A09" w:rsidP="00FF6149">
            <w:pPr>
              <w:tabs>
                <w:tab w:val="left" w:pos="1080"/>
              </w:tabs>
              <w:spacing w:after="60"/>
              <w:rPr>
                <w:iCs/>
                <w:sz w:val="20"/>
                <w:szCs w:val="20"/>
              </w:rPr>
            </w:pPr>
            <w:r w:rsidRPr="0003648D">
              <w:rPr>
                <w:iCs/>
                <w:sz w:val="20"/>
                <w:szCs w:val="20"/>
              </w:rPr>
              <w:t>Capacity from Controllable Load Resources active in SCED and carrying Ancillary Service Resource Responsibility</w:t>
            </w:r>
          </w:p>
        </w:tc>
      </w:tr>
      <w:tr w:rsidR="00BA7A09" w:rsidRPr="0003648D" w14:paraId="6BB5A65E" w14:textId="77777777" w:rsidTr="00FF6149">
        <w:tc>
          <w:tcPr>
            <w:tcW w:w="1465" w:type="dxa"/>
          </w:tcPr>
          <w:p w14:paraId="7ABED707" w14:textId="77777777" w:rsidR="00BA7A09" w:rsidRPr="0003648D" w:rsidRDefault="00BA7A09" w:rsidP="00FF6149">
            <w:pPr>
              <w:spacing w:after="60"/>
              <w:rPr>
                <w:iCs/>
                <w:sz w:val="20"/>
                <w:szCs w:val="20"/>
              </w:rPr>
            </w:pPr>
            <w:r w:rsidRPr="0003648D">
              <w:rPr>
                <w:iCs/>
                <w:sz w:val="20"/>
                <w:szCs w:val="20"/>
              </w:rPr>
              <w:t>PRC</w:t>
            </w:r>
            <w:r w:rsidRPr="0003648D">
              <w:rPr>
                <w:iCs/>
                <w:sz w:val="20"/>
                <w:szCs w:val="20"/>
                <w:vertAlign w:val="subscript"/>
              </w:rPr>
              <w:t>6</w:t>
            </w:r>
          </w:p>
        </w:tc>
        <w:tc>
          <w:tcPr>
            <w:tcW w:w="1080" w:type="dxa"/>
          </w:tcPr>
          <w:p w14:paraId="064C1A30"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3095539E" w14:textId="77777777" w:rsidR="00BA7A09" w:rsidRPr="0003648D" w:rsidRDefault="00BA7A09" w:rsidP="00FF6149">
            <w:pPr>
              <w:tabs>
                <w:tab w:val="left" w:pos="1080"/>
              </w:tabs>
              <w:spacing w:after="60"/>
              <w:rPr>
                <w:iCs/>
                <w:sz w:val="20"/>
                <w:szCs w:val="20"/>
              </w:rPr>
            </w:pPr>
            <w:r w:rsidRPr="0003648D">
              <w:rPr>
                <w:iCs/>
                <w:sz w:val="20"/>
                <w:szCs w:val="20"/>
              </w:rPr>
              <w:t>Capacity from Controllable Load Resources active in SCED and not carrying Ancillary Service Resource Responsibility</w:t>
            </w:r>
          </w:p>
        </w:tc>
      </w:tr>
      <w:tr w:rsidR="009325E3" w:rsidRPr="0003648D" w14:paraId="7D302DA4" w14:textId="77777777" w:rsidTr="005463A9">
        <w:trPr>
          <w:trHeight w:val="440"/>
          <w:ins w:id="1843" w:author="STEC 042618" w:date="2018-03-31T16:22:00Z"/>
        </w:trPr>
        <w:tc>
          <w:tcPr>
            <w:tcW w:w="1465" w:type="dxa"/>
          </w:tcPr>
          <w:p w14:paraId="32BC596A" w14:textId="77777777" w:rsidR="009325E3" w:rsidRPr="0003648D" w:rsidRDefault="009325E3" w:rsidP="00FF6149">
            <w:pPr>
              <w:spacing w:after="60"/>
              <w:rPr>
                <w:ins w:id="1844" w:author="STEC 042618" w:date="2018-03-31T16:22:00Z"/>
                <w:iCs/>
                <w:sz w:val="20"/>
                <w:szCs w:val="20"/>
              </w:rPr>
            </w:pPr>
            <w:ins w:id="1845" w:author="STEC 042618" w:date="2018-03-31T16:22:00Z">
              <w:r w:rsidRPr="0003648D">
                <w:rPr>
                  <w:b/>
                  <w:position w:val="30"/>
                  <w:sz w:val="20"/>
                  <w:szCs w:val="20"/>
                </w:rPr>
                <w:t>PRC</w:t>
              </w:r>
              <w:r w:rsidRPr="0003648D">
                <w:rPr>
                  <w:b/>
                  <w:position w:val="30"/>
                  <w:sz w:val="20"/>
                  <w:szCs w:val="20"/>
                  <w:vertAlign w:val="subscript"/>
                </w:rPr>
                <w:t>7</w:t>
              </w:r>
            </w:ins>
          </w:p>
        </w:tc>
        <w:tc>
          <w:tcPr>
            <w:tcW w:w="1080" w:type="dxa"/>
          </w:tcPr>
          <w:p w14:paraId="7EBEF552" w14:textId="77777777" w:rsidR="009325E3" w:rsidRPr="0003648D" w:rsidRDefault="009325E3" w:rsidP="00FF6149">
            <w:pPr>
              <w:spacing w:after="60"/>
              <w:rPr>
                <w:ins w:id="1846" w:author="STEC 042618" w:date="2018-03-31T16:22:00Z"/>
                <w:iCs/>
                <w:sz w:val="20"/>
                <w:szCs w:val="20"/>
              </w:rPr>
            </w:pPr>
            <w:ins w:id="1847" w:author="STEC 042618" w:date="2018-03-31T16:22:00Z">
              <w:r w:rsidRPr="0003648D">
                <w:rPr>
                  <w:iCs/>
                  <w:sz w:val="20"/>
                  <w:szCs w:val="20"/>
                </w:rPr>
                <w:t>MW</w:t>
              </w:r>
            </w:ins>
          </w:p>
        </w:tc>
        <w:tc>
          <w:tcPr>
            <w:tcW w:w="7295" w:type="dxa"/>
          </w:tcPr>
          <w:p w14:paraId="7ED6455E" w14:textId="77777777" w:rsidR="009325E3" w:rsidRPr="0003648D" w:rsidRDefault="009325E3" w:rsidP="00FF6149">
            <w:pPr>
              <w:tabs>
                <w:tab w:val="left" w:pos="1080"/>
              </w:tabs>
              <w:spacing w:after="60"/>
              <w:rPr>
                <w:ins w:id="1848" w:author="STEC 042618" w:date="2018-03-31T16:22:00Z"/>
                <w:iCs/>
                <w:sz w:val="20"/>
                <w:szCs w:val="20"/>
              </w:rPr>
            </w:pPr>
            <w:ins w:id="1849" w:author="STEC 042618" w:date="2018-03-31T16:22:00Z">
              <w:r w:rsidRPr="0003648D">
                <w:rPr>
                  <w:position w:val="30"/>
                  <w:sz w:val="20"/>
                  <w:szCs w:val="20"/>
                </w:rPr>
                <w:t>Capacity from Resources capable of providing FFR</w:t>
              </w:r>
            </w:ins>
          </w:p>
        </w:tc>
      </w:tr>
      <w:tr w:rsidR="00BA7A09" w:rsidRPr="0003648D" w14:paraId="5B130A69" w14:textId="77777777" w:rsidTr="00FF6149">
        <w:tc>
          <w:tcPr>
            <w:tcW w:w="1465" w:type="dxa"/>
          </w:tcPr>
          <w:p w14:paraId="3C53EE94" w14:textId="77777777" w:rsidR="00BA7A09" w:rsidRPr="0003648D" w:rsidRDefault="00BA7A09" w:rsidP="00FF6149">
            <w:pPr>
              <w:spacing w:after="60"/>
              <w:rPr>
                <w:iCs/>
                <w:sz w:val="20"/>
                <w:szCs w:val="20"/>
              </w:rPr>
            </w:pPr>
            <w:r w:rsidRPr="0003648D">
              <w:rPr>
                <w:iCs/>
                <w:sz w:val="20"/>
                <w:szCs w:val="20"/>
              </w:rPr>
              <w:t>PRC</w:t>
            </w:r>
          </w:p>
        </w:tc>
        <w:tc>
          <w:tcPr>
            <w:tcW w:w="1080" w:type="dxa"/>
          </w:tcPr>
          <w:p w14:paraId="7AF4834C"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115DEB28" w14:textId="77777777" w:rsidR="00BA7A09" w:rsidRPr="0003648D" w:rsidRDefault="00BA7A09" w:rsidP="00FF6149">
            <w:pPr>
              <w:tabs>
                <w:tab w:val="left" w:pos="1080"/>
              </w:tabs>
              <w:spacing w:after="60"/>
              <w:rPr>
                <w:iCs/>
                <w:sz w:val="20"/>
                <w:szCs w:val="20"/>
              </w:rPr>
            </w:pPr>
            <w:r w:rsidRPr="0003648D">
              <w:rPr>
                <w:iCs/>
                <w:sz w:val="20"/>
                <w:szCs w:val="20"/>
              </w:rPr>
              <w:t>Physical Responsive Capability</w:t>
            </w:r>
          </w:p>
        </w:tc>
      </w:tr>
      <w:tr w:rsidR="00BA7A09" w:rsidRPr="0003648D" w14:paraId="30B2F6DC" w14:textId="77777777" w:rsidTr="00FF6149">
        <w:tc>
          <w:tcPr>
            <w:tcW w:w="1465" w:type="dxa"/>
          </w:tcPr>
          <w:p w14:paraId="048356C8" w14:textId="77777777" w:rsidR="00BA7A09" w:rsidRPr="0003648D" w:rsidRDefault="00BA7A09" w:rsidP="00FF6149">
            <w:pPr>
              <w:spacing w:after="60"/>
              <w:rPr>
                <w:iCs/>
                <w:sz w:val="20"/>
                <w:szCs w:val="20"/>
              </w:rPr>
            </w:pPr>
            <w:r w:rsidRPr="0003648D">
              <w:rPr>
                <w:iCs/>
                <w:sz w:val="20"/>
                <w:szCs w:val="20"/>
              </w:rPr>
              <w:t>RDF</w:t>
            </w:r>
          </w:p>
        </w:tc>
        <w:tc>
          <w:tcPr>
            <w:tcW w:w="1080" w:type="dxa"/>
          </w:tcPr>
          <w:p w14:paraId="3DA4FB11" w14:textId="77777777" w:rsidR="00BA7A09" w:rsidRPr="0003648D" w:rsidRDefault="00BA7A09" w:rsidP="00FF6149">
            <w:pPr>
              <w:spacing w:after="60"/>
              <w:rPr>
                <w:iCs/>
                <w:sz w:val="20"/>
                <w:szCs w:val="20"/>
              </w:rPr>
            </w:pPr>
          </w:p>
        </w:tc>
        <w:tc>
          <w:tcPr>
            <w:tcW w:w="7295" w:type="dxa"/>
          </w:tcPr>
          <w:p w14:paraId="7D408ECB" w14:textId="77777777" w:rsidR="00BA7A09" w:rsidRPr="0003648D" w:rsidRDefault="00BA7A09" w:rsidP="00FF6149">
            <w:pPr>
              <w:spacing w:after="60"/>
              <w:rPr>
                <w:iCs/>
                <w:sz w:val="20"/>
                <w:szCs w:val="20"/>
              </w:rPr>
            </w:pPr>
            <w:r w:rsidRPr="0003648D">
              <w:rPr>
                <w:iCs/>
                <w:sz w:val="20"/>
                <w:szCs w:val="20"/>
              </w:rPr>
              <w:t>The currently approved</w:t>
            </w:r>
            <w:r w:rsidRPr="0003648D">
              <w:rPr>
                <w:rFonts w:ascii="Times New Roman Bold" w:hAnsi="Times New Roman Bold"/>
                <w:iCs/>
                <w:sz w:val="20"/>
                <w:szCs w:val="20"/>
              </w:rPr>
              <w:t xml:space="preserve"> </w:t>
            </w:r>
            <w:r w:rsidRPr="0003648D">
              <w:rPr>
                <w:iCs/>
                <w:sz w:val="20"/>
                <w:szCs w:val="20"/>
              </w:rPr>
              <w:t>Reserve Discount Factor</w:t>
            </w:r>
            <w:r w:rsidRPr="0003648D">
              <w:rPr>
                <w:iCs/>
                <w:sz w:val="20"/>
                <w:szCs w:val="20"/>
              </w:rPr>
              <w:tab/>
            </w:r>
          </w:p>
        </w:tc>
      </w:tr>
      <w:tr w:rsidR="00BA7A09" w:rsidRPr="0003648D" w14:paraId="167178AE" w14:textId="77777777" w:rsidTr="00FF6149">
        <w:tc>
          <w:tcPr>
            <w:tcW w:w="1465" w:type="dxa"/>
          </w:tcPr>
          <w:p w14:paraId="5CB52C2A" w14:textId="77777777" w:rsidR="00BA7A09" w:rsidRPr="0003648D" w:rsidRDefault="00BA7A09" w:rsidP="00FF6149">
            <w:pPr>
              <w:spacing w:after="60"/>
              <w:rPr>
                <w:iCs/>
                <w:sz w:val="20"/>
                <w:szCs w:val="20"/>
              </w:rPr>
            </w:pPr>
            <w:r w:rsidRPr="0003648D">
              <w:rPr>
                <w:iCs/>
                <w:sz w:val="20"/>
                <w:szCs w:val="20"/>
              </w:rPr>
              <w:t>RDF</w:t>
            </w:r>
            <w:r w:rsidRPr="0003648D">
              <w:rPr>
                <w:iCs/>
                <w:sz w:val="20"/>
                <w:szCs w:val="20"/>
                <w:vertAlign w:val="subscript"/>
              </w:rPr>
              <w:t>W</w:t>
            </w:r>
          </w:p>
        </w:tc>
        <w:tc>
          <w:tcPr>
            <w:tcW w:w="1080" w:type="dxa"/>
          </w:tcPr>
          <w:p w14:paraId="2D6C23B9" w14:textId="77777777" w:rsidR="00BA7A09" w:rsidRPr="0003648D" w:rsidRDefault="00BA7A09" w:rsidP="00FF6149">
            <w:pPr>
              <w:spacing w:after="60"/>
              <w:rPr>
                <w:iCs/>
                <w:sz w:val="20"/>
                <w:szCs w:val="20"/>
              </w:rPr>
            </w:pPr>
          </w:p>
        </w:tc>
        <w:tc>
          <w:tcPr>
            <w:tcW w:w="7295" w:type="dxa"/>
          </w:tcPr>
          <w:p w14:paraId="28A3293B" w14:textId="77777777" w:rsidR="00BA7A09" w:rsidRPr="0003648D" w:rsidRDefault="00BA7A09" w:rsidP="00FF6149">
            <w:pPr>
              <w:spacing w:after="60"/>
              <w:rPr>
                <w:iCs/>
                <w:sz w:val="20"/>
                <w:szCs w:val="20"/>
              </w:rPr>
            </w:pPr>
            <w:r w:rsidRPr="0003648D">
              <w:rPr>
                <w:iCs/>
                <w:sz w:val="20"/>
                <w:szCs w:val="20"/>
              </w:rPr>
              <w:t>The currently approved Reserve Discount Factor for WGRs</w:t>
            </w:r>
          </w:p>
        </w:tc>
      </w:tr>
      <w:tr w:rsidR="00BA7A09" w:rsidRPr="0003648D" w14:paraId="6819D917" w14:textId="77777777" w:rsidTr="00FF6149">
        <w:tc>
          <w:tcPr>
            <w:tcW w:w="1465" w:type="dxa"/>
          </w:tcPr>
          <w:p w14:paraId="1A2F6030" w14:textId="77777777" w:rsidR="00BA7A09" w:rsidRPr="0003648D" w:rsidRDefault="00BA7A09" w:rsidP="00FF6149">
            <w:pPr>
              <w:spacing w:after="60"/>
              <w:rPr>
                <w:iCs/>
                <w:sz w:val="20"/>
                <w:szCs w:val="20"/>
              </w:rPr>
            </w:pPr>
            <w:r w:rsidRPr="0003648D">
              <w:rPr>
                <w:iCs/>
                <w:sz w:val="20"/>
                <w:szCs w:val="20"/>
              </w:rPr>
              <w:t>LRDF_1</w:t>
            </w:r>
          </w:p>
        </w:tc>
        <w:tc>
          <w:tcPr>
            <w:tcW w:w="1080" w:type="dxa"/>
          </w:tcPr>
          <w:p w14:paraId="2689D506" w14:textId="77777777" w:rsidR="00BA7A09" w:rsidRPr="0003648D" w:rsidRDefault="00BA7A09" w:rsidP="00FF6149">
            <w:pPr>
              <w:spacing w:after="60"/>
              <w:rPr>
                <w:iCs/>
                <w:sz w:val="20"/>
                <w:szCs w:val="20"/>
              </w:rPr>
            </w:pPr>
          </w:p>
        </w:tc>
        <w:tc>
          <w:tcPr>
            <w:tcW w:w="7295" w:type="dxa"/>
          </w:tcPr>
          <w:p w14:paraId="10BE1AE1" w14:textId="77777777" w:rsidR="00BA7A09" w:rsidRPr="0003648D" w:rsidRDefault="00BA7A09" w:rsidP="00FF6149">
            <w:pPr>
              <w:spacing w:after="60"/>
              <w:rPr>
                <w:iCs/>
                <w:sz w:val="20"/>
                <w:szCs w:val="20"/>
              </w:rPr>
            </w:pPr>
            <w:r w:rsidRPr="0003648D">
              <w:rPr>
                <w:iCs/>
                <w:sz w:val="20"/>
                <w:szCs w:val="20"/>
              </w:rPr>
              <w:t>The currently approved Load Resource</w:t>
            </w:r>
            <w:r w:rsidRPr="0003648D">
              <w:rPr>
                <w:rFonts w:ascii="Times New Roman Bold" w:hAnsi="Times New Roman Bold"/>
                <w:iCs/>
                <w:sz w:val="20"/>
                <w:szCs w:val="20"/>
              </w:rPr>
              <w:t xml:space="preserve"> </w:t>
            </w:r>
            <w:r w:rsidRPr="0003648D">
              <w:rPr>
                <w:iCs/>
                <w:sz w:val="20"/>
                <w:szCs w:val="20"/>
              </w:rPr>
              <w:t>Reserve Discount Factor for Controllable Load Resources carrying Ancillary Service Resource Responsibility</w:t>
            </w:r>
          </w:p>
        </w:tc>
      </w:tr>
      <w:tr w:rsidR="00BA7A09" w:rsidRPr="0003648D" w14:paraId="0344C44F" w14:textId="77777777" w:rsidTr="00FF6149">
        <w:tc>
          <w:tcPr>
            <w:tcW w:w="1465" w:type="dxa"/>
          </w:tcPr>
          <w:p w14:paraId="42AA3FC4" w14:textId="77777777" w:rsidR="00BA7A09" w:rsidRPr="0003648D" w:rsidRDefault="00BA7A09" w:rsidP="00FF6149">
            <w:pPr>
              <w:spacing w:after="60"/>
              <w:rPr>
                <w:iCs/>
                <w:sz w:val="20"/>
                <w:szCs w:val="20"/>
              </w:rPr>
            </w:pPr>
            <w:r w:rsidRPr="0003648D">
              <w:rPr>
                <w:iCs/>
                <w:sz w:val="20"/>
                <w:szCs w:val="20"/>
              </w:rPr>
              <w:t>LRDF_2</w:t>
            </w:r>
          </w:p>
        </w:tc>
        <w:tc>
          <w:tcPr>
            <w:tcW w:w="1080" w:type="dxa"/>
          </w:tcPr>
          <w:p w14:paraId="185D1813" w14:textId="77777777" w:rsidR="00BA7A09" w:rsidRPr="0003648D" w:rsidRDefault="00BA7A09" w:rsidP="00FF6149">
            <w:pPr>
              <w:spacing w:after="60"/>
              <w:rPr>
                <w:iCs/>
                <w:sz w:val="20"/>
                <w:szCs w:val="20"/>
              </w:rPr>
            </w:pPr>
          </w:p>
        </w:tc>
        <w:tc>
          <w:tcPr>
            <w:tcW w:w="7295" w:type="dxa"/>
          </w:tcPr>
          <w:p w14:paraId="46714A86" w14:textId="77777777" w:rsidR="00BA7A09" w:rsidRPr="0003648D" w:rsidRDefault="00BA7A09" w:rsidP="00FF6149">
            <w:pPr>
              <w:spacing w:after="60"/>
              <w:rPr>
                <w:iCs/>
                <w:sz w:val="20"/>
                <w:szCs w:val="20"/>
              </w:rPr>
            </w:pPr>
            <w:r w:rsidRPr="0003648D">
              <w:rPr>
                <w:iCs/>
                <w:sz w:val="20"/>
                <w:szCs w:val="20"/>
              </w:rPr>
              <w:t>The currently approved Load Resource</w:t>
            </w:r>
            <w:r w:rsidRPr="0003648D">
              <w:rPr>
                <w:rFonts w:ascii="Times New Roman Bold" w:hAnsi="Times New Roman Bold"/>
                <w:iCs/>
                <w:sz w:val="20"/>
                <w:szCs w:val="20"/>
              </w:rPr>
              <w:t xml:space="preserve"> </w:t>
            </w:r>
            <w:r w:rsidRPr="0003648D">
              <w:rPr>
                <w:iCs/>
                <w:sz w:val="20"/>
                <w:szCs w:val="20"/>
              </w:rPr>
              <w:t>Reserve Discount Factor for Controllable Load Resources not carrying Ancillary Service Resource Responsibility</w:t>
            </w:r>
          </w:p>
        </w:tc>
      </w:tr>
      <w:tr w:rsidR="00BA7A09" w:rsidRPr="0003648D" w14:paraId="11912ED0" w14:textId="77777777" w:rsidTr="00FF6149">
        <w:tc>
          <w:tcPr>
            <w:tcW w:w="1465" w:type="dxa"/>
          </w:tcPr>
          <w:p w14:paraId="002BC513" w14:textId="77777777" w:rsidR="00BA7A09" w:rsidRPr="0003648D" w:rsidRDefault="00BA7A09" w:rsidP="00FF6149">
            <w:pPr>
              <w:spacing w:after="60"/>
              <w:rPr>
                <w:iCs/>
                <w:sz w:val="20"/>
                <w:szCs w:val="20"/>
              </w:rPr>
            </w:pPr>
            <w:r w:rsidRPr="0003648D">
              <w:rPr>
                <w:iCs/>
                <w:sz w:val="20"/>
                <w:szCs w:val="20"/>
              </w:rPr>
              <w:t>NFRC</w:t>
            </w:r>
          </w:p>
        </w:tc>
        <w:tc>
          <w:tcPr>
            <w:tcW w:w="1080" w:type="dxa"/>
          </w:tcPr>
          <w:p w14:paraId="2A340A20" w14:textId="77777777" w:rsidR="00BA7A09" w:rsidRPr="0003648D" w:rsidRDefault="00BA7A09" w:rsidP="00FF6149">
            <w:pPr>
              <w:spacing w:after="60"/>
              <w:rPr>
                <w:iCs/>
                <w:sz w:val="20"/>
                <w:szCs w:val="20"/>
              </w:rPr>
            </w:pPr>
            <w:r w:rsidRPr="0003648D">
              <w:rPr>
                <w:iCs/>
                <w:sz w:val="20"/>
                <w:szCs w:val="20"/>
              </w:rPr>
              <w:t>MW</w:t>
            </w:r>
          </w:p>
        </w:tc>
        <w:tc>
          <w:tcPr>
            <w:tcW w:w="7295" w:type="dxa"/>
          </w:tcPr>
          <w:p w14:paraId="29753C25" w14:textId="77777777" w:rsidR="00BA7A09" w:rsidRPr="0003648D" w:rsidRDefault="00BA7A09" w:rsidP="00FF6149">
            <w:pPr>
              <w:spacing w:after="60"/>
              <w:rPr>
                <w:iCs/>
                <w:sz w:val="20"/>
                <w:szCs w:val="20"/>
              </w:rPr>
            </w:pPr>
            <w:r w:rsidRPr="0003648D">
              <w:rPr>
                <w:iCs/>
                <w:sz w:val="20"/>
                <w:szCs w:val="20"/>
              </w:rPr>
              <w:t>Non-Frequency Responsive Capacity</w:t>
            </w:r>
          </w:p>
        </w:tc>
      </w:tr>
    </w:tbl>
    <w:p w14:paraId="09BD8D19" w14:textId="77777777" w:rsidR="00BA7A09" w:rsidRPr="0003648D" w:rsidRDefault="00BA7A09" w:rsidP="00BA7A09">
      <w:pPr>
        <w:spacing w:before="240" w:after="240"/>
        <w:ind w:left="720" w:hanging="720"/>
        <w:rPr>
          <w:szCs w:val="20"/>
        </w:rPr>
      </w:pPr>
      <w:r w:rsidRPr="0003648D">
        <w:rPr>
          <w:szCs w:val="20"/>
        </w:rPr>
        <w:t>(2)</w:t>
      </w:r>
      <w:r w:rsidRPr="0003648D">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7DAC003" w14:textId="77777777" w:rsidR="00BA7A09" w:rsidRPr="0003648D" w:rsidRDefault="00BA7A09" w:rsidP="00BA7A09">
      <w:pPr>
        <w:spacing w:after="240"/>
        <w:ind w:left="720" w:hanging="720"/>
        <w:rPr>
          <w:szCs w:val="20"/>
        </w:rPr>
      </w:pPr>
      <w:r w:rsidRPr="0003648D">
        <w:rPr>
          <w:szCs w:val="20"/>
        </w:rPr>
        <w:t>(3)</w:t>
      </w:r>
      <w:r w:rsidRPr="0003648D">
        <w:rPr>
          <w:szCs w:val="20"/>
        </w:rPr>
        <w:tab/>
        <w:t>The Load Resource</w:t>
      </w:r>
      <w:r w:rsidRPr="0003648D">
        <w:rPr>
          <w:rFonts w:ascii="Times New Roman Bold" w:hAnsi="Times New Roman Bold"/>
          <w:szCs w:val="20"/>
        </w:rPr>
        <w:t xml:space="preserve"> </w:t>
      </w:r>
      <w:r w:rsidRPr="0003648D">
        <w:rPr>
          <w:szCs w:val="20"/>
        </w:rPr>
        <w:t>Reserve Discount Factors (RDFs) for Controllable Load Resources (LRDF_1 and LRDF_2) shall be subject to review and approval by TAC.</w:t>
      </w:r>
    </w:p>
    <w:p w14:paraId="2E051B51" w14:textId="77777777" w:rsidR="00BA7A09" w:rsidRPr="0003648D" w:rsidRDefault="00BA7A09" w:rsidP="00BA7A09">
      <w:pPr>
        <w:ind w:left="720" w:hanging="720"/>
        <w:rPr>
          <w:szCs w:val="20"/>
        </w:rPr>
      </w:pPr>
      <w:r w:rsidRPr="0003648D">
        <w:rPr>
          <w:szCs w:val="20"/>
        </w:rPr>
        <w:t xml:space="preserve">(4) </w:t>
      </w:r>
      <w:r w:rsidRPr="0003648D">
        <w:rPr>
          <w:szCs w:val="20"/>
        </w:rPr>
        <w:tab/>
        <w:t>The RDFs used in the PRC calculation shall be posted to the MIS Public Area no later than three Business Days after approval.</w:t>
      </w:r>
    </w:p>
    <w:p w14:paraId="14F5BF4E" w14:textId="77777777" w:rsidR="00BA7A09" w:rsidRPr="0003648D" w:rsidRDefault="00BA7A09" w:rsidP="00BA7A09">
      <w:pPr>
        <w:keepNext/>
        <w:tabs>
          <w:tab w:val="left" w:pos="1800"/>
        </w:tabs>
        <w:spacing w:before="480" w:after="240"/>
        <w:ind w:left="1800" w:hanging="1800"/>
        <w:outlineLvl w:val="5"/>
        <w:rPr>
          <w:b/>
          <w:bCs/>
          <w:szCs w:val="22"/>
        </w:rPr>
      </w:pPr>
      <w:r w:rsidRPr="0003648D">
        <w:rPr>
          <w:b/>
          <w:bCs/>
          <w:szCs w:val="22"/>
        </w:rPr>
        <w:lastRenderedPageBreak/>
        <w:t>6.5.7.6.2.2</w:t>
      </w:r>
      <w:r w:rsidRPr="0003648D">
        <w:rPr>
          <w:b/>
          <w:bCs/>
          <w:szCs w:val="22"/>
        </w:rPr>
        <w:tab/>
        <w:t xml:space="preserve">Deployment of </w:t>
      </w:r>
      <w:del w:id="1850" w:author="STEC 042618" w:date="2018-04-16T16:30:00Z">
        <w:r w:rsidRPr="0003648D" w:rsidDel="00365E18">
          <w:rPr>
            <w:b/>
            <w:bCs/>
            <w:szCs w:val="22"/>
          </w:rPr>
          <w:delText xml:space="preserve">Responsive </w:delText>
        </w:r>
      </w:del>
      <w:ins w:id="1851" w:author="STEC 042618" w:date="2018-04-16T16:30:00Z">
        <w:r w:rsidR="00365E18" w:rsidRPr="0003648D">
          <w:rPr>
            <w:b/>
            <w:bCs/>
            <w:szCs w:val="22"/>
          </w:rPr>
          <w:t xml:space="preserve">Frequency </w:t>
        </w:r>
      </w:ins>
      <w:del w:id="1852" w:author="STEC 042618" w:date="2018-04-19T14:18:00Z">
        <w:r w:rsidRPr="0003648D" w:rsidDel="006F2F4D">
          <w:rPr>
            <w:b/>
            <w:bCs/>
            <w:szCs w:val="22"/>
          </w:rPr>
          <w:delText xml:space="preserve">Reserve </w:delText>
        </w:r>
      </w:del>
      <w:ins w:id="1853" w:author="STEC 042618" w:date="2018-04-19T14:18:00Z">
        <w:r w:rsidR="006F2F4D" w:rsidRPr="0003648D">
          <w:rPr>
            <w:b/>
            <w:bCs/>
            <w:szCs w:val="22"/>
          </w:rPr>
          <w:t xml:space="preserve">Response </w:t>
        </w:r>
      </w:ins>
      <w:r w:rsidRPr="0003648D">
        <w:rPr>
          <w:b/>
          <w:bCs/>
          <w:szCs w:val="22"/>
        </w:rPr>
        <w:t>Service</w:t>
      </w:r>
      <w:ins w:id="1854" w:author="STEC 042618" w:date="2018-04-16T16:30:00Z">
        <w:r w:rsidR="00365E18" w:rsidRPr="0003648D">
          <w:rPr>
            <w:b/>
            <w:bCs/>
            <w:szCs w:val="22"/>
          </w:rPr>
          <w:t xml:space="preserve"> (FRS)</w:t>
        </w:r>
      </w:ins>
    </w:p>
    <w:p w14:paraId="32B8D4C0" w14:textId="77777777" w:rsidR="00BA7A09" w:rsidRPr="0003648D" w:rsidRDefault="00BA7A09" w:rsidP="00BA7A09">
      <w:pPr>
        <w:spacing w:after="240"/>
        <w:ind w:left="720" w:hanging="720"/>
        <w:rPr>
          <w:szCs w:val="20"/>
        </w:rPr>
      </w:pPr>
      <w:r w:rsidRPr="0003648D">
        <w:rPr>
          <w:szCs w:val="20"/>
        </w:rPr>
        <w:t>(1)</w:t>
      </w:r>
      <w:r w:rsidRPr="0003648D">
        <w:rPr>
          <w:szCs w:val="20"/>
        </w:rPr>
        <w:tab/>
      </w:r>
      <w:ins w:id="1855" w:author="STEC 042618" w:date="2018-04-16T16:30:00Z">
        <w:r w:rsidR="00365E18" w:rsidRPr="0003648D">
          <w:rPr>
            <w:szCs w:val="20"/>
          </w:rPr>
          <w:t>F</w:t>
        </w:r>
      </w:ins>
      <w:del w:id="1856" w:author="STEC 042618" w:date="2018-04-16T16:30:00Z">
        <w:r w:rsidRPr="0003648D" w:rsidDel="00365E18">
          <w:rPr>
            <w:szCs w:val="20"/>
          </w:rPr>
          <w:delText>R</w:delText>
        </w:r>
      </w:del>
      <w:r w:rsidRPr="0003648D">
        <w:rPr>
          <w:szCs w:val="20"/>
        </w:rPr>
        <w:t>RS is intended to:</w:t>
      </w:r>
    </w:p>
    <w:p w14:paraId="77C6932D" w14:textId="77777777" w:rsidR="00BA7A09" w:rsidRPr="0003648D" w:rsidRDefault="00BA7A09" w:rsidP="00BA7A09">
      <w:pPr>
        <w:spacing w:after="240"/>
        <w:ind w:left="1440" w:hanging="720"/>
        <w:rPr>
          <w:szCs w:val="20"/>
        </w:rPr>
      </w:pPr>
      <w:r w:rsidRPr="0003648D">
        <w:rPr>
          <w:szCs w:val="20"/>
        </w:rPr>
        <w:t>(a)</w:t>
      </w:r>
      <w:r w:rsidRPr="0003648D">
        <w:rPr>
          <w:szCs w:val="20"/>
        </w:rPr>
        <w:tab/>
        <w:t xml:space="preserve">Help restore the frequency </w:t>
      </w:r>
      <w:ins w:id="1857" w:author="STEC 042618" w:date="2018-04-16T16:30:00Z">
        <w:r w:rsidR="00365E18" w:rsidRPr="0003648D">
          <w:rPr>
            <w:szCs w:val="20"/>
          </w:rPr>
          <w:t>within the first few seconds of a significant frequency deviation of the interconnected transmission system</w:t>
        </w:r>
      </w:ins>
      <w:del w:id="1858" w:author="STEC" w:date="2017-11-08T15:44:00Z">
        <w:r w:rsidRPr="0003648D" w:rsidDel="006E5672">
          <w:rPr>
            <w:szCs w:val="20"/>
          </w:rPr>
          <w:delText>within the first few seconds of a significant frequency deviation of the interconnected transmission system</w:delText>
        </w:r>
      </w:del>
      <w:ins w:id="1859" w:author="STEC" w:date="2017-11-08T15:44:00Z">
        <w:del w:id="1860" w:author="STEC 042618" w:date="2018-04-16T16:31:00Z">
          <w:r w:rsidRPr="0003648D" w:rsidDel="00365E18">
            <w:rPr>
              <w:szCs w:val="20"/>
            </w:rPr>
            <w:delText>following significant depletion of PFRS</w:delText>
          </w:r>
        </w:del>
      </w:ins>
      <w:r w:rsidRPr="0003648D">
        <w:rPr>
          <w:szCs w:val="20"/>
        </w:rPr>
        <w:t>;</w:t>
      </w:r>
      <w:ins w:id="1861" w:author="STEC 042618" w:date="2018-04-26T10:04:00Z">
        <w:r w:rsidR="004C2043" w:rsidRPr="0003648D">
          <w:rPr>
            <w:szCs w:val="20"/>
          </w:rPr>
          <w:t xml:space="preserve"> and</w:t>
        </w:r>
      </w:ins>
    </w:p>
    <w:p w14:paraId="180925DA" w14:textId="77777777" w:rsidR="00BA7A09" w:rsidRPr="0003648D" w:rsidDel="00CE64B6" w:rsidRDefault="00BA7A09" w:rsidP="00BA7A09">
      <w:pPr>
        <w:spacing w:after="240"/>
        <w:ind w:left="1440" w:hanging="720"/>
        <w:rPr>
          <w:del w:id="1862" w:author="STEC 042618" w:date="2018-04-25T10:55:00Z"/>
          <w:szCs w:val="20"/>
        </w:rPr>
      </w:pPr>
      <w:r w:rsidRPr="0003648D">
        <w:rPr>
          <w:szCs w:val="20"/>
        </w:rPr>
        <w:t>(b)</w:t>
      </w:r>
      <w:r w:rsidRPr="0003648D">
        <w:rPr>
          <w:szCs w:val="20"/>
        </w:rPr>
        <w:tab/>
        <w:t>Provide energy during the implementation of an EEA</w:t>
      </w:r>
      <w:ins w:id="1863" w:author="STEC 042618" w:date="2018-04-26T10:04:00Z">
        <w:r w:rsidR="004C2043" w:rsidRPr="0003648D">
          <w:rPr>
            <w:szCs w:val="20"/>
          </w:rPr>
          <w:t>.</w:t>
        </w:r>
      </w:ins>
      <w:del w:id="1864" w:author="STEC 042618" w:date="2018-04-25T10:55:00Z">
        <w:r w:rsidRPr="0003648D" w:rsidDel="00CE64B6">
          <w:rPr>
            <w:szCs w:val="20"/>
          </w:rPr>
          <w:delText>; and</w:delText>
        </w:r>
      </w:del>
    </w:p>
    <w:p w14:paraId="31FDE374" w14:textId="77777777" w:rsidR="00BA7A09" w:rsidRPr="0003648D" w:rsidRDefault="00BA7A09" w:rsidP="00CE64B6">
      <w:pPr>
        <w:spacing w:after="240"/>
        <w:ind w:left="1440" w:hanging="720"/>
        <w:rPr>
          <w:szCs w:val="20"/>
        </w:rPr>
      </w:pPr>
      <w:del w:id="1865" w:author="STEC 042618" w:date="2018-04-25T10:55:00Z">
        <w:r w:rsidRPr="0003648D" w:rsidDel="00CE64B6">
          <w:rPr>
            <w:szCs w:val="20"/>
          </w:rPr>
          <w:delText>(c)</w:delText>
        </w:r>
        <w:r w:rsidRPr="0003648D" w:rsidDel="00CE64B6">
          <w:rPr>
            <w:szCs w:val="20"/>
          </w:rPr>
          <w:tab/>
        </w:r>
      </w:del>
      <w:del w:id="1866" w:author="STEC 042618" w:date="2018-04-16T16:31:00Z">
        <w:r w:rsidRPr="0003648D" w:rsidDel="00365E18">
          <w:rPr>
            <w:szCs w:val="20"/>
          </w:rPr>
          <w:delText>Provide backup Reg-Up.</w:delText>
        </w:r>
      </w:del>
    </w:p>
    <w:p w14:paraId="740BA903" w14:textId="77777777" w:rsidR="00BA7A09" w:rsidRPr="0003648D" w:rsidRDefault="00BA7A09" w:rsidP="00BA7A09">
      <w:pPr>
        <w:spacing w:after="240"/>
        <w:ind w:left="720" w:hanging="720"/>
        <w:rPr>
          <w:szCs w:val="20"/>
        </w:rPr>
      </w:pPr>
      <w:r w:rsidRPr="0003648D">
        <w:rPr>
          <w:szCs w:val="20"/>
        </w:rPr>
        <w:t>(2)</w:t>
      </w:r>
      <w:r w:rsidRPr="0003648D">
        <w:rPr>
          <w:szCs w:val="20"/>
        </w:rPr>
        <w:tab/>
        <w:t xml:space="preserve">ERCOT shall deploy </w:t>
      </w:r>
      <w:ins w:id="1867" w:author="STEC 042618" w:date="2018-04-16T16:32:00Z">
        <w:r w:rsidR="00365E18" w:rsidRPr="0003648D">
          <w:rPr>
            <w:szCs w:val="20"/>
          </w:rPr>
          <w:t>F</w:t>
        </w:r>
      </w:ins>
      <w:del w:id="1868" w:author="STEC 042618" w:date="2018-04-16T16:32:00Z">
        <w:r w:rsidRPr="0003648D" w:rsidDel="00365E18">
          <w:rPr>
            <w:szCs w:val="20"/>
          </w:rPr>
          <w:delText>R</w:delText>
        </w:r>
      </w:del>
      <w:r w:rsidRPr="0003648D">
        <w:rPr>
          <w:szCs w:val="20"/>
        </w:rPr>
        <w:t>RS to meet NERC Control Performance Standards and other performance criteria as specified in these Protocols and the Operating Guides, by one or more of the following:</w:t>
      </w:r>
    </w:p>
    <w:p w14:paraId="7E5FCA0D" w14:textId="77777777" w:rsidR="00BA7A09" w:rsidRPr="0003648D" w:rsidRDefault="00BA7A09" w:rsidP="00BA7A09">
      <w:pPr>
        <w:spacing w:after="240"/>
        <w:ind w:left="1440" w:hanging="720"/>
        <w:rPr>
          <w:szCs w:val="20"/>
        </w:rPr>
      </w:pPr>
      <w:r w:rsidRPr="0003648D">
        <w:rPr>
          <w:szCs w:val="20"/>
        </w:rPr>
        <w:t>(a)</w:t>
      </w:r>
      <w:r w:rsidRPr="0003648D">
        <w:rPr>
          <w:szCs w:val="20"/>
        </w:rPr>
        <w:tab/>
      </w:r>
      <w:del w:id="1869" w:author="STEC 042618" w:date="2018-04-16T16:32:00Z">
        <w:r w:rsidRPr="0003648D" w:rsidDel="00365E18">
          <w:rPr>
            <w:szCs w:val="20"/>
          </w:rPr>
          <w:delText>RRS energy deployment by providing</w:delText>
        </w:r>
      </w:del>
      <w:ins w:id="1870" w:author="STEC" w:date="2017-11-08T15:46:00Z">
        <w:del w:id="1871" w:author="STEC 042618" w:date="2018-04-16T16:32:00Z">
          <w:r w:rsidRPr="0003648D" w:rsidDel="00365E18">
            <w:rPr>
              <w:szCs w:val="20"/>
            </w:rPr>
            <w:delText>following significant depletion of</w:delText>
          </w:r>
        </w:del>
      </w:ins>
      <w:del w:id="1872" w:author="STEC 042618" w:date="2018-04-16T16:32:00Z">
        <w:r w:rsidRPr="0003648D" w:rsidDel="00365E18">
          <w:rPr>
            <w:szCs w:val="20"/>
          </w:rPr>
          <w:delText xml:space="preserve"> Primary Frequency Response</w:delText>
        </w:r>
      </w:del>
      <w:ins w:id="1873" w:author="STEC" w:date="2017-11-08T15:46:00Z">
        <w:del w:id="1874" w:author="STEC 042618" w:date="2018-04-16T16:32:00Z">
          <w:r w:rsidRPr="0003648D" w:rsidDel="00365E18">
            <w:rPr>
              <w:szCs w:val="20"/>
            </w:rPr>
            <w:delText>PFRS</w:delText>
          </w:r>
        </w:del>
      </w:ins>
      <w:del w:id="1875" w:author="STEC 042618" w:date="2018-04-16T16:32:00Z">
        <w:r w:rsidRPr="0003648D" w:rsidDel="00365E18">
          <w:rPr>
            <w:szCs w:val="20"/>
          </w:rPr>
          <w:delText xml:space="preserve"> as a result of a significant frequency deviation</w:delText>
        </w:r>
      </w:del>
      <w:r w:rsidRPr="0003648D">
        <w:rPr>
          <w:szCs w:val="20"/>
        </w:rPr>
        <w:t>;</w:t>
      </w:r>
      <w:ins w:id="1876" w:author="STEC 042618" w:date="2018-04-25T11:02:00Z">
        <w:r w:rsidR="00CE64B6" w:rsidRPr="0003648D">
          <w:rPr>
            <w:szCs w:val="20"/>
          </w:rPr>
          <w:t>FRS energy deployment b</w:t>
        </w:r>
      </w:ins>
      <w:ins w:id="1877" w:author="STEC 042618" w:date="2018-04-25T11:03:00Z">
        <w:r w:rsidR="002F64C9" w:rsidRPr="0003648D">
          <w:rPr>
            <w:szCs w:val="20"/>
          </w:rPr>
          <w:t>y automatic G</w:t>
        </w:r>
        <w:r w:rsidR="00CE64B6" w:rsidRPr="0003648D">
          <w:rPr>
            <w:szCs w:val="20"/>
          </w:rPr>
          <w:t>overnor response as a result of frequency deviation;</w:t>
        </w:r>
      </w:ins>
    </w:p>
    <w:p w14:paraId="3BD75F91" w14:textId="77777777" w:rsidR="00BA7A09" w:rsidRPr="0003648D" w:rsidRDefault="00BA7A09" w:rsidP="00BA7A09">
      <w:pPr>
        <w:spacing w:after="240"/>
        <w:ind w:left="1440" w:hanging="720"/>
        <w:rPr>
          <w:szCs w:val="20"/>
        </w:rPr>
      </w:pPr>
      <w:r w:rsidRPr="0003648D">
        <w:rPr>
          <w:szCs w:val="20"/>
        </w:rPr>
        <w:t>(b)</w:t>
      </w:r>
      <w:r w:rsidRPr="0003648D">
        <w:rPr>
          <w:szCs w:val="20"/>
        </w:rPr>
        <w:tab/>
        <w:t xml:space="preserve">Through use of an automatic Dispatch Instruction signal to deploy </w:t>
      </w:r>
      <w:del w:id="1878" w:author="STEC 042618" w:date="2018-04-19T14:19:00Z">
        <w:r w:rsidRPr="0003648D" w:rsidDel="006F2F4D">
          <w:rPr>
            <w:szCs w:val="20"/>
          </w:rPr>
          <w:delText>R</w:delText>
        </w:r>
      </w:del>
      <w:ins w:id="1879" w:author="STEC 042618" w:date="2018-04-19T14:19:00Z">
        <w:r w:rsidR="006F2F4D" w:rsidRPr="0003648D">
          <w:rPr>
            <w:szCs w:val="20"/>
          </w:rPr>
          <w:t>F</w:t>
        </w:r>
      </w:ins>
      <w:r w:rsidRPr="0003648D">
        <w:rPr>
          <w:szCs w:val="20"/>
        </w:rPr>
        <w:t xml:space="preserve">RS capacity from Generation Resources or deploy </w:t>
      </w:r>
      <w:del w:id="1880" w:author="STEC 042618" w:date="2018-04-19T14:19:00Z">
        <w:r w:rsidRPr="0003648D" w:rsidDel="006F2F4D">
          <w:rPr>
            <w:szCs w:val="20"/>
          </w:rPr>
          <w:delText>R</w:delText>
        </w:r>
      </w:del>
      <w:ins w:id="1881" w:author="STEC 042618" w:date="2018-04-19T14:19:00Z">
        <w:r w:rsidR="006F2F4D" w:rsidRPr="0003648D">
          <w:rPr>
            <w:szCs w:val="20"/>
          </w:rPr>
          <w:t>F</w:t>
        </w:r>
      </w:ins>
      <w:r w:rsidRPr="0003648D">
        <w:rPr>
          <w:szCs w:val="20"/>
        </w:rPr>
        <w:t>RS capacity from Controllable Load Resources</w:t>
      </w:r>
      <w:ins w:id="1882" w:author="STEC 042618" w:date="2018-04-16T16:32:00Z">
        <w:r w:rsidR="00365E18" w:rsidRPr="0003648D">
          <w:rPr>
            <w:szCs w:val="20"/>
          </w:rPr>
          <w:t xml:space="preserve"> during EEA</w:t>
        </w:r>
      </w:ins>
      <w:r w:rsidRPr="0003648D">
        <w:rPr>
          <w:szCs w:val="20"/>
        </w:rPr>
        <w:t xml:space="preserve">; </w:t>
      </w:r>
    </w:p>
    <w:p w14:paraId="507A077B" w14:textId="77777777" w:rsidR="00BA7A09" w:rsidRPr="0003648D" w:rsidRDefault="00BA7A09" w:rsidP="00BA7A09">
      <w:pPr>
        <w:spacing w:after="240"/>
        <w:ind w:left="1440" w:hanging="720"/>
        <w:rPr>
          <w:szCs w:val="20"/>
        </w:rPr>
      </w:pPr>
      <w:r w:rsidRPr="0003648D">
        <w:rPr>
          <w:szCs w:val="20"/>
        </w:rPr>
        <w:t>(c)</w:t>
      </w:r>
      <w:r w:rsidRPr="0003648D">
        <w:rPr>
          <w:szCs w:val="20"/>
        </w:rPr>
        <w:tab/>
        <w:t xml:space="preserve">By Dispatch Instructions for deployment of </w:t>
      </w:r>
      <w:ins w:id="1883" w:author="STEC 042618" w:date="2018-04-16T16:33:00Z">
        <w:r w:rsidR="00365E18" w:rsidRPr="0003648D">
          <w:rPr>
            <w:szCs w:val="20"/>
          </w:rPr>
          <w:t>F</w:t>
        </w:r>
      </w:ins>
      <w:del w:id="1884" w:author="STEC 042618" w:date="2018-04-16T16:33:00Z">
        <w:r w:rsidRPr="0003648D" w:rsidDel="00365E18">
          <w:rPr>
            <w:szCs w:val="20"/>
          </w:rPr>
          <w:delText>R</w:delText>
        </w:r>
      </w:del>
      <w:r w:rsidRPr="0003648D">
        <w:rPr>
          <w:szCs w:val="20"/>
        </w:rPr>
        <w:t>RS energy from a Load Resource, excluding Controllable Load Resources, by an electronic Messaging System; and</w:t>
      </w:r>
    </w:p>
    <w:p w14:paraId="747DD04C" w14:textId="77777777" w:rsidR="00BA7A09" w:rsidRPr="0003648D" w:rsidRDefault="00BA7A09" w:rsidP="00BA7A09">
      <w:pPr>
        <w:spacing w:after="240"/>
        <w:ind w:left="1440" w:hanging="720"/>
        <w:rPr>
          <w:szCs w:val="20"/>
        </w:rPr>
      </w:pPr>
      <w:r w:rsidRPr="0003648D">
        <w:rPr>
          <w:szCs w:val="20"/>
        </w:rPr>
        <w:t>(d)</w:t>
      </w:r>
      <w:r w:rsidRPr="0003648D">
        <w:rPr>
          <w:szCs w:val="20"/>
        </w:rPr>
        <w:tab/>
      </w:r>
      <w:ins w:id="1885" w:author="STEC 042618" w:date="2018-04-16T16:33:00Z">
        <w:r w:rsidR="00365E18" w:rsidRPr="0003648D">
          <w:rPr>
            <w:szCs w:val="20"/>
          </w:rPr>
          <w:t>F</w:t>
        </w:r>
      </w:ins>
      <w:del w:id="1886" w:author="STEC 042618" w:date="2018-04-16T16:33:00Z">
        <w:r w:rsidRPr="0003648D" w:rsidDel="00365E18">
          <w:rPr>
            <w:szCs w:val="20"/>
          </w:rPr>
          <w:delText>R</w:delText>
        </w:r>
      </w:del>
      <w:r w:rsidRPr="0003648D">
        <w:rPr>
          <w:szCs w:val="20"/>
        </w:rPr>
        <w:t>RS energy deployment by automatic action of high-set under-frequency relays as a result of a significant frequency deviation.</w:t>
      </w:r>
    </w:p>
    <w:p w14:paraId="19ACF2EA" w14:textId="77777777" w:rsidR="00BA7A09" w:rsidRPr="0003648D" w:rsidRDefault="00BA7A09" w:rsidP="00BA7A09">
      <w:pPr>
        <w:spacing w:after="240"/>
        <w:ind w:left="720" w:hanging="720"/>
        <w:rPr>
          <w:szCs w:val="20"/>
        </w:rPr>
      </w:pPr>
      <w:r w:rsidRPr="0003648D">
        <w:rPr>
          <w:szCs w:val="20"/>
        </w:rPr>
        <w:t>(3)</w:t>
      </w:r>
      <w:r w:rsidRPr="0003648D">
        <w:rPr>
          <w:szCs w:val="20"/>
        </w:rPr>
        <w:tab/>
        <w:t xml:space="preserve">ERCOT shall deploy </w:t>
      </w:r>
      <w:ins w:id="1887" w:author="STEC 042618" w:date="2018-04-16T16:33:00Z">
        <w:r w:rsidR="00365E18" w:rsidRPr="0003648D">
          <w:rPr>
            <w:szCs w:val="20"/>
          </w:rPr>
          <w:t>F</w:t>
        </w:r>
      </w:ins>
      <w:del w:id="1888" w:author="STEC 042618" w:date="2018-04-16T16:33:00Z">
        <w:r w:rsidRPr="0003648D" w:rsidDel="00365E18">
          <w:rPr>
            <w:szCs w:val="20"/>
          </w:rPr>
          <w:delText>R</w:delText>
        </w:r>
      </w:del>
      <w:r w:rsidRPr="0003648D">
        <w:rPr>
          <w:szCs w:val="20"/>
        </w:rPr>
        <w:t xml:space="preserve">RS to respond to a frequency deviation when the power requirement to restore frequency to normal ACE in ten minutes exceeds the Reg-Up ramping capability.  Deployment of </w:t>
      </w:r>
      <w:ins w:id="1889" w:author="STEC 042618" w:date="2018-04-16T16:33:00Z">
        <w:r w:rsidR="00365E18" w:rsidRPr="0003648D">
          <w:rPr>
            <w:szCs w:val="20"/>
          </w:rPr>
          <w:t>F</w:t>
        </w:r>
      </w:ins>
      <w:del w:id="1890" w:author="STEC 042618" w:date="2018-04-16T16:33:00Z">
        <w:r w:rsidRPr="0003648D" w:rsidDel="00365E18">
          <w:rPr>
            <w:szCs w:val="20"/>
          </w:rPr>
          <w:delText>R</w:delText>
        </w:r>
      </w:del>
      <w:r w:rsidRPr="0003648D">
        <w:rPr>
          <w:szCs w:val="20"/>
        </w:rPr>
        <w:t>RS on Load Resources, excluding Controllable Load Resources, must be as described in Section 6.5.9.4, Energy Emergency Alert.</w:t>
      </w:r>
    </w:p>
    <w:p w14:paraId="1AEFC5DD" w14:textId="77777777" w:rsidR="00BA7A09" w:rsidRPr="0003648D" w:rsidRDefault="00BA7A09" w:rsidP="00BA7A09">
      <w:pPr>
        <w:spacing w:after="240"/>
        <w:ind w:left="720" w:hanging="720"/>
        <w:rPr>
          <w:szCs w:val="20"/>
        </w:rPr>
      </w:pPr>
      <w:r w:rsidRPr="0003648D">
        <w:rPr>
          <w:szCs w:val="20"/>
        </w:rPr>
        <w:t>(4)</w:t>
      </w:r>
      <w:r w:rsidRPr="0003648D">
        <w:rPr>
          <w:szCs w:val="20"/>
        </w:rPr>
        <w:tab/>
        <w:t xml:space="preserve">ERCOT may deploy </w:t>
      </w:r>
      <w:ins w:id="1891" w:author="STEC 042618" w:date="2018-04-16T16:33:00Z">
        <w:r w:rsidR="00365E18" w:rsidRPr="0003648D">
          <w:rPr>
            <w:szCs w:val="20"/>
          </w:rPr>
          <w:t>F</w:t>
        </w:r>
      </w:ins>
      <w:del w:id="1892" w:author="STEC 042618" w:date="2018-04-16T16:33:00Z">
        <w:r w:rsidRPr="0003648D" w:rsidDel="00365E18">
          <w:rPr>
            <w:szCs w:val="20"/>
          </w:rPr>
          <w:delText>R</w:delText>
        </w:r>
      </w:del>
      <w:r w:rsidRPr="0003648D">
        <w:rPr>
          <w:szCs w:val="20"/>
        </w:rPr>
        <w:t>RS in response to system disturbance requirements as specified in the Operating Guides if no additional energy is available to be dispatched from SCED as determined by the Ancillary Service Capacity Monitor.</w:t>
      </w:r>
    </w:p>
    <w:p w14:paraId="7B86745E" w14:textId="77777777" w:rsidR="00BA7A09" w:rsidRPr="0003648D" w:rsidRDefault="00BA7A09" w:rsidP="00BA7A09">
      <w:pPr>
        <w:spacing w:after="240"/>
        <w:ind w:left="720" w:hanging="720"/>
        <w:rPr>
          <w:szCs w:val="20"/>
        </w:rPr>
      </w:pPr>
      <w:r w:rsidRPr="0003648D">
        <w:rPr>
          <w:szCs w:val="20"/>
        </w:rPr>
        <w:t>(5)</w:t>
      </w:r>
      <w:r w:rsidRPr="0003648D">
        <w:rPr>
          <w:szCs w:val="20"/>
        </w:rPr>
        <w:tab/>
        <w:t xml:space="preserve">Energy from </w:t>
      </w:r>
      <w:ins w:id="1893" w:author="STEC 042618" w:date="2018-04-16T16:33:00Z">
        <w:r w:rsidR="00365E18" w:rsidRPr="0003648D">
          <w:rPr>
            <w:szCs w:val="20"/>
          </w:rPr>
          <w:t>F</w:t>
        </w:r>
      </w:ins>
      <w:del w:id="1894" w:author="STEC 042618" w:date="2018-04-16T16:33:00Z">
        <w:r w:rsidRPr="0003648D" w:rsidDel="00365E18">
          <w:rPr>
            <w:szCs w:val="20"/>
          </w:rPr>
          <w:delText>R</w:delText>
        </w:r>
      </w:del>
      <w:r w:rsidRPr="0003648D">
        <w:rPr>
          <w:szCs w:val="20"/>
        </w:rPr>
        <w:t>RS Resources may also be deployed by ERCOT under Section 6.5.9, Emergency Operations.</w:t>
      </w:r>
    </w:p>
    <w:p w14:paraId="702B261E" w14:textId="77777777" w:rsidR="00BA7A09" w:rsidRPr="0003648D" w:rsidRDefault="00BA7A09" w:rsidP="00BA7A09">
      <w:pPr>
        <w:spacing w:after="240"/>
        <w:ind w:left="720" w:hanging="720"/>
        <w:rPr>
          <w:szCs w:val="20"/>
        </w:rPr>
      </w:pPr>
      <w:r w:rsidRPr="0003648D">
        <w:rPr>
          <w:szCs w:val="20"/>
        </w:rPr>
        <w:t>(6)</w:t>
      </w:r>
      <w:r w:rsidRPr="0003648D">
        <w:rPr>
          <w:szCs w:val="20"/>
        </w:rPr>
        <w:tab/>
        <w:t xml:space="preserve">ERCOT shall allocate the deployment of </w:t>
      </w:r>
      <w:ins w:id="1895" w:author="STEC 042618" w:date="2018-04-16T16:34:00Z">
        <w:r w:rsidR="00365E18" w:rsidRPr="0003648D">
          <w:rPr>
            <w:szCs w:val="20"/>
          </w:rPr>
          <w:t>F</w:t>
        </w:r>
      </w:ins>
      <w:del w:id="1896" w:author="STEC 042618" w:date="2018-04-16T16:34:00Z">
        <w:r w:rsidRPr="0003648D" w:rsidDel="00365E18">
          <w:rPr>
            <w:szCs w:val="20"/>
          </w:rPr>
          <w:delText>R</w:delText>
        </w:r>
      </w:del>
      <w:r w:rsidRPr="0003648D">
        <w:rPr>
          <w:szCs w:val="20"/>
        </w:rPr>
        <w:t xml:space="preserve">RS proportionally among QSEs that provide </w:t>
      </w:r>
      <w:ins w:id="1897" w:author="STEC 042618" w:date="2018-04-16T16:34:00Z">
        <w:r w:rsidR="00365E18" w:rsidRPr="0003648D">
          <w:rPr>
            <w:szCs w:val="20"/>
          </w:rPr>
          <w:t>F</w:t>
        </w:r>
      </w:ins>
      <w:del w:id="1898" w:author="STEC 042618" w:date="2018-04-16T16:34:00Z">
        <w:r w:rsidRPr="0003648D" w:rsidDel="00365E18">
          <w:rPr>
            <w:szCs w:val="20"/>
          </w:rPr>
          <w:delText>R</w:delText>
        </w:r>
      </w:del>
      <w:r w:rsidRPr="0003648D">
        <w:rPr>
          <w:szCs w:val="20"/>
        </w:rPr>
        <w:t xml:space="preserve">RS using Resources that are not on high-set under-frequency relays.  </w:t>
      </w:r>
    </w:p>
    <w:p w14:paraId="4262435C" w14:textId="77777777" w:rsidR="00BA7A09" w:rsidRPr="0003648D" w:rsidRDefault="00BA7A09" w:rsidP="00BA7A09">
      <w:pPr>
        <w:spacing w:after="240"/>
        <w:ind w:left="720" w:hanging="720"/>
        <w:rPr>
          <w:szCs w:val="20"/>
        </w:rPr>
      </w:pPr>
      <w:r w:rsidRPr="0003648D">
        <w:rPr>
          <w:szCs w:val="20"/>
        </w:rPr>
        <w:lastRenderedPageBreak/>
        <w:t>(7)</w:t>
      </w:r>
      <w:r w:rsidRPr="0003648D">
        <w:rPr>
          <w:szCs w:val="20"/>
        </w:rPr>
        <w:tab/>
        <w:t>ERCOT shall use the SCED</w:t>
      </w:r>
      <w:ins w:id="1899" w:author="STEC 042618" w:date="2018-04-16T16:34:00Z">
        <w:r w:rsidR="00365E18" w:rsidRPr="0003648D">
          <w:rPr>
            <w:szCs w:val="20"/>
          </w:rPr>
          <w:t>, RRS</w:t>
        </w:r>
      </w:ins>
      <w:ins w:id="1900" w:author="STEC 042618" w:date="2018-04-26T10:05:00Z">
        <w:r w:rsidR="002F64C9" w:rsidRPr="0003648D">
          <w:rPr>
            <w:szCs w:val="20"/>
          </w:rPr>
          <w:t>,</w:t>
        </w:r>
      </w:ins>
      <w:r w:rsidRPr="0003648D">
        <w:rPr>
          <w:szCs w:val="20"/>
        </w:rPr>
        <w:t xml:space="preserve"> and Non-Spin as soon as practicable to minimize the prolonged use of </w:t>
      </w:r>
      <w:ins w:id="1901" w:author="STEC 042618" w:date="2018-04-16T16:34:00Z">
        <w:r w:rsidR="00365E18" w:rsidRPr="0003648D">
          <w:rPr>
            <w:szCs w:val="20"/>
          </w:rPr>
          <w:t>F</w:t>
        </w:r>
      </w:ins>
      <w:del w:id="1902" w:author="STEC 042618" w:date="2018-04-16T16:34:00Z">
        <w:r w:rsidRPr="0003648D" w:rsidDel="00365E18">
          <w:rPr>
            <w:szCs w:val="20"/>
          </w:rPr>
          <w:delText>R</w:delText>
        </w:r>
      </w:del>
      <w:r w:rsidRPr="0003648D">
        <w:rPr>
          <w:szCs w:val="20"/>
        </w:rPr>
        <w:t>RS energy.</w:t>
      </w:r>
    </w:p>
    <w:p w14:paraId="4EBF0101" w14:textId="77777777" w:rsidR="00BA7A09" w:rsidRPr="0003648D" w:rsidRDefault="00BA7A09" w:rsidP="00BA7A09">
      <w:pPr>
        <w:spacing w:after="240"/>
        <w:ind w:left="720" w:hanging="720"/>
        <w:rPr>
          <w:szCs w:val="20"/>
        </w:rPr>
      </w:pPr>
      <w:r w:rsidRPr="0003648D">
        <w:rPr>
          <w:szCs w:val="20"/>
        </w:rPr>
        <w:t>(8)</w:t>
      </w:r>
      <w:r w:rsidRPr="0003648D">
        <w:rPr>
          <w:szCs w:val="20"/>
        </w:rPr>
        <w:tab/>
        <w:t xml:space="preserve">Once </w:t>
      </w:r>
      <w:ins w:id="1903" w:author="STEC 042618" w:date="2018-04-16T16:34:00Z">
        <w:r w:rsidR="00365E18" w:rsidRPr="0003648D">
          <w:rPr>
            <w:szCs w:val="20"/>
          </w:rPr>
          <w:t>F</w:t>
        </w:r>
      </w:ins>
      <w:del w:id="1904" w:author="STEC 042618" w:date="2018-04-16T16:34:00Z">
        <w:r w:rsidRPr="0003648D" w:rsidDel="00365E18">
          <w:rPr>
            <w:szCs w:val="20"/>
          </w:rPr>
          <w:delText>R</w:delText>
        </w:r>
      </w:del>
      <w:r w:rsidRPr="0003648D">
        <w:rPr>
          <w:szCs w:val="20"/>
        </w:rPr>
        <w:t xml:space="preserve">RS is deployed, the QSE’s obligation to deliver </w:t>
      </w:r>
      <w:ins w:id="1905" w:author="STEC 042618" w:date="2018-04-16T16:34:00Z">
        <w:r w:rsidR="00365E18" w:rsidRPr="0003648D">
          <w:rPr>
            <w:szCs w:val="20"/>
          </w:rPr>
          <w:t>F</w:t>
        </w:r>
      </w:ins>
      <w:del w:id="1906" w:author="STEC 042618" w:date="2018-04-16T16:34:00Z">
        <w:r w:rsidRPr="0003648D" w:rsidDel="00365E18">
          <w:rPr>
            <w:szCs w:val="20"/>
          </w:rPr>
          <w:delText>R</w:delText>
        </w:r>
      </w:del>
      <w:r w:rsidRPr="0003648D">
        <w:rPr>
          <w:szCs w:val="20"/>
        </w:rPr>
        <w:t xml:space="preserve">RS remains in effect until specifically instructed by ERCOT to stop providing </w:t>
      </w:r>
      <w:ins w:id="1907" w:author="STEC 042618" w:date="2018-04-16T16:34:00Z">
        <w:r w:rsidR="00365E18" w:rsidRPr="0003648D">
          <w:rPr>
            <w:szCs w:val="20"/>
          </w:rPr>
          <w:t>F</w:t>
        </w:r>
      </w:ins>
      <w:del w:id="1908" w:author="STEC 042618" w:date="2018-04-16T16:34:00Z">
        <w:r w:rsidRPr="0003648D" w:rsidDel="00365E18">
          <w:rPr>
            <w:szCs w:val="20"/>
          </w:rPr>
          <w:delText>R</w:delText>
        </w:r>
      </w:del>
      <w:r w:rsidRPr="0003648D">
        <w:rPr>
          <w:szCs w:val="20"/>
        </w:rPr>
        <w:t xml:space="preserve">RS.  However, except in an Emergency Condition, the QSE’s obligation to deliver </w:t>
      </w:r>
      <w:ins w:id="1909" w:author="STEC 042618" w:date="2018-04-16T16:34:00Z">
        <w:r w:rsidR="00365E18" w:rsidRPr="0003648D">
          <w:rPr>
            <w:szCs w:val="20"/>
          </w:rPr>
          <w:t>F</w:t>
        </w:r>
      </w:ins>
      <w:del w:id="1910" w:author="STEC 042618" w:date="2018-04-16T16:34:00Z">
        <w:r w:rsidRPr="0003648D" w:rsidDel="00365E18">
          <w:rPr>
            <w:szCs w:val="20"/>
          </w:rPr>
          <w:delText>R</w:delText>
        </w:r>
      </w:del>
      <w:r w:rsidRPr="0003648D">
        <w:rPr>
          <w:szCs w:val="20"/>
        </w:rPr>
        <w:t>RS may not exceed the period for which the service was committed.</w:t>
      </w:r>
    </w:p>
    <w:p w14:paraId="10966260" w14:textId="77777777" w:rsidR="00BA7A09" w:rsidRPr="0003648D" w:rsidRDefault="00BA7A09" w:rsidP="00BA7A09">
      <w:pPr>
        <w:spacing w:after="240"/>
        <w:ind w:left="720" w:hanging="720"/>
        <w:rPr>
          <w:szCs w:val="20"/>
        </w:rPr>
      </w:pPr>
      <w:r w:rsidRPr="0003648D">
        <w:rPr>
          <w:szCs w:val="20"/>
        </w:rPr>
        <w:t>(9)</w:t>
      </w:r>
      <w:r w:rsidRPr="0003648D">
        <w:rPr>
          <w:szCs w:val="20"/>
        </w:rPr>
        <w:tab/>
        <w:t xml:space="preserve">Following the deployment or recall of a deployment by Dispatch Instruction of </w:t>
      </w:r>
      <w:ins w:id="1911" w:author="STEC 042618" w:date="2018-04-16T16:35:00Z">
        <w:r w:rsidR="00365E18" w:rsidRPr="0003648D">
          <w:rPr>
            <w:szCs w:val="20"/>
          </w:rPr>
          <w:t>F</w:t>
        </w:r>
      </w:ins>
      <w:del w:id="1912" w:author="STEC 042618" w:date="2018-04-16T16:35:00Z">
        <w:r w:rsidRPr="0003648D" w:rsidDel="00365E18">
          <w:rPr>
            <w:szCs w:val="20"/>
          </w:rPr>
          <w:delText>R</w:delText>
        </w:r>
      </w:del>
      <w:r w:rsidRPr="0003648D">
        <w:rPr>
          <w:szCs w:val="20"/>
        </w:rPr>
        <w:t xml:space="preserve">RS, QSE shall adjust the telemetered </w:t>
      </w:r>
      <w:ins w:id="1913" w:author="STEC 042618" w:date="2018-04-16T16:35:00Z">
        <w:r w:rsidR="00365E18" w:rsidRPr="0003648D">
          <w:rPr>
            <w:szCs w:val="20"/>
          </w:rPr>
          <w:t>F</w:t>
        </w:r>
      </w:ins>
      <w:del w:id="1914" w:author="STEC 042618" w:date="2018-04-16T16:35:00Z">
        <w:r w:rsidRPr="0003648D" w:rsidDel="00365E18">
          <w:rPr>
            <w:szCs w:val="20"/>
          </w:rPr>
          <w:delText>R</w:delText>
        </w:r>
      </w:del>
      <w:r w:rsidRPr="0003648D">
        <w:rPr>
          <w:szCs w:val="20"/>
        </w:rPr>
        <w:t xml:space="preserve">RS Ancillary Service Schedule of Resources providing the service and ERCOT shall adjust the HASL and LASL based on the QSE’s telemetered Ancillary Service Schedule for </w:t>
      </w:r>
      <w:del w:id="1915" w:author="STEC 042618" w:date="2018-04-19T14:24:00Z">
        <w:r w:rsidRPr="0003648D" w:rsidDel="008C03D6">
          <w:rPr>
            <w:szCs w:val="20"/>
          </w:rPr>
          <w:delText>R</w:delText>
        </w:r>
      </w:del>
      <w:ins w:id="1916" w:author="STEC 042618" w:date="2018-04-19T14:24:00Z">
        <w:r w:rsidR="008C03D6" w:rsidRPr="0003648D">
          <w:rPr>
            <w:szCs w:val="20"/>
          </w:rPr>
          <w:t>F</w:t>
        </w:r>
      </w:ins>
      <w:r w:rsidRPr="0003648D">
        <w:rPr>
          <w:szCs w:val="20"/>
        </w:rPr>
        <w:t>RS as described in Section 6.5.7.2, Resource Limit Calculator, to account for such deployment.</w:t>
      </w:r>
    </w:p>
    <w:p w14:paraId="7448BCA3" w14:textId="77777777" w:rsidR="00BA7A09" w:rsidRPr="0003648D" w:rsidRDefault="00BA7A09" w:rsidP="00BA7A09">
      <w:pPr>
        <w:spacing w:after="240"/>
        <w:ind w:left="720" w:hanging="720"/>
        <w:rPr>
          <w:szCs w:val="20"/>
        </w:rPr>
      </w:pPr>
      <w:r w:rsidRPr="0003648D">
        <w:rPr>
          <w:szCs w:val="20"/>
        </w:rPr>
        <w:t>(10)</w:t>
      </w:r>
      <w:r w:rsidRPr="0003648D">
        <w:rPr>
          <w:szCs w:val="20"/>
        </w:rPr>
        <w:tab/>
        <w:t xml:space="preserve">QSEs providing </w:t>
      </w:r>
      <w:ins w:id="1917" w:author="STEC 042618" w:date="2018-04-16T16:35:00Z">
        <w:r w:rsidR="00365E18" w:rsidRPr="0003648D">
          <w:rPr>
            <w:szCs w:val="20"/>
          </w:rPr>
          <w:t>F</w:t>
        </w:r>
      </w:ins>
      <w:del w:id="1918" w:author="STEC 042618" w:date="2018-04-16T16:35:00Z">
        <w:r w:rsidRPr="0003648D" w:rsidDel="00365E18">
          <w:rPr>
            <w:szCs w:val="20"/>
          </w:rPr>
          <w:delText>R</w:delText>
        </w:r>
      </w:del>
      <w:r w:rsidRPr="0003648D">
        <w:rPr>
          <w:szCs w:val="20"/>
        </w:rPr>
        <w:t>RS and ERCOT shall meet the deployment performance requirements specified in Section 8, Performance Monitoring.</w:t>
      </w:r>
    </w:p>
    <w:p w14:paraId="2579A929" w14:textId="77777777" w:rsidR="00BA7A09" w:rsidRPr="0003648D" w:rsidRDefault="00BA7A09" w:rsidP="00BA7A09">
      <w:pPr>
        <w:spacing w:after="240"/>
        <w:ind w:left="720" w:hanging="720"/>
        <w:rPr>
          <w:szCs w:val="20"/>
        </w:rPr>
      </w:pPr>
      <w:r w:rsidRPr="0003648D">
        <w:rPr>
          <w:szCs w:val="20"/>
        </w:rPr>
        <w:t>(11)</w:t>
      </w:r>
      <w:r w:rsidRPr="0003648D">
        <w:rPr>
          <w:szCs w:val="20"/>
        </w:rPr>
        <w:tab/>
      </w:r>
      <w:ins w:id="1919" w:author="STEC 042618" w:date="2018-04-25T11:07:00Z">
        <w:r w:rsidR="002E6698" w:rsidRPr="0003648D">
          <w:rPr>
            <w:szCs w:val="20"/>
          </w:rPr>
          <w:t xml:space="preserve">For FRS deployment that is not automatic in response to frequency deviation, </w:t>
        </w:r>
      </w:ins>
      <w:r w:rsidRPr="0003648D">
        <w:rPr>
          <w:szCs w:val="20"/>
        </w:rPr>
        <w:t xml:space="preserve">ERCOT shall issue </w:t>
      </w:r>
      <w:ins w:id="1920" w:author="STEC 042618" w:date="2018-04-16T16:36:00Z">
        <w:r w:rsidR="00365E18" w:rsidRPr="0003648D">
          <w:rPr>
            <w:szCs w:val="20"/>
          </w:rPr>
          <w:t>F</w:t>
        </w:r>
      </w:ins>
      <w:del w:id="1921" w:author="STEC 042618" w:date="2018-04-16T16:36:00Z">
        <w:r w:rsidRPr="0003648D" w:rsidDel="00365E18">
          <w:rPr>
            <w:szCs w:val="20"/>
          </w:rPr>
          <w:delText>R</w:delText>
        </w:r>
      </w:del>
      <w:r w:rsidRPr="0003648D">
        <w:rPr>
          <w:szCs w:val="20"/>
        </w:rPr>
        <w:t xml:space="preserve">RS deployment Dispatch Instructions over ICCP for Generation Resources and Controllable Load Resources and Extensible Markup Language (XML) for all other Load Resources.  Those Dispatch Instructions must contain the MW output requested.  For Generation Resources and Controllable Load Resources from which </w:t>
      </w:r>
      <w:ins w:id="1922" w:author="STEC 042618" w:date="2018-04-16T16:36:00Z">
        <w:r w:rsidR="00365E18" w:rsidRPr="0003648D">
          <w:rPr>
            <w:szCs w:val="20"/>
          </w:rPr>
          <w:t>F</w:t>
        </w:r>
      </w:ins>
      <w:del w:id="1923" w:author="STEC 042618" w:date="2018-04-16T16:36:00Z">
        <w:r w:rsidRPr="0003648D" w:rsidDel="00365E18">
          <w:rPr>
            <w:szCs w:val="20"/>
          </w:rPr>
          <w:delText>R</w:delText>
        </w:r>
      </w:del>
      <w:r w:rsidRPr="0003648D">
        <w:rPr>
          <w:szCs w:val="20"/>
        </w:rPr>
        <w:t xml:space="preserve">RS capacity was deployed, ERCOT shall use SCED to dispatch </w:t>
      </w:r>
      <w:ins w:id="1924" w:author="STEC 042618" w:date="2018-04-16T16:36:00Z">
        <w:r w:rsidR="00365E18" w:rsidRPr="0003648D">
          <w:rPr>
            <w:szCs w:val="20"/>
          </w:rPr>
          <w:t>F</w:t>
        </w:r>
      </w:ins>
      <w:del w:id="1925" w:author="STEC 042618" w:date="2018-04-16T16:36:00Z">
        <w:r w:rsidRPr="0003648D" w:rsidDel="00365E18">
          <w:rPr>
            <w:szCs w:val="20"/>
          </w:rPr>
          <w:delText>R</w:delText>
        </w:r>
      </w:del>
      <w:r w:rsidRPr="0003648D">
        <w:rPr>
          <w:szCs w:val="20"/>
        </w:rPr>
        <w:t xml:space="preserve">RS energy.  The Base Points for those Resources includes </w:t>
      </w:r>
      <w:ins w:id="1926" w:author="STEC 042618" w:date="2018-04-16T16:36:00Z">
        <w:r w:rsidR="00365E18" w:rsidRPr="0003648D">
          <w:rPr>
            <w:szCs w:val="20"/>
          </w:rPr>
          <w:t>F</w:t>
        </w:r>
      </w:ins>
      <w:del w:id="1927" w:author="STEC 042618" w:date="2018-04-16T16:36:00Z">
        <w:r w:rsidRPr="0003648D" w:rsidDel="00365E18">
          <w:rPr>
            <w:szCs w:val="20"/>
          </w:rPr>
          <w:delText>R</w:delText>
        </w:r>
      </w:del>
      <w:r w:rsidRPr="0003648D">
        <w:rPr>
          <w:szCs w:val="20"/>
        </w:rPr>
        <w:t>RS energy as well as any other energy dispatched by SCED.</w:t>
      </w:r>
    </w:p>
    <w:p w14:paraId="475B4BC2" w14:textId="77777777" w:rsidR="00BA7A09" w:rsidRPr="0003648D" w:rsidRDefault="00BA7A09" w:rsidP="00BA7A09">
      <w:pPr>
        <w:spacing w:after="240"/>
        <w:ind w:left="720" w:hanging="720"/>
        <w:rPr>
          <w:szCs w:val="20"/>
        </w:rPr>
      </w:pPr>
      <w:r w:rsidRPr="0003648D">
        <w:rPr>
          <w:szCs w:val="20"/>
        </w:rPr>
        <w:t xml:space="preserve">(12) </w:t>
      </w:r>
      <w:r w:rsidRPr="0003648D">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14761E5B" w14:textId="77777777" w:rsidR="00BA7A09" w:rsidRPr="0003648D" w:rsidRDefault="00BA7A09" w:rsidP="00BA7A09">
      <w:pPr>
        <w:spacing w:after="240"/>
        <w:ind w:left="720" w:hanging="720"/>
        <w:rPr>
          <w:szCs w:val="20"/>
        </w:rPr>
      </w:pPr>
      <w:r w:rsidRPr="0003648D">
        <w:rPr>
          <w:szCs w:val="20"/>
        </w:rPr>
        <w:t>(13)</w:t>
      </w:r>
      <w:r w:rsidRPr="0003648D">
        <w:rPr>
          <w:szCs w:val="20"/>
        </w:rPr>
        <w:tab/>
        <w:t>The amount of RRS that a QSE can self-arrange using a Load Resource that is not a Controllable Load Resource is limited to the percentage amount of total RRS that the Load Resource can provide as specified by ERCOT.  However, a QSE may offer additional Load Resources into the ERCOT RRS Ancillary Service market.</w:t>
      </w:r>
    </w:p>
    <w:p w14:paraId="12774A79" w14:textId="77777777" w:rsidR="00BA7A09" w:rsidRPr="0003648D" w:rsidDel="00BB75C9" w:rsidRDefault="00BB75C9" w:rsidP="00BA7A09">
      <w:pPr>
        <w:pStyle w:val="H6"/>
        <w:spacing w:before="480"/>
        <w:rPr>
          <w:ins w:id="1928" w:author="STEC" w:date="2017-11-15T13:01:00Z"/>
          <w:del w:id="1929" w:author="STEC 042618" w:date="2018-04-16T16:37:00Z"/>
        </w:rPr>
      </w:pPr>
      <w:bookmarkStart w:id="1930" w:name="_Toc85611621"/>
      <w:ins w:id="1931" w:author="STEC 042618" w:date="2018-04-16T16:37:00Z">
        <w:r w:rsidRPr="0003648D" w:rsidDel="00BB75C9">
          <w:t xml:space="preserve"> </w:t>
        </w:r>
      </w:ins>
      <w:ins w:id="1932" w:author="STEC" w:date="2017-11-15T13:00:00Z">
        <w:del w:id="1933" w:author="STEC 042618" w:date="2018-04-16T16:37:00Z">
          <w:r w:rsidR="00BA7A09" w:rsidRPr="0003648D" w:rsidDel="00BB75C9">
            <w:delText>6.5.7.6.2.4</w:delText>
          </w:r>
          <w:r w:rsidR="00BA7A09" w:rsidRPr="0003648D" w:rsidDel="00BB75C9">
            <w:tab/>
            <w:delText>Deployment</w:delText>
          </w:r>
          <w:bookmarkEnd w:id="1930"/>
          <w:r w:rsidR="00BA7A09" w:rsidRPr="0003648D" w:rsidDel="00BB75C9">
            <w:delText xml:space="preserve"> of Primary Frequency Response Service</w:delText>
          </w:r>
        </w:del>
      </w:ins>
    </w:p>
    <w:p w14:paraId="0570CD64" w14:textId="77777777" w:rsidR="00BA7A09" w:rsidRPr="0003648D" w:rsidDel="00BB75C9" w:rsidRDefault="00BA7A09" w:rsidP="00BA7A09">
      <w:pPr>
        <w:spacing w:after="240"/>
        <w:ind w:left="720" w:hanging="720"/>
        <w:rPr>
          <w:ins w:id="1934" w:author="STEC" w:date="2017-11-15T13:01:00Z"/>
          <w:del w:id="1935" w:author="STEC 042618" w:date="2018-04-16T16:37:00Z"/>
          <w:szCs w:val="20"/>
        </w:rPr>
      </w:pPr>
      <w:ins w:id="1936" w:author="STEC" w:date="2017-11-15T13:01:00Z">
        <w:del w:id="1937" w:author="STEC 042618" w:date="2018-04-16T16:37:00Z">
          <w:r w:rsidRPr="0003648D" w:rsidDel="00BB75C9">
            <w:rPr>
              <w:szCs w:val="20"/>
            </w:rPr>
            <w:delText>(1)</w:delText>
          </w:r>
          <w:r w:rsidRPr="0003648D" w:rsidDel="00BB75C9">
            <w:rPr>
              <w:szCs w:val="20"/>
            </w:rPr>
            <w:tab/>
            <w:delText>P</w:delText>
          </w:r>
        </w:del>
      </w:ins>
      <w:ins w:id="1938" w:author="STEC" w:date="2017-12-27T10:58:00Z">
        <w:del w:id="1939" w:author="STEC 042618" w:date="2018-04-16T16:37:00Z">
          <w:r w:rsidRPr="0003648D" w:rsidDel="00BB75C9">
            <w:rPr>
              <w:szCs w:val="20"/>
            </w:rPr>
            <w:delText>FRS</w:delText>
          </w:r>
        </w:del>
      </w:ins>
      <w:ins w:id="1940" w:author="STEC" w:date="2017-11-15T13:01:00Z">
        <w:del w:id="1941" w:author="STEC 042618" w:date="2018-04-16T16:37:00Z">
          <w:r w:rsidRPr="0003648D" w:rsidDel="00BB75C9">
            <w:rPr>
              <w:szCs w:val="20"/>
            </w:rPr>
            <w:delText xml:space="preserve"> is intended to:</w:delText>
          </w:r>
        </w:del>
      </w:ins>
    </w:p>
    <w:p w14:paraId="5384291A" w14:textId="77777777" w:rsidR="00BA7A09" w:rsidRPr="0003648D" w:rsidDel="00BB75C9" w:rsidRDefault="00BA7A09" w:rsidP="00BA7A09">
      <w:pPr>
        <w:spacing w:after="240"/>
        <w:ind w:left="1440" w:hanging="720"/>
        <w:rPr>
          <w:ins w:id="1942" w:author="STEC" w:date="2017-11-15T13:02:00Z"/>
          <w:del w:id="1943" w:author="STEC 042618" w:date="2018-04-16T16:37:00Z"/>
          <w:szCs w:val="20"/>
        </w:rPr>
      </w:pPr>
      <w:ins w:id="1944" w:author="STEC" w:date="2017-11-15T13:01:00Z">
        <w:del w:id="1945" w:author="STEC 042618" w:date="2018-04-16T16:37:00Z">
          <w:r w:rsidRPr="0003648D" w:rsidDel="00BB75C9">
            <w:rPr>
              <w:szCs w:val="20"/>
            </w:rPr>
            <w:delText>(a)</w:delText>
          </w:r>
          <w:r w:rsidRPr="0003648D" w:rsidDel="00BB75C9">
            <w:rPr>
              <w:szCs w:val="20"/>
            </w:rPr>
            <w:tab/>
          </w:r>
        </w:del>
      </w:ins>
      <w:ins w:id="1946" w:author="STEC" w:date="2017-11-15T13:03:00Z">
        <w:del w:id="1947" w:author="STEC 042618" w:date="2018-04-16T16:37:00Z">
          <w:r w:rsidRPr="0003648D" w:rsidDel="00BB75C9">
            <w:rPr>
              <w:szCs w:val="20"/>
            </w:rPr>
            <w:delText>A</w:delText>
          </w:r>
        </w:del>
      </w:ins>
      <w:ins w:id="1948" w:author="STEC" w:date="2017-11-15T13:02:00Z">
        <w:del w:id="1949" w:author="STEC 042618" w:date="2018-04-16T16:37:00Z">
          <w:r w:rsidRPr="0003648D" w:rsidDel="00BB75C9">
            <w:rPr>
              <w:szCs w:val="20"/>
            </w:rPr>
            <w:delText xml:space="preserve">rrest frequency decay within the first few seconds of a significant frequency deviation on the ERCOT Transmission Grid using Primary Frequency Response and interruptible Load; and </w:delText>
          </w:r>
        </w:del>
      </w:ins>
    </w:p>
    <w:p w14:paraId="1029B7FE" w14:textId="77777777" w:rsidR="00BA7A09" w:rsidRPr="0003648D" w:rsidDel="00BB75C9" w:rsidRDefault="00BA7A09" w:rsidP="00BA7A09">
      <w:pPr>
        <w:spacing w:after="240"/>
        <w:ind w:left="1440" w:hanging="720"/>
        <w:rPr>
          <w:ins w:id="1950" w:author="STEC" w:date="2017-11-15T13:03:00Z"/>
          <w:del w:id="1951" w:author="STEC 042618" w:date="2018-04-16T16:37:00Z"/>
          <w:szCs w:val="20"/>
        </w:rPr>
      </w:pPr>
      <w:ins w:id="1952" w:author="STEC" w:date="2017-11-15T13:02:00Z">
        <w:del w:id="1953" w:author="STEC 042618" w:date="2018-04-16T16:37:00Z">
          <w:r w:rsidRPr="0003648D" w:rsidDel="00BB75C9">
            <w:rPr>
              <w:szCs w:val="20"/>
            </w:rPr>
            <w:delText>(b)</w:delText>
          </w:r>
          <w:r w:rsidRPr="0003648D" w:rsidDel="00BB75C9">
            <w:rPr>
              <w:szCs w:val="20"/>
            </w:rPr>
            <w:tab/>
            <w:delText>After the first few seconds of a significant frequency deviation, help restore frequency to its scheduled value to return the system to normal</w:delText>
          </w:r>
        </w:del>
      </w:ins>
      <w:ins w:id="1954" w:author="STEC" w:date="2017-11-15T13:03:00Z">
        <w:del w:id="1955" w:author="STEC 042618" w:date="2018-04-16T16:37:00Z">
          <w:r w:rsidRPr="0003648D" w:rsidDel="00BB75C9">
            <w:rPr>
              <w:szCs w:val="20"/>
            </w:rPr>
            <w:delText>.</w:delText>
          </w:r>
        </w:del>
      </w:ins>
    </w:p>
    <w:p w14:paraId="2B84542E" w14:textId="77777777" w:rsidR="00BA7A09" w:rsidRPr="0003648D" w:rsidDel="00BB75C9" w:rsidRDefault="00BA7A09" w:rsidP="00BA7A09">
      <w:pPr>
        <w:spacing w:after="240"/>
        <w:ind w:left="720" w:hanging="720"/>
        <w:rPr>
          <w:ins w:id="1956" w:author="STEC" w:date="2017-11-15T13:05:00Z"/>
          <w:del w:id="1957" w:author="STEC 042618" w:date="2018-04-16T16:37:00Z"/>
          <w:szCs w:val="20"/>
        </w:rPr>
      </w:pPr>
      <w:ins w:id="1958" w:author="STEC" w:date="2017-11-15T13:03:00Z">
        <w:del w:id="1959" w:author="STEC 042618" w:date="2018-04-16T16:37:00Z">
          <w:r w:rsidRPr="0003648D" w:rsidDel="00BB75C9">
            <w:rPr>
              <w:szCs w:val="20"/>
            </w:rPr>
            <w:lastRenderedPageBreak/>
            <w:delText>(2)</w:delText>
          </w:r>
          <w:r w:rsidRPr="0003648D" w:rsidDel="00BB75C9">
            <w:rPr>
              <w:szCs w:val="20"/>
            </w:rPr>
            <w:tab/>
          </w:r>
        </w:del>
      </w:ins>
      <w:ins w:id="1960" w:author="STEC" w:date="2017-11-15T13:04:00Z">
        <w:del w:id="1961" w:author="STEC 042618" w:date="2018-04-16T16:37:00Z">
          <w:r w:rsidRPr="0003648D" w:rsidDel="00BB75C9">
            <w:rPr>
              <w:szCs w:val="20"/>
            </w:rPr>
            <w:delText xml:space="preserve">PFRS shall be automatically self-deployed </w:delText>
          </w:r>
        </w:del>
      </w:ins>
      <w:ins w:id="1962" w:author="STEC" w:date="2017-11-15T13:05:00Z">
        <w:del w:id="1963" w:author="STEC 042618" w:date="2018-04-16T16:37:00Z">
          <w:r w:rsidRPr="0003648D" w:rsidDel="00BB75C9">
            <w:rPr>
              <w:szCs w:val="20"/>
            </w:rPr>
            <w:delText xml:space="preserve">in an amount proportional to the </w:delText>
          </w:r>
        </w:del>
      </w:ins>
      <w:ins w:id="1964" w:author="STEC" w:date="2017-11-15T13:09:00Z">
        <w:del w:id="1965" w:author="STEC 042618" w:date="2018-04-16T16:37:00Z">
          <w:r w:rsidRPr="0003648D" w:rsidDel="00BB75C9">
            <w:rPr>
              <w:szCs w:val="20"/>
            </w:rPr>
            <w:delText xml:space="preserve">increase or decrease in </w:delText>
          </w:r>
        </w:del>
      </w:ins>
      <w:ins w:id="1966" w:author="STEC" w:date="2017-11-15T13:05:00Z">
        <w:del w:id="1967" w:author="STEC 042618" w:date="2018-04-16T16:37:00Z">
          <w:r w:rsidRPr="0003648D" w:rsidDel="00BB75C9">
            <w:rPr>
              <w:szCs w:val="20"/>
            </w:rPr>
            <w:delText>frequency deviation</w:delText>
          </w:r>
        </w:del>
      </w:ins>
      <w:ins w:id="1968" w:author="STEC" w:date="2017-11-15T13:10:00Z">
        <w:del w:id="1969" w:author="STEC 042618" w:date="2018-04-16T16:37:00Z">
          <w:r w:rsidRPr="0003648D" w:rsidDel="00BB75C9">
            <w:rPr>
              <w:szCs w:val="20"/>
            </w:rPr>
            <w:delText>.  The response shall be in the direction that stabilizes frequency.</w:delText>
          </w:r>
        </w:del>
      </w:ins>
    </w:p>
    <w:p w14:paraId="0E9E3870" w14:textId="77777777" w:rsidR="00BA7A09" w:rsidRPr="0003648D" w:rsidRDefault="00BA7A09" w:rsidP="00BA7A09">
      <w:pPr>
        <w:spacing w:after="240"/>
        <w:ind w:left="720" w:hanging="720"/>
        <w:rPr>
          <w:ins w:id="1970" w:author="STEC" w:date="2017-11-15T14:12:00Z"/>
          <w:szCs w:val="20"/>
        </w:rPr>
      </w:pPr>
      <w:ins w:id="1971" w:author="STEC" w:date="2017-11-15T14:10:00Z">
        <w:r w:rsidRPr="0003648D">
          <w:rPr>
            <w:szCs w:val="20"/>
          </w:rPr>
          <w:t>(</w:t>
        </w:r>
      </w:ins>
      <w:ins w:id="1972" w:author="STEC 042618" w:date="2018-04-16T16:37:00Z">
        <w:r w:rsidR="00BB75C9" w:rsidRPr="0003648D">
          <w:rPr>
            <w:szCs w:val="20"/>
          </w:rPr>
          <w:t>14</w:t>
        </w:r>
      </w:ins>
      <w:ins w:id="1973" w:author="STEC" w:date="2017-11-15T14:10:00Z">
        <w:del w:id="1974" w:author="STEC 042618" w:date="2018-04-16T16:37:00Z">
          <w:r w:rsidRPr="0003648D" w:rsidDel="00BB75C9">
            <w:rPr>
              <w:szCs w:val="20"/>
            </w:rPr>
            <w:delText>3</w:delText>
          </w:r>
        </w:del>
        <w:r w:rsidRPr="0003648D">
          <w:rPr>
            <w:szCs w:val="20"/>
          </w:rPr>
          <w:t>)</w:t>
        </w:r>
        <w:r w:rsidRPr="0003648D">
          <w:rPr>
            <w:szCs w:val="20"/>
          </w:rPr>
          <w:tab/>
        </w:r>
        <w:del w:id="1975" w:author="STEC 042618" w:date="2018-03-28T15:29:00Z">
          <w:r w:rsidRPr="0003648D" w:rsidDel="00702883">
            <w:rPr>
              <w:szCs w:val="20"/>
            </w:rPr>
            <w:delText>P</w:delText>
          </w:r>
        </w:del>
        <w:r w:rsidRPr="0003648D">
          <w:rPr>
            <w:szCs w:val="20"/>
          </w:rPr>
          <w:t xml:space="preserve">FRS provided from a Generation Resource shall be responsive to frequency deviations greater than </w:t>
        </w:r>
      </w:ins>
      <w:ins w:id="1976" w:author="STEC" w:date="2017-11-15T14:11:00Z">
        <w:r w:rsidRPr="0003648D">
          <w:rPr>
            <w:szCs w:val="20"/>
          </w:rPr>
          <w:t>60.0167 Hz and less than 59.</w:t>
        </w:r>
      </w:ins>
      <w:ins w:id="1977" w:author="STEC" w:date="2017-11-15T14:12:00Z">
        <w:r w:rsidRPr="0003648D">
          <w:rPr>
            <w:szCs w:val="20"/>
          </w:rPr>
          <w:t>983 Hz</w:t>
        </w:r>
      </w:ins>
      <w:ins w:id="1978" w:author="STEC" w:date="2017-11-15T14:10:00Z">
        <w:r w:rsidRPr="0003648D">
          <w:rPr>
            <w:szCs w:val="20"/>
          </w:rPr>
          <w:t>.</w:t>
        </w:r>
      </w:ins>
      <w:ins w:id="1979" w:author="STEC" w:date="2017-11-15T14:12:00Z">
        <w:r w:rsidRPr="0003648D">
          <w:rPr>
            <w:szCs w:val="20"/>
          </w:rPr>
          <w:t xml:space="preserve">  Generation Resources providing </w:t>
        </w:r>
        <w:del w:id="1980" w:author="STEC 042618" w:date="2018-03-28T15:30:00Z">
          <w:r w:rsidRPr="0003648D" w:rsidDel="00702883">
            <w:rPr>
              <w:szCs w:val="20"/>
            </w:rPr>
            <w:delText>P</w:delText>
          </w:r>
        </w:del>
        <w:r w:rsidRPr="0003648D">
          <w:rPr>
            <w:szCs w:val="20"/>
          </w:rPr>
          <w:t xml:space="preserve">FRS must have a </w:t>
        </w:r>
      </w:ins>
      <w:ins w:id="1981" w:author="STEC" w:date="2017-12-27T10:58:00Z">
        <w:r w:rsidRPr="0003648D">
          <w:rPr>
            <w:szCs w:val="20"/>
          </w:rPr>
          <w:t>G</w:t>
        </w:r>
      </w:ins>
      <w:ins w:id="1982" w:author="STEC" w:date="2017-11-15T14:12:00Z">
        <w:r w:rsidRPr="0003648D">
          <w:rPr>
            <w:szCs w:val="20"/>
          </w:rPr>
          <w:t>overnor droop setting that is no</w:t>
        </w:r>
      </w:ins>
      <w:ins w:id="1983" w:author="STEC 042618" w:date="2018-03-31T16:34:00Z">
        <w:r w:rsidR="007624F3" w:rsidRPr="0003648D">
          <w:rPr>
            <w:szCs w:val="20"/>
          </w:rPr>
          <w:t>t greater than</w:t>
        </w:r>
      </w:ins>
      <w:ins w:id="1984" w:author="STEC" w:date="2017-11-15T14:12:00Z">
        <w:del w:id="1985" w:author="STEC 042618" w:date="2018-03-31T16:34:00Z">
          <w:r w:rsidRPr="0003648D" w:rsidDel="007624F3">
            <w:rPr>
              <w:szCs w:val="20"/>
            </w:rPr>
            <w:delText xml:space="preserve"> worse than </w:delText>
          </w:r>
        </w:del>
        <w:r w:rsidRPr="0003648D">
          <w:rPr>
            <w:szCs w:val="20"/>
          </w:rPr>
          <w:t>5.0%</w:t>
        </w:r>
      </w:ins>
      <w:ins w:id="1986" w:author="STEC 042618" w:date="2018-03-31T16:34:00Z">
        <w:r w:rsidR="007624F3" w:rsidRPr="0003648D">
          <w:rPr>
            <w:szCs w:val="20"/>
          </w:rPr>
          <w:t>.</w:t>
        </w:r>
      </w:ins>
      <w:ins w:id="1987" w:author="STEC" w:date="2017-11-15T14:12:00Z">
        <w:del w:id="1988" w:author="STEC 042618" w:date="2018-03-31T16:34:00Z">
          <w:r w:rsidRPr="0003648D" w:rsidDel="007624F3">
            <w:rPr>
              <w:szCs w:val="20"/>
            </w:rPr>
            <w:delText xml:space="preserve"> and no better than 3.0%.</w:delText>
          </w:r>
        </w:del>
      </w:ins>
    </w:p>
    <w:p w14:paraId="66E7DE5A" w14:textId="77777777" w:rsidR="00BA7A09" w:rsidRPr="0003648D" w:rsidRDefault="00BA7A09" w:rsidP="00BA7A09">
      <w:pPr>
        <w:spacing w:after="240"/>
        <w:ind w:left="720" w:hanging="720"/>
        <w:rPr>
          <w:ins w:id="1989" w:author="STEC 042618" w:date="2018-03-28T15:34:00Z"/>
        </w:rPr>
      </w:pPr>
      <w:ins w:id="1990" w:author="STEC" w:date="2017-11-15T14:13:00Z">
        <w:r w:rsidRPr="0003648D">
          <w:rPr>
            <w:szCs w:val="20"/>
          </w:rPr>
          <w:t>(</w:t>
        </w:r>
      </w:ins>
      <w:ins w:id="1991" w:author="STEC 042618" w:date="2018-04-16T16:37:00Z">
        <w:r w:rsidR="00BB75C9" w:rsidRPr="0003648D">
          <w:rPr>
            <w:szCs w:val="20"/>
          </w:rPr>
          <w:t>15</w:t>
        </w:r>
      </w:ins>
      <w:ins w:id="1992" w:author="STEC" w:date="2017-11-15T14:13:00Z">
        <w:del w:id="1993" w:author="STEC 042618" w:date="2018-04-16T16:37:00Z">
          <w:r w:rsidRPr="0003648D" w:rsidDel="00BB75C9">
            <w:rPr>
              <w:szCs w:val="20"/>
            </w:rPr>
            <w:delText>4</w:delText>
          </w:r>
        </w:del>
        <w:r w:rsidRPr="0003648D">
          <w:rPr>
            <w:szCs w:val="20"/>
          </w:rPr>
          <w:t>)</w:t>
        </w:r>
        <w:r w:rsidRPr="0003648D">
          <w:rPr>
            <w:szCs w:val="20"/>
          </w:rPr>
          <w:tab/>
        </w:r>
        <w:del w:id="1994" w:author="STEC 042618" w:date="2018-03-28T15:30:00Z">
          <w:r w:rsidRPr="0003648D" w:rsidDel="00702883">
            <w:rPr>
              <w:szCs w:val="20"/>
            </w:rPr>
            <w:delText>P</w:delText>
          </w:r>
        </w:del>
        <w:r w:rsidRPr="0003648D">
          <w:rPr>
            <w:szCs w:val="20"/>
          </w:rPr>
          <w:t>FRS provided fr</w:t>
        </w:r>
      </w:ins>
      <w:ins w:id="1995" w:author="STEC" w:date="2017-11-15T14:16:00Z">
        <w:r w:rsidRPr="0003648D">
          <w:rPr>
            <w:szCs w:val="20"/>
          </w:rPr>
          <w:t>o</w:t>
        </w:r>
      </w:ins>
      <w:ins w:id="1996" w:author="STEC" w:date="2017-11-15T14:13:00Z">
        <w:r w:rsidRPr="0003648D">
          <w:rPr>
            <w:szCs w:val="20"/>
          </w:rPr>
          <w:t xml:space="preserve">m a </w:t>
        </w:r>
      </w:ins>
      <w:ins w:id="1997" w:author="STEC" w:date="2017-11-15T14:14:00Z">
        <w:r w:rsidRPr="0003648D">
          <w:rPr>
            <w:szCs w:val="20"/>
          </w:rPr>
          <w:t xml:space="preserve">Resource capable of </w:t>
        </w:r>
      </w:ins>
      <w:ins w:id="1998" w:author="STEC" w:date="2017-12-27T10:59:00Z">
        <w:r w:rsidRPr="0003648D">
          <w:rPr>
            <w:szCs w:val="20"/>
          </w:rPr>
          <w:t>FFR</w:t>
        </w:r>
      </w:ins>
      <w:ins w:id="1999" w:author="STEC" w:date="2017-11-15T14:14:00Z">
        <w:r w:rsidRPr="0003648D">
          <w:rPr>
            <w:szCs w:val="20"/>
          </w:rPr>
          <w:t xml:space="preserve"> </w:t>
        </w:r>
      </w:ins>
      <w:ins w:id="2000" w:author="STEC" w:date="2017-11-15T14:15:00Z">
        <w:r w:rsidRPr="0003648D">
          <w:rPr>
            <w:szCs w:val="20"/>
          </w:rPr>
          <w:t xml:space="preserve">shall </w:t>
        </w:r>
      </w:ins>
      <w:ins w:id="2001" w:author="STEC" w:date="2017-11-15T14:18:00Z">
        <w:r w:rsidRPr="0003648D">
          <w:rPr>
            <w:szCs w:val="20"/>
          </w:rPr>
          <w:t>self-deploy</w:t>
        </w:r>
      </w:ins>
      <w:ins w:id="2002" w:author="STEC" w:date="2017-11-15T13:04:00Z">
        <w:r w:rsidRPr="0003648D">
          <w:rPr>
            <w:szCs w:val="20"/>
          </w:rPr>
          <w:t xml:space="preserve"> their obligated response within </w:t>
        </w:r>
      </w:ins>
      <w:ins w:id="2003" w:author="ERCOT 06XX18" w:date="2018-06-01T12:53:00Z">
        <w:r w:rsidR="00202348" w:rsidRPr="0003648D">
          <w:rPr>
            <w:szCs w:val="20"/>
          </w:rPr>
          <w:t>15</w:t>
        </w:r>
      </w:ins>
      <w:ins w:id="2004" w:author="STEC" w:date="2017-11-15T13:04:00Z">
        <w:del w:id="2005" w:author="ERCOT 06XX18" w:date="2018-06-01T12:53:00Z">
          <w:r w:rsidRPr="0003648D" w:rsidDel="00202348">
            <w:rPr>
              <w:szCs w:val="20"/>
            </w:rPr>
            <w:delText>30</w:delText>
          </w:r>
        </w:del>
        <w:r w:rsidRPr="0003648D">
          <w:rPr>
            <w:szCs w:val="20"/>
          </w:rPr>
          <w:t xml:space="preserve"> cycles after frequency drops below </w:t>
        </w:r>
      </w:ins>
      <w:ins w:id="2006" w:author="STEC" w:date="2017-11-15T14:16:00Z">
        <w:r w:rsidRPr="0003648D">
          <w:rPr>
            <w:szCs w:val="20"/>
          </w:rPr>
          <w:t>59.</w:t>
        </w:r>
      </w:ins>
      <w:ins w:id="2007" w:author="STEC 042618" w:date="2018-03-31T16:33:00Z">
        <w:r w:rsidR="007624F3" w:rsidRPr="0003648D">
          <w:rPr>
            <w:szCs w:val="20"/>
          </w:rPr>
          <w:t>8</w:t>
        </w:r>
      </w:ins>
      <w:ins w:id="2008" w:author="STEC 042618" w:date="2018-04-26T13:51:00Z">
        <w:r w:rsidR="000C0E8A" w:rsidRPr="0003648D">
          <w:rPr>
            <w:szCs w:val="20"/>
          </w:rPr>
          <w:t>5</w:t>
        </w:r>
      </w:ins>
      <w:ins w:id="2009" w:author="STEC" w:date="2017-11-15T14:16:00Z">
        <w:del w:id="2010" w:author="STEC 042618" w:date="2018-03-31T16:33:00Z">
          <w:r w:rsidRPr="0003648D" w:rsidDel="007624F3">
            <w:rPr>
              <w:szCs w:val="20"/>
            </w:rPr>
            <w:delText>983</w:delText>
          </w:r>
        </w:del>
        <w:r w:rsidRPr="0003648D">
          <w:rPr>
            <w:szCs w:val="20"/>
          </w:rPr>
          <w:t xml:space="preserve"> Hz and must continue to provide </w:t>
        </w:r>
      </w:ins>
      <w:ins w:id="2011" w:author="STEC" w:date="2017-11-15T14:17:00Z">
        <w:r w:rsidRPr="0003648D">
          <w:rPr>
            <w:szCs w:val="20"/>
          </w:rPr>
          <w:t xml:space="preserve">a </w:t>
        </w:r>
        <w:del w:id="2012" w:author="STEC 042618" w:date="2018-03-28T15:35:00Z">
          <w:r w:rsidRPr="0003648D" w:rsidDel="00FF33E9">
            <w:rPr>
              <w:szCs w:val="20"/>
            </w:rPr>
            <w:delText>proportional</w:delText>
          </w:r>
        </w:del>
      </w:ins>
      <w:ins w:id="2013" w:author="STEC" w:date="2017-11-15T14:16:00Z">
        <w:del w:id="2014" w:author="STEC 042618" w:date="2018-03-28T15:35:00Z">
          <w:r w:rsidRPr="0003648D" w:rsidDel="00FF33E9">
            <w:rPr>
              <w:szCs w:val="20"/>
            </w:rPr>
            <w:delText xml:space="preserve"> </w:delText>
          </w:r>
        </w:del>
        <w:r w:rsidRPr="0003648D">
          <w:rPr>
            <w:szCs w:val="20"/>
          </w:rPr>
          <w:t>response until the frequency increases above that level.</w:t>
        </w:r>
      </w:ins>
      <w:ins w:id="2015" w:author="STEC" w:date="2017-11-15T13:04:00Z">
        <w:r w:rsidRPr="0003648D">
          <w:t xml:space="preserve">  </w:t>
        </w:r>
      </w:ins>
      <w:ins w:id="2016" w:author="STEC" w:date="2017-11-15T14:18:00Z">
        <w:r w:rsidRPr="0003648D">
          <w:t>Resources which require recharging may do so once the frequency increases above 59.9</w:t>
        </w:r>
      </w:ins>
      <w:ins w:id="2017" w:author="STEC" w:date="2017-11-15T14:19:00Z">
        <w:r w:rsidRPr="0003648D">
          <w:t>90</w:t>
        </w:r>
      </w:ins>
      <w:ins w:id="2018" w:author="STEC" w:date="2017-11-15T14:18:00Z">
        <w:r w:rsidRPr="0003648D">
          <w:t xml:space="preserve"> H</w:t>
        </w:r>
      </w:ins>
      <w:ins w:id="2019" w:author="STEC" w:date="2017-11-15T14:19:00Z">
        <w:r w:rsidRPr="0003648D">
          <w:t>z.</w:t>
        </w:r>
      </w:ins>
    </w:p>
    <w:p w14:paraId="684A0F57" w14:textId="77777777" w:rsidR="00FF33E9" w:rsidRPr="0003648D" w:rsidRDefault="00FF33E9" w:rsidP="00FF33E9">
      <w:pPr>
        <w:spacing w:after="240"/>
        <w:ind w:left="720" w:hanging="720"/>
        <w:rPr>
          <w:ins w:id="2020" w:author="STEC 042618" w:date="2018-03-31T16:35:00Z"/>
          <w:szCs w:val="20"/>
        </w:rPr>
      </w:pPr>
      <w:ins w:id="2021" w:author="STEC 042618" w:date="2018-03-28T15:38:00Z">
        <w:r w:rsidRPr="0003648D">
          <w:t>(</w:t>
        </w:r>
      </w:ins>
      <w:ins w:id="2022" w:author="STEC 042618" w:date="2018-04-16T16:38:00Z">
        <w:r w:rsidR="00BB75C9" w:rsidRPr="0003648D">
          <w:t>16</w:t>
        </w:r>
      </w:ins>
      <w:ins w:id="2023" w:author="STEC 042618" w:date="2018-03-28T15:38:00Z">
        <w:r w:rsidRPr="0003648D">
          <w:t>)</w:t>
        </w:r>
        <w:r w:rsidRPr="0003648D">
          <w:tab/>
          <w:t xml:space="preserve">FRS </w:t>
        </w:r>
      </w:ins>
      <w:ins w:id="2024" w:author="STEC 042618" w:date="2018-03-28T15:39:00Z">
        <w:r w:rsidRPr="0003648D">
          <w:t xml:space="preserve">provided by interruptible Load shall have </w:t>
        </w:r>
      </w:ins>
      <w:ins w:id="2025" w:author="STEC 042618" w:date="2018-03-28T15:38:00Z">
        <w:r w:rsidRPr="0003648D">
          <w:rPr>
            <w:szCs w:val="20"/>
          </w:rPr>
          <w:t xml:space="preserve">automatic under-frequency relay setting </w:t>
        </w:r>
      </w:ins>
      <w:ins w:id="2026" w:author="STEC 042618" w:date="2018-03-28T15:40:00Z">
        <w:r w:rsidRPr="0003648D">
          <w:rPr>
            <w:szCs w:val="20"/>
          </w:rPr>
          <w:t>at no</w:t>
        </w:r>
      </w:ins>
      <w:ins w:id="2027" w:author="STEC 042618" w:date="2018-03-28T15:38:00Z">
        <w:r w:rsidRPr="0003648D">
          <w:rPr>
            <w:szCs w:val="20"/>
          </w:rPr>
          <w:t xml:space="preserve"> lower than 59.</w:t>
        </w:r>
      </w:ins>
      <w:ins w:id="2028" w:author="STEC 042618" w:date="2018-03-31T16:34:00Z">
        <w:r w:rsidR="007624F3" w:rsidRPr="0003648D">
          <w:rPr>
            <w:szCs w:val="20"/>
          </w:rPr>
          <w:t>7</w:t>
        </w:r>
      </w:ins>
      <w:ins w:id="2029" w:author="STEC 042618" w:date="2018-03-28T15:38:00Z">
        <w:r w:rsidRPr="0003648D">
          <w:rPr>
            <w:szCs w:val="20"/>
          </w:rPr>
          <w:t>0 Hz</w:t>
        </w:r>
      </w:ins>
    </w:p>
    <w:p w14:paraId="7C3B64FA" w14:textId="77777777" w:rsidR="007624F3" w:rsidRPr="0003648D" w:rsidRDefault="007624F3" w:rsidP="007624F3">
      <w:pPr>
        <w:spacing w:after="240"/>
        <w:ind w:left="720" w:hanging="720"/>
        <w:rPr>
          <w:ins w:id="2030" w:author="STEC 042618" w:date="2018-03-31T16:35:00Z"/>
          <w:szCs w:val="20"/>
        </w:rPr>
      </w:pPr>
      <w:ins w:id="2031" w:author="STEC 042618" w:date="2018-03-31T16:35:00Z">
        <w:r w:rsidRPr="0003648D">
          <w:rPr>
            <w:szCs w:val="20"/>
          </w:rPr>
          <w:t>(</w:t>
        </w:r>
      </w:ins>
      <w:ins w:id="2032" w:author="STEC 042618" w:date="2018-04-16T16:38:00Z">
        <w:r w:rsidR="00BB75C9" w:rsidRPr="0003648D">
          <w:rPr>
            <w:szCs w:val="20"/>
          </w:rPr>
          <w:t>17</w:t>
        </w:r>
      </w:ins>
      <w:ins w:id="2033" w:author="STEC 042618" w:date="2018-03-31T16:35:00Z">
        <w:r w:rsidRPr="0003648D">
          <w:rPr>
            <w:szCs w:val="20"/>
          </w:rPr>
          <w:t xml:space="preserve">) </w:t>
        </w:r>
        <w:r w:rsidRPr="0003648D">
          <w:rPr>
            <w:szCs w:val="20"/>
          </w:rPr>
          <w:tab/>
          <w:t>ERCOT shall deploy FRS to meet NERC Control Performance Standards and other performance criteria as specified in these Prot</w:t>
        </w:r>
        <w:r w:rsidR="002F64C9" w:rsidRPr="0003648D">
          <w:rPr>
            <w:szCs w:val="20"/>
          </w:rPr>
          <w:t>ocols and the Operating Guides</w:t>
        </w:r>
        <w:r w:rsidRPr="0003648D">
          <w:rPr>
            <w:szCs w:val="20"/>
          </w:rPr>
          <w:t xml:space="preserve"> by one or more of the following:</w:t>
        </w:r>
      </w:ins>
    </w:p>
    <w:p w14:paraId="0D9DCC00" w14:textId="77777777" w:rsidR="007624F3" w:rsidRPr="0003648D" w:rsidRDefault="007624F3" w:rsidP="007624F3">
      <w:pPr>
        <w:spacing w:after="240"/>
        <w:ind w:left="1440" w:hanging="720"/>
        <w:rPr>
          <w:ins w:id="2034" w:author="STEC 042618" w:date="2018-03-31T16:35:00Z"/>
          <w:szCs w:val="20"/>
        </w:rPr>
      </w:pPr>
      <w:ins w:id="2035" w:author="STEC 042618" w:date="2018-03-31T16:35:00Z">
        <w:r w:rsidRPr="0003648D">
          <w:rPr>
            <w:szCs w:val="20"/>
          </w:rPr>
          <w:t>(a)</w:t>
        </w:r>
        <w:r w:rsidRPr="0003648D">
          <w:rPr>
            <w:szCs w:val="20"/>
          </w:rPr>
          <w:tab/>
          <w:t>FRS energy deployment during an EEA</w:t>
        </w:r>
      </w:ins>
      <w:ins w:id="2036" w:author="STEC 042618" w:date="2018-04-26T10:06:00Z">
        <w:r w:rsidR="002F64C9" w:rsidRPr="0003648D">
          <w:rPr>
            <w:szCs w:val="20"/>
          </w:rPr>
          <w:t>;</w:t>
        </w:r>
      </w:ins>
      <w:ins w:id="2037" w:author="STEC 042618" w:date="2018-03-31T16:35:00Z">
        <w:r w:rsidRPr="0003648D">
          <w:rPr>
            <w:szCs w:val="20"/>
          </w:rPr>
          <w:t xml:space="preserve"> </w:t>
        </w:r>
      </w:ins>
    </w:p>
    <w:p w14:paraId="79A7D52B" w14:textId="77777777" w:rsidR="007624F3" w:rsidRPr="0003648D" w:rsidRDefault="002F64C9" w:rsidP="007624F3">
      <w:pPr>
        <w:spacing w:after="240"/>
        <w:ind w:left="1440" w:hanging="720"/>
        <w:rPr>
          <w:ins w:id="2038" w:author="STEC 042618" w:date="2018-03-31T16:35:00Z"/>
          <w:szCs w:val="20"/>
        </w:rPr>
      </w:pPr>
      <w:ins w:id="2039" w:author="STEC 042618" w:date="2018-03-31T16:35:00Z">
        <w:r w:rsidRPr="0003648D">
          <w:rPr>
            <w:szCs w:val="20"/>
          </w:rPr>
          <w:t>(b</w:t>
        </w:r>
        <w:r w:rsidR="007624F3" w:rsidRPr="0003648D">
          <w:rPr>
            <w:szCs w:val="20"/>
          </w:rPr>
          <w:t>)</w:t>
        </w:r>
        <w:r w:rsidR="007624F3" w:rsidRPr="0003648D">
          <w:rPr>
            <w:szCs w:val="20"/>
          </w:rPr>
          <w:tab/>
          <w:t>By Dispatch Instructions for deployment of FRS energy from a Load Resource, excluding Controllable Load Resources, by an electronic Messaging System; and</w:t>
        </w:r>
      </w:ins>
    </w:p>
    <w:p w14:paraId="36A9C32A" w14:textId="77777777" w:rsidR="007624F3" w:rsidRPr="0003648D" w:rsidRDefault="002F64C9" w:rsidP="007624F3">
      <w:pPr>
        <w:spacing w:after="240"/>
        <w:ind w:left="1440" w:hanging="720"/>
        <w:rPr>
          <w:ins w:id="2040" w:author="STEC 042618" w:date="2018-03-31T16:35:00Z"/>
          <w:szCs w:val="20"/>
        </w:rPr>
      </w:pPr>
      <w:ins w:id="2041" w:author="STEC 042618" w:date="2018-03-31T16:35:00Z">
        <w:r w:rsidRPr="0003648D">
          <w:rPr>
            <w:szCs w:val="20"/>
          </w:rPr>
          <w:t>(c</w:t>
        </w:r>
        <w:r w:rsidR="007624F3" w:rsidRPr="0003648D">
          <w:rPr>
            <w:szCs w:val="20"/>
          </w:rPr>
          <w:t>)</w:t>
        </w:r>
        <w:r w:rsidR="007624F3" w:rsidRPr="0003648D">
          <w:rPr>
            <w:szCs w:val="20"/>
          </w:rPr>
          <w:tab/>
          <w:t xml:space="preserve">FRS energy deployment </w:t>
        </w:r>
      </w:ins>
      <w:ins w:id="2042" w:author="STEC 042618" w:date="2018-04-19T14:40:00Z">
        <w:r w:rsidR="00346555" w:rsidRPr="0003648D">
          <w:rPr>
            <w:szCs w:val="20"/>
          </w:rPr>
          <w:t xml:space="preserve">from Load Resources and Generation Resources </w:t>
        </w:r>
      </w:ins>
      <w:ins w:id="2043" w:author="STEC 042618" w:date="2018-04-19T14:41:00Z">
        <w:r w:rsidR="00346555" w:rsidRPr="0003648D">
          <w:rPr>
            <w:szCs w:val="20"/>
          </w:rPr>
          <w:t xml:space="preserve">operating in synchronous condenser fast-response mode </w:t>
        </w:r>
      </w:ins>
      <w:ins w:id="2044" w:author="STEC 042618" w:date="2018-03-31T16:35:00Z">
        <w:r w:rsidR="007624F3" w:rsidRPr="0003648D">
          <w:rPr>
            <w:szCs w:val="20"/>
          </w:rPr>
          <w:t>by automatic action of high-set under-frequency relays as a result of a significant frequency deviation.</w:t>
        </w:r>
      </w:ins>
    </w:p>
    <w:p w14:paraId="29B0F581" w14:textId="77777777" w:rsidR="00D14AF1" w:rsidRPr="0003648D" w:rsidRDefault="00D14AF1" w:rsidP="00D14AF1">
      <w:pPr>
        <w:keepNext/>
        <w:tabs>
          <w:tab w:val="left" w:pos="1800"/>
        </w:tabs>
        <w:spacing w:before="480" w:after="240"/>
        <w:ind w:left="1800" w:hanging="1800"/>
        <w:outlineLvl w:val="5"/>
        <w:rPr>
          <w:ins w:id="2045" w:author="STEC 042618" w:date="2018-04-18T17:18:00Z"/>
          <w:b/>
          <w:bCs/>
          <w:i/>
          <w:szCs w:val="22"/>
        </w:rPr>
      </w:pPr>
      <w:ins w:id="2046" w:author="STEC 042618" w:date="2018-04-18T17:19:00Z">
        <w:r w:rsidRPr="0003648D">
          <w:rPr>
            <w:b/>
            <w:bCs/>
            <w:szCs w:val="22"/>
          </w:rPr>
          <w:t>6.5.7.6.2.3</w:t>
        </w:r>
      </w:ins>
      <w:ins w:id="2047" w:author="STEC 042618" w:date="2018-04-18T17:18:00Z">
        <w:r w:rsidRPr="0003648D">
          <w:rPr>
            <w:b/>
            <w:bCs/>
            <w:i/>
            <w:szCs w:val="22"/>
          </w:rPr>
          <w:tab/>
          <w:t xml:space="preserve">Deployment and Recall of </w:t>
        </w:r>
      </w:ins>
      <w:ins w:id="2048" w:author="STEC 042618" w:date="2018-04-18T17:19:00Z">
        <w:r w:rsidRPr="0003648D">
          <w:rPr>
            <w:b/>
            <w:bCs/>
            <w:i/>
            <w:szCs w:val="22"/>
          </w:rPr>
          <w:t xml:space="preserve">Responsive </w:t>
        </w:r>
      </w:ins>
      <w:ins w:id="2049" w:author="STEC 042618" w:date="2018-04-18T17:18:00Z">
        <w:r w:rsidRPr="0003648D">
          <w:rPr>
            <w:b/>
            <w:bCs/>
            <w:i/>
            <w:szCs w:val="22"/>
          </w:rPr>
          <w:t>Reserve Service</w:t>
        </w:r>
      </w:ins>
    </w:p>
    <w:p w14:paraId="04C72823" w14:textId="77777777" w:rsidR="00D14AF1" w:rsidRPr="0003648D" w:rsidRDefault="00D14AF1" w:rsidP="00D14AF1">
      <w:pPr>
        <w:spacing w:after="240"/>
        <w:ind w:left="720" w:hanging="720"/>
        <w:rPr>
          <w:ins w:id="2050" w:author="STEC 042618" w:date="2018-04-18T17:18:00Z"/>
          <w:szCs w:val="20"/>
        </w:rPr>
      </w:pPr>
      <w:ins w:id="2051" w:author="STEC 042618" w:date="2018-04-18T17:18:00Z">
        <w:r w:rsidRPr="0003648D">
          <w:rPr>
            <w:szCs w:val="20"/>
          </w:rPr>
          <w:t>(1)</w:t>
        </w:r>
        <w:r w:rsidRPr="0003648D">
          <w:rPr>
            <w:szCs w:val="20"/>
          </w:rPr>
          <w:tab/>
          <w:t>RRS is intended to:</w:t>
        </w:r>
      </w:ins>
    </w:p>
    <w:p w14:paraId="675B8B1F" w14:textId="77777777" w:rsidR="00D14AF1" w:rsidRPr="0003648D" w:rsidRDefault="00D14AF1" w:rsidP="00D14AF1">
      <w:pPr>
        <w:spacing w:after="240"/>
        <w:ind w:left="1440" w:hanging="720"/>
        <w:rPr>
          <w:ins w:id="2052" w:author="STEC 042618" w:date="2018-04-18T17:18:00Z"/>
          <w:szCs w:val="20"/>
        </w:rPr>
      </w:pPr>
      <w:ins w:id="2053" w:author="STEC 042618" w:date="2018-04-18T17:18:00Z">
        <w:r w:rsidRPr="0003648D">
          <w:rPr>
            <w:szCs w:val="20"/>
          </w:rPr>
          <w:t>(a)</w:t>
        </w:r>
        <w:r w:rsidRPr="0003648D">
          <w:rPr>
            <w:szCs w:val="20"/>
          </w:rPr>
          <w:tab/>
          <w:t>Help restore the frequency to 60 Hz within ten minutes of a significant frequency deviation;</w:t>
        </w:r>
      </w:ins>
    </w:p>
    <w:p w14:paraId="3DF51E3F" w14:textId="77777777" w:rsidR="00D14AF1" w:rsidRPr="0003648D" w:rsidRDefault="00D14AF1" w:rsidP="00D14AF1">
      <w:pPr>
        <w:spacing w:after="240"/>
        <w:ind w:left="1440" w:hanging="720"/>
        <w:rPr>
          <w:ins w:id="2054" w:author="STEC 042618" w:date="2018-04-18T17:18:00Z"/>
          <w:szCs w:val="20"/>
        </w:rPr>
      </w:pPr>
      <w:ins w:id="2055" w:author="STEC 042618" w:date="2018-04-18T17:18:00Z">
        <w:r w:rsidRPr="0003648D">
          <w:rPr>
            <w:szCs w:val="20"/>
          </w:rPr>
          <w:t>(b)</w:t>
        </w:r>
        <w:r w:rsidRPr="0003648D">
          <w:rPr>
            <w:szCs w:val="20"/>
          </w:rPr>
          <w:tab/>
          <w:t xml:space="preserve">Provide energy during </w:t>
        </w:r>
      </w:ins>
      <w:ins w:id="2056" w:author="STEC 042618" w:date="2018-04-18T17:19:00Z">
        <w:r w:rsidRPr="0003648D">
          <w:rPr>
            <w:szCs w:val="20"/>
          </w:rPr>
          <w:t xml:space="preserve">or prior to </w:t>
        </w:r>
      </w:ins>
      <w:ins w:id="2057" w:author="STEC 042618" w:date="2018-04-18T17:18:00Z">
        <w:r w:rsidRPr="0003648D">
          <w:rPr>
            <w:szCs w:val="20"/>
          </w:rPr>
          <w:t>the implementation of an EEA; and</w:t>
        </w:r>
      </w:ins>
    </w:p>
    <w:p w14:paraId="7F9625A2" w14:textId="77777777" w:rsidR="00D14AF1" w:rsidRPr="0003648D" w:rsidRDefault="00D14AF1" w:rsidP="00D14AF1">
      <w:pPr>
        <w:spacing w:after="240"/>
        <w:ind w:left="1440" w:hanging="720"/>
        <w:rPr>
          <w:ins w:id="2058" w:author="STEC 042618" w:date="2018-04-18T17:18:00Z"/>
          <w:szCs w:val="20"/>
        </w:rPr>
      </w:pPr>
      <w:ins w:id="2059" w:author="STEC 042618" w:date="2018-04-18T17:18:00Z">
        <w:r w:rsidRPr="0003648D">
          <w:rPr>
            <w:szCs w:val="20"/>
          </w:rPr>
          <w:t>(c)</w:t>
        </w:r>
        <w:r w:rsidRPr="0003648D">
          <w:rPr>
            <w:szCs w:val="20"/>
          </w:rPr>
          <w:tab/>
          <w:t>Provide backup to Reg-Up.</w:t>
        </w:r>
      </w:ins>
    </w:p>
    <w:p w14:paraId="3E2EB462" w14:textId="77777777" w:rsidR="00D14AF1" w:rsidRPr="0003648D" w:rsidRDefault="00D14AF1" w:rsidP="00D14AF1">
      <w:pPr>
        <w:spacing w:after="240"/>
        <w:ind w:left="720" w:hanging="720"/>
        <w:rPr>
          <w:ins w:id="2060" w:author="STEC 042618" w:date="2018-04-18T17:18:00Z"/>
          <w:szCs w:val="20"/>
        </w:rPr>
      </w:pPr>
      <w:ins w:id="2061" w:author="STEC 042618" w:date="2018-04-18T17:18:00Z">
        <w:r w:rsidRPr="0003648D">
          <w:rPr>
            <w:szCs w:val="20"/>
          </w:rPr>
          <w:t>(2)</w:t>
        </w:r>
        <w:r w:rsidRPr="0003648D">
          <w:rPr>
            <w:szCs w:val="20"/>
          </w:rPr>
          <w:tab/>
          <w:t>ERCOT shall deploy RRS to meet NERC Standards and other performance criteria as specified in these Protocols and the Operating Guides, by one or more of the following:</w:t>
        </w:r>
      </w:ins>
    </w:p>
    <w:p w14:paraId="20CAE93F" w14:textId="77777777" w:rsidR="00D14AF1" w:rsidRPr="0003648D" w:rsidRDefault="00D14AF1" w:rsidP="00D14AF1">
      <w:pPr>
        <w:spacing w:after="240"/>
        <w:ind w:left="1440" w:hanging="720"/>
        <w:rPr>
          <w:ins w:id="2062" w:author="STEC 042618" w:date="2018-04-18T17:18:00Z"/>
          <w:szCs w:val="20"/>
        </w:rPr>
      </w:pPr>
      <w:ins w:id="2063" w:author="STEC 042618" w:date="2018-04-18T17:18:00Z">
        <w:r w:rsidRPr="0003648D">
          <w:rPr>
            <w:szCs w:val="20"/>
          </w:rPr>
          <w:t>(a)</w:t>
        </w:r>
        <w:r w:rsidRPr="0003648D">
          <w:rPr>
            <w:szCs w:val="20"/>
          </w:rPr>
          <w:tab/>
          <w:t xml:space="preserve">Automatic Dispatch Instruction signal to release RRS capacity from Generation Resources </w:t>
        </w:r>
      </w:ins>
      <w:ins w:id="2064" w:author="STEC 042618" w:date="2018-04-18T17:26:00Z">
        <w:r w:rsidR="0002211C" w:rsidRPr="0003648D">
          <w:rPr>
            <w:szCs w:val="20"/>
          </w:rPr>
          <w:t>and Controllable</w:t>
        </w:r>
      </w:ins>
      <w:ins w:id="2065" w:author="STEC 042618" w:date="2018-04-18T17:18:00Z">
        <w:r w:rsidRPr="0003648D">
          <w:rPr>
            <w:szCs w:val="20"/>
          </w:rPr>
          <w:t xml:space="preserve"> Load Resources to SCED; and/or</w:t>
        </w:r>
      </w:ins>
    </w:p>
    <w:p w14:paraId="2362E0F8" w14:textId="77777777" w:rsidR="00D14AF1" w:rsidRPr="0003648D" w:rsidRDefault="00D14AF1" w:rsidP="00D14AF1">
      <w:pPr>
        <w:spacing w:after="240"/>
        <w:ind w:left="1440" w:hanging="720"/>
        <w:rPr>
          <w:ins w:id="2066" w:author="STEC 042618" w:date="2018-04-18T17:18:00Z"/>
          <w:szCs w:val="20"/>
        </w:rPr>
      </w:pPr>
      <w:ins w:id="2067" w:author="STEC 042618" w:date="2018-04-18T17:18:00Z">
        <w:r w:rsidRPr="0003648D">
          <w:rPr>
            <w:szCs w:val="20"/>
          </w:rPr>
          <w:lastRenderedPageBreak/>
          <w:t>(b)</w:t>
        </w:r>
        <w:r w:rsidRPr="0003648D">
          <w:rPr>
            <w:szCs w:val="20"/>
          </w:rPr>
          <w:tab/>
          <w:t>Dispatch Instruction for deployment of Load Resources energy via electronic Messaging System.</w:t>
        </w:r>
      </w:ins>
    </w:p>
    <w:p w14:paraId="235D3DB9" w14:textId="77777777" w:rsidR="00D14AF1" w:rsidRPr="0003648D" w:rsidRDefault="00D14AF1" w:rsidP="00D14AF1">
      <w:pPr>
        <w:spacing w:after="240"/>
        <w:ind w:left="720" w:hanging="720"/>
        <w:rPr>
          <w:ins w:id="2068" w:author="STEC 042618" w:date="2018-04-18T17:18:00Z"/>
          <w:szCs w:val="20"/>
        </w:rPr>
      </w:pPr>
      <w:ins w:id="2069" w:author="STEC 042618" w:date="2018-04-18T17:18:00Z">
        <w:r w:rsidRPr="0003648D">
          <w:rPr>
            <w:szCs w:val="20"/>
          </w:rPr>
          <w:t>(3)</w:t>
        </w:r>
        <w:r w:rsidRPr="0003648D">
          <w:rPr>
            <w:szCs w:val="20"/>
          </w:rPr>
          <w:tab/>
          <w:t xml:space="preserve">ERCOT shall deploy RRS when frequency drops below 59.91 Hz and available Reg-Up is not sufficient to restore frequency.  </w:t>
        </w:r>
      </w:ins>
      <w:ins w:id="2070" w:author="STEC 042618" w:date="2018-04-25T11:23:00Z">
        <w:r w:rsidR="001C5E44" w:rsidRPr="0003648D">
          <w:rPr>
            <w:szCs w:val="20"/>
          </w:rPr>
          <w:t>Upon</w:t>
        </w:r>
      </w:ins>
      <w:ins w:id="2071" w:author="STEC 042618" w:date="2018-04-25T11:19:00Z">
        <w:r w:rsidR="001C5E44" w:rsidRPr="0003648D">
          <w:rPr>
            <w:szCs w:val="20"/>
          </w:rPr>
          <w:t xml:space="preserve"> deployment of Off-Line RRS from</w:t>
        </w:r>
      </w:ins>
      <w:ins w:id="2072" w:author="STEC 042618" w:date="2018-04-25T11:17:00Z">
        <w:r w:rsidR="001C5E44" w:rsidRPr="0003648D">
          <w:rPr>
            <w:iCs/>
            <w:szCs w:val="20"/>
          </w:rPr>
          <w:t xml:space="preserve"> </w:t>
        </w:r>
      </w:ins>
      <w:ins w:id="2073" w:author="STEC 042618" w:date="2018-04-26T10:09:00Z">
        <w:r w:rsidR="002F64C9" w:rsidRPr="0003648D">
          <w:rPr>
            <w:iCs/>
            <w:szCs w:val="20"/>
          </w:rPr>
          <w:t xml:space="preserve">a </w:t>
        </w:r>
      </w:ins>
      <w:ins w:id="2074" w:author="STEC 042618" w:date="2018-04-25T11:17:00Z">
        <w:r w:rsidR="001C5E44" w:rsidRPr="0003648D">
          <w:rPr>
            <w:iCs/>
            <w:szCs w:val="20"/>
          </w:rPr>
          <w:t>QSGR providing RRS</w:t>
        </w:r>
      </w:ins>
      <w:ins w:id="2075" w:author="STEC 042618" w:date="2018-04-25T11:23:00Z">
        <w:r w:rsidR="001C5E44" w:rsidRPr="0003648D">
          <w:rPr>
            <w:iCs/>
            <w:szCs w:val="20"/>
          </w:rPr>
          <w:t xml:space="preserve">, </w:t>
        </w:r>
      </w:ins>
      <w:ins w:id="2076" w:author="STEC 042618" w:date="2018-04-25T11:24:00Z">
        <w:r w:rsidR="001C5E44" w:rsidRPr="0003648D">
          <w:rPr>
            <w:iCs/>
            <w:szCs w:val="20"/>
          </w:rPr>
          <w:t>the Resource’s</w:t>
        </w:r>
      </w:ins>
      <w:ins w:id="2077" w:author="STEC 042618" w:date="2018-04-25T11:17:00Z">
        <w:r w:rsidR="001C5E44" w:rsidRPr="0003648D">
          <w:rPr>
            <w:iCs/>
            <w:szCs w:val="20"/>
          </w:rPr>
          <w:t xml:space="preserve"> Ancillary Service </w:t>
        </w:r>
      </w:ins>
      <w:ins w:id="2078" w:author="STEC 042618" w:date="2018-04-25T14:18:00Z">
        <w:r w:rsidR="00F679F6" w:rsidRPr="0003648D">
          <w:rPr>
            <w:iCs/>
            <w:szCs w:val="20"/>
          </w:rPr>
          <w:t>Schedule</w:t>
        </w:r>
      </w:ins>
      <w:ins w:id="2079" w:author="STEC 042618" w:date="2018-04-25T11:17:00Z">
        <w:r w:rsidR="001C5E44" w:rsidRPr="0003648D">
          <w:rPr>
            <w:iCs/>
            <w:szCs w:val="20"/>
          </w:rPr>
          <w:t xml:space="preserve"> for RRS </w:t>
        </w:r>
      </w:ins>
      <w:ins w:id="2080" w:author="STEC 042618" w:date="2018-04-25T11:25:00Z">
        <w:r w:rsidR="001C5E44" w:rsidRPr="0003648D">
          <w:rPr>
            <w:iCs/>
            <w:szCs w:val="20"/>
          </w:rPr>
          <w:t>must</w:t>
        </w:r>
      </w:ins>
      <w:ins w:id="2081" w:author="STEC 042618" w:date="2018-04-25T11:17:00Z">
        <w:r w:rsidR="001C5E44" w:rsidRPr="0003648D">
          <w:rPr>
            <w:iCs/>
            <w:szCs w:val="20"/>
          </w:rPr>
          <w:t xml:space="preserve"> be adjusted for </w:t>
        </w:r>
      </w:ins>
      <w:ins w:id="2082" w:author="STEC 042618" w:date="2018-04-25T11:25:00Z">
        <w:r w:rsidR="001C5E44" w:rsidRPr="0003648D">
          <w:rPr>
            <w:iCs/>
            <w:szCs w:val="20"/>
          </w:rPr>
          <w:t>the</w:t>
        </w:r>
      </w:ins>
      <w:ins w:id="2083" w:author="STEC 042618" w:date="2018-04-25T11:17:00Z">
        <w:r w:rsidR="001C5E44" w:rsidRPr="0003648D">
          <w:rPr>
            <w:iCs/>
            <w:szCs w:val="20"/>
          </w:rPr>
          <w:t xml:space="preserve"> ERCOT instructed RRS deployment</w:t>
        </w:r>
      </w:ins>
      <w:ins w:id="2084" w:author="STEC 042618" w:date="2018-04-25T11:25:00Z">
        <w:r w:rsidR="001C5E44" w:rsidRPr="0003648D">
          <w:rPr>
            <w:iCs/>
            <w:szCs w:val="20"/>
          </w:rPr>
          <w:t xml:space="preserve"> and the Resource’s status must be </w:t>
        </w:r>
        <w:r w:rsidR="007073D9" w:rsidRPr="0003648D">
          <w:rPr>
            <w:iCs/>
            <w:szCs w:val="20"/>
          </w:rPr>
          <w:t xml:space="preserve">set to OFFQS </w:t>
        </w:r>
      </w:ins>
      <w:ins w:id="2085" w:author="STEC 042618" w:date="2018-04-25T11:26:00Z">
        <w:r w:rsidR="007073D9" w:rsidRPr="0003648D">
          <w:rPr>
            <w:iCs/>
            <w:szCs w:val="20"/>
          </w:rPr>
          <w:t>to be available for dispatch by SCED</w:t>
        </w:r>
      </w:ins>
      <w:ins w:id="2086" w:author="STEC 042618" w:date="2018-04-25T11:17:00Z">
        <w:r w:rsidR="001C5E44" w:rsidRPr="0003648D">
          <w:rPr>
            <w:iCs/>
            <w:szCs w:val="20"/>
          </w:rPr>
          <w:t>.</w:t>
        </w:r>
      </w:ins>
    </w:p>
    <w:p w14:paraId="4B159B74" w14:textId="77777777" w:rsidR="00D14AF1" w:rsidRPr="0003648D" w:rsidRDefault="00D14AF1" w:rsidP="00D14AF1">
      <w:pPr>
        <w:spacing w:after="240"/>
        <w:ind w:left="720" w:hanging="720"/>
        <w:rPr>
          <w:ins w:id="2087" w:author="STEC 042618" w:date="2018-04-18T17:18:00Z"/>
          <w:szCs w:val="20"/>
        </w:rPr>
      </w:pPr>
      <w:ins w:id="2088" w:author="STEC 042618" w:date="2018-04-18T17:18:00Z">
        <w:r w:rsidRPr="0003648D">
          <w:rPr>
            <w:szCs w:val="20"/>
          </w:rPr>
          <w:t>(4)</w:t>
        </w:r>
        <w:r w:rsidRPr="0003648D">
          <w:rPr>
            <w:szCs w:val="20"/>
          </w:rPr>
          <w:tab/>
          <w:t>Energy from Resources providing RRS may also be manually deployed by ERCOT pursuant to Section 6.5.9, Emergency Operations.</w:t>
        </w:r>
      </w:ins>
    </w:p>
    <w:p w14:paraId="16F9824A" w14:textId="77777777" w:rsidR="00D14AF1" w:rsidRPr="0003648D" w:rsidRDefault="00D14AF1" w:rsidP="00D14AF1">
      <w:pPr>
        <w:spacing w:after="240"/>
        <w:ind w:left="720" w:hanging="720"/>
        <w:rPr>
          <w:ins w:id="2089" w:author="STEC 042618" w:date="2018-04-18T17:18:00Z"/>
          <w:szCs w:val="20"/>
        </w:rPr>
      </w:pPr>
      <w:ins w:id="2090" w:author="STEC 042618" w:date="2018-04-18T17:18:00Z">
        <w:r w:rsidRPr="0003648D">
          <w:rPr>
            <w:szCs w:val="20"/>
          </w:rPr>
          <w:t>(5)</w:t>
        </w:r>
        <w:r w:rsidRPr="0003648D">
          <w:rPr>
            <w:szCs w:val="20"/>
          </w:rPr>
          <w:tab/>
          <w:t xml:space="preserve">ERCOT shall use SCED and </w:t>
        </w:r>
      </w:ins>
      <w:ins w:id="2091" w:author="STEC 042618" w:date="2018-04-26T10:09:00Z">
        <w:r w:rsidR="002F64C9" w:rsidRPr="0003648D">
          <w:rPr>
            <w:szCs w:val="20"/>
          </w:rPr>
          <w:t>Non-Spin</w:t>
        </w:r>
      </w:ins>
      <w:ins w:id="2092" w:author="STEC 042618" w:date="2018-04-18T17:18:00Z">
        <w:r w:rsidRPr="0003648D">
          <w:rPr>
            <w:szCs w:val="20"/>
          </w:rPr>
          <w:t xml:space="preserve"> as soon as practicable to recover RRS reserves.</w:t>
        </w:r>
      </w:ins>
    </w:p>
    <w:p w14:paraId="7D081FDB" w14:textId="77777777" w:rsidR="00D14AF1" w:rsidRPr="0003648D" w:rsidRDefault="00D14AF1" w:rsidP="00D14AF1">
      <w:pPr>
        <w:spacing w:after="240"/>
        <w:ind w:left="720" w:hanging="720"/>
        <w:rPr>
          <w:ins w:id="2093" w:author="STEC 042618" w:date="2018-04-18T17:18:00Z"/>
          <w:szCs w:val="20"/>
        </w:rPr>
      </w:pPr>
      <w:ins w:id="2094" w:author="STEC 042618" w:date="2018-04-18T17:18:00Z">
        <w:r w:rsidRPr="0003648D">
          <w:rPr>
            <w:szCs w:val="20"/>
          </w:rPr>
          <w:t>(6)</w:t>
        </w:r>
        <w:r w:rsidRPr="0003648D">
          <w:rPr>
            <w:szCs w:val="20"/>
          </w:rPr>
          <w:tab/>
          <w:t xml:space="preserve">Following a RRS deployment, the QSE’s obligation to deliver RRS remains in effect until ERCOT issues a recall instruction </w:t>
        </w:r>
        <w:r w:rsidRPr="0003648D">
          <w:t>or its RRS obligation expires, whichever occurs first.</w:t>
        </w:r>
      </w:ins>
    </w:p>
    <w:p w14:paraId="3BBAFFA2" w14:textId="77777777" w:rsidR="00D14AF1" w:rsidRPr="0003648D" w:rsidRDefault="00D14AF1" w:rsidP="00D14AF1">
      <w:pPr>
        <w:spacing w:after="240"/>
        <w:ind w:left="720" w:hanging="720"/>
        <w:rPr>
          <w:ins w:id="2095" w:author="STEC 042618" w:date="2018-04-18T17:18:00Z"/>
          <w:szCs w:val="20"/>
        </w:rPr>
      </w:pPr>
      <w:ins w:id="2096" w:author="STEC 042618" w:date="2018-04-18T17:18:00Z">
        <w:r w:rsidRPr="0003648D">
          <w:rPr>
            <w:szCs w:val="20"/>
          </w:rPr>
          <w:t>(7)</w:t>
        </w:r>
        <w:r w:rsidRPr="0003648D">
          <w:rPr>
            <w:szCs w:val="20"/>
          </w:rPr>
          <w:tab/>
          <w:t>Following a deployment or recall Dispatch Instruction of RRS, a QSE shall adjust the telemetered RRS Ancillary Service Schedule for the Resource providing the service and ERCOT shall adjust the HASL based on the QSE’s telemetered Ancillary Service Schedule for RRS as described in Section 6.5.7.2, Resource Limit Calculator, to account for such deployment.</w:t>
        </w:r>
      </w:ins>
    </w:p>
    <w:p w14:paraId="0FEDB30F" w14:textId="77777777" w:rsidR="00D14AF1" w:rsidRPr="0003648D" w:rsidRDefault="00D14AF1" w:rsidP="00D14AF1">
      <w:pPr>
        <w:spacing w:after="240"/>
        <w:ind w:left="720" w:hanging="720"/>
        <w:rPr>
          <w:ins w:id="2097" w:author="STEC 042618" w:date="2018-04-18T17:18:00Z"/>
          <w:szCs w:val="20"/>
        </w:rPr>
      </w:pPr>
      <w:ins w:id="2098" w:author="STEC 042618" w:date="2018-04-18T17:18:00Z">
        <w:r w:rsidRPr="0003648D">
          <w:rPr>
            <w:szCs w:val="20"/>
          </w:rPr>
          <w:t>(8)</w:t>
        </w:r>
        <w:r w:rsidRPr="0003648D">
          <w:rPr>
            <w:szCs w:val="20"/>
          </w:rPr>
          <w:tab/>
          <w:t xml:space="preserve">For </w:t>
        </w:r>
      </w:ins>
      <w:ins w:id="2099" w:author="STEC 042618" w:date="2018-04-18T17:23:00Z">
        <w:r w:rsidRPr="0003648D">
          <w:rPr>
            <w:szCs w:val="20"/>
          </w:rPr>
          <w:t xml:space="preserve">Generation </w:t>
        </w:r>
      </w:ins>
      <w:ins w:id="2100" w:author="STEC 042618" w:date="2018-04-18T17:18:00Z">
        <w:r w:rsidRPr="0003648D">
          <w:rPr>
            <w:szCs w:val="20"/>
          </w:rPr>
          <w:t>Resources</w:t>
        </w:r>
      </w:ins>
      <w:ins w:id="2101" w:author="STEC 042618" w:date="2018-04-18T17:23:00Z">
        <w:r w:rsidRPr="0003648D">
          <w:rPr>
            <w:szCs w:val="20"/>
          </w:rPr>
          <w:t xml:space="preserve"> and Controllable Load Resources</w:t>
        </w:r>
      </w:ins>
      <w:ins w:id="2102" w:author="STEC 042618" w:date="2018-04-18T17:18:00Z">
        <w:r w:rsidRPr="0003648D">
          <w:rPr>
            <w:szCs w:val="20"/>
          </w:rPr>
          <w:t xml:space="preserve"> providing RRS, Base Points include RRS energy as well as any other energy dispatched by SCED.  A Resource must be able to be fully dispatched by SCED to its RRS Ancillary Service Resource Responsibility within the ten-minute time frame according to its telemetered Emergency Ramp Rate. </w:t>
        </w:r>
      </w:ins>
    </w:p>
    <w:p w14:paraId="2CFB0BAF" w14:textId="77777777" w:rsidR="00D14AF1" w:rsidRPr="0003648D" w:rsidRDefault="00D14AF1" w:rsidP="00D14AF1">
      <w:pPr>
        <w:spacing w:after="240"/>
        <w:ind w:left="720" w:hanging="720"/>
        <w:rPr>
          <w:ins w:id="2103" w:author="STEC 042618" w:date="2018-04-18T17:18:00Z"/>
          <w:szCs w:val="20"/>
        </w:rPr>
      </w:pPr>
      <w:ins w:id="2104" w:author="STEC 042618" w:date="2018-04-18T17:18:00Z">
        <w:r w:rsidRPr="0003648D">
          <w:rPr>
            <w:szCs w:val="20"/>
          </w:rPr>
          <w:t>(9)</w:t>
        </w:r>
        <w:r w:rsidRPr="0003648D">
          <w:rPr>
            <w:szCs w:val="20"/>
          </w:rPr>
          <w:tab/>
          <w:t>Each QSE providing RRS shall meet the deployment performance requirements specified in Section 8.1.1.4.</w:t>
        </w:r>
      </w:ins>
      <w:ins w:id="2105" w:author="STEC 042618" w:date="2018-04-26T10:12:00Z">
        <w:r w:rsidR="002F64C9" w:rsidRPr="0003648D">
          <w:rPr>
            <w:szCs w:val="20"/>
          </w:rPr>
          <w:t>2</w:t>
        </w:r>
      </w:ins>
      <w:ins w:id="2106" w:author="STEC 042618" w:date="2018-04-18T17:18:00Z">
        <w:r w:rsidRPr="0003648D">
          <w:rPr>
            <w:szCs w:val="20"/>
          </w:rPr>
          <w:t xml:space="preserve">, </w:t>
        </w:r>
      </w:ins>
      <w:ins w:id="2107" w:author="STEC 042618" w:date="2018-04-18T17:23:00Z">
        <w:r w:rsidRPr="0003648D">
          <w:rPr>
            <w:szCs w:val="20"/>
          </w:rPr>
          <w:t>Responsive</w:t>
        </w:r>
      </w:ins>
      <w:ins w:id="2108" w:author="STEC 042618" w:date="2018-04-18T17:18:00Z">
        <w:r w:rsidRPr="0003648D">
          <w:rPr>
            <w:szCs w:val="20"/>
          </w:rPr>
          <w:t xml:space="preserve"> Reserve Service Energy Deployment Criteria.</w:t>
        </w:r>
      </w:ins>
    </w:p>
    <w:p w14:paraId="35FC0C1F" w14:textId="77777777" w:rsidR="00D14AF1" w:rsidRPr="0003648D" w:rsidRDefault="00D14AF1" w:rsidP="00D14AF1">
      <w:pPr>
        <w:spacing w:after="240"/>
        <w:ind w:left="720" w:hanging="720"/>
        <w:rPr>
          <w:ins w:id="2109" w:author="STEC 042618" w:date="2018-04-18T17:18:00Z"/>
          <w:szCs w:val="20"/>
        </w:rPr>
      </w:pPr>
      <w:ins w:id="2110" w:author="STEC 042618" w:date="2018-04-18T17:18:00Z">
        <w:r w:rsidRPr="0003648D">
          <w:rPr>
            <w:szCs w:val="20"/>
          </w:rPr>
          <w:t>(10)</w:t>
        </w:r>
        <w:r w:rsidRPr="0003648D">
          <w:rPr>
            <w:szCs w:val="20"/>
          </w:rPr>
          <w:tab/>
          <w:t xml:space="preserve">ERCOT shall issue instructions to release </w:t>
        </w:r>
      </w:ins>
      <w:ins w:id="2111" w:author="STEC 042618" w:date="2018-04-18T17:24:00Z">
        <w:r w:rsidRPr="0003648D">
          <w:rPr>
            <w:szCs w:val="20"/>
          </w:rPr>
          <w:t>RRS</w:t>
        </w:r>
      </w:ins>
      <w:ins w:id="2112" w:author="STEC 042618" w:date="2018-04-18T17:18:00Z">
        <w:r w:rsidRPr="0003648D">
          <w:rPr>
            <w:szCs w:val="20"/>
          </w:rPr>
          <w:t xml:space="preserve"> capacity</w:t>
        </w:r>
      </w:ins>
      <w:ins w:id="2113" w:author="STEC 042618" w:date="2018-04-18T17:24:00Z">
        <w:r w:rsidRPr="0003648D">
          <w:rPr>
            <w:szCs w:val="20"/>
          </w:rPr>
          <w:t xml:space="preserve"> provided from Generation Resources and Controllable Load Resources</w:t>
        </w:r>
      </w:ins>
      <w:ins w:id="2114" w:author="STEC 042618" w:date="2018-04-18T17:18:00Z">
        <w:r w:rsidRPr="0003648D">
          <w:rPr>
            <w:szCs w:val="20"/>
          </w:rPr>
          <w:t xml:space="preserve"> to SCED over ICCP, and shall issue deployment instructions for </w:t>
        </w:r>
      </w:ins>
      <w:ins w:id="2115" w:author="STEC 042618" w:date="2018-04-18T17:24:00Z">
        <w:r w:rsidRPr="0003648D">
          <w:rPr>
            <w:szCs w:val="20"/>
          </w:rPr>
          <w:t>Load Resources providing RRS</w:t>
        </w:r>
      </w:ins>
      <w:ins w:id="2116" w:author="STEC 042618" w:date="2018-04-18T17:18:00Z">
        <w:r w:rsidRPr="0003648D">
          <w:rPr>
            <w:szCs w:val="20"/>
          </w:rPr>
          <w:t xml:space="preserve"> via Extensible Markup Language (XML).  Such instructions shall contain the MW requested.  </w:t>
        </w:r>
      </w:ins>
    </w:p>
    <w:p w14:paraId="2169C90C" w14:textId="77777777" w:rsidR="00D14AF1" w:rsidRPr="0003648D" w:rsidRDefault="00D14AF1" w:rsidP="00D14AF1">
      <w:pPr>
        <w:spacing w:after="240"/>
        <w:ind w:left="720" w:hanging="720"/>
        <w:rPr>
          <w:ins w:id="2117" w:author="STEC 042618" w:date="2018-04-18T17:18:00Z"/>
          <w:szCs w:val="20"/>
        </w:rPr>
      </w:pPr>
      <w:ins w:id="2118" w:author="STEC 042618" w:date="2018-04-18T17:18:00Z">
        <w:r w:rsidRPr="0003648D">
          <w:rPr>
            <w:szCs w:val="20"/>
          </w:rPr>
          <w:t xml:space="preserve">(11) </w:t>
        </w:r>
        <w:r w:rsidRPr="0003648D">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ins>
    </w:p>
    <w:p w14:paraId="72528548" w14:textId="77777777" w:rsidR="00D14AF1" w:rsidRPr="0003648D" w:rsidRDefault="00D14AF1" w:rsidP="00D14AF1">
      <w:pPr>
        <w:spacing w:after="240"/>
        <w:ind w:left="720" w:hanging="720"/>
        <w:rPr>
          <w:ins w:id="2119" w:author="STEC 042618" w:date="2018-04-18T17:18:00Z"/>
          <w:szCs w:val="20"/>
        </w:rPr>
      </w:pPr>
      <w:ins w:id="2120" w:author="STEC 042618" w:date="2018-04-18T17:18:00Z">
        <w:r w:rsidRPr="0003648D">
          <w:rPr>
            <w:szCs w:val="20"/>
          </w:rPr>
          <w:t>(12)</w:t>
        </w:r>
        <w:r w:rsidRPr="0003648D">
          <w:rPr>
            <w:szCs w:val="20"/>
          </w:rPr>
          <w:tab/>
          <w:t xml:space="preserve">ERCOT shall recall automatically deployed </w:t>
        </w:r>
      </w:ins>
      <w:ins w:id="2121" w:author="STEC 042618" w:date="2018-04-18T17:25:00Z">
        <w:r w:rsidRPr="0003648D">
          <w:rPr>
            <w:szCs w:val="20"/>
          </w:rPr>
          <w:t>RRS</w:t>
        </w:r>
      </w:ins>
      <w:ins w:id="2122" w:author="STEC 042618" w:date="2018-04-18T17:18:00Z">
        <w:r w:rsidRPr="0003648D">
          <w:rPr>
            <w:szCs w:val="20"/>
          </w:rPr>
          <w:t xml:space="preserve"> capacity once system frequency recovers above 59.97 Hz. </w:t>
        </w:r>
      </w:ins>
    </w:p>
    <w:p w14:paraId="62D016A3" w14:textId="77777777" w:rsidR="00D14AF1" w:rsidRPr="0003648D" w:rsidRDefault="00D14AF1" w:rsidP="00D14AF1">
      <w:pPr>
        <w:spacing w:after="240"/>
        <w:ind w:left="720" w:hanging="720"/>
        <w:rPr>
          <w:ins w:id="2123" w:author="STEC 042618" w:date="2018-04-18T17:18:00Z"/>
          <w:szCs w:val="20"/>
        </w:rPr>
      </w:pPr>
      <w:ins w:id="2124" w:author="STEC 042618" w:date="2018-04-18T17:18:00Z">
        <w:r w:rsidRPr="0003648D">
          <w:rPr>
            <w:szCs w:val="20"/>
          </w:rPr>
          <w:lastRenderedPageBreak/>
          <w:t>(13)</w:t>
        </w:r>
        <w:r w:rsidRPr="0003648D">
          <w:rPr>
            <w:szCs w:val="20"/>
          </w:rPr>
          <w:tab/>
          <w:t xml:space="preserve">ERCOT shall recall </w:t>
        </w:r>
      </w:ins>
      <w:ins w:id="2125" w:author="STEC 042618" w:date="2018-04-18T17:25:00Z">
        <w:r w:rsidR="0002211C" w:rsidRPr="0003648D">
          <w:rPr>
            <w:szCs w:val="20"/>
          </w:rPr>
          <w:t>RRS</w:t>
        </w:r>
      </w:ins>
      <w:ins w:id="2126" w:author="STEC 042618" w:date="2018-04-18T17:26:00Z">
        <w:r w:rsidR="0002211C" w:rsidRPr="0003648D">
          <w:rPr>
            <w:szCs w:val="20"/>
          </w:rPr>
          <w:t xml:space="preserve"> deployment</w:t>
        </w:r>
      </w:ins>
      <w:ins w:id="2127" w:author="STEC 042618" w:date="2018-04-18T17:25:00Z">
        <w:r w:rsidR="0002211C" w:rsidRPr="0003648D">
          <w:rPr>
            <w:szCs w:val="20"/>
          </w:rPr>
          <w:t xml:space="preserve"> provided from</w:t>
        </w:r>
      </w:ins>
      <w:ins w:id="2128" w:author="STEC 042618" w:date="2018-04-18T17:26:00Z">
        <w:r w:rsidR="0002211C" w:rsidRPr="0003648D">
          <w:rPr>
            <w:szCs w:val="20"/>
          </w:rPr>
          <w:t xml:space="preserve"> Load Resource that is not a Controllable Load Resource</w:t>
        </w:r>
      </w:ins>
      <w:ins w:id="2129" w:author="STEC 042618" w:date="2018-04-18T17:25:00Z">
        <w:r w:rsidR="0002211C" w:rsidRPr="0003648D">
          <w:rPr>
            <w:szCs w:val="20"/>
          </w:rPr>
          <w:t xml:space="preserve"> </w:t>
        </w:r>
      </w:ins>
      <w:ins w:id="2130" w:author="STEC 042618" w:date="2018-04-18T17:18:00Z">
        <w:r w:rsidRPr="0003648D">
          <w:rPr>
            <w:szCs w:val="20"/>
          </w:rPr>
          <w:t>once PRC is above a pre-defined threshold, as described in the Operating Guides.</w:t>
        </w:r>
      </w:ins>
    </w:p>
    <w:p w14:paraId="6401523D" w14:textId="77777777" w:rsidR="0002211C" w:rsidRPr="0003648D" w:rsidRDefault="0002211C" w:rsidP="0002211C">
      <w:pPr>
        <w:pStyle w:val="H5"/>
        <w:spacing w:before="480"/>
        <w:ind w:left="1627" w:hanging="1627"/>
      </w:pPr>
      <w:bookmarkStart w:id="2131" w:name="_Toc397504989"/>
      <w:bookmarkStart w:id="2132" w:name="_Toc402357117"/>
      <w:bookmarkStart w:id="2133" w:name="_Toc422486497"/>
      <w:bookmarkStart w:id="2134" w:name="_Toc433093349"/>
      <w:bookmarkStart w:id="2135" w:name="_Toc433093507"/>
      <w:bookmarkStart w:id="2136" w:name="_Toc440874735"/>
      <w:bookmarkStart w:id="2137" w:name="_Toc448142290"/>
      <w:bookmarkStart w:id="2138" w:name="_Toc448142447"/>
      <w:bookmarkStart w:id="2139" w:name="_Toc458770284"/>
      <w:bookmarkStart w:id="2140" w:name="_Toc459294252"/>
      <w:bookmarkStart w:id="2141" w:name="_Toc463262745"/>
      <w:bookmarkStart w:id="2142" w:name="_Toc468286818"/>
      <w:bookmarkStart w:id="2143" w:name="_Toc481502864"/>
      <w:bookmarkStart w:id="2144" w:name="_Toc496080032"/>
      <w:bookmarkStart w:id="2145" w:name="_Toc496080187"/>
      <w:r w:rsidRPr="0003648D">
        <w:t>6.5.9.3.3</w:t>
      </w:r>
      <w:r w:rsidRPr="0003648D">
        <w:tab/>
        <w:t>Watch</w:t>
      </w:r>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p w14:paraId="21BCE500" w14:textId="77777777" w:rsidR="0002211C" w:rsidRPr="0003648D" w:rsidRDefault="0002211C" w:rsidP="0002211C">
      <w:pPr>
        <w:pStyle w:val="BodyTextNumbered"/>
      </w:pPr>
      <w:r w:rsidRPr="0003648D">
        <w:t>(1)</w:t>
      </w:r>
      <w:r w:rsidRPr="0003648D">
        <w:tab/>
        <w:t xml:space="preserve">A Watch is the third of four levels of communication issued by ERCOT in anticipation of a possible Emergency Condition. </w:t>
      </w:r>
    </w:p>
    <w:p w14:paraId="66A9E79F" w14:textId="77777777" w:rsidR="0002211C" w:rsidRPr="0003648D" w:rsidRDefault="0002211C" w:rsidP="0002211C">
      <w:pPr>
        <w:pStyle w:val="BodyTextNumbered"/>
      </w:pPr>
      <w:r w:rsidRPr="0003648D">
        <w:t>(2)</w:t>
      </w:r>
      <w:r w:rsidRPr="0003648D">
        <w:tab/>
        <w:t>ERCOT shall issue a Watch when ERCOT determines that:</w:t>
      </w:r>
    </w:p>
    <w:p w14:paraId="1F27A890" w14:textId="77777777" w:rsidR="0002211C" w:rsidRPr="0003648D" w:rsidRDefault="0002211C" w:rsidP="00BA308D">
      <w:pPr>
        <w:pStyle w:val="BodyTextNumbered"/>
        <w:ind w:left="1440"/>
        <w:rPr>
          <w:iCs w:val="0"/>
        </w:rPr>
      </w:pPr>
      <w:r w:rsidRPr="0003648D">
        <w:rPr>
          <w:iCs w:val="0"/>
        </w:rPr>
        <w:t>(a)</w:t>
      </w:r>
      <w:r w:rsidRPr="0003648D">
        <w:rPr>
          <w:iCs w:val="0"/>
        </w:rPr>
        <w:tab/>
        <w:t>Conditions have developed such that additional Ancillary Services are needed in the current Operating Period;</w:t>
      </w:r>
    </w:p>
    <w:p w14:paraId="4F7A6212" w14:textId="77777777" w:rsidR="0002211C" w:rsidRPr="0003648D" w:rsidRDefault="0002211C" w:rsidP="00BA308D">
      <w:pPr>
        <w:pStyle w:val="BodyTextNumbered"/>
        <w:ind w:left="1440"/>
        <w:rPr>
          <w:iCs w:val="0"/>
        </w:rPr>
      </w:pPr>
      <w:r w:rsidRPr="0003648D">
        <w:rPr>
          <w:iCs w:val="0"/>
        </w:rPr>
        <w:t>(b)</w:t>
      </w:r>
      <w:r w:rsidRPr="0003648D">
        <w:rPr>
          <w:iCs w:val="0"/>
        </w:rPr>
        <w:tab/>
        <w:t>There are insufficient Ancillary Services or Energy Offers in the DAM;</w:t>
      </w:r>
    </w:p>
    <w:p w14:paraId="25112A80" w14:textId="77777777" w:rsidR="0002211C" w:rsidRPr="0003648D" w:rsidRDefault="0002211C" w:rsidP="00BA308D">
      <w:pPr>
        <w:pStyle w:val="BodyTextNumbered"/>
        <w:ind w:left="1440"/>
        <w:rPr>
          <w:iCs w:val="0"/>
        </w:rPr>
      </w:pPr>
      <w:r w:rsidRPr="0003648D">
        <w:rPr>
          <w:iCs w:val="0"/>
        </w:rPr>
        <w:t>(c)</w:t>
      </w:r>
      <w:r w:rsidRPr="0003648D">
        <w:rPr>
          <w:iCs w:val="0"/>
        </w:rPr>
        <w:tab/>
        <w:t>Market-based congestion management techniques embedded in SCED as specified in these Protocols will not be adequate to resolve transmission security violations;</w:t>
      </w:r>
    </w:p>
    <w:p w14:paraId="1E9841CD" w14:textId="77777777" w:rsidR="0002211C" w:rsidRPr="0003648D" w:rsidRDefault="0002211C" w:rsidP="00BA308D">
      <w:pPr>
        <w:pStyle w:val="BodyTextNumbered"/>
        <w:ind w:left="1440"/>
        <w:rPr>
          <w:iCs w:val="0"/>
        </w:rPr>
      </w:pPr>
      <w:r w:rsidRPr="0003648D">
        <w:rPr>
          <w:iCs w:val="0"/>
        </w:rPr>
        <w:t>(d)</w:t>
      </w:r>
      <w:r w:rsidRPr="0003648D">
        <w:rPr>
          <w:iCs w:val="0"/>
        </w:rPr>
        <w:tab/>
        <w:t>Forced Outages or other abnormal operating conditions have occurred, or may occur that require operations with active violations of security criteria as defined in the Operating Guides unless a CMP exists;</w:t>
      </w:r>
    </w:p>
    <w:p w14:paraId="52210C05" w14:textId="77777777" w:rsidR="0002211C" w:rsidRPr="0003648D" w:rsidRDefault="0002211C" w:rsidP="00BA308D">
      <w:pPr>
        <w:pStyle w:val="BodyTextNumbered"/>
        <w:ind w:left="1440"/>
        <w:rPr>
          <w:iCs w:val="0"/>
        </w:rPr>
      </w:pPr>
      <w:r w:rsidRPr="0003648D">
        <w:rPr>
          <w:iCs w:val="0"/>
        </w:rPr>
        <w:t>(e)</w:t>
      </w:r>
      <w:r w:rsidRPr="0003648D">
        <w:rPr>
          <w:iCs w:val="0"/>
        </w:rPr>
        <w:tab/>
        <w:t>ERCOT varies from timing requirements or omits one or more Day-Ahead or Adjustment Period and Real-Time procedures;</w:t>
      </w:r>
    </w:p>
    <w:p w14:paraId="58D6FEA5" w14:textId="77777777" w:rsidR="0002211C" w:rsidRPr="0003648D" w:rsidRDefault="0002211C" w:rsidP="00BA308D">
      <w:pPr>
        <w:pStyle w:val="BodyTextNumbered"/>
        <w:ind w:left="1440"/>
        <w:rPr>
          <w:iCs w:val="0"/>
        </w:rPr>
      </w:pPr>
      <w:r w:rsidRPr="0003648D">
        <w:rPr>
          <w:iCs w:val="0"/>
        </w:rPr>
        <w:t>(f)</w:t>
      </w:r>
      <w:r w:rsidRPr="0003648D">
        <w:rPr>
          <w:iCs w:val="0"/>
        </w:rPr>
        <w:tab/>
        <w:t>ERCOT varies from timing requirements or omits one or more scheduling procedures in the Real-Time process; or</w:t>
      </w:r>
    </w:p>
    <w:p w14:paraId="4AF3F02F" w14:textId="77777777" w:rsidR="0002211C" w:rsidRPr="0003648D" w:rsidRDefault="0002211C" w:rsidP="00BA308D">
      <w:pPr>
        <w:pStyle w:val="BodyTextNumbered"/>
        <w:ind w:left="1440"/>
      </w:pPr>
      <w:r w:rsidRPr="0003648D">
        <w:t>(g)</w:t>
      </w:r>
      <w:r w:rsidRPr="0003648D">
        <w:tab/>
        <w:t xml:space="preserve">The SCED process </w:t>
      </w:r>
      <w:r w:rsidRPr="0003648D">
        <w:rPr>
          <w:iCs w:val="0"/>
        </w:rPr>
        <w:t>fails</w:t>
      </w:r>
      <w:r w:rsidRPr="0003648D">
        <w:t xml:space="preserve"> to reach a solution, whether or not ERCOT is using one of the measures specified in paragraph (3) of Section 6.5.9.2, Failure of the SCED Process.</w:t>
      </w:r>
    </w:p>
    <w:p w14:paraId="0B5218AA" w14:textId="77777777" w:rsidR="0002211C" w:rsidRPr="0003648D" w:rsidRDefault="0002211C" w:rsidP="0002211C">
      <w:pPr>
        <w:pStyle w:val="BodyTextNumbered"/>
      </w:pPr>
      <w:r w:rsidRPr="0003648D">
        <w:t>(3)</w:t>
      </w:r>
      <w:r w:rsidRPr="0003648D">
        <w:tab/>
        <w:t>With the issuance of a Watch pursuant to paragraph (2)(a) above, ERCOT may exercise its authority to immediately procure the following services from existing offers:</w:t>
      </w:r>
    </w:p>
    <w:p w14:paraId="6788E036" w14:textId="77777777" w:rsidR="0002211C" w:rsidRPr="0003648D" w:rsidRDefault="0002211C" w:rsidP="00BA308D">
      <w:pPr>
        <w:pStyle w:val="BodyTextNumbered"/>
        <w:ind w:left="1440"/>
        <w:rPr>
          <w:ins w:id="2146" w:author="STEC 042618" w:date="2018-04-18T17:32:00Z"/>
          <w:iCs w:val="0"/>
        </w:rPr>
      </w:pPr>
      <w:r w:rsidRPr="0003648D">
        <w:rPr>
          <w:iCs w:val="0"/>
        </w:rPr>
        <w:t>(a)</w:t>
      </w:r>
      <w:r w:rsidRPr="0003648D">
        <w:rPr>
          <w:iCs w:val="0"/>
        </w:rPr>
        <w:tab/>
      </w:r>
      <w:ins w:id="2147" w:author="STEC 042618" w:date="2018-04-18T17:32:00Z">
        <w:r w:rsidRPr="0003648D">
          <w:rPr>
            <w:iCs w:val="0"/>
          </w:rPr>
          <w:t>Frequency Response Service</w:t>
        </w:r>
      </w:ins>
      <w:ins w:id="2148" w:author="STEC 042618" w:date="2018-04-26T10:13:00Z">
        <w:r w:rsidR="002F64C9" w:rsidRPr="0003648D">
          <w:rPr>
            <w:iCs w:val="0"/>
          </w:rPr>
          <w:t xml:space="preserve"> (FRS)</w:t>
        </w:r>
      </w:ins>
      <w:ins w:id="2149" w:author="STEC 042618" w:date="2018-04-18T17:32:00Z">
        <w:r w:rsidRPr="0003648D">
          <w:rPr>
            <w:iCs w:val="0"/>
          </w:rPr>
          <w:t>;</w:t>
        </w:r>
      </w:ins>
    </w:p>
    <w:p w14:paraId="090E6923" w14:textId="77777777" w:rsidR="0002211C" w:rsidRPr="0003648D" w:rsidRDefault="0002211C" w:rsidP="00BA308D">
      <w:pPr>
        <w:pStyle w:val="BodyTextNumbered"/>
        <w:ind w:left="1440"/>
        <w:rPr>
          <w:iCs w:val="0"/>
        </w:rPr>
      </w:pPr>
      <w:ins w:id="2150" w:author="STEC 042618" w:date="2018-04-18T17:32:00Z">
        <w:r w:rsidRPr="0003648D">
          <w:rPr>
            <w:iCs w:val="0"/>
          </w:rPr>
          <w:t>(b)</w:t>
        </w:r>
        <w:r w:rsidRPr="0003648D">
          <w:rPr>
            <w:iCs w:val="0"/>
          </w:rPr>
          <w:tab/>
        </w:r>
      </w:ins>
      <w:r w:rsidRPr="0003648D">
        <w:rPr>
          <w:iCs w:val="0"/>
        </w:rPr>
        <w:t>Regulation Services;</w:t>
      </w:r>
    </w:p>
    <w:p w14:paraId="08E41E50" w14:textId="77777777" w:rsidR="0002211C" w:rsidRPr="0003648D" w:rsidRDefault="0002211C" w:rsidP="00BA308D">
      <w:pPr>
        <w:pStyle w:val="BodyTextNumbered"/>
        <w:ind w:left="1440"/>
        <w:rPr>
          <w:iCs w:val="0"/>
        </w:rPr>
      </w:pPr>
      <w:r w:rsidRPr="0003648D">
        <w:rPr>
          <w:iCs w:val="0"/>
        </w:rPr>
        <w:t>(</w:t>
      </w:r>
      <w:ins w:id="2151" w:author="STEC 042618" w:date="2018-04-18T17:32:00Z">
        <w:r w:rsidRPr="0003648D">
          <w:rPr>
            <w:iCs w:val="0"/>
          </w:rPr>
          <w:t>c</w:t>
        </w:r>
      </w:ins>
      <w:del w:id="2152" w:author="STEC 042618" w:date="2018-04-18T17:32:00Z">
        <w:r w:rsidRPr="0003648D" w:rsidDel="0002211C">
          <w:rPr>
            <w:iCs w:val="0"/>
          </w:rPr>
          <w:delText>b</w:delText>
        </w:r>
      </w:del>
      <w:r w:rsidRPr="0003648D">
        <w:rPr>
          <w:iCs w:val="0"/>
        </w:rPr>
        <w:t>)</w:t>
      </w:r>
      <w:r w:rsidRPr="0003648D">
        <w:rPr>
          <w:iCs w:val="0"/>
        </w:rPr>
        <w:tab/>
        <w:t>RRS services; and</w:t>
      </w:r>
    </w:p>
    <w:p w14:paraId="326B9830" w14:textId="77777777" w:rsidR="0002211C" w:rsidRPr="0003648D" w:rsidRDefault="0002211C" w:rsidP="00BA308D">
      <w:pPr>
        <w:pStyle w:val="BodyTextNumbered"/>
        <w:ind w:left="1440"/>
        <w:rPr>
          <w:iCs w:val="0"/>
        </w:rPr>
      </w:pPr>
      <w:r w:rsidRPr="0003648D">
        <w:rPr>
          <w:iCs w:val="0"/>
        </w:rPr>
        <w:t>(</w:t>
      </w:r>
      <w:ins w:id="2153" w:author="STEC 042618" w:date="2018-04-18T17:32:00Z">
        <w:r w:rsidRPr="0003648D">
          <w:rPr>
            <w:iCs w:val="0"/>
          </w:rPr>
          <w:t>d</w:t>
        </w:r>
      </w:ins>
      <w:del w:id="2154" w:author="STEC 042618" w:date="2018-04-18T17:32:00Z">
        <w:r w:rsidRPr="0003648D" w:rsidDel="0002211C">
          <w:rPr>
            <w:iCs w:val="0"/>
          </w:rPr>
          <w:delText>c</w:delText>
        </w:r>
      </w:del>
      <w:r w:rsidRPr="0003648D">
        <w:rPr>
          <w:iCs w:val="0"/>
        </w:rPr>
        <w:t>)</w:t>
      </w:r>
      <w:r w:rsidRPr="0003648D">
        <w:rPr>
          <w:iCs w:val="0"/>
        </w:rPr>
        <w:tab/>
        <w:t>Non-Spin services.</w:t>
      </w:r>
    </w:p>
    <w:p w14:paraId="64BA3AF5" w14:textId="77777777" w:rsidR="0002211C" w:rsidRPr="0003648D" w:rsidRDefault="0002211C" w:rsidP="0002211C">
      <w:pPr>
        <w:pStyle w:val="BodyTextNumbered"/>
      </w:pPr>
      <w:r w:rsidRPr="0003648D">
        <w:t>(4)</w:t>
      </w:r>
      <w:r w:rsidRPr="0003648D">
        <w:tab/>
        <w:t xml:space="preserve">If ERCOT issues a Watch because insufficient Ancillary Service Offers were received in the DAM or Supplemental Ancillary Service Market (SASM), and if the Watch does not </w:t>
      </w:r>
      <w:r w:rsidRPr="0003648D">
        <w:lastRenderedPageBreak/>
        <w:t>result in sufficient offers and the DAM or SASM is executed with insufficient offers, then ERCOT may acquire the insufficient amount of Ancillary Services as follows:</w:t>
      </w:r>
    </w:p>
    <w:p w14:paraId="5774BAD2" w14:textId="77777777" w:rsidR="0002211C" w:rsidRPr="0003648D" w:rsidRDefault="0002211C" w:rsidP="0002211C">
      <w:pPr>
        <w:pStyle w:val="BodyTextNumbered"/>
        <w:ind w:left="1440"/>
        <w:rPr>
          <w:iCs w:val="0"/>
        </w:rPr>
      </w:pPr>
      <w:r w:rsidRPr="0003648D">
        <w:rPr>
          <w:iCs w:val="0"/>
        </w:rPr>
        <w:t>(a)</w:t>
      </w:r>
      <w:r w:rsidRPr="0003648D">
        <w:rPr>
          <w:iCs w:val="0"/>
        </w:rPr>
        <w:tab/>
        <w:t>The SASM process shall be conducted in accordance with Section 6.4.9.2.2, SASM Clearing Process.  If the SASM process is not sufficient, then;</w:t>
      </w:r>
    </w:p>
    <w:p w14:paraId="342FE0C2" w14:textId="77777777" w:rsidR="0002211C" w:rsidRPr="0003648D" w:rsidRDefault="0002211C" w:rsidP="0002211C">
      <w:pPr>
        <w:pStyle w:val="BodyTextNumbered"/>
        <w:ind w:left="1440"/>
        <w:rPr>
          <w:iCs w:val="0"/>
        </w:rPr>
      </w:pPr>
      <w:r w:rsidRPr="0003648D">
        <w:rPr>
          <w:iCs w:val="0"/>
        </w:rPr>
        <w:t>(b)</w:t>
      </w:r>
      <w:r w:rsidRPr="0003648D">
        <w:rPr>
          <w:iCs w:val="0"/>
        </w:rPr>
        <w:tab/>
        <w:t>The HRUC process shall be conducted to commit planned Off-Line Resources qualified to provide the Ancillary Service(s) that are insufficient in accordance with Section 5.2.2.2, RUC Process Timeline After an Aborted Day-Ahead Market.  If the HRUC process is not sufficient, then;</w:t>
      </w:r>
    </w:p>
    <w:p w14:paraId="2BCE3D7B" w14:textId="77777777" w:rsidR="0002211C" w:rsidRPr="0003648D" w:rsidRDefault="0002211C" w:rsidP="0002211C">
      <w:pPr>
        <w:pStyle w:val="BodyTextNumbered"/>
        <w:ind w:left="1440"/>
        <w:rPr>
          <w:iCs w:val="0"/>
        </w:rPr>
      </w:pPr>
      <w:r w:rsidRPr="0003648D">
        <w:rPr>
          <w:iCs w:val="0"/>
        </w:rPr>
        <w:t>(c)</w:t>
      </w:r>
      <w:r w:rsidRPr="0003648D">
        <w:rPr>
          <w:iCs w:val="0"/>
        </w:rPr>
        <w:tab/>
        <w:t xml:space="preserve">If the insufficiency arose due to </w:t>
      </w:r>
      <w:r w:rsidRPr="0003648D">
        <w:t>insufficient Ancillary Service Offers received in the DAM or ERCOT needs to increase the Ancillary Service requirements after DAM clearing,</w:t>
      </w:r>
      <w:r w:rsidRPr="0003648D">
        <w:rPr>
          <w:iCs w:val="0"/>
        </w:rPr>
        <w:t xml:space="preserve"> ERCOT may assign the insufficient amounts of Ancillary Service(s) to QSEs with planned On-Line Resources qualified to provide the insufficient Ancillary Service(s), even if there are no existing Ancillary Service Offers for those QSEs’ Resources.  ERCOT shall prorate the required Ancillary Service capacity among QSEs representing On-Line capacity not already reserved for Ancillary Services in the COP in a way that maximizes the distribution of the assignment.</w:t>
      </w:r>
    </w:p>
    <w:p w14:paraId="22196AB5" w14:textId="77777777" w:rsidR="0002211C" w:rsidRPr="0003648D" w:rsidRDefault="0002211C" w:rsidP="0002211C">
      <w:pPr>
        <w:pStyle w:val="BodyTextNumbered"/>
        <w:ind w:left="1440"/>
      </w:pPr>
      <w:r w:rsidRPr="0003648D">
        <w:rPr>
          <w:iCs w:val="0"/>
        </w:rPr>
        <w:t>(d)</w:t>
      </w:r>
      <w:r w:rsidRPr="0003648D">
        <w:rPr>
          <w:iCs w:val="0"/>
        </w:rPr>
        <w:tab/>
        <w:t xml:space="preserve">A QSE may </w:t>
      </w:r>
      <w:r w:rsidRPr="0003648D">
        <w:t xml:space="preserve">request cancellation of </w:t>
      </w:r>
      <w:r w:rsidRPr="0003648D">
        <w:rPr>
          <w:iCs w:val="0"/>
        </w:rPr>
        <w:t xml:space="preserve">the assignment of Ancillary Services to its On-Line Resources if there are equipment or Resource control issues which limit the ability of the Resources to provide the Ancillary Services.  </w:t>
      </w:r>
      <w:r w:rsidRPr="0003648D">
        <w:rPr>
          <w:szCs w:val="24"/>
        </w:rPr>
        <w:t>If ERCOT accepts the cancellation, ERCOT may require QSEs to submit supporting information describing the Resource control issues.</w:t>
      </w:r>
    </w:p>
    <w:p w14:paraId="441F5F1F" w14:textId="77777777" w:rsidR="0002211C" w:rsidRPr="0003648D" w:rsidRDefault="0002211C" w:rsidP="0002211C">
      <w:pPr>
        <w:pStyle w:val="BodyTextNumbered"/>
      </w:pPr>
      <w:r w:rsidRPr="0003648D">
        <w:t>(5)</w:t>
      </w:r>
      <w:r w:rsidRPr="0003648D">
        <w:tab/>
        <w:t>If ERCOT issues a Watch because market-based congestion management techniques embedded in SCED as specified in these Protocols will not be adequate to resolve one or more transmission security violations and, in ERCOT’s judgment, no approved CMP is adequate to resolve those violations, ERCOT may instruct Resources to change output and, if still necessary, curtail DC Tie Load on any DC Tie other than the North and East DC Ties to return the ERCOT System to a reliable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211C" w:rsidRPr="0003648D" w14:paraId="0EAEA0C5" w14:textId="77777777" w:rsidTr="00D24D03">
        <w:trPr>
          <w:trHeight w:val="656"/>
        </w:trPr>
        <w:tc>
          <w:tcPr>
            <w:tcW w:w="9576" w:type="dxa"/>
            <w:shd w:val="pct12" w:color="auto" w:fill="auto"/>
          </w:tcPr>
          <w:p w14:paraId="0290F90A" w14:textId="77777777" w:rsidR="0002211C" w:rsidRPr="0003648D" w:rsidRDefault="0002211C" w:rsidP="00D24D03">
            <w:pPr>
              <w:pStyle w:val="Instructions"/>
              <w:spacing w:before="120"/>
            </w:pPr>
            <w:r w:rsidRPr="0003648D">
              <w:t>[NPRR825:  Delete paragraph (5) above upon system implementation and renumber accordingly.]</w:t>
            </w:r>
          </w:p>
        </w:tc>
      </w:tr>
    </w:tbl>
    <w:p w14:paraId="5C5A5885" w14:textId="77777777" w:rsidR="0002211C" w:rsidRPr="0003648D" w:rsidRDefault="0002211C" w:rsidP="0002211C">
      <w:pPr>
        <w:pStyle w:val="BodyTextNumbered"/>
        <w:spacing w:before="240"/>
      </w:pPr>
      <w:r w:rsidRPr="0003648D">
        <w:t>(6)</w:t>
      </w:r>
      <w:r w:rsidRPr="0003648D">
        <w:tab/>
        <w:t xml:space="preserve">ERCOT shall post the Watch message electronically to the MIS Public Area and shall provide verbal notice to all TSPs and QSEs via the Hotline.  Corrective actions identified by ERCOT must be communicated through Dispatch Instructions to all TSPs, DSPs and QSEs required to implement the corrective action.  Each QSE shall immediately notify the Market Participants that it represents of the Watch.  To minimize the effects on the ERCOT System, each TSP or DSP shall identify and prepare to implement actions, including restoration of transmission lines as appropriate and preparing for Load shedding.  ERCOT may instruct TSPs or DSPs to reconfigure ERCOT System elements </w:t>
      </w:r>
      <w:r w:rsidRPr="0003648D">
        <w:lastRenderedPageBreak/>
        <w:t>as necessary to improve the reliability of the ERCOT System.  On notice of a Watch, each QSE, TSP, and DSP shall prepare for an Emergency Condition in case conditions worsen.  ERCOT may require information from QSEs representing Resources regarding the Resources’ fuel capabilities.  Requests for this type of information shall be for a time period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p w14:paraId="1102C494" w14:textId="77777777" w:rsidR="0002211C" w:rsidRPr="0003648D" w:rsidRDefault="0002211C" w:rsidP="0002211C">
      <w:pPr>
        <w:pStyle w:val="H5"/>
        <w:spacing w:before="480"/>
        <w:ind w:left="1627" w:hanging="1627"/>
      </w:pPr>
      <w:bookmarkStart w:id="2155" w:name="_Toc397504992"/>
      <w:bookmarkStart w:id="2156" w:name="_Toc402357120"/>
      <w:bookmarkStart w:id="2157" w:name="_Toc422486500"/>
      <w:bookmarkStart w:id="2158" w:name="_Toc433093352"/>
      <w:bookmarkStart w:id="2159" w:name="_Toc433093510"/>
      <w:bookmarkStart w:id="2160" w:name="_Toc440874738"/>
      <w:bookmarkStart w:id="2161" w:name="_Toc448142293"/>
      <w:bookmarkStart w:id="2162" w:name="_Toc448142450"/>
      <w:bookmarkStart w:id="2163" w:name="_Toc458770287"/>
      <w:bookmarkStart w:id="2164" w:name="_Toc459294255"/>
      <w:bookmarkStart w:id="2165" w:name="_Toc463262748"/>
      <w:bookmarkStart w:id="2166" w:name="_Toc468286821"/>
      <w:bookmarkStart w:id="2167" w:name="_Toc481502867"/>
      <w:bookmarkStart w:id="2168" w:name="_Toc496080035"/>
      <w:bookmarkStart w:id="2169" w:name="_Toc496080190"/>
      <w:r w:rsidRPr="0003648D">
        <w:t>6.5.9.4.1</w:t>
      </w:r>
      <w:r w:rsidRPr="0003648D">
        <w:tab/>
        <w:t>General Procedures Prior to EEA Operations</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r w:rsidRPr="0003648D">
        <w:t xml:space="preserve"> </w:t>
      </w:r>
    </w:p>
    <w:p w14:paraId="323C2893" w14:textId="77777777" w:rsidR="0002211C" w:rsidRPr="0003648D" w:rsidRDefault="0002211C" w:rsidP="0002211C">
      <w:pPr>
        <w:pStyle w:val="BodyTextNumbered"/>
      </w:pPr>
      <w:r w:rsidRPr="0003648D">
        <w:t>(1)</w:t>
      </w:r>
      <w:r w:rsidRPr="0003648D">
        <w:tab/>
        <w:t>Prior to declaring EEA Level 1 detailed in Section 6.5.9.4.2, EEA Levels, ERCOT may perform the following operations consistent with Good Utility Practice:</w:t>
      </w:r>
    </w:p>
    <w:p w14:paraId="48ED5BD4" w14:textId="77777777" w:rsidR="0002211C" w:rsidRPr="0003648D" w:rsidRDefault="0002211C" w:rsidP="00BA308D">
      <w:pPr>
        <w:pStyle w:val="BodyTextNumbered"/>
        <w:ind w:left="1440"/>
        <w:rPr>
          <w:iCs w:val="0"/>
        </w:rPr>
      </w:pPr>
      <w:r w:rsidRPr="0003648D">
        <w:rPr>
          <w:iCs w:val="0"/>
        </w:rPr>
        <w:t>(a)</w:t>
      </w:r>
      <w:r w:rsidRPr="0003648D">
        <w:rPr>
          <w:iCs w:val="0"/>
        </w:rPr>
        <w:tab/>
        <w:t>Provide Dispatch Instructions to QSEs for specific Resources to operate at an Emergency Base Point to maximize Resource deployment so as to increase Responsive Reserve levels on other Resources;</w:t>
      </w:r>
    </w:p>
    <w:p w14:paraId="54E8B858" w14:textId="77777777" w:rsidR="0002211C" w:rsidRPr="0003648D" w:rsidRDefault="0002211C" w:rsidP="00BA308D">
      <w:pPr>
        <w:pStyle w:val="BodyTextNumbered"/>
        <w:ind w:left="1440"/>
        <w:rPr>
          <w:iCs w:val="0"/>
        </w:rPr>
      </w:pPr>
      <w:r w:rsidRPr="0003648D">
        <w:rPr>
          <w:iCs w:val="0"/>
        </w:rPr>
        <w:t>(b)</w:t>
      </w:r>
      <w:r w:rsidRPr="0003648D">
        <w:rPr>
          <w:iCs w:val="0"/>
        </w:rPr>
        <w:tab/>
        <w:t>Commit specific available Resources as necessary that can respond in the timeframe of the emergency.  Such commitments will be settled using the HRUC process;</w:t>
      </w:r>
    </w:p>
    <w:p w14:paraId="7EF4EA1F" w14:textId="77777777" w:rsidR="0002211C" w:rsidRPr="0003648D" w:rsidRDefault="0002211C" w:rsidP="00BA308D">
      <w:pPr>
        <w:pStyle w:val="BodyTextNumbered"/>
        <w:ind w:left="1440"/>
        <w:rPr>
          <w:iCs w:val="0"/>
        </w:rPr>
      </w:pPr>
      <w:r w:rsidRPr="0003648D">
        <w:rPr>
          <w:iCs w:val="0"/>
        </w:rPr>
        <w:t>(c)</w:t>
      </w:r>
      <w:r w:rsidRPr="0003648D">
        <w:rPr>
          <w:iCs w:val="0"/>
        </w:rPr>
        <w:tab/>
        <w:t>Start RMR Units available in the time frame of the emergency.  RMR Units should be loaded to full capability;</w:t>
      </w:r>
    </w:p>
    <w:p w14:paraId="14C6A585" w14:textId="77777777" w:rsidR="0002211C" w:rsidRPr="0003648D" w:rsidRDefault="0002211C" w:rsidP="00BA308D">
      <w:pPr>
        <w:pStyle w:val="BodyTextNumbered"/>
        <w:ind w:left="1440"/>
        <w:rPr>
          <w:iCs w:val="0"/>
        </w:rPr>
      </w:pPr>
      <w:r w:rsidRPr="0003648D">
        <w:rPr>
          <w:iCs w:val="0"/>
        </w:rPr>
        <w:t>(d)</w:t>
      </w:r>
      <w:r w:rsidRPr="0003648D">
        <w:rPr>
          <w:iCs w:val="0"/>
        </w:rPr>
        <w:tab/>
        <w:t xml:space="preserve">Utilize available Resources providing </w:t>
      </w:r>
      <w:ins w:id="2170" w:author="STEC 042618" w:date="2018-04-18T17:35:00Z">
        <w:r w:rsidR="00FA6521" w:rsidRPr="0003648D">
          <w:rPr>
            <w:iCs w:val="0"/>
          </w:rPr>
          <w:t xml:space="preserve">RRS and </w:t>
        </w:r>
      </w:ins>
      <w:r w:rsidRPr="0003648D">
        <w:rPr>
          <w:iCs w:val="0"/>
        </w:rPr>
        <w:t>Non-Spin services as required; and</w:t>
      </w:r>
    </w:p>
    <w:p w14:paraId="23C89557" w14:textId="77777777" w:rsidR="0002211C" w:rsidRPr="0003648D" w:rsidRDefault="0002211C" w:rsidP="00BA308D">
      <w:pPr>
        <w:pStyle w:val="BodyTextNumbered"/>
        <w:ind w:left="1440"/>
        <w:rPr>
          <w:iCs w:val="0"/>
        </w:rPr>
      </w:pPr>
      <w:r w:rsidRPr="0003648D">
        <w:rPr>
          <w:iCs w:val="0"/>
        </w:rPr>
        <w:t>(e)</w:t>
      </w:r>
      <w:r w:rsidRPr="0003648D">
        <w:rPr>
          <w:iCs w:val="0"/>
        </w:rPr>
        <w:tab/>
        <w:t xml:space="preserve">ERCOT shall use the PRC and system frequency to determine the appropriate Emergency Notice and EEA levels. </w:t>
      </w:r>
    </w:p>
    <w:p w14:paraId="61160305" w14:textId="77777777" w:rsidR="00BA7A09" w:rsidRPr="0003648D" w:rsidRDefault="00BA7A09" w:rsidP="00BA7A09">
      <w:pPr>
        <w:keepNext/>
        <w:tabs>
          <w:tab w:val="left" w:pos="1620"/>
        </w:tabs>
        <w:spacing w:before="480" w:after="240"/>
        <w:ind w:left="1627" w:hanging="1627"/>
        <w:outlineLvl w:val="4"/>
        <w:rPr>
          <w:b/>
          <w:bCs/>
          <w:i/>
          <w:iCs/>
          <w:szCs w:val="26"/>
        </w:rPr>
      </w:pPr>
      <w:bookmarkStart w:id="2171" w:name="_Toc397504993"/>
      <w:bookmarkStart w:id="2172" w:name="_Toc402357121"/>
      <w:bookmarkStart w:id="2173" w:name="_Toc422486501"/>
      <w:bookmarkStart w:id="2174" w:name="_Toc433093353"/>
      <w:bookmarkStart w:id="2175" w:name="_Toc433093511"/>
      <w:bookmarkStart w:id="2176" w:name="_Toc440874739"/>
      <w:bookmarkStart w:id="2177" w:name="_Toc448142294"/>
      <w:bookmarkStart w:id="2178" w:name="_Toc448142451"/>
      <w:bookmarkStart w:id="2179" w:name="_Toc458770288"/>
      <w:bookmarkStart w:id="2180" w:name="_Toc459294256"/>
      <w:bookmarkStart w:id="2181" w:name="_Toc463262749"/>
      <w:bookmarkStart w:id="2182" w:name="_Toc468286822"/>
      <w:bookmarkStart w:id="2183" w:name="_Toc481502868"/>
      <w:bookmarkStart w:id="2184" w:name="_Toc496080036"/>
      <w:bookmarkStart w:id="2185" w:name="_Toc496080191"/>
      <w:r w:rsidRPr="0003648D">
        <w:rPr>
          <w:b/>
          <w:bCs/>
          <w:i/>
          <w:iCs/>
          <w:szCs w:val="26"/>
        </w:rPr>
        <w:t>6.5.9.4.2</w:t>
      </w:r>
      <w:r w:rsidRPr="0003648D">
        <w:rPr>
          <w:b/>
          <w:bCs/>
          <w:i/>
          <w:iCs/>
          <w:szCs w:val="26"/>
        </w:rPr>
        <w:tab/>
        <w:t>EEA Levels</w:t>
      </w:r>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14:paraId="247EBD8C" w14:textId="77777777" w:rsidR="00BA7A09" w:rsidRPr="0003648D" w:rsidRDefault="00BA7A09" w:rsidP="00BA7A09">
      <w:pPr>
        <w:spacing w:after="240"/>
        <w:ind w:left="720" w:hanging="720"/>
        <w:rPr>
          <w:szCs w:val="20"/>
        </w:rPr>
      </w:pPr>
      <w:r w:rsidRPr="0003648D">
        <w:rPr>
          <w:szCs w:val="20"/>
        </w:rPr>
        <w:t>(1)</w:t>
      </w:r>
      <w:r w:rsidRPr="0003648D">
        <w:rPr>
          <w:szCs w:val="20"/>
        </w:rPr>
        <w:tab/>
        <w:t xml:space="preserve">ERCOT will declare an EEA Level 1 when PRC falls below 2,300 MW and is not projected to be recovered above 2,300 MW within 30 minutes without the use of the following actions that are prescribed for EEA Level 1: </w:t>
      </w:r>
    </w:p>
    <w:p w14:paraId="2D3A5876" w14:textId="77777777" w:rsidR="00BA7A09" w:rsidRPr="0003648D" w:rsidRDefault="00BA7A09" w:rsidP="00BA7A09">
      <w:pPr>
        <w:spacing w:after="240"/>
        <w:ind w:left="1440" w:hanging="720"/>
        <w:rPr>
          <w:szCs w:val="20"/>
        </w:rPr>
      </w:pPr>
      <w:r w:rsidRPr="0003648D">
        <w:rPr>
          <w:szCs w:val="20"/>
        </w:rPr>
        <w:t>(a)</w:t>
      </w:r>
      <w:r w:rsidRPr="0003648D">
        <w:rPr>
          <w:szCs w:val="20"/>
        </w:rPr>
        <w:tab/>
        <w:t>ERCOT shall take the following steps to maintain steady state system frequency near 60 Hz and maintain PRC above 1,750 MW:</w:t>
      </w:r>
    </w:p>
    <w:p w14:paraId="32606DFA" w14:textId="77777777" w:rsidR="00BA7A09" w:rsidRPr="0003648D" w:rsidRDefault="00BA7A09" w:rsidP="00BA7A09">
      <w:pPr>
        <w:spacing w:after="240"/>
        <w:ind w:left="2160" w:hanging="720"/>
        <w:rPr>
          <w:szCs w:val="20"/>
        </w:rPr>
      </w:pPr>
      <w:r w:rsidRPr="0003648D">
        <w:rPr>
          <w:szCs w:val="20"/>
        </w:rPr>
        <w:t>(i)</w:t>
      </w:r>
      <w:r w:rsidRPr="0003648D">
        <w:rPr>
          <w:szCs w:val="20"/>
        </w:rPr>
        <w:tab/>
        <w:t xml:space="preserve">Request available Generation Resources that can perform within the expected timeframe of the emergency to come On-Line by initiating manual HRUC or through Dispatch Instructions; </w:t>
      </w:r>
    </w:p>
    <w:p w14:paraId="3867D1C2" w14:textId="77777777" w:rsidR="00BA7A09" w:rsidRPr="0003648D" w:rsidRDefault="00BA7A09" w:rsidP="00BA7A09">
      <w:pPr>
        <w:spacing w:after="240"/>
        <w:ind w:left="2160" w:hanging="720"/>
        <w:rPr>
          <w:szCs w:val="20"/>
        </w:rPr>
      </w:pPr>
      <w:r w:rsidRPr="0003648D">
        <w:rPr>
          <w:szCs w:val="20"/>
        </w:rPr>
        <w:t>(ii)</w:t>
      </w:r>
      <w:r w:rsidRPr="0003648D">
        <w:rPr>
          <w:szCs w:val="20"/>
        </w:rPr>
        <w:tab/>
        <w:t xml:space="preserve">Use available DC Tie import capacity that is not already being used; </w:t>
      </w:r>
    </w:p>
    <w:p w14:paraId="01E6D353" w14:textId="77777777" w:rsidR="00BA7A09" w:rsidRPr="0003648D" w:rsidRDefault="00BA7A09" w:rsidP="00BA7A09">
      <w:pPr>
        <w:spacing w:after="240"/>
        <w:ind w:left="2160" w:hanging="720"/>
        <w:rPr>
          <w:szCs w:val="20"/>
        </w:rPr>
      </w:pPr>
      <w:r w:rsidRPr="0003648D">
        <w:rPr>
          <w:szCs w:val="20"/>
        </w:rPr>
        <w:lastRenderedPageBreak/>
        <w:t>(iii)</w:t>
      </w:r>
      <w:r w:rsidRPr="0003648D">
        <w:rPr>
          <w:szCs w:val="20"/>
        </w:rPr>
        <w:tab/>
        <w:t>Issue a Dispatch Instruction for Resources to remain On-Line which, before start of emergency, were scheduled to come Off-Line; and</w:t>
      </w:r>
    </w:p>
    <w:p w14:paraId="0F45D472" w14:textId="77777777" w:rsidR="00BA7A09" w:rsidRPr="0003648D" w:rsidRDefault="00BA7A09" w:rsidP="00BA7A09">
      <w:pPr>
        <w:spacing w:after="240"/>
        <w:ind w:left="2160" w:hanging="720"/>
        <w:rPr>
          <w:szCs w:val="20"/>
        </w:rPr>
      </w:pPr>
      <w:r w:rsidRPr="0003648D">
        <w:rPr>
          <w:szCs w:val="20"/>
        </w:rPr>
        <w:t>(iv)</w:t>
      </w:r>
      <w:r w:rsidRPr="0003648D">
        <w:rPr>
          <w:szCs w:val="20"/>
        </w:rPr>
        <w:tab/>
        <w:t>At ERCOT’s discretion, deploy available contracted ERS-30 via an XML message followed by a VDI to the all-QSE Hotline.  The ERS-30 ramp period shall begin at the completion of the VDI.</w:t>
      </w:r>
    </w:p>
    <w:p w14:paraId="04F3E33A" w14:textId="77777777" w:rsidR="00BA7A09" w:rsidRPr="0003648D" w:rsidRDefault="00BA7A09" w:rsidP="00BA7A09">
      <w:pPr>
        <w:spacing w:after="240"/>
        <w:ind w:left="2880" w:hanging="720"/>
        <w:rPr>
          <w:szCs w:val="20"/>
        </w:rPr>
      </w:pPr>
      <w:r w:rsidRPr="0003648D">
        <w:rPr>
          <w:szCs w:val="20"/>
        </w:rPr>
        <w:t>(A)</w:t>
      </w:r>
      <w:r w:rsidRPr="0003648D">
        <w:rPr>
          <w:szCs w:val="20"/>
        </w:rPr>
        <w:tab/>
        <w:t xml:space="preserve">If less than 500 MW of ERS-30 is available for deployment, ERCOT shall deploy it as a single block.  </w:t>
      </w:r>
    </w:p>
    <w:p w14:paraId="1B60C8F7" w14:textId="77777777" w:rsidR="00BA7A09" w:rsidRPr="0003648D" w:rsidRDefault="00BA7A09" w:rsidP="00BA7A09">
      <w:pPr>
        <w:spacing w:after="240"/>
        <w:ind w:left="2880" w:hanging="720"/>
        <w:rPr>
          <w:szCs w:val="20"/>
        </w:rPr>
      </w:pPr>
      <w:r w:rsidRPr="0003648D">
        <w:rPr>
          <w:szCs w:val="20"/>
        </w:rPr>
        <w:t>(B)</w:t>
      </w:r>
      <w:r w:rsidRPr="0003648D">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B0A7B9A" w14:textId="77777777" w:rsidR="00BA7A09" w:rsidRPr="0003648D" w:rsidRDefault="00BA7A09" w:rsidP="00BA7A09">
      <w:pPr>
        <w:spacing w:after="240"/>
        <w:ind w:left="2880" w:hanging="720"/>
        <w:rPr>
          <w:szCs w:val="20"/>
        </w:rPr>
      </w:pPr>
      <w:r w:rsidRPr="0003648D">
        <w:rPr>
          <w:szCs w:val="20"/>
        </w:rPr>
        <w:t>(C)</w:t>
      </w:r>
      <w:r w:rsidRPr="0003648D">
        <w:rPr>
          <w:szCs w:val="20"/>
        </w:rPr>
        <w:tab/>
        <w:t>ERS-30 may be deployed at any time in a Settlement Interval.</w:t>
      </w:r>
    </w:p>
    <w:p w14:paraId="0C34B4EA" w14:textId="77777777" w:rsidR="00BA7A09" w:rsidRPr="0003648D" w:rsidRDefault="00BA7A09" w:rsidP="00BA7A09">
      <w:pPr>
        <w:spacing w:after="240"/>
        <w:ind w:left="2880" w:hanging="720"/>
        <w:rPr>
          <w:szCs w:val="20"/>
        </w:rPr>
      </w:pPr>
      <w:r w:rsidRPr="0003648D">
        <w:rPr>
          <w:szCs w:val="20"/>
        </w:rPr>
        <w:t>(D)</w:t>
      </w:r>
      <w:r w:rsidRPr="0003648D">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5D0D331F" w14:textId="77777777" w:rsidR="00BA7A09" w:rsidRPr="0003648D" w:rsidRDefault="00BA7A09" w:rsidP="00BA7A09">
      <w:pPr>
        <w:spacing w:after="240"/>
        <w:ind w:left="2880" w:hanging="720"/>
        <w:rPr>
          <w:szCs w:val="20"/>
        </w:rPr>
      </w:pPr>
      <w:r w:rsidRPr="0003648D">
        <w:rPr>
          <w:szCs w:val="20"/>
        </w:rPr>
        <w:t>(E)</w:t>
      </w:r>
      <w:r w:rsidRPr="0003648D">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5E6F1C5A" w14:textId="77777777" w:rsidR="00BA7A09" w:rsidRPr="0003648D" w:rsidRDefault="00BA7A09" w:rsidP="00BA7A09">
      <w:pPr>
        <w:spacing w:after="240"/>
        <w:ind w:left="2880" w:hanging="720"/>
        <w:rPr>
          <w:szCs w:val="20"/>
        </w:rPr>
      </w:pPr>
      <w:r w:rsidRPr="0003648D">
        <w:rPr>
          <w:szCs w:val="20"/>
        </w:rPr>
        <w:t>(F)</w:t>
      </w:r>
      <w:r w:rsidRPr="0003648D">
        <w:rPr>
          <w:szCs w:val="20"/>
        </w:rPr>
        <w:tab/>
        <w:t>Upon release, an ERS Resource in ERS-30 shall return to a condition such that it is capable of meeting its ERS performance requirements as soon as practical, but no later than ten hours following the release.</w:t>
      </w:r>
    </w:p>
    <w:p w14:paraId="679F9EB5" w14:textId="77777777" w:rsidR="00BA7A09" w:rsidRPr="0003648D" w:rsidRDefault="00BA7A09" w:rsidP="00BA7A09">
      <w:pPr>
        <w:spacing w:after="240"/>
        <w:ind w:left="1440" w:hanging="720"/>
        <w:rPr>
          <w:szCs w:val="20"/>
        </w:rPr>
      </w:pPr>
      <w:r w:rsidRPr="0003648D">
        <w:rPr>
          <w:szCs w:val="20"/>
        </w:rPr>
        <w:t>(b)</w:t>
      </w:r>
      <w:r w:rsidRPr="0003648D">
        <w:rPr>
          <w:szCs w:val="20"/>
        </w:rPr>
        <w:tab/>
        <w:t>QSEs shall:</w:t>
      </w:r>
    </w:p>
    <w:p w14:paraId="719862D0" w14:textId="77777777" w:rsidR="00BA7A09" w:rsidRPr="0003648D" w:rsidRDefault="00BA7A09" w:rsidP="00BA7A09">
      <w:pPr>
        <w:spacing w:after="240"/>
        <w:ind w:left="2160" w:hanging="720"/>
        <w:rPr>
          <w:szCs w:val="20"/>
        </w:rPr>
      </w:pPr>
      <w:r w:rsidRPr="0003648D">
        <w:rPr>
          <w:szCs w:val="20"/>
        </w:rPr>
        <w:t>(i)</w:t>
      </w:r>
      <w:r w:rsidRPr="0003648D">
        <w:rPr>
          <w:szCs w:val="20"/>
        </w:rPr>
        <w:tab/>
        <w:t>Ensure COPs and telemetered HSLs are updated and reflect all Resource delays and limitations; and</w:t>
      </w:r>
    </w:p>
    <w:p w14:paraId="7E13B653" w14:textId="77777777" w:rsidR="00BA7A09" w:rsidRPr="0003648D" w:rsidRDefault="00BA7A09" w:rsidP="00BA7A09">
      <w:pPr>
        <w:spacing w:after="240"/>
        <w:ind w:left="2160" w:hanging="720"/>
        <w:rPr>
          <w:szCs w:val="20"/>
        </w:rPr>
      </w:pPr>
      <w:r w:rsidRPr="0003648D">
        <w:rPr>
          <w:szCs w:val="20"/>
        </w:rPr>
        <w:t>(ii)</w:t>
      </w:r>
      <w:r w:rsidRPr="0003648D">
        <w:rPr>
          <w:szCs w:val="20"/>
        </w:rPr>
        <w:tab/>
        <w:t xml:space="preserve">Suspend any ongoing ERCOT required Resource performing testing. </w:t>
      </w:r>
    </w:p>
    <w:p w14:paraId="55469C97" w14:textId="77777777" w:rsidR="00BA7A09" w:rsidRPr="0003648D" w:rsidRDefault="00BA7A09" w:rsidP="00BA7A09">
      <w:pPr>
        <w:spacing w:after="240"/>
        <w:ind w:left="720" w:hanging="720"/>
        <w:rPr>
          <w:szCs w:val="20"/>
        </w:rPr>
      </w:pPr>
      <w:r w:rsidRPr="0003648D">
        <w:rPr>
          <w:szCs w:val="20"/>
        </w:rPr>
        <w:t>(2)</w:t>
      </w:r>
      <w:r w:rsidRPr="0003648D">
        <w:rPr>
          <w:szCs w:val="20"/>
        </w:rPr>
        <w:tab/>
        <w:t xml:space="preserve">ERCOT may declare an EEA Level 2 when the </w:t>
      </w:r>
      <w:r w:rsidRPr="0003648D">
        <w:rPr>
          <w:iCs/>
          <w:szCs w:val="20"/>
        </w:rPr>
        <w:t>clock-minute average</w:t>
      </w:r>
      <w:r w:rsidRPr="0003648D">
        <w:rPr>
          <w:szCs w:val="20"/>
        </w:rPr>
        <w:t xml:space="preserve"> system frequency falls below 59.91 Hz for 15 consecutive minutes.  ERCOT will declare an EEA Level 2 </w:t>
      </w:r>
      <w:r w:rsidRPr="0003648D">
        <w:rPr>
          <w:szCs w:val="20"/>
        </w:rPr>
        <w:lastRenderedPageBreak/>
        <w:t xml:space="preserve">when PRC falls below 1,750 MW and is not projected to be recovered above 1,750 MW within 30 minutes without the use of the following actions that are prescribed for EEA Level 2: </w:t>
      </w:r>
    </w:p>
    <w:p w14:paraId="10F2323D" w14:textId="77777777" w:rsidR="00BA7A09" w:rsidRPr="0003648D" w:rsidRDefault="00BA7A09" w:rsidP="00BA7A09">
      <w:pPr>
        <w:spacing w:after="240"/>
        <w:ind w:left="1440" w:hanging="720"/>
        <w:rPr>
          <w:szCs w:val="20"/>
        </w:rPr>
      </w:pPr>
      <w:r w:rsidRPr="0003648D">
        <w:rPr>
          <w:szCs w:val="20"/>
        </w:rPr>
        <w:t>(a)</w:t>
      </w:r>
      <w:r w:rsidRPr="0003648D">
        <w:rPr>
          <w:szCs w:val="20"/>
        </w:rPr>
        <w:tab/>
        <w:t>In addition to the measures associated with EEA Level 1, ERCOT shall take the following steps to maintain steady state system frequency at a minimum of 59.91 Hz and maintain PRC above 1,375 MW:</w:t>
      </w:r>
    </w:p>
    <w:p w14:paraId="367DF86C" w14:textId="77777777" w:rsidR="00BA7A09" w:rsidRPr="0003648D" w:rsidRDefault="00BA7A09" w:rsidP="00BA7A09">
      <w:pPr>
        <w:spacing w:after="240"/>
        <w:ind w:left="2160" w:hanging="720"/>
        <w:rPr>
          <w:szCs w:val="20"/>
        </w:rPr>
      </w:pPr>
      <w:r w:rsidRPr="0003648D">
        <w:rPr>
          <w:szCs w:val="20"/>
        </w:rPr>
        <w:t>(i)</w:t>
      </w:r>
      <w:r w:rsidRPr="0003648D">
        <w:rPr>
          <w:szCs w:val="20"/>
        </w:rPr>
        <w:tab/>
        <w:t>Instruct TSPs and DSPs or their agents to reduce Customer Load by using distribution voltage reduction measures, if deemed beneficial by the TSP, DSP, or their agents.</w:t>
      </w:r>
    </w:p>
    <w:p w14:paraId="19B00BCC" w14:textId="77777777" w:rsidR="00BA7A09" w:rsidRPr="0003648D" w:rsidRDefault="00BA7A09" w:rsidP="00BA7A09">
      <w:pPr>
        <w:spacing w:after="240"/>
        <w:ind w:left="2160" w:hanging="720"/>
        <w:rPr>
          <w:szCs w:val="20"/>
        </w:rPr>
      </w:pPr>
      <w:r w:rsidRPr="0003648D">
        <w:rPr>
          <w:szCs w:val="20"/>
        </w:rPr>
        <w:t>(ii)</w:t>
      </w:r>
      <w:r w:rsidRPr="0003648D">
        <w:rPr>
          <w:szCs w:val="20"/>
        </w:rPr>
        <w:tab/>
        <w:t>Instruct TSPs and DSPs to implement any available Load management plans to reduce Customer Load.</w:t>
      </w:r>
    </w:p>
    <w:p w14:paraId="11C14C4E" w14:textId="77777777" w:rsidR="00BA7A09" w:rsidRPr="0003648D" w:rsidRDefault="00BA7A09" w:rsidP="00BA7A09">
      <w:pPr>
        <w:spacing w:after="240"/>
        <w:ind w:left="2160" w:hanging="720"/>
        <w:rPr>
          <w:szCs w:val="20"/>
        </w:rPr>
      </w:pPr>
      <w:r w:rsidRPr="0003648D">
        <w:rPr>
          <w:szCs w:val="20"/>
        </w:rPr>
        <w:t>(iii)</w:t>
      </w:r>
      <w:r w:rsidRPr="0003648D">
        <w:rPr>
          <w:szCs w:val="20"/>
        </w:rPr>
        <w:tab/>
        <w:t xml:space="preserve">Instruct QSEs to deploy available contracted ERS-10 Resources, undeployed ERS-30 and/or deploy </w:t>
      </w:r>
      <w:ins w:id="2186" w:author="STEC 042618" w:date="2018-04-18T17:36:00Z">
        <w:r w:rsidR="00FA6521" w:rsidRPr="0003648D">
          <w:rPr>
            <w:szCs w:val="20"/>
          </w:rPr>
          <w:t>F</w:t>
        </w:r>
      </w:ins>
      <w:del w:id="2187" w:author="STEC 042618" w:date="2018-04-18T17:36:00Z">
        <w:r w:rsidRPr="0003648D" w:rsidDel="00FA6521">
          <w:rPr>
            <w:szCs w:val="20"/>
          </w:rPr>
          <w:delText>R</w:delText>
        </w:r>
      </w:del>
      <w:r w:rsidRPr="0003648D">
        <w:rPr>
          <w:szCs w:val="20"/>
        </w:rPr>
        <w:t xml:space="preserve">RS supplied from Load Resources (controlled by high-set under-frequency relays).  ERCOT may deploy ERS-10, ERS-30, or </w:t>
      </w:r>
      <w:ins w:id="2188" w:author="STEC 042618" w:date="2018-04-16T16:39:00Z">
        <w:r w:rsidR="00BB75C9" w:rsidRPr="0003648D">
          <w:rPr>
            <w:szCs w:val="20"/>
          </w:rPr>
          <w:t>F</w:t>
        </w:r>
      </w:ins>
      <w:del w:id="2189" w:author="STEC 042618" w:date="2018-04-16T16:39:00Z">
        <w:r w:rsidRPr="0003648D" w:rsidDel="00BB75C9">
          <w:rPr>
            <w:szCs w:val="20"/>
          </w:rPr>
          <w:delText>R</w:delText>
        </w:r>
      </w:del>
      <w:r w:rsidRPr="0003648D">
        <w:rPr>
          <w:szCs w:val="20"/>
        </w:rPr>
        <w:t xml:space="preserve">RS simultaneously or separately, and in any order.  ERCOT shall issue such Dispatch Instructions in accordance with the deployment methodologies described in paragraphs (iv) and (v) below and, if deploying ERS-30, the methodologies described in paragraph (1)(a)(iv) above. </w:t>
      </w:r>
    </w:p>
    <w:p w14:paraId="3F9912D8" w14:textId="77777777" w:rsidR="00BA7A09" w:rsidRPr="0003648D" w:rsidRDefault="00BA7A09" w:rsidP="00BA7A09">
      <w:pPr>
        <w:spacing w:after="240"/>
        <w:ind w:left="2160" w:hanging="720"/>
        <w:rPr>
          <w:szCs w:val="20"/>
        </w:rPr>
      </w:pPr>
      <w:r w:rsidRPr="0003648D">
        <w:rPr>
          <w:szCs w:val="20"/>
        </w:rPr>
        <w:t>(iv)</w:t>
      </w:r>
      <w:r w:rsidRPr="0003648D">
        <w:rPr>
          <w:szCs w:val="20"/>
        </w:rPr>
        <w:tab/>
        <w:t>ERCOT shall deploy ERS-10 via an XML message followed by a VDI to the all-QSE Hotline.  The ERS-10 ramp period shall begin at the completion of the VDI.</w:t>
      </w:r>
    </w:p>
    <w:p w14:paraId="6E74BF62" w14:textId="77777777" w:rsidR="00BA7A09" w:rsidRPr="0003648D" w:rsidRDefault="00BA7A09" w:rsidP="00BA7A09">
      <w:pPr>
        <w:spacing w:after="240"/>
        <w:ind w:left="2880" w:hanging="720"/>
        <w:rPr>
          <w:szCs w:val="20"/>
        </w:rPr>
      </w:pPr>
      <w:r w:rsidRPr="0003648D">
        <w:rPr>
          <w:szCs w:val="20"/>
        </w:rPr>
        <w:t>(A)</w:t>
      </w:r>
      <w:r w:rsidRPr="0003648D">
        <w:rPr>
          <w:szCs w:val="20"/>
        </w:rPr>
        <w:tab/>
        <w:t xml:space="preserve">If less than 500 MW of ERS-10 is available for deployment, ERCOT shall deploy all ERS-10 Resources as a single block.  </w:t>
      </w:r>
    </w:p>
    <w:p w14:paraId="0FDF076B" w14:textId="77777777" w:rsidR="00BA7A09" w:rsidRPr="0003648D" w:rsidRDefault="00BA7A09" w:rsidP="00BA7A09">
      <w:pPr>
        <w:spacing w:after="240"/>
        <w:ind w:left="2880" w:hanging="720"/>
        <w:rPr>
          <w:szCs w:val="20"/>
        </w:rPr>
      </w:pPr>
      <w:r w:rsidRPr="0003648D">
        <w:rPr>
          <w:szCs w:val="20"/>
        </w:rPr>
        <w:t>(B)</w:t>
      </w:r>
      <w:r w:rsidRPr="0003648D">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7A2C4E3D" w14:textId="77777777" w:rsidR="00BA7A09" w:rsidRPr="0003648D" w:rsidRDefault="00BA7A09" w:rsidP="00BA7A09">
      <w:pPr>
        <w:spacing w:after="240"/>
        <w:ind w:left="2880" w:hanging="720"/>
        <w:rPr>
          <w:szCs w:val="20"/>
        </w:rPr>
      </w:pPr>
      <w:r w:rsidRPr="0003648D">
        <w:rPr>
          <w:szCs w:val="20"/>
        </w:rPr>
        <w:t>(C)</w:t>
      </w:r>
      <w:r w:rsidRPr="0003648D">
        <w:rPr>
          <w:szCs w:val="20"/>
        </w:rPr>
        <w:tab/>
        <w:t>ERS-10 may be deployed at any time in a Settlement Interval.</w:t>
      </w:r>
    </w:p>
    <w:p w14:paraId="10C2671C" w14:textId="77777777" w:rsidR="00BA7A09" w:rsidRPr="0003648D" w:rsidRDefault="00BA7A09" w:rsidP="00BA7A09">
      <w:pPr>
        <w:spacing w:after="240"/>
        <w:ind w:left="2880" w:hanging="720"/>
        <w:rPr>
          <w:szCs w:val="20"/>
        </w:rPr>
      </w:pPr>
      <w:r w:rsidRPr="0003648D">
        <w:rPr>
          <w:szCs w:val="20"/>
        </w:rPr>
        <w:t>(D)</w:t>
      </w:r>
      <w:r w:rsidRPr="0003648D">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0CFA54D9" w14:textId="77777777" w:rsidR="00BA7A09" w:rsidRPr="0003648D" w:rsidRDefault="00BA7A09" w:rsidP="00BA7A09">
      <w:pPr>
        <w:spacing w:after="240"/>
        <w:ind w:left="2880" w:hanging="720"/>
        <w:rPr>
          <w:szCs w:val="20"/>
        </w:rPr>
      </w:pPr>
      <w:r w:rsidRPr="0003648D">
        <w:rPr>
          <w:szCs w:val="20"/>
        </w:rPr>
        <w:lastRenderedPageBreak/>
        <w:t>(E)</w:t>
      </w:r>
      <w:r w:rsidRPr="0003648D">
        <w:rPr>
          <w:szCs w:val="20"/>
        </w:rPr>
        <w:tab/>
        <w:t>ERCOT shall notify QSEs of the release of ERS-10 via an XML message followed by VDI to the all-QSE Hotline.  The VDI shall represent the official notice of ERS-10 release.  ERCOT may release ERS-10 as a block or by group designation.</w:t>
      </w:r>
    </w:p>
    <w:p w14:paraId="7A95BABB" w14:textId="77777777" w:rsidR="00BA7A09" w:rsidRPr="0003648D" w:rsidRDefault="00BA7A09" w:rsidP="00BA7A09">
      <w:pPr>
        <w:spacing w:after="240"/>
        <w:ind w:left="2880" w:hanging="720"/>
        <w:rPr>
          <w:szCs w:val="20"/>
        </w:rPr>
      </w:pPr>
      <w:r w:rsidRPr="0003648D">
        <w:rPr>
          <w:szCs w:val="20"/>
        </w:rPr>
        <w:t>(F)</w:t>
      </w:r>
      <w:r w:rsidRPr="0003648D">
        <w:rPr>
          <w:szCs w:val="20"/>
        </w:rPr>
        <w:tab/>
        <w:t>Upon release, an ERS-10 Resource shall return to a condition such that it is capable of meeting its ERS performance requirements as soon as practical, but no later than ten hours following the release.</w:t>
      </w:r>
    </w:p>
    <w:p w14:paraId="5D299716" w14:textId="77777777" w:rsidR="00BA7A09" w:rsidRPr="0003648D" w:rsidRDefault="00BA7A09" w:rsidP="00BA7A09">
      <w:pPr>
        <w:spacing w:after="240"/>
        <w:ind w:left="2160" w:hanging="720"/>
        <w:rPr>
          <w:szCs w:val="20"/>
        </w:rPr>
      </w:pPr>
      <w:r w:rsidRPr="0003648D">
        <w:rPr>
          <w:szCs w:val="20"/>
        </w:rPr>
        <w:t>(v)</w:t>
      </w:r>
      <w:r w:rsidRPr="0003648D">
        <w:rPr>
          <w:szCs w:val="20"/>
        </w:rPr>
        <w:tab/>
        <w:t xml:space="preserve">ERCOT shall deploy </w:t>
      </w:r>
      <w:ins w:id="2190" w:author="STEC 042618" w:date="2018-04-17T09:16:00Z">
        <w:r w:rsidR="009751B5" w:rsidRPr="0003648D">
          <w:rPr>
            <w:szCs w:val="20"/>
          </w:rPr>
          <w:t>F</w:t>
        </w:r>
      </w:ins>
      <w:del w:id="2191" w:author="STEC 042618" w:date="2018-04-17T09:16:00Z">
        <w:r w:rsidRPr="0003648D" w:rsidDel="009751B5">
          <w:rPr>
            <w:szCs w:val="20"/>
          </w:rPr>
          <w:delText>R</w:delText>
        </w:r>
      </w:del>
      <w:r w:rsidRPr="0003648D">
        <w:rPr>
          <w:szCs w:val="20"/>
        </w:rPr>
        <w:t xml:space="preserve">RS capacity supplied by Load Resources </w:t>
      </w:r>
      <w:del w:id="2192" w:author="STEC" w:date="2017-11-15T14:41:00Z">
        <w:r w:rsidRPr="0003648D" w:rsidDel="0060118E">
          <w:rPr>
            <w:szCs w:val="20"/>
          </w:rPr>
          <w:delText>(controlled by high-set under-frequency relays)</w:delText>
        </w:r>
      </w:del>
      <w:ins w:id="2193" w:author="STEC 042618" w:date="2018-04-17T09:16:00Z">
        <w:r w:rsidR="009751B5" w:rsidRPr="0003648D">
          <w:rPr>
            <w:szCs w:val="20"/>
          </w:rPr>
          <w:t xml:space="preserve"> (controlled by high set under-frequency relays)</w:t>
        </w:r>
      </w:ins>
      <w:ins w:id="2194" w:author="STEC" w:date="2017-11-15T14:41:00Z">
        <w:del w:id="2195" w:author="STEC 042618" w:date="2018-04-17T09:16:00Z">
          <w:r w:rsidRPr="0003648D" w:rsidDel="009751B5">
            <w:rPr>
              <w:szCs w:val="20"/>
            </w:rPr>
            <w:delText xml:space="preserve">, </w:delText>
          </w:r>
        </w:del>
      </w:ins>
      <w:ins w:id="2196" w:author="STEC" w:date="2017-11-15T14:42:00Z">
        <w:del w:id="2197" w:author="STEC 042618" w:date="2018-04-17T09:16:00Z">
          <w:r w:rsidRPr="0003648D" w:rsidDel="009751B5">
            <w:rPr>
              <w:szCs w:val="20"/>
            </w:rPr>
            <w:delText>QSGR</w:delText>
          </w:r>
        </w:del>
      </w:ins>
      <w:ins w:id="2198" w:author="STEC" w:date="2017-12-27T11:00:00Z">
        <w:del w:id="2199" w:author="STEC 042618" w:date="2018-04-17T09:16:00Z">
          <w:r w:rsidRPr="0003648D" w:rsidDel="009751B5">
            <w:rPr>
              <w:szCs w:val="20"/>
            </w:rPr>
            <w:delText>s</w:delText>
          </w:r>
        </w:del>
      </w:ins>
      <w:ins w:id="2200" w:author="STEC" w:date="2017-11-15T14:42:00Z">
        <w:del w:id="2201" w:author="STEC 042618" w:date="2018-04-17T09:16:00Z">
          <w:r w:rsidRPr="0003648D" w:rsidDel="009751B5">
            <w:rPr>
              <w:szCs w:val="20"/>
            </w:rPr>
            <w:delText>, and Resources capable of FFR</w:delText>
          </w:r>
        </w:del>
      </w:ins>
      <w:r w:rsidRPr="0003648D">
        <w:rPr>
          <w:szCs w:val="20"/>
        </w:rPr>
        <w:t xml:space="preserve"> in accordance with the following:</w:t>
      </w:r>
    </w:p>
    <w:p w14:paraId="1F960A46" w14:textId="77777777" w:rsidR="00BA7A09" w:rsidRPr="0003648D" w:rsidRDefault="00BA7A09" w:rsidP="00BA7A09">
      <w:pPr>
        <w:spacing w:after="240"/>
        <w:ind w:left="2880" w:hanging="720"/>
        <w:rPr>
          <w:sz w:val="20"/>
          <w:szCs w:val="20"/>
        </w:rPr>
      </w:pPr>
      <w:r w:rsidRPr="0003648D">
        <w:rPr>
          <w:szCs w:val="20"/>
        </w:rPr>
        <w:t>(A)</w:t>
      </w:r>
      <w:r w:rsidRPr="0003648D">
        <w:rPr>
          <w:szCs w:val="20"/>
        </w:rPr>
        <w:tab/>
        <w:t xml:space="preserve">Instruct QSEs to deploy half of the </w:t>
      </w:r>
      <w:ins w:id="2202" w:author="STEC 042618" w:date="2018-04-18T17:36:00Z">
        <w:r w:rsidR="00FA6521" w:rsidRPr="0003648D">
          <w:rPr>
            <w:szCs w:val="20"/>
          </w:rPr>
          <w:t>F</w:t>
        </w:r>
      </w:ins>
      <w:del w:id="2203" w:author="STEC 042618" w:date="2018-04-18T17:36:00Z">
        <w:r w:rsidRPr="0003648D" w:rsidDel="00FA6521">
          <w:rPr>
            <w:szCs w:val="20"/>
          </w:rPr>
          <w:delText>R</w:delText>
        </w:r>
      </w:del>
      <w:r w:rsidRPr="0003648D">
        <w:rPr>
          <w:szCs w:val="20"/>
        </w:rPr>
        <w:t xml:space="preserve">RS that is supplied from Load Resources </w:t>
      </w:r>
      <w:del w:id="2204" w:author="STEC" w:date="2017-11-15T14:42:00Z">
        <w:r w:rsidRPr="0003648D" w:rsidDel="0060118E">
          <w:rPr>
            <w:szCs w:val="20"/>
          </w:rPr>
          <w:delText>(controlled by high-set under-frequency relays)</w:delText>
        </w:r>
      </w:del>
      <w:ins w:id="2205" w:author="STEC 042618" w:date="2018-04-17T09:17:00Z">
        <w:r w:rsidR="009751B5" w:rsidRPr="0003648D">
          <w:rPr>
            <w:szCs w:val="20"/>
          </w:rPr>
          <w:t>(controlled by high set under-frequency relays</w:t>
        </w:r>
      </w:ins>
      <w:ins w:id="2206" w:author="STEC 042618" w:date="2018-04-26T10:13:00Z">
        <w:r w:rsidR="001C1B92" w:rsidRPr="0003648D">
          <w:rPr>
            <w:szCs w:val="20"/>
          </w:rPr>
          <w:t>)</w:t>
        </w:r>
      </w:ins>
      <w:ins w:id="2207" w:author="STEC" w:date="2017-11-15T14:43:00Z">
        <w:del w:id="2208" w:author="STEC 042618" w:date="2018-04-17T09:17:00Z">
          <w:r w:rsidRPr="0003648D" w:rsidDel="009751B5">
            <w:rPr>
              <w:szCs w:val="20"/>
            </w:rPr>
            <w:delText>, QSGRs, and Resources capable of FFR</w:delText>
          </w:r>
        </w:del>
      </w:ins>
      <w:r w:rsidRPr="0003648D">
        <w:rPr>
          <w:szCs w:val="20"/>
        </w:rPr>
        <w:t xml:space="preserve"> by instructing the QSE representing the specific </w:t>
      </w:r>
      <w:del w:id="2209" w:author="STEC" w:date="2017-11-15T14:43:00Z">
        <w:r w:rsidRPr="0003648D" w:rsidDel="0060118E">
          <w:rPr>
            <w:szCs w:val="20"/>
          </w:rPr>
          <w:delText>Load Resource</w:delText>
        </w:r>
      </w:del>
      <w:ins w:id="2210" w:author="STEC 042618" w:date="2018-04-17T09:17:00Z">
        <w:r w:rsidR="009751B5" w:rsidRPr="0003648D">
          <w:rPr>
            <w:szCs w:val="20"/>
          </w:rPr>
          <w:t xml:space="preserve">Load </w:t>
        </w:r>
      </w:ins>
      <w:ins w:id="2211" w:author="STEC" w:date="2017-11-15T14:43:00Z">
        <w:r w:rsidRPr="0003648D">
          <w:rPr>
            <w:szCs w:val="20"/>
          </w:rPr>
          <w:t>Resources</w:t>
        </w:r>
      </w:ins>
      <w:r w:rsidRPr="0003648D">
        <w:rPr>
          <w:szCs w:val="20"/>
        </w:rPr>
        <w:t xml:space="preserve"> to interrupt Group 1 </w:t>
      </w:r>
      <w:ins w:id="2212" w:author="STEC 042618" w:date="2018-04-17T09:17:00Z">
        <w:r w:rsidR="009751B5" w:rsidRPr="0003648D">
          <w:rPr>
            <w:szCs w:val="20"/>
          </w:rPr>
          <w:t>Load</w:t>
        </w:r>
      </w:ins>
      <w:del w:id="2213" w:author="STEC" w:date="2017-11-15T14:43:00Z">
        <w:r w:rsidRPr="0003648D" w:rsidDel="0060118E">
          <w:rPr>
            <w:szCs w:val="20"/>
          </w:rPr>
          <w:delText xml:space="preserve">Load </w:delText>
        </w:r>
      </w:del>
      <w:ins w:id="2214" w:author="STEC 042618" w:date="2018-04-17T09:17:00Z">
        <w:r w:rsidR="009751B5" w:rsidRPr="0003648D">
          <w:rPr>
            <w:szCs w:val="20"/>
          </w:rPr>
          <w:t xml:space="preserve"> </w:t>
        </w:r>
      </w:ins>
      <w:r w:rsidRPr="0003648D">
        <w:rPr>
          <w:szCs w:val="20"/>
        </w:rPr>
        <w:t xml:space="preserve">Resources providing </w:t>
      </w:r>
      <w:del w:id="2215" w:author="STEC" w:date="2017-12-27T11:01:00Z">
        <w:r w:rsidRPr="0003648D" w:rsidDel="005E3B4E">
          <w:rPr>
            <w:szCs w:val="20"/>
          </w:rPr>
          <w:delText>Responsive Reserve</w:delText>
        </w:r>
      </w:del>
      <w:ins w:id="2216" w:author="STEC 042618" w:date="2018-04-17T09:17:00Z">
        <w:r w:rsidR="009751B5" w:rsidRPr="0003648D">
          <w:rPr>
            <w:szCs w:val="20"/>
          </w:rPr>
          <w:t>F</w:t>
        </w:r>
      </w:ins>
      <w:ins w:id="2217" w:author="STEC" w:date="2017-12-27T11:01:00Z">
        <w:del w:id="2218" w:author="STEC 042618" w:date="2018-04-17T09:17:00Z">
          <w:r w:rsidRPr="0003648D" w:rsidDel="009751B5">
            <w:rPr>
              <w:szCs w:val="20"/>
            </w:rPr>
            <w:delText>R</w:delText>
          </w:r>
        </w:del>
        <w:r w:rsidRPr="0003648D">
          <w:rPr>
            <w:szCs w:val="20"/>
          </w:rPr>
          <w:t>RS</w:t>
        </w:r>
      </w:ins>
      <w:r w:rsidRPr="0003648D">
        <w:rPr>
          <w:szCs w:val="20"/>
        </w:rPr>
        <w:t xml:space="preserve">.  </w:t>
      </w:r>
      <w:r w:rsidRPr="0003648D">
        <w:t xml:space="preserve">QSEs shall deploy </w:t>
      </w:r>
      <w:del w:id="2219" w:author="STEC" w:date="2017-11-15T14:43:00Z">
        <w:r w:rsidRPr="0003648D" w:rsidDel="0060118E">
          <w:delText xml:space="preserve">Load </w:delText>
        </w:r>
      </w:del>
      <w:ins w:id="2220" w:author="STEC 042618" w:date="2018-04-17T09:17:00Z">
        <w:r w:rsidR="009751B5" w:rsidRPr="0003648D">
          <w:t xml:space="preserve">Load </w:t>
        </w:r>
      </w:ins>
      <w:r w:rsidRPr="0003648D">
        <w:t xml:space="preserve">Resources according to the group designation and will be given some discretion to deploy additional </w:t>
      </w:r>
      <w:del w:id="2221" w:author="STEC" w:date="2017-11-15T14:43:00Z">
        <w:r w:rsidRPr="0003648D" w:rsidDel="0060118E">
          <w:delText xml:space="preserve">Load </w:delText>
        </w:r>
      </w:del>
      <w:ins w:id="2222" w:author="STEC 042618" w:date="2018-04-17T09:17:00Z">
        <w:r w:rsidR="009751B5" w:rsidRPr="0003648D">
          <w:t xml:space="preserve"> Load </w:t>
        </w:r>
      </w:ins>
      <w:r w:rsidRPr="0003648D">
        <w:t xml:space="preserve">Resources from Group 2 if </w:t>
      </w:r>
      <w:del w:id="2223" w:author="STEC" w:date="2017-11-15T14:43:00Z">
        <w:r w:rsidRPr="0003648D" w:rsidDel="0060118E">
          <w:delText xml:space="preserve">Load </w:delText>
        </w:r>
      </w:del>
      <w:ins w:id="2224" w:author="STEC 042618" w:date="2018-04-17T09:18:00Z">
        <w:r w:rsidR="009751B5" w:rsidRPr="0003648D">
          <w:t xml:space="preserve">Load </w:t>
        </w:r>
      </w:ins>
      <w:r w:rsidRPr="0003648D">
        <w:t>Resource operational considerations require such.  ERCOT shall issue notification of the deployment via XML message</w:t>
      </w:r>
      <w:ins w:id="2225" w:author="STEC" w:date="2017-11-15T14:44:00Z">
        <w:r w:rsidRPr="0003648D">
          <w:t xml:space="preserve"> </w:t>
        </w:r>
        <w:del w:id="2226" w:author="STEC 042618" w:date="2018-04-17T09:18:00Z">
          <w:r w:rsidRPr="0003648D" w:rsidDel="009751B5">
            <w:delText>for Load Resources, and shall issue notification via telemetry for QSGRs and Resources capable of FFR</w:delText>
          </w:r>
        </w:del>
      </w:ins>
      <w:del w:id="2227" w:author="STEC 042618" w:date="2018-04-17T09:18:00Z">
        <w:r w:rsidRPr="0003648D" w:rsidDel="009751B5">
          <w:delText xml:space="preserve">.  </w:delText>
        </w:r>
      </w:del>
      <w:r w:rsidRPr="0003648D">
        <w:t xml:space="preserve">ERCOT shall follow this </w:t>
      </w:r>
      <w:del w:id="2228" w:author="STEC" w:date="2017-11-15T14:45:00Z">
        <w:r w:rsidRPr="0003648D" w:rsidDel="0060118E">
          <w:delText>XML</w:delText>
        </w:r>
      </w:del>
      <w:ins w:id="2229" w:author="STEC 042618" w:date="2018-04-17T09:18:00Z">
        <w:r w:rsidR="009751B5" w:rsidRPr="0003648D">
          <w:t>XML</w:t>
        </w:r>
      </w:ins>
      <w:ins w:id="2230" w:author="STEC 042618" w:date="2018-04-26T10:14:00Z">
        <w:r w:rsidR="001C1B92" w:rsidRPr="0003648D">
          <w:t xml:space="preserve"> </w:t>
        </w:r>
      </w:ins>
      <w:del w:id="2231" w:author="STEC" w:date="2017-11-15T14:45:00Z">
        <w:r w:rsidRPr="0003648D" w:rsidDel="0060118E">
          <w:delText xml:space="preserve"> </w:delText>
        </w:r>
      </w:del>
      <w:r w:rsidRPr="0003648D">
        <w:t xml:space="preserve">notification with a Hotline VDI, which shall initiate the ten-minute deployment period;  </w:t>
      </w:r>
    </w:p>
    <w:p w14:paraId="5A14ECC1" w14:textId="77777777" w:rsidR="00BA7A09" w:rsidRPr="0003648D" w:rsidRDefault="00BA7A09" w:rsidP="00BA7A09">
      <w:pPr>
        <w:spacing w:after="240"/>
        <w:ind w:left="2880" w:hanging="720"/>
        <w:rPr>
          <w:szCs w:val="20"/>
        </w:rPr>
      </w:pPr>
      <w:r w:rsidRPr="0003648D">
        <w:rPr>
          <w:szCs w:val="20"/>
        </w:rPr>
        <w:t>(B)</w:t>
      </w:r>
      <w:r w:rsidRPr="0003648D">
        <w:rPr>
          <w:szCs w:val="20"/>
        </w:rPr>
        <w:tab/>
        <w:t xml:space="preserve">At the discretion of the ERCOT Operator, instruct QSEs to deploy the remaining </w:t>
      </w:r>
      <w:del w:id="2232" w:author="STEC 042618" w:date="2018-04-17T09:18:00Z">
        <w:r w:rsidRPr="0003648D" w:rsidDel="009751B5">
          <w:rPr>
            <w:szCs w:val="20"/>
          </w:rPr>
          <w:delText>Responsive Reserve</w:delText>
        </w:r>
      </w:del>
      <w:ins w:id="2233" w:author="STEC 042618" w:date="2018-04-17T09:18:00Z">
        <w:r w:rsidR="009751B5" w:rsidRPr="0003648D">
          <w:rPr>
            <w:szCs w:val="20"/>
          </w:rPr>
          <w:t>FRS</w:t>
        </w:r>
      </w:ins>
      <w:r w:rsidRPr="0003648D">
        <w:rPr>
          <w:szCs w:val="20"/>
        </w:rPr>
        <w:t xml:space="preserve"> that is supplied from Load Resources </w:t>
      </w:r>
      <w:del w:id="2234" w:author="STEC" w:date="2017-11-15T14:45:00Z">
        <w:r w:rsidRPr="0003648D" w:rsidDel="0060118E">
          <w:rPr>
            <w:szCs w:val="20"/>
          </w:rPr>
          <w:delText xml:space="preserve">(controlled by high-set under-frequency relays) </w:delText>
        </w:r>
      </w:del>
      <w:ins w:id="2235" w:author="STEC 042618" w:date="2018-04-17T09:18:00Z">
        <w:r w:rsidR="009751B5" w:rsidRPr="0003648D">
          <w:rPr>
            <w:szCs w:val="20"/>
          </w:rPr>
          <w:t xml:space="preserve"> (controlled by high set under-frequency relays)</w:t>
        </w:r>
      </w:ins>
      <w:ins w:id="2236" w:author="STEC" w:date="2017-11-15T14:45:00Z">
        <w:r w:rsidRPr="0003648D">
          <w:rPr>
            <w:szCs w:val="20"/>
          </w:rPr>
          <w:t xml:space="preserve">, </w:t>
        </w:r>
        <w:del w:id="2237" w:author="STEC 042618" w:date="2018-04-17T09:18:00Z">
          <w:r w:rsidRPr="0003648D" w:rsidDel="009751B5">
            <w:rPr>
              <w:szCs w:val="20"/>
            </w:rPr>
            <w:delText xml:space="preserve">QSGRs, and Resources capable of FFR, </w:delText>
          </w:r>
        </w:del>
      </w:ins>
      <w:r w:rsidRPr="0003648D">
        <w:rPr>
          <w:szCs w:val="20"/>
        </w:rPr>
        <w:t xml:space="preserve">by instructing the QSE representing the specific </w:t>
      </w:r>
      <w:del w:id="2238" w:author="STEC" w:date="2017-11-15T14:45:00Z">
        <w:r w:rsidRPr="0003648D" w:rsidDel="0060118E">
          <w:rPr>
            <w:szCs w:val="20"/>
          </w:rPr>
          <w:delText xml:space="preserve">Load </w:delText>
        </w:r>
      </w:del>
      <w:ins w:id="2239" w:author="STEC 042618" w:date="2018-04-17T09:18:00Z">
        <w:r w:rsidR="009751B5" w:rsidRPr="0003648D">
          <w:rPr>
            <w:szCs w:val="20"/>
          </w:rPr>
          <w:t xml:space="preserve">Load </w:t>
        </w:r>
      </w:ins>
      <w:r w:rsidRPr="0003648D">
        <w:rPr>
          <w:szCs w:val="20"/>
        </w:rPr>
        <w:t xml:space="preserve">Resource to interrupt Group 2 </w:t>
      </w:r>
      <w:del w:id="2240" w:author="STEC" w:date="2017-11-15T14:45:00Z">
        <w:r w:rsidRPr="0003648D" w:rsidDel="0060118E">
          <w:rPr>
            <w:szCs w:val="20"/>
          </w:rPr>
          <w:delText xml:space="preserve">Load </w:delText>
        </w:r>
      </w:del>
      <w:ins w:id="2241" w:author="STEC 042618" w:date="2018-04-17T09:18:00Z">
        <w:r w:rsidR="009751B5" w:rsidRPr="0003648D">
          <w:rPr>
            <w:szCs w:val="20"/>
          </w:rPr>
          <w:t xml:space="preserve">Load </w:t>
        </w:r>
      </w:ins>
      <w:r w:rsidRPr="0003648D">
        <w:rPr>
          <w:szCs w:val="20"/>
        </w:rPr>
        <w:t xml:space="preserve">Resources providing </w:t>
      </w:r>
      <w:del w:id="2242" w:author="STEC" w:date="2017-12-27T11:01:00Z">
        <w:r w:rsidRPr="0003648D" w:rsidDel="005E3B4E">
          <w:rPr>
            <w:szCs w:val="20"/>
          </w:rPr>
          <w:delText>Responsive Reserve</w:delText>
        </w:r>
      </w:del>
      <w:ins w:id="2243" w:author="STEC 042618" w:date="2018-04-17T09:19:00Z">
        <w:r w:rsidR="009751B5" w:rsidRPr="0003648D">
          <w:rPr>
            <w:szCs w:val="20"/>
          </w:rPr>
          <w:t>F</w:t>
        </w:r>
      </w:ins>
      <w:ins w:id="2244" w:author="STEC" w:date="2017-12-27T11:01:00Z">
        <w:del w:id="2245" w:author="STEC 042618" w:date="2018-04-17T09:19:00Z">
          <w:r w:rsidRPr="0003648D" w:rsidDel="009751B5">
            <w:rPr>
              <w:szCs w:val="20"/>
            </w:rPr>
            <w:delText>R</w:delText>
          </w:r>
        </w:del>
        <w:r w:rsidRPr="0003648D">
          <w:rPr>
            <w:szCs w:val="20"/>
          </w:rPr>
          <w:t>RS</w:t>
        </w:r>
      </w:ins>
      <w:r w:rsidRPr="0003648D">
        <w:rPr>
          <w:szCs w:val="20"/>
        </w:rPr>
        <w:t xml:space="preserve">. </w:t>
      </w:r>
      <w:r w:rsidRPr="0003648D">
        <w:t>ERCOT shall issue notification of the deployment via XML message</w:t>
      </w:r>
      <w:ins w:id="2246" w:author="STEC" w:date="2017-11-15T14:46:00Z">
        <w:del w:id="2247" w:author="STEC 042618" w:date="2018-04-17T09:19:00Z">
          <w:r w:rsidRPr="0003648D" w:rsidDel="009751B5">
            <w:delText xml:space="preserve"> for Load Resources, and shall issue notification via telemetry for QSGRs and Resources capable of FFR</w:delText>
          </w:r>
        </w:del>
      </w:ins>
      <w:r w:rsidRPr="0003648D">
        <w:t>.  ERCOT shall follow this</w:t>
      </w:r>
      <w:ins w:id="2248" w:author="STEC 042618" w:date="2018-04-17T09:19:00Z">
        <w:r w:rsidR="009751B5" w:rsidRPr="0003648D">
          <w:t xml:space="preserve"> XML</w:t>
        </w:r>
      </w:ins>
      <w:r w:rsidRPr="0003648D">
        <w:t xml:space="preserve"> </w:t>
      </w:r>
      <w:del w:id="2249" w:author="STEC" w:date="2017-11-15T14:46:00Z">
        <w:r w:rsidRPr="0003648D" w:rsidDel="0060118E">
          <w:delText xml:space="preserve">XML </w:delText>
        </w:r>
      </w:del>
      <w:r w:rsidRPr="0003648D">
        <w:t>notification with a Hotline VDI, which shall initiate the ten-minute deployment period;</w:t>
      </w:r>
      <w:r w:rsidRPr="0003648D">
        <w:rPr>
          <w:szCs w:val="20"/>
        </w:rPr>
        <w:t xml:space="preserve">   </w:t>
      </w:r>
    </w:p>
    <w:p w14:paraId="6FCB9355" w14:textId="77777777" w:rsidR="00BA7A09" w:rsidRPr="0003648D" w:rsidRDefault="00BA7A09" w:rsidP="00BA7A09">
      <w:pPr>
        <w:spacing w:after="240"/>
        <w:ind w:left="2880" w:hanging="720"/>
        <w:rPr>
          <w:szCs w:val="20"/>
        </w:rPr>
      </w:pPr>
      <w:r w:rsidRPr="0003648D">
        <w:rPr>
          <w:szCs w:val="20"/>
        </w:rPr>
        <w:t>(C)</w:t>
      </w:r>
      <w:r w:rsidRPr="0003648D">
        <w:rPr>
          <w:szCs w:val="20"/>
        </w:rPr>
        <w:tab/>
        <w:t>The ERCOT Operator may deploy both of the groups of Load Resources</w:t>
      </w:r>
      <w:ins w:id="2250" w:author="STEC" w:date="2017-11-15T14:46:00Z">
        <w:del w:id="2251" w:author="STEC 042618" w:date="2018-04-17T09:19:00Z">
          <w:r w:rsidRPr="0003648D" w:rsidDel="009751B5">
            <w:rPr>
              <w:szCs w:val="20"/>
            </w:rPr>
            <w:delText>, QSGRs, and Resources capable of FFR</w:delText>
          </w:r>
        </w:del>
      </w:ins>
      <w:r w:rsidRPr="0003648D">
        <w:rPr>
          <w:szCs w:val="20"/>
        </w:rPr>
        <w:t xml:space="preserve"> providing </w:t>
      </w:r>
      <w:del w:id="2252" w:author="STEC" w:date="2017-12-27T11:01:00Z">
        <w:r w:rsidRPr="0003648D" w:rsidDel="005E3B4E">
          <w:rPr>
            <w:szCs w:val="20"/>
          </w:rPr>
          <w:delText>Responsive Reserve</w:delText>
        </w:r>
      </w:del>
      <w:del w:id="2253" w:author="STEC" w:date="2017-12-27T09:15:00Z">
        <w:r w:rsidRPr="0003648D" w:rsidDel="009A2380">
          <w:rPr>
            <w:szCs w:val="20"/>
          </w:rPr>
          <w:delText>s</w:delText>
        </w:r>
      </w:del>
      <w:ins w:id="2254" w:author="STEC 042618" w:date="2018-04-18T17:37:00Z">
        <w:r w:rsidR="00FA6521" w:rsidRPr="0003648D">
          <w:rPr>
            <w:szCs w:val="20"/>
          </w:rPr>
          <w:t>F</w:t>
        </w:r>
      </w:ins>
      <w:ins w:id="2255" w:author="STEC" w:date="2017-12-27T11:01:00Z">
        <w:del w:id="2256" w:author="STEC 042618" w:date="2018-04-18T17:37:00Z">
          <w:r w:rsidRPr="0003648D" w:rsidDel="00FA6521">
            <w:rPr>
              <w:szCs w:val="20"/>
            </w:rPr>
            <w:delText>R</w:delText>
          </w:r>
        </w:del>
        <w:r w:rsidRPr="0003648D">
          <w:rPr>
            <w:szCs w:val="20"/>
          </w:rPr>
          <w:t>RS</w:t>
        </w:r>
      </w:ins>
      <w:r w:rsidRPr="0003648D">
        <w:rPr>
          <w:szCs w:val="20"/>
        </w:rPr>
        <w:t xml:space="preserve"> at the same time.  </w:t>
      </w:r>
      <w:r w:rsidRPr="0003648D">
        <w:t>ERCOT shall issue notification of the deployment via XML message</w:t>
      </w:r>
      <w:ins w:id="2257" w:author="STEC" w:date="2017-11-15T14:47:00Z">
        <w:del w:id="2258" w:author="STEC 042618" w:date="2018-04-17T09:22:00Z">
          <w:r w:rsidRPr="0003648D" w:rsidDel="009751B5">
            <w:delText xml:space="preserve"> for Load </w:delText>
          </w:r>
          <w:r w:rsidRPr="0003648D" w:rsidDel="009751B5">
            <w:lastRenderedPageBreak/>
            <w:delText>Resources, and shall issue notification via telemetry for QSGRs and Resources capable of FFR</w:delText>
          </w:r>
        </w:del>
      </w:ins>
      <w:del w:id="2259" w:author="STEC 042618" w:date="2018-04-17T09:22:00Z">
        <w:r w:rsidRPr="0003648D" w:rsidDel="009751B5">
          <w:delText>.</w:delText>
        </w:r>
      </w:del>
      <w:ins w:id="2260" w:author="STEC 042618" w:date="2018-04-17T09:22:00Z">
        <w:r w:rsidR="009751B5" w:rsidRPr="0003648D">
          <w:t>.</w:t>
        </w:r>
      </w:ins>
      <w:r w:rsidRPr="0003648D">
        <w:t xml:space="preserve">  ERCOT shall follow this</w:t>
      </w:r>
      <w:ins w:id="2261" w:author="STEC 042618" w:date="2018-04-17T09:22:00Z">
        <w:r w:rsidR="009751B5" w:rsidRPr="0003648D">
          <w:t xml:space="preserve"> XML</w:t>
        </w:r>
      </w:ins>
      <w:r w:rsidRPr="0003648D">
        <w:t xml:space="preserve"> </w:t>
      </w:r>
      <w:del w:id="2262" w:author="STEC" w:date="2017-11-15T14:47:00Z">
        <w:r w:rsidRPr="0003648D" w:rsidDel="0060118E">
          <w:delText xml:space="preserve">XML </w:delText>
        </w:r>
      </w:del>
      <w:r w:rsidRPr="0003648D">
        <w:t>notification with a Hotline VDI, which shall initiate the ten-minute deployment period</w:t>
      </w:r>
      <w:r w:rsidRPr="0003648D">
        <w:rPr>
          <w:szCs w:val="20"/>
        </w:rPr>
        <w:t>; and</w:t>
      </w:r>
    </w:p>
    <w:p w14:paraId="6FE0214E" w14:textId="77777777" w:rsidR="00BA7A09" w:rsidRPr="0003648D" w:rsidRDefault="00BA7A09" w:rsidP="00BA7A09">
      <w:pPr>
        <w:spacing w:after="240"/>
        <w:ind w:left="2880" w:hanging="720"/>
        <w:rPr>
          <w:szCs w:val="20"/>
        </w:rPr>
      </w:pPr>
      <w:r w:rsidRPr="0003648D">
        <w:rPr>
          <w:szCs w:val="20"/>
        </w:rPr>
        <w:t>(D)</w:t>
      </w:r>
      <w:r w:rsidRPr="0003648D">
        <w:rPr>
          <w:szCs w:val="20"/>
        </w:rPr>
        <w:tab/>
        <w:t>ERCOT shall post a list of Load Resources</w:t>
      </w:r>
      <w:ins w:id="2263" w:author="STEC" w:date="2017-11-15T14:47:00Z">
        <w:del w:id="2264" w:author="STEC 042618" w:date="2018-04-17T09:22:00Z">
          <w:r w:rsidRPr="0003648D" w:rsidDel="009751B5">
            <w:rPr>
              <w:szCs w:val="20"/>
            </w:rPr>
            <w:delText>, QSGRs, and Resources capable of FFR</w:delText>
          </w:r>
        </w:del>
      </w:ins>
      <w:r w:rsidRPr="0003648D">
        <w:rPr>
          <w:szCs w:val="20"/>
        </w:rPr>
        <w:t xml:space="preserve"> on the MIS Certified Area immediately following the DRUC for each QSE with a </w:t>
      </w:r>
      <w:del w:id="2265" w:author="STEC" w:date="2017-11-15T14:47:00Z">
        <w:r w:rsidRPr="0003648D" w:rsidDel="0060118E">
          <w:rPr>
            <w:szCs w:val="20"/>
          </w:rPr>
          <w:delText xml:space="preserve">Load </w:delText>
        </w:r>
      </w:del>
      <w:ins w:id="2266" w:author="STEC 042618" w:date="2018-04-17T09:22:00Z">
        <w:r w:rsidR="009751B5" w:rsidRPr="0003648D">
          <w:rPr>
            <w:szCs w:val="20"/>
          </w:rPr>
          <w:t xml:space="preserve">Load </w:t>
        </w:r>
      </w:ins>
      <w:r w:rsidRPr="0003648D">
        <w:rPr>
          <w:szCs w:val="20"/>
        </w:rPr>
        <w:t xml:space="preserve">Resource obligation which may be deployed to interrupt under paragraph (A), Group 1 and paragraph (B), Group 2.  ERCOT shall develop a process for determining which individual </w:t>
      </w:r>
      <w:del w:id="2267" w:author="STEC" w:date="2017-11-15T14:48:00Z">
        <w:r w:rsidRPr="0003648D" w:rsidDel="0060118E">
          <w:rPr>
            <w:szCs w:val="20"/>
          </w:rPr>
          <w:delText xml:space="preserve">Load </w:delText>
        </w:r>
      </w:del>
      <w:ins w:id="2268" w:author="STEC 042618" w:date="2018-04-17T09:22:00Z">
        <w:r w:rsidR="009751B5" w:rsidRPr="0003648D">
          <w:rPr>
            <w:szCs w:val="20"/>
          </w:rPr>
          <w:t xml:space="preserve">Load </w:t>
        </w:r>
      </w:ins>
      <w:r w:rsidRPr="0003648D">
        <w:rPr>
          <w:szCs w:val="20"/>
        </w:rPr>
        <w:t xml:space="preserve">Resource to place in Group 1 and which to place in Group 2.  ERCOT procedures shall select Group 1 and Group 2 based on a random sampling of individual </w:t>
      </w:r>
      <w:del w:id="2269" w:author="STEC" w:date="2017-11-15T14:48:00Z">
        <w:r w:rsidRPr="0003648D" w:rsidDel="0060118E">
          <w:rPr>
            <w:szCs w:val="20"/>
          </w:rPr>
          <w:delText xml:space="preserve">Load </w:delText>
        </w:r>
      </w:del>
      <w:ins w:id="2270" w:author="STEC 042618" w:date="2018-04-17T09:22:00Z">
        <w:r w:rsidR="009751B5" w:rsidRPr="0003648D">
          <w:rPr>
            <w:szCs w:val="20"/>
          </w:rPr>
          <w:t xml:space="preserve">Load </w:t>
        </w:r>
      </w:ins>
      <w:r w:rsidRPr="0003648D">
        <w:rPr>
          <w:szCs w:val="20"/>
        </w:rPr>
        <w:t xml:space="preserve">Resources.  At ERCOT’s discretion, ERCOT may deploy all </w:t>
      </w:r>
      <w:ins w:id="2271" w:author="STEC 042618" w:date="2018-04-17T09:22:00Z">
        <w:r w:rsidR="009751B5" w:rsidRPr="0003648D">
          <w:rPr>
            <w:szCs w:val="20"/>
          </w:rPr>
          <w:t>F</w:t>
        </w:r>
      </w:ins>
      <w:ins w:id="2272" w:author="STEC" w:date="2017-12-27T11:01:00Z">
        <w:del w:id="2273" w:author="STEC 042618" w:date="2018-04-17T09:22:00Z">
          <w:r w:rsidRPr="0003648D" w:rsidDel="009751B5">
            <w:rPr>
              <w:szCs w:val="20"/>
            </w:rPr>
            <w:delText>R</w:delText>
          </w:r>
        </w:del>
        <w:r w:rsidRPr="0003648D">
          <w:rPr>
            <w:szCs w:val="20"/>
          </w:rPr>
          <w:t>RS</w:t>
        </w:r>
      </w:ins>
      <w:ins w:id="2274" w:author="STEC" w:date="2017-11-15T14:49:00Z">
        <w:r w:rsidRPr="0003648D">
          <w:rPr>
            <w:szCs w:val="20"/>
          </w:rPr>
          <w:t xml:space="preserve"> provided by </w:t>
        </w:r>
      </w:ins>
      <w:r w:rsidRPr="0003648D">
        <w:rPr>
          <w:szCs w:val="20"/>
        </w:rPr>
        <w:t>Load Resources</w:t>
      </w:r>
      <w:ins w:id="2275" w:author="STEC" w:date="2017-11-15T14:48:00Z">
        <w:del w:id="2276" w:author="STEC 042618" w:date="2018-04-17T09:22:00Z">
          <w:r w:rsidRPr="0003648D" w:rsidDel="009751B5">
            <w:rPr>
              <w:szCs w:val="20"/>
            </w:rPr>
            <w:delText>, QSGRs, and Resources capable of FFR</w:delText>
          </w:r>
        </w:del>
      </w:ins>
      <w:r w:rsidRPr="0003648D">
        <w:rPr>
          <w:szCs w:val="20"/>
        </w:rPr>
        <w:t xml:space="preserve"> at any given time during EEA Level 2. </w:t>
      </w:r>
    </w:p>
    <w:p w14:paraId="046AB03D" w14:textId="77777777" w:rsidR="00BA7A09" w:rsidRPr="0003648D" w:rsidRDefault="00BA7A09" w:rsidP="00BA7A09">
      <w:pPr>
        <w:spacing w:after="240"/>
        <w:ind w:left="2160" w:hanging="720"/>
        <w:rPr>
          <w:szCs w:val="20"/>
        </w:rPr>
      </w:pPr>
      <w:r w:rsidRPr="0003648D">
        <w:rPr>
          <w:szCs w:val="20"/>
        </w:rPr>
        <w:t>(vi)</w:t>
      </w:r>
      <w:r w:rsidRPr="0003648D">
        <w:rPr>
          <w:szCs w:val="20"/>
        </w:rPr>
        <w:tab/>
        <w:t>Unless a media appeal is already in effect, ERCOT shall issue an appeal through the public news media for voluntary energy conservation; and</w:t>
      </w:r>
    </w:p>
    <w:p w14:paraId="0BF7D43A" w14:textId="77777777" w:rsidR="00BA7A09" w:rsidRPr="0003648D" w:rsidRDefault="00BA7A09" w:rsidP="00BA7A09">
      <w:pPr>
        <w:spacing w:after="240"/>
        <w:ind w:left="2160" w:hanging="720"/>
        <w:rPr>
          <w:szCs w:val="20"/>
        </w:rPr>
      </w:pPr>
      <w:r w:rsidRPr="0003648D">
        <w:rPr>
          <w:szCs w:val="20"/>
        </w:rPr>
        <w:t>(vii)</w:t>
      </w:r>
      <w:r w:rsidRPr="0003648D">
        <w:rPr>
          <w:szCs w:val="20"/>
        </w:rPr>
        <w:tab/>
        <w:t>With the approval of the affected non-ERCOT Control Area, TSPs, DSPs, or their agents may implement BLTs, which transfer Load from the ERCOT Control Area to non-ERCOT Control Areas in accordance with BLTs as defined in the Operating Guides.</w:t>
      </w:r>
    </w:p>
    <w:p w14:paraId="3D957429" w14:textId="77777777" w:rsidR="00BA7A09" w:rsidRPr="0003648D" w:rsidRDefault="00BA7A09" w:rsidP="00BA7A09">
      <w:pPr>
        <w:spacing w:after="240"/>
        <w:ind w:left="1440" w:hanging="720"/>
        <w:rPr>
          <w:szCs w:val="20"/>
        </w:rPr>
      </w:pPr>
      <w:r w:rsidRPr="0003648D">
        <w:rPr>
          <w:szCs w:val="20"/>
        </w:rPr>
        <w:t>(b)</w:t>
      </w:r>
      <w:r w:rsidRPr="0003648D">
        <w:rPr>
          <w:szCs w:val="20"/>
        </w:rPr>
        <w:tab/>
        <w:t>Confidentiality requirements regarding transmission operations and system capacity information will be lifted, as needed to restore reliability.</w:t>
      </w:r>
    </w:p>
    <w:p w14:paraId="2996207D" w14:textId="77777777" w:rsidR="00BA7A09" w:rsidRPr="0003648D" w:rsidRDefault="00BA7A09" w:rsidP="00BA7A09">
      <w:pPr>
        <w:spacing w:after="240"/>
        <w:ind w:left="720" w:hanging="720"/>
        <w:rPr>
          <w:szCs w:val="20"/>
        </w:rPr>
      </w:pPr>
      <w:r w:rsidRPr="0003648D">
        <w:rPr>
          <w:szCs w:val="20"/>
        </w:rPr>
        <w:t>(3)</w:t>
      </w:r>
      <w:r w:rsidRPr="0003648D">
        <w:rPr>
          <w:szCs w:val="20"/>
        </w:rPr>
        <w:tab/>
        <w:t xml:space="preserve">ERCOT may declare an EEA Level 3 when the </w:t>
      </w:r>
      <w:r w:rsidRPr="0003648D">
        <w:rPr>
          <w:iCs/>
          <w:szCs w:val="20"/>
        </w:rPr>
        <w:t>clock-minute average</w:t>
      </w:r>
      <w:r w:rsidRPr="0003648D">
        <w:rPr>
          <w:szCs w:val="20"/>
        </w:rPr>
        <w:t xml:space="preserve"> system frequency falls below 59.91 Hz for 20 consecutive minutes.  ERCOT will declare an EEA Level 3 when PRC cannot be maintained above 1,375 MW or when the </w:t>
      </w:r>
      <w:r w:rsidRPr="0003648D">
        <w:rPr>
          <w:iCs/>
          <w:szCs w:val="20"/>
        </w:rPr>
        <w:t>clock-minute average</w:t>
      </w:r>
      <w:r w:rsidRPr="0003648D">
        <w:rPr>
          <w:szCs w:val="20"/>
        </w:rPr>
        <w:t xml:space="preserve"> system frequency falls below 59.91 Hz for 25 consecutive minutes.  Upon declaration of an EEA Level 3, ERCOT will implement any measures associated with EEA Levels 1 and 2 that have not already been implemented.</w:t>
      </w:r>
    </w:p>
    <w:p w14:paraId="7F691BD8" w14:textId="77777777" w:rsidR="00BA7A09" w:rsidRPr="0003648D" w:rsidRDefault="00BA7A09" w:rsidP="00BA7A09">
      <w:pPr>
        <w:spacing w:after="240"/>
        <w:ind w:left="1440" w:hanging="720"/>
        <w:rPr>
          <w:szCs w:val="20"/>
        </w:rPr>
      </w:pPr>
      <w:r w:rsidRPr="0003648D">
        <w:rPr>
          <w:szCs w:val="20"/>
        </w:rPr>
        <w:t>(a)</w:t>
      </w:r>
      <w:r w:rsidRPr="0003648D">
        <w:rPr>
          <w:szCs w:val="20"/>
        </w:rPr>
        <w:tab/>
        <w:t xml:space="preserve">When PRC falls below 1,000 MW and is not projected to be recovered above 1,000 MW within 30 minutes, or when the </w:t>
      </w:r>
      <w:r w:rsidRPr="0003648D">
        <w:rPr>
          <w:iCs/>
          <w:szCs w:val="20"/>
        </w:rPr>
        <w:t>clock-minute average</w:t>
      </w:r>
      <w:r w:rsidRPr="0003648D">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7E5E35C3" w14:textId="77777777" w:rsidR="00BA7A09" w:rsidRPr="0003648D" w:rsidRDefault="00BA7A09" w:rsidP="00BA7A09">
      <w:pPr>
        <w:spacing w:after="240"/>
        <w:ind w:left="1440" w:hanging="720"/>
        <w:rPr>
          <w:szCs w:val="20"/>
        </w:rPr>
      </w:pPr>
      <w:r w:rsidRPr="0003648D">
        <w:rPr>
          <w:szCs w:val="20"/>
        </w:rPr>
        <w:t>(b)</w:t>
      </w:r>
      <w:r w:rsidRPr="0003648D">
        <w:rPr>
          <w:szCs w:val="20"/>
        </w:rPr>
        <w:tab/>
        <w:t xml:space="preserve">In addition to measures associated with EEA Levels 1 and 2, TSPs and DSPs or their agents will keep in mind the need to protect the safety and health of the community and the essential human needs of the citizens.  Whenever possible, </w:t>
      </w:r>
      <w:r w:rsidRPr="0003648D">
        <w:rPr>
          <w:szCs w:val="20"/>
        </w:rPr>
        <w:lastRenderedPageBreak/>
        <w:t>TSPs and DSPs or their agents shall not manually drop Load connected to under-frequency relays during the implementation of the EEA.</w:t>
      </w:r>
    </w:p>
    <w:p w14:paraId="7F416343" w14:textId="77777777" w:rsidR="00BA7A09" w:rsidRPr="0003648D" w:rsidRDefault="00BA7A09" w:rsidP="00BA7A09">
      <w:pPr>
        <w:pStyle w:val="H3"/>
        <w:outlineLvl w:val="3"/>
        <w:rPr>
          <w:i w:val="0"/>
          <w:lang w:val="fr-FR"/>
        </w:rPr>
      </w:pPr>
      <w:bookmarkStart w:id="2277" w:name="_Toc397505021"/>
      <w:bookmarkStart w:id="2278" w:name="_Toc402357149"/>
      <w:bookmarkStart w:id="2279" w:name="_Toc422486529"/>
      <w:bookmarkStart w:id="2280" w:name="_Toc433093382"/>
      <w:bookmarkStart w:id="2281" w:name="_Toc433093540"/>
      <w:bookmarkStart w:id="2282" w:name="_Toc440874770"/>
      <w:bookmarkStart w:id="2283" w:name="_Toc448142327"/>
      <w:bookmarkStart w:id="2284" w:name="_Toc448142484"/>
      <w:bookmarkStart w:id="2285" w:name="_Toc458770325"/>
      <w:bookmarkStart w:id="2286" w:name="_Toc459294293"/>
      <w:bookmarkStart w:id="2287" w:name="_Toc463262786"/>
      <w:bookmarkStart w:id="2288" w:name="_Toc468286859"/>
      <w:bookmarkStart w:id="2289" w:name="_Toc481502899"/>
      <w:bookmarkStart w:id="2290" w:name="_Toc496080067"/>
      <w:bookmarkStart w:id="2291" w:name="_Toc496080222"/>
      <w:r w:rsidRPr="0003648D">
        <w:rPr>
          <w:i w:val="0"/>
          <w:lang w:val="fr-FR"/>
        </w:rPr>
        <w:t>6.6.5.1</w:t>
      </w:r>
      <w:r w:rsidRPr="0003648D">
        <w:rPr>
          <w:i w:val="0"/>
          <w:lang w:val="fr-FR"/>
        </w:rPr>
        <w:tab/>
        <w:t>Resource Base Point Deviation Charge</w:t>
      </w:r>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p>
    <w:p w14:paraId="0A89F110" w14:textId="77777777" w:rsidR="00BA7A09" w:rsidRPr="0003648D" w:rsidRDefault="00BA7A09" w:rsidP="00BA7A09">
      <w:pPr>
        <w:pStyle w:val="List"/>
      </w:pPr>
      <w:r w:rsidRPr="0003648D">
        <w:t>(1)</w:t>
      </w:r>
      <w:r w:rsidRPr="0003648D">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Low Sustained Limit (LSL), the QSE’s Generation Resources are operating in Constant Frequency Control (CFC) mode, or any time during the Settlement Interval when the telemetered Resource Status is set to ONTEST or STARTUP.  The Base Point Deviation Charge does not apply to a Controllable Load Resource if the computed Base Point is equal to the snapshot of its telemetered power consumption for all SCED runs during the Settlement Interval or any time during the Settlement Interval when the telemetered Resource Status is set to OUTL.  The desired output from a Generation Resource or desired consumption from a Controllable Load Resource during a 15-minute Settlement Interval is calculated as follows: </w:t>
      </w:r>
    </w:p>
    <w:p w14:paraId="68F19FB1" w14:textId="77777777" w:rsidR="00BA7A09" w:rsidRPr="0003648D" w:rsidRDefault="00BA7A09" w:rsidP="00D55D02">
      <w:pPr>
        <w:pStyle w:val="FormulaBold"/>
      </w:pPr>
      <w:r w:rsidRPr="0003648D">
        <w:t>AABP</w:t>
      </w:r>
      <w:r w:rsidRPr="0003648D">
        <w:rPr>
          <w:vertAlign w:val="subscript"/>
        </w:rPr>
        <w:t xml:space="preserve"> q, r, p, i</w:t>
      </w:r>
      <w:r w:rsidRPr="0003648D">
        <w:tab/>
        <w:t>=</w:t>
      </w:r>
      <w:r w:rsidRPr="0003648D">
        <w:tab/>
        <w:t>AVGBP</w:t>
      </w:r>
      <w:r w:rsidRPr="0003648D">
        <w:rPr>
          <w:vertAlign w:val="subscript"/>
        </w:rPr>
        <w:t xml:space="preserve"> q, r, p, i + </w:t>
      </w:r>
      <w:r w:rsidRPr="0003648D">
        <w:t>AVGREG</w:t>
      </w:r>
      <w:r w:rsidRPr="0003648D">
        <w:rPr>
          <w:vertAlign w:val="subscript"/>
        </w:rPr>
        <w:t xml:space="preserve"> q, r, p, i  </w:t>
      </w:r>
      <w:ins w:id="2292" w:author="STEC" w:date="2017-11-15T14:52:00Z">
        <w:r w:rsidRPr="0003648D">
          <w:rPr>
            <w:vertAlign w:val="subscript"/>
          </w:rPr>
          <w:t>+</w:t>
        </w:r>
        <w:r w:rsidRPr="0003648D">
          <w:t xml:space="preserve"> AVG</w:t>
        </w:r>
        <w:del w:id="2293" w:author="STEC 042618" w:date="2018-03-28T15:43:00Z">
          <w:r w:rsidRPr="0003648D" w:rsidDel="00871572">
            <w:delText>P</w:delText>
          </w:r>
        </w:del>
        <w:r w:rsidRPr="0003648D">
          <w:t>FR</w:t>
        </w:r>
      </w:ins>
      <w:ins w:id="2294" w:author="STEC 042618" w:date="2018-03-28T15:43:00Z">
        <w:r w:rsidR="00871572" w:rsidRPr="0003648D">
          <w:t>S</w:t>
        </w:r>
      </w:ins>
      <w:ins w:id="2295" w:author="STEC" w:date="2017-11-15T14:52:00Z">
        <w:r w:rsidRPr="0003648D">
          <w:rPr>
            <w:vertAlign w:val="subscript"/>
            <w:lang w:val="es-ES"/>
          </w:rPr>
          <w:t xml:space="preserve"> q, r, p, i  </w:t>
        </w:r>
      </w:ins>
    </w:p>
    <w:p w14:paraId="188841F0" w14:textId="77777777" w:rsidR="00BA7A09" w:rsidRPr="0003648D" w:rsidRDefault="00BA7A09" w:rsidP="00D55D02">
      <w:pPr>
        <w:pStyle w:val="FormulaBold"/>
      </w:pPr>
      <w:r w:rsidRPr="0003648D">
        <w:t>AVGBP</w:t>
      </w:r>
      <w:r w:rsidRPr="0003648D">
        <w:rPr>
          <w:vertAlign w:val="subscript"/>
          <w:lang w:val="es-ES"/>
        </w:rPr>
        <w:t xml:space="preserve"> </w:t>
      </w:r>
      <w:r w:rsidRPr="0003648D">
        <w:rPr>
          <w:i/>
          <w:vertAlign w:val="subscript"/>
          <w:lang w:val="es-ES"/>
        </w:rPr>
        <w:t>q, r, p, i</w:t>
      </w:r>
      <w:r w:rsidRPr="0003648D">
        <w:rPr>
          <w:vertAlign w:val="subscript"/>
          <w:lang w:val="es-ES"/>
        </w:rPr>
        <w:t xml:space="preserve">  </w:t>
      </w:r>
      <w:r w:rsidRPr="0003648D">
        <w:tab/>
        <w:t>=</w:t>
      </w:r>
      <w:r w:rsidRPr="0003648D">
        <w:tab/>
      </w:r>
      <w:r w:rsidRPr="0003648D">
        <w:rPr>
          <w:position w:val="-22"/>
        </w:rPr>
        <w:object w:dxaOrig="210" w:dyaOrig="450" w14:anchorId="5598821F">
          <v:shape id="_x0000_i1025" type="#_x0000_t75" style="width:10.65pt;height:22.55pt" o:ole="">
            <v:imagedata r:id="rId20" o:title=""/>
          </v:shape>
          <o:OLEObject Type="Embed" ProgID="Equation.3" ShapeID="_x0000_i1025" DrawAspect="Content" ObjectID="_1590320876" r:id="rId21"/>
        </w:object>
      </w:r>
      <w:r w:rsidRPr="0003648D">
        <w:t xml:space="preserve"> (</w:t>
      </w:r>
      <w:r w:rsidRPr="0003648D">
        <w:rPr>
          <w:lang w:val="es-ES"/>
        </w:rPr>
        <w:t xml:space="preserve">AVGBP5M </w:t>
      </w:r>
      <w:r w:rsidRPr="0003648D">
        <w:rPr>
          <w:i/>
          <w:vertAlign w:val="subscript"/>
          <w:lang w:val="es-ES"/>
        </w:rPr>
        <w:t>q, r, p, i, y</w:t>
      </w:r>
      <w:r w:rsidRPr="0003648D">
        <w:t>) / 3</w:t>
      </w:r>
    </w:p>
    <w:p w14:paraId="3E565899" w14:textId="77777777" w:rsidR="00BA7A09" w:rsidRPr="0003648D" w:rsidRDefault="00BA7A09" w:rsidP="006268F1">
      <w:pPr>
        <w:pStyle w:val="FormulaBold"/>
        <w:rPr>
          <w:ins w:id="2296" w:author="STEC" w:date="2017-11-15T14:52:00Z"/>
        </w:rPr>
      </w:pPr>
      <w:r w:rsidRPr="0003648D">
        <w:t>AVGREG</w:t>
      </w:r>
      <w:r w:rsidRPr="0003648D">
        <w:rPr>
          <w:vertAlign w:val="subscript"/>
          <w:lang w:val="es-ES"/>
        </w:rPr>
        <w:t xml:space="preserve"> </w:t>
      </w:r>
      <w:r w:rsidRPr="0003648D">
        <w:rPr>
          <w:i/>
          <w:vertAlign w:val="subscript"/>
          <w:lang w:val="es-ES"/>
        </w:rPr>
        <w:t>q, r, p, i</w:t>
      </w:r>
      <w:r w:rsidRPr="0003648D">
        <w:rPr>
          <w:vertAlign w:val="subscript"/>
          <w:lang w:val="es-ES"/>
        </w:rPr>
        <w:t xml:space="preserve">  </w:t>
      </w:r>
      <w:r w:rsidRPr="0003648D">
        <w:tab/>
        <w:t>=</w:t>
      </w:r>
      <w:r w:rsidRPr="0003648D">
        <w:tab/>
      </w:r>
      <w:r w:rsidRPr="0003648D">
        <w:rPr>
          <w:position w:val="-22"/>
        </w:rPr>
        <w:object w:dxaOrig="210" w:dyaOrig="450" w14:anchorId="56C4C4CA">
          <v:shape id="_x0000_i1026" type="#_x0000_t75" style="width:10.65pt;height:22.55pt" o:ole="">
            <v:imagedata r:id="rId20" o:title=""/>
          </v:shape>
          <o:OLEObject Type="Embed" ProgID="Equation.3" ShapeID="_x0000_i1026" DrawAspect="Content" ObjectID="_1590320877" r:id="rId22"/>
        </w:object>
      </w:r>
      <w:r w:rsidRPr="0003648D">
        <w:t xml:space="preserve"> (</w:t>
      </w:r>
      <w:r w:rsidRPr="0003648D">
        <w:rPr>
          <w:lang w:val="es-ES"/>
        </w:rPr>
        <w:t xml:space="preserve">AVGREG5M </w:t>
      </w:r>
      <w:r w:rsidRPr="0003648D">
        <w:rPr>
          <w:i/>
          <w:vertAlign w:val="subscript"/>
          <w:lang w:val="es-ES"/>
        </w:rPr>
        <w:t>q, r, p, i, y</w:t>
      </w:r>
      <w:r w:rsidRPr="0003648D">
        <w:t>) / 3</w:t>
      </w:r>
    </w:p>
    <w:p w14:paraId="1191B935" w14:textId="77777777" w:rsidR="00BA7A09" w:rsidRPr="0003648D" w:rsidRDefault="00BA7A09" w:rsidP="006268F1">
      <w:pPr>
        <w:pStyle w:val="FormulaBold"/>
        <w:rPr>
          <w:ins w:id="2297" w:author="STEC" w:date="2017-11-15T14:52:00Z"/>
          <w:lang w:val="es-MX"/>
        </w:rPr>
      </w:pPr>
      <w:ins w:id="2298" w:author="STEC" w:date="2017-11-15T14:52:00Z">
        <w:r w:rsidRPr="0003648D">
          <w:t>AVG</w:t>
        </w:r>
        <w:del w:id="2299" w:author="STEC 042618" w:date="2018-03-28T15:43:00Z">
          <w:r w:rsidRPr="0003648D" w:rsidDel="00871572">
            <w:delText>P</w:delText>
          </w:r>
        </w:del>
        <w:r w:rsidRPr="0003648D">
          <w:t>FR</w:t>
        </w:r>
      </w:ins>
      <w:ins w:id="2300" w:author="STEC 042618" w:date="2018-03-28T15:43:00Z">
        <w:r w:rsidR="00871572" w:rsidRPr="0003648D">
          <w:t>S</w:t>
        </w:r>
      </w:ins>
      <w:ins w:id="2301" w:author="STEC" w:date="2017-11-15T14:52:00Z">
        <w:r w:rsidRPr="0003648D">
          <w:rPr>
            <w:vertAlign w:val="subscript"/>
            <w:lang w:val="es-ES"/>
          </w:rPr>
          <w:t xml:space="preserve"> </w:t>
        </w:r>
        <w:r w:rsidRPr="0003648D">
          <w:rPr>
            <w:i/>
            <w:vertAlign w:val="subscript"/>
            <w:lang w:val="es-ES"/>
          </w:rPr>
          <w:t>q, r, p, i</w:t>
        </w:r>
        <w:r w:rsidRPr="0003648D">
          <w:rPr>
            <w:vertAlign w:val="subscript"/>
            <w:lang w:val="es-ES"/>
          </w:rPr>
          <w:t xml:space="preserve">  </w:t>
        </w:r>
        <w:r w:rsidRPr="0003648D">
          <w:tab/>
          <w:t>=</w:t>
        </w:r>
        <w:r w:rsidRPr="0003648D">
          <w:tab/>
        </w:r>
      </w:ins>
      <w:ins w:id="2302" w:author="STEC" w:date="2017-11-15T14:52:00Z">
        <w:r w:rsidRPr="0003648D">
          <w:rPr>
            <w:position w:val="-22"/>
          </w:rPr>
          <w:object w:dxaOrig="210" w:dyaOrig="450" w14:anchorId="55BE57F1">
            <v:shape id="_x0000_i1027" type="#_x0000_t75" style="width:10.65pt;height:22.55pt" o:ole="">
              <v:imagedata r:id="rId20" o:title=""/>
            </v:shape>
            <o:OLEObject Type="Embed" ProgID="Equation.3" ShapeID="_x0000_i1027" DrawAspect="Content" ObjectID="_1590320878" r:id="rId23"/>
          </w:object>
        </w:r>
      </w:ins>
      <w:ins w:id="2303" w:author="STEC" w:date="2017-11-15T14:52:00Z">
        <w:r w:rsidRPr="0003648D">
          <w:t xml:space="preserve"> (</w:t>
        </w:r>
        <w:r w:rsidRPr="0003648D">
          <w:rPr>
            <w:lang w:val="es-ES"/>
          </w:rPr>
          <w:t>AVG</w:t>
        </w:r>
        <w:del w:id="2304" w:author="STEC 042618" w:date="2018-03-28T15:43:00Z">
          <w:r w:rsidRPr="0003648D" w:rsidDel="00871572">
            <w:rPr>
              <w:lang w:val="es-ES"/>
            </w:rPr>
            <w:delText>P</w:delText>
          </w:r>
        </w:del>
        <w:r w:rsidRPr="0003648D">
          <w:rPr>
            <w:lang w:val="es-ES"/>
          </w:rPr>
          <w:t>FR</w:t>
        </w:r>
      </w:ins>
      <w:ins w:id="2305" w:author="STEC 042618" w:date="2018-03-28T15:44:00Z">
        <w:r w:rsidR="00871572" w:rsidRPr="0003648D">
          <w:rPr>
            <w:lang w:val="es-ES"/>
          </w:rPr>
          <w:t>S</w:t>
        </w:r>
      </w:ins>
      <w:ins w:id="2306" w:author="STEC" w:date="2017-11-15T14:52:00Z">
        <w:r w:rsidRPr="0003648D">
          <w:rPr>
            <w:lang w:val="es-ES"/>
          </w:rPr>
          <w:t xml:space="preserve">5M </w:t>
        </w:r>
        <w:r w:rsidRPr="0003648D">
          <w:rPr>
            <w:i/>
            <w:vertAlign w:val="subscript"/>
            <w:lang w:val="es-ES"/>
          </w:rPr>
          <w:t>q, r, p, i, y</w:t>
        </w:r>
        <w:r w:rsidRPr="0003648D">
          <w:t>) / 3</w:t>
        </w:r>
      </w:ins>
    </w:p>
    <w:p w14:paraId="1E7ACEA5" w14:textId="77777777" w:rsidR="00BA7A09" w:rsidRPr="0003648D" w:rsidRDefault="00BA7A09" w:rsidP="009326F6">
      <w:pPr>
        <w:pStyle w:val="FormulaBold"/>
        <w:rPr>
          <w:lang w:val="es-MX"/>
        </w:rPr>
      </w:pPr>
      <w:r w:rsidRPr="0003648D">
        <w:rPr>
          <w:lang w:val="es-MX"/>
        </w:rPr>
        <w:t>Where:</w:t>
      </w:r>
    </w:p>
    <w:p w14:paraId="68563FBE" w14:textId="77777777" w:rsidR="00BA7A09" w:rsidRPr="0003648D" w:rsidRDefault="00BA7A09" w:rsidP="009326F6">
      <w:pPr>
        <w:pStyle w:val="FormulaBold"/>
        <w:rPr>
          <w:ins w:id="2307" w:author="STEC" w:date="2017-11-15T14:54:00Z"/>
          <w:lang w:val="es-MX"/>
        </w:rPr>
      </w:pPr>
      <w:r w:rsidRPr="0003648D">
        <w:t>AVGREG5M</w:t>
      </w:r>
      <w:r w:rsidRPr="0003648D">
        <w:rPr>
          <w:lang w:val="es-MX"/>
        </w:rPr>
        <w:t xml:space="preserve"> </w:t>
      </w:r>
      <w:r w:rsidRPr="0003648D">
        <w:rPr>
          <w:i/>
          <w:vertAlign w:val="subscript"/>
          <w:lang w:val="es-ES"/>
        </w:rPr>
        <w:t>q, r, p, i, y</w:t>
      </w:r>
      <w:r w:rsidRPr="0003648D">
        <w:rPr>
          <w:vertAlign w:val="subscript"/>
          <w:lang w:val="es-MX"/>
        </w:rPr>
        <w:t xml:space="preserve">    </w:t>
      </w:r>
      <w:r w:rsidRPr="0003648D">
        <w:rPr>
          <w:vertAlign w:val="subscript"/>
          <w:lang w:val="es-MX"/>
        </w:rPr>
        <w:tab/>
      </w:r>
      <w:r w:rsidRPr="0003648D">
        <w:rPr>
          <w:lang w:val="es-MX"/>
        </w:rPr>
        <w:t>=</w:t>
      </w:r>
      <w:r w:rsidRPr="0003648D">
        <w:rPr>
          <w:vertAlign w:val="subscript"/>
          <w:lang w:val="es-MX"/>
        </w:rPr>
        <w:t xml:space="preserve"> </w:t>
      </w:r>
      <w:r w:rsidRPr="0003648D">
        <w:rPr>
          <w:vertAlign w:val="subscript"/>
          <w:lang w:val="es-MX"/>
        </w:rPr>
        <w:tab/>
      </w:r>
      <w:r w:rsidRPr="0003648D">
        <w:rPr>
          <w:lang w:val="es-MX"/>
        </w:rPr>
        <w:t>(AVGREGUP5M</w:t>
      </w:r>
      <w:r w:rsidRPr="0003648D">
        <w:rPr>
          <w:vertAlign w:val="subscript"/>
          <w:lang w:val="es-ES"/>
        </w:rPr>
        <w:t xml:space="preserve"> </w:t>
      </w:r>
      <w:r w:rsidRPr="0003648D">
        <w:rPr>
          <w:i/>
          <w:vertAlign w:val="subscript"/>
          <w:lang w:val="es-ES"/>
        </w:rPr>
        <w:t>q, r, p, i, y</w:t>
      </w:r>
      <w:r w:rsidRPr="0003648D">
        <w:rPr>
          <w:lang w:val="es-MX"/>
        </w:rPr>
        <w:t xml:space="preserve"> - AVGREGDN5M</w:t>
      </w:r>
      <w:r w:rsidRPr="0003648D">
        <w:rPr>
          <w:vertAlign w:val="subscript"/>
          <w:lang w:val="es-ES"/>
        </w:rPr>
        <w:t xml:space="preserve"> </w:t>
      </w:r>
      <w:r w:rsidRPr="0003648D">
        <w:rPr>
          <w:i/>
          <w:vertAlign w:val="subscript"/>
          <w:lang w:val="es-ES"/>
        </w:rPr>
        <w:t>q, r, p, i, y</w:t>
      </w:r>
      <w:r w:rsidRPr="0003648D">
        <w:rPr>
          <w:lang w:val="es-MX"/>
        </w:rPr>
        <w:t xml:space="preserve">) </w:t>
      </w:r>
    </w:p>
    <w:p w14:paraId="4FD857E1" w14:textId="77777777" w:rsidR="00BA7A09" w:rsidRPr="0003648D" w:rsidRDefault="00BA7A09" w:rsidP="00BA7A09">
      <w:r w:rsidRPr="0003648D">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BA7A09" w:rsidRPr="0003648D" w14:paraId="70E224A5" w14:textId="77777777" w:rsidTr="00FF6149">
        <w:trPr>
          <w:cantSplit/>
          <w:tblHeader/>
        </w:trPr>
        <w:tc>
          <w:tcPr>
            <w:tcW w:w="2155" w:type="dxa"/>
          </w:tcPr>
          <w:p w14:paraId="39B0363E" w14:textId="77777777" w:rsidR="00BA7A09" w:rsidRPr="0003648D" w:rsidRDefault="00BA7A09" w:rsidP="00FF6149">
            <w:pPr>
              <w:pStyle w:val="TableHead"/>
            </w:pPr>
            <w:r w:rsidRPr="0003648D">
              <w:t>Variable</w:t>
            </w:r>
          </w:p>
        </w:tc>
        <w:tc>
          <w:tcPr>
            <w:tcW w:w="720" w:type="dxa"/>
          </w:tcPr>
          <w:p w14:paraId="381DCAC1" w14:textId="77777777" w:rsidR="00BA7A09" w:rsidRPr="0003648D" w:rsidRDefault="00BA7A09" w:rsidP="00FF6149">
            <w:pPr>
              <w:pStyle w:val="TableHead"/>
            </w:pPr>
            <w:r w:rsidRPr="0003648D">
              <w:t>Unit</w:t>
            </w:r>
          </w:p>
        </w:tc>
        <w:tc>
          <w:tcPr>
            <w:tcW w:w="6845" w:type="dxa"/>
          </w:tcPr>
          <w:p w14:paraId="69F82CF8" w14:textId="77777777" w:rsidR="00BA7A09" w:rsidRPr="0003648D" w:rsidRDefault="00BA7A09" w:rsidP="00FF6149">
            <w:pPr>
              <w:pStyle w:val="TableHead"/>
            </w:pPr>
            <w:r w:rsidRPr="0003648D">
              <w:t>Definition</w:t>
            </w:r>
          </w:p>
        </w:tc>
      </w:tr>
      <w:tr w:rsidR="00BA7A09" w:rsidRPr="0003648D" w14:paraId="440BA4A1" w14:textId="77777777" w:rsidTr="00FF6149">
        <w:trPr>
          <w:cantSplit/>
        </w:trPr>
        <w:tc>
          <w:tcPr>
            <w:tcW w:w="2155" w:type="dxa"/>
          </w:tcPr>
          <w:p w14:paraId="2EA4C621" w14:textId="77777777" w:rsidR="00BA7A09" w:rsidRPr="0003648D" w:rsidRDefault="00BA7A09" w:rsidP="00FF6149">
            <w:pPr>
              <w:pStyle w:val="TableBody"/>
              <w:rPr>
                <w:i/>
                <w:vertAlign w:val="subscript"/>
              </w:rPr>
            </w:pPr>
            <w:r w:rsidRPr="0003648D">
              <w:t xml:space="preserve">AABP </w:t>
            </w:r>
            <w:r w:rsidRPr="0003648D">
              <w:rPr>
                <w:i/>
                <w:vertAlign w:val="subscript"/>
              </w:rPr>
              <w:t>q, r, p, i</w:t>
            </w:r>
          </w:p>
        </w:tc>
        <w:tc>
          <w:tcPr>
            <w:tcW w:w="720" w:type="dxa"/>
          </w:tcPr>
          <w:p w14:paraId="0251A0F5" w14:textId="77777777" w:rsidR="00BA7A09" w:rsidRPr="0003648D" w:rsidRDefault="00BA7A09" w:rsidP="00FF6149">
            <w:pPr>
              <w:pStyle w:val="TableBody"/>
            </w:pPr>
            <w:r w:rsidRPr="0003648D">
              <w:t>MW</w:t>
            </w:r>
          </w:p>
        </w:tc>
        <w:tc>
          <w:tcPr>
            <w:tcW w:w="6845" w:type="dxa"/>
          </w:tcPr>
          <w:p w14:paraId="109876A0" w14:textId="77777777" w:rsidR="00BA7A09" w:rsidRPr="0003648D" w:rsidRDefault="00BA7A09" w:rsidP="00FF6149">
            <w:pPr>
              <w:pStyle w:val="TableBody"/>
            </w:pPr>
            <w:r w:rsidRPr="0003648D">
              <w:rPr>
                <w:i/>
              </w:rPr>
              <w:t>Adjusted Aggregated Base Point per QSE per Settlement Point per Resource</w:t>
            </w:r>
            <w:r w:rsidRPr="0003648D">
              <w:t xml:space="preserve">—The aggregated Base Point adjusted for Ancillary Service deployments of Generation Resource or Controllable Load Resource </w:t>
            </w:r>
            <w:r w:rsidRPr="0003648D">
              <w:rPr>
                <w:i/>
              </w:rPr>
              <w:t>r</w:t>
            </w:r>
            <w:r w:rsidRPr="0003648D">
              <w:t xml:space="preserve"> represented by QSE </w:t>
            </w:r>
            <w:r w:rsidRPr="0003648D">
              <w:rPr>
                <w:i/>
              </w:rPr>
              <w:t xml:space="preserve">q </w:t>
            </w:r>
            <w:r w:rsidRPr="0003648D">
              <w:t xml:space="preserve">at Settlement Point </w:t>
            </w:r>
            <w:r w:rsidRPr="0003648D">
              <w:rPr>
                <w:i/>
              </w:rPr>
              <w:t>p</w:t>
            </w:r>
            <w:r w:rsidRPr="0003648D">
              <w:t xml:space="preserve">, for the 15-minute Settlement Interval </w:t>
            </w:r>
            <w:r w:rsidRPr="0003648D">
              <w:rPr>
                <w:i/>
              </w:rPr>
              <w:t>i</w:t>
            </w:r>
            <w:r w:rsidRPr="0003648D">
              <w:t>.  Where for a Combined Cycle Train, AABP is calculated for the Combined Cycle Train considering all SCED Dispatch Instructions to any Combined Cycle Generation Resources within the Combined Cycle Train.</w:t>
            </w:r>
          </w:p>
        </w:tc>
      </w:tr>
      <w:tr w:rsidR="00BA7A09" w:rsidRPr="0003648D" w14:paraId="1D8968EC" w14:textId="77777777" w:rsidTr="00FF6149">
        <w:trPr>
          <w:cantSplit/>
        </w:trPr>
        <w:tc>
          <w:tcPr>
            <w:tcW w:w="2155" w:type="dxa"/>
          </w:tcPr>
          <w:p w14:paraId="0DB7906E" w14:textId="77777777" w:rsidR="00BA7A09" w:rsidRPr="0003648D" w:rsidRDefault="00BA7A09" w:rsidP="00FF6149">
            <w:pPr>
              <w:pStyle w:val="TableBody"/>
              <w:rPr>
                <w:i/>
              </w:rPr>
            </w:pPr>
            <w:r w:rsidRPr="0003648D">
              <w:rPr>
                <w:lang w:val="es-MX"/>
              </w:rPr>
              <w:lastRenderedPageBreak/>
              <w:t xml:space="preserve">AVGBP </w:t>
            </w:r>
            <w:r w:rsidRPr="0003648D">
              <w:rPr>
                <w:i/>
                <w:iCs w:val="0"/>
                <w:vertAlign w:val="subscript"/>
                <w:lang w:val="es-ES"/>
              </w:rPr>
              <w:t>q, r, p, i</w:t>
            </w:r>
            <w:r w:rsidRPr="0003648D">
              <w:rPr>
                <w:i/>
                <w:iCs w:val="0"/>
                <w:vertAlign w:val="subscript"/>
                <w:lang w:val="es-MX"/>
              </w:rPr>
              <w:t xml:space="preserve"> </w:t>
            </w:r>
          </w:p>
        </w:tc>
        <w:tc>
          <w:tcPr>
            <w:tcW w:w="720" w:type="dxa"/>
          </w:tcPr>
          <w:p w14:paraId="562C7A91" w14:textId="77777777" w:rsidR="00BA7A09" w:rsidRPr="0003648D" w:rsidRDefault="00BA7A09" w:rsidP="00FF6149">
            <w:pPr>
              <w:pStyle w:val="TableBody"/>
            </w:pPr>
            <w:r w:rsidRPr="0003648D">
              <w:t>MW</w:t>
            </w:r>
          </w:p>
        </w:tc>
        <w:tc>
          <w:tcPr>
            <w:tcW w:w="6845" w:type="dxa"/>
          </w:tcPr>
          <w:p w14:paraId="0366E5C5" w14:textId="77777777" w:rsidR="00BA7A09" w:rsidRPr="0003648D" w:rsidRDefault="00BA7A09" w:rsidP="00FF6149">
            <w:pPr>
              <w:pStyle w:val="TableBody"/>
              <w:spacing w:after="0"/>
            </w:pPr>
            <w:r w:rsidRPr="0003648D">
              <w:rPr>
                <w:i/>
                <w:iCs w:val="0"/>
              </w:rPr>
              <w:t>Average Base Point per QSE per Settlement Point per Resource</w:t>
            </w:r>
            <w:r w:rsidRPr="0003648D">
              <w:rPr>
                <w:iCs w:val="0"/>
              </w:rPr>
              <w:t xml:space="preserve">—The average of the five-minute clock interval Base Points over the 15-minute Settlement Interval </w:t>
            </w:r>
            <w:r w:rsidRPr="0003648D">
              <w:rPr>
                <w:i/>
                <w:iCs w:val="0"/>
              </w:rPr>
              <w:t>i</w:t>
            </w:r>
            <w:r w:rsidRPr="0003648D">
              <w:t xml:space="preserve"> for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w:t>
            </w:r>
          </w:p>
        </w:tc>
      </w:tr>
      <w:tr w:rsidR="00BA7A09" w:rsidRPr="0003648D" w14:paraId="72A1B024" w14:textId="77777777" w:rsidTr="00FF6149">
        <w:trPr>
          <w:cantSplit/>
        </w:trPr>
        <w:tc>
          <w:tcPr>
            <w:tcW w:w="2155" w:type="dxa"/>
          </w:tcPr>
          <w:p w14:paraId="3B8ADB9C" w14:textId="77777777" w:rsidR="00BA7A09" w:rsidRPr="0003648D" w:rsidRDefault="00BA7A09" w:rsidP="00FF6149">
            <w:pPr>
              <w:pStyle w:val="TableBody"/>
              <w:rPr>
                <w:i/>
              </w:rPr>
            </w:pPr>
            <w:r w:rsidRPr="0003648D">
              <w:rPr>
                <w:lang w:val="es-MX"/>
              </w:rPr>
              <w:t xml:space="preserve">AVGBP5M </w:t>
            </w:r>
            <w:r w:rsidRPr="0003648D">
              <w:rPr>
                <w:i/>
                <w:iCs w:val="0"/>
                <w:vertAlign w:val="subscript"/>
                <w:lang w:val="es-ES"/>
              </w:rPr>
              <w:t>q, r, p, i, y</w:t>
            </w:r>
            <w:r w:rsidRPr="0003648D">
              <w:rPr>
                <w:i/>
                <w:iCs w:val="0"/>
                <w:vertAlign w:val="subscript"/>
                <w:lang w:val="es-MX"/>
              </w:rPr>
              <w:t xml:space="preserve"> </w:t>
            </w:r>
          </w:p>
        </w:tc>
        <w:tc>
          <w:tcPr>
            <w:tcW w:w="720" w:type="dxa"/>
          </w:tcPr>
          <w:p w14:paraId="5917BA26" w14:textId="77777777" w:rsidR="00BA7A09" w:rsidRPr="0003648D" w:rsidRDefault="00BA7A09" w:rsidP="00FF6149">
            <w:pPr>
              <w:pStyle w:val="TableBody"/>
            </w:pPr>
            <w:r w:rsidRPr="0003648D">
              <w:t>MW</w:t>
            </w:r>
          </w:p>
        </w:tc>
        <w:tc>
          <w:tcPr>
            <w:tcW w:w="6845" w:type="dxa"/>
          </w:tcPr>
          <w:p w14:paraId="7E4D32C5" w14:textId="77777777" w:rsidR="00BA7A09" w:rsidRPr="0003648D" w:rsidRDefault="00BA7A09" w:rsidP="00FF6149">
            <w:pPr>
              <w:pStyle w:val="TableBody"/>
            </w:pPr>
            <w:r w:rsidRPr="0003648D">
              <w:rPr>
                <w:i/>
              </w:rPr>
              <w:t>Average five-minute clock interval Base Point per QSE per Settlement Point per Resource</w:t>
            </w:r>
            <w:r w:rsidRPr="0003648D">
              <w:t xml:space="preserve">—The average Base Point for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for the five-minute clock interval </w:t>
            </w:r>
            <w:r w:rsidRPr="0003648D">
              <w:rPr>
                <w:i/>
              </w:rPr>
              <w:t>y</w:t>
            </w:r>
            <w:r w:rsidRPr="0003648D">
              <w:t xml:space="preserve"> within the 15-minute Settlement Interval </w:t>
            </w:r>
            <w:r w:rsidRPr="0003648D">
              <w:rPr>
                <w:i/>
              </w:rPr>
              <w:t>i</w:t>
            </w:r>
            <w:r w:rsidRPr="0003648D">
              <w:t xml:space="preserve">.  The time-weighted average of the linearly ramped Base Points in a five-minute clock interval </w:t>
            </w:r>
            <w:r w:rsidRPr="0003648D">
              <w:rPr>
                <w:i/>
              </w:rPr>
              <w:t>y</w:t>
            </w:r>
            <w:r w:rsidRPr="0003648D">
              <w:t>.  The linearly ramped Base Point is calculated every four seconds such that it ramps from its initial value to the SCED Base Point over a five-minute clock interval</w:t>
            </w:r>
            <w:r w:rsidRPr="0003648D">
              <w:rPr>
                <w:i/>
              </w:rPr>
              <w:t xml:space="preserve"> y</w:t>
            </w:r>
            <w:r w:rsidRPr="0003648D">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AVGBP5M is equal to the ABP value calculated for use in Generation Resource Energy Deployment Performance (GREDP) or the ABP value calculated for use in the Controllable Load Resource Energy Deployment Performance (CLREDP), as described in Section 8.1.1.4.1, Regulation Service and Generation Resource/Controllable Load Resource Energy Deployment Performance.</w:t>
            </w:r>
          </w:p>
        </w:tc>
      </w:tr>
      <w:tr w:rsidR="00BA7A09" w:rsidRPr="0003648D" w14:paraId="2697B044" w14:textId="77777777" w:rsidTr="00FF6149">
        <w:trPr>
          <w:cantSplit/>
        </w:trPr>
        <w:tc>
          <w:tcPr>
            <w:tcW w:w="2155" w:type="dxa"/>
          </w:tcPr>
          <w:p w14:paraId="3FEF4998" w14:textId="77777777" w:rsidR="00BA7A09" w:rsidRPr="0003648D" w:rsidRDefault="00BA7A09" w:rsidP="00FF6149">
            <w:pPr>
              <w:pStyle w:val="TableBody"/>
              <w:rPr>
                <w:i/>
              </w:rPr>
            </w:pPr>
            <w:r w:rsidRPr="0003648D">
              <w:rPr>
                <w:lang w:val="es-MX"/>
              </w:rPr>
              <w:t xml:space="preserve">AVGREG </w:t>
            </w:r>
            <w:r w:rsidRPr="0003648D">
              <w:rPr>
                <w:i/>
                <w:iCs w:val="0"/>
                <w:vertAlign w:val="subscript"/>
                <w:lang w:val="es-ES"/>
              </w:rPr>
              <w:t>q, r, p, i</w:t>
            </w:r>
            <w:r w:rsidRPr="0003648D">
              <w:rPr>
                <w:i/>
                <w:iCs w:val="0"/>
                <w:vertAlign w:val="subscript"/>
                <w:lang w:val="es-MX"/>
              </w:rPr>
              <w:t xml:space="preserve"> </w:t>
            </w:r>
          </w:p>
        </w:tc>
        <w:tc>
          <w:tcPr>
            <w:tcW w:w="720" w:type="dxa"/>
          </w:tcPr>
          <w:p w14:paraId="59E71114" w14:textId="77777777" w:rsidR="00BA7A09" w:rsidRPr="0003648D" w:rsidRDefault="00BA7A09" w:rsidP="00FF6149">
            <w:pPr>
              <w:pStyle w:val="TableBody"/>
            </w:pPr>
            <w:r w:rsidRPr="0003648D">
              <w:t>MW</w:t>
            </w:r>
          </w:p>
        </w:tc>
        <w:tc>
          <w:tcPr>
            <w:tcW w:w="6845" w:type="dxa"/>
          </w:tcPr>
          <w:p w14:paraId="10870356" w14:textId="77777777" w:rsidR="00BA7A09" w:rsidRPr="0003648D" w:rsidRDefault="00BA7A09" w:rsidP="00FF6149">
            <w:pPr>
              <w:pStyle w:val="TableBody"/>
            </w:pPr>
            <w:r w:rsidRPr="0003648D">
              <w:rPr>
                <w:i/>
              </w:rPr>
              <w:t>Average Regulation Instruction per QSE per Settlement Point per Resource</w:t>
            </w:r>
            <w:r w:rsidRPr="0003648D">
              <w:t xml:space="preserve"> —The average of the five-minute clock interval </w:t>
            </w:r>
            <w:r w:rsidRPr="0003648D">
              <w:rPr>
                <w:i/>
              </w:rPr>
              <w:t>y</w:t>
            </w:r>
            <w:r w:rsidRPr="0003648D">
              <w:t xml:space="preserve"> Regulation Instruction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over the 15-minute Settlement Interval </w:t>
            </w:r>
            <w:r w:rsidRPr="0003648D">
              <w:rPr>
                <w:i/>
              </w:rPr>
              <w:t>i</w:t>
            </w:r>
            <w:r w:rsidRPr="0003648D">
              <w:t xml:space="preserve">.  </w:t>
            </w:r>
          </w:p>
        </w:tc>
      </w:tr>
      <w:tr w:rsidR="00BA7A09" w:rsidRPr="0003648D" w14:paraId="5D6AC49C" w14:textId="77777777" w:rsidTr="00FF6149">
        <w:trPr>
          <w:cantSplit/>
        </w:trPr>
        <w:tc>
          <w:tcPr>
            <w:tcW w:w="2155" w:type="dxa"/>
          </w:tcPr>
          <w:p w14:paraId="2451F91F" w14:textId="77777777" w:rsidR="00BA7A09" w:rsidRPr="0003648D" w:rsidRDefault="00BA7A09" w:rsidP="00FF6149">
            <w:pPr>
              <w:pStyle w:val="TableBody"/>
              <w:rPr>
                <w:i/>
              </w:rPr>
            </w:pPr>
            <w:r w:rsidRPr="0003648D">
              <w:rPr>
                <w:lang w:val="es-MX"/>
              </w:rPr>
              <w:t>AVGREG5M</w:t>
            </w:r>
            <w:r w:rsidRPr="0003648D">
              <w:rPr>
                <w:i/>
                <w:iCs w:val="0"/>
                <w:vertAlign w:val="subscript"/>
                <w:lang w:val="es-ES"/>
              </w:rPr>
              <w:t xml:space="preserve"> q, r, p, i, y</w:t>
            </w:r>
          </w:p>
        </w:tc>
        <w:tc>
          <w:tcPr>
            <w:tcW w:w="720" w:type="dxa"/>
          </w:tcPr>
          <w:p w14:paraId="77CEDA9F" w14:textId="77777777" w:rsidR="00BA7A09" w:rsidRPr="0003648D" w:rsidRDefault="00BA7A09" w:rsidP="00FF6149">
            <w:pPr>
              <w:pStyle w:val="TableBody"/>
            </w:pPr>
            <w:r w:rsidRPr="0003648D">
              <w:t>MW</w:t>
            </w:r>
          </w:p>
        </w:tc>
        <w:tc>
          <w:tcPr>
            <w:tcW w:w="6845" w:type="dxa"/>
          </w:tcPr>
          <w:p w14:paraId="55A60716" w14:textId="77777777" w:rsidR="00BA7A09" w:rsidRPr="0003648D" w:rsidRDefault="00BA7A09" w:rsidP="00FF6149">
            <w:pPr>
              <w:pStyle w:val="TableBody"/>
            </w:pPr>
            <w:r w:rsidRPr="0003648D">
              <w:rPr>
                <w:i/>
              </w:rPr>
              <w:t>Total Average five-minute clock interval Regulation Instruction per QSE per Settlement Point per Resource</w:t>
            </w:r>
            <w:r w:rsidRPr="0003648D">
              <w:t xml:space="preserve">—The total amount of regulation that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Load Frequency Control (LFC) deployment signals over the five-minute clock interval </w:t>
            </w:r>
            <w:r w:rsidRPr="0003648D">
              <w:rPr>
                <w:i/>
              </w:rPr>
              <w:t xml:space="preserve">y </w:t>
            </w:r>
            <w:r w:rsidRPr="0003648D">
              <w:t>within the 15-minute Settlement Interval</w:t>
            </w:r>
            <w:r w:rsidRPr="0003648D">
              <w:rPr>
                <w:i/>
              </w:rPr>
              <w:t xml:space="preserve"> i</w:t>
            </w:r>
            <w:r w:rsidRPr="0003648D">
              <w:t>.</w:t>
            </w:r>
          </w:p>
        </w:tc>
      </w:tr>
      <w:tr w:rsidR="00BA7A09" w:rsidRPr="0003648D" w14:paraId="24927902" w14:textId="77777777" w:rsidTr="00FF6149">
        <w:trPr>
          <w:cantSplit/>
        </w:trPr>
        <w:tc>
          <w:tcPr>
            <w:tcW w:w="2155" w:type="dxa"/>
          </w:tcPr>
          <w:p w14:paraId="64058AE8" w14:textId="77777777" w:rsidR="00BA7A09" w:rsidRPr="0003648D" w:rsidRDefault="00BA7A09" w:rsidP="00FF6149">
            <w:pPr>
              <w:pStyle w:val="TableBody"/>
              <w:rPr>
                <w:i/>
              </w:rPr>
            </w:pPr>
            <w:r w:rsidRPr="0003648D">
              <w:rPr>
                <w:lang w:val="es-MX"/>
              </w:rPr>
              <w:t>AVGREGUP5M</w:t>
            </w:r>
            <w:r w:rsidRPr="0003648D">
              <w:rPr>
                <w:i/>
                <w:iCs w:val="0"/>
                <w:vertAlign w:val="subscript"/>
                <w:lang w:val="es-ES"/>
              </w:rPr>
              <w:t xml:space="preserve"> q, r, p, i, y</w:t>
            </w:r>
          </w:p>
        </w:tc>
        <w:tc>
          <w:tcPr>
            <w:tcW w:w="720" w:type="dxa"/>
          </w:tcPr>
          <w:p w14:paraId="43AED83F" w14:textId="77777777" w:rsidR="00BA7A09" w:rsidRPr="0003648D" w:rsidRDefault="00BA7A09" w:rsidP="00FF6149">
            <w:pPr>
              <w:pStyle w:val="TableBody"/>
            </w:pPr>
            <w:r w:rsidRPr="0003648D">
              <w:t>MW</w:t>
            </w:r>
          </w:p>
        </w:tc>
        <w:tc>
          <w:tcPr>
            <w:tcW w:w="6845" w:type="dxa"/>
          </w:tcPr>
          <w:p w14:paraId="25AACD4B" w14:textId="77777777" w:rsidR="00BA7A09" w:rsidRPr="0003648D" w:rsidRDefault="00BA7A09" w:rsidP="00FF6149">
            <w:pPr>
              <w:pStyle w:val="TableBody"/>
            </w:pPr>
            <w:r w:rsidRPr="0003648D">
              <w:rPr>
                <w:i/>
              </w:rPr>
              <w:t>Average Regulation Instruction Up per QSE per Settlement Point per Resource</w:t>
            </w:r>
            <w:r w:rsidRPr="0003648D">
              <w:t xml:space="preserve">—The amount of Regulation Up (Reg-Up) that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LFC deployment signals over the five-minute clock interval </w:t>
            </w:r>
            <w:r w:rsidRPr="0003648D">
              <w:rPr>
                <w:i/>
              </w:rPr>
              <w:t>y</w:t>
            </w:r>
            <w:r w:rsidRPr="0003648D">
              <w:t xml:space="preserve"> within the 15-minute Settlement Interval</w:t>
            </w:r>
            <w:r w:rsidRPr="0003648D">
              <w:rPr>
                <w:i/>
              </w:rPr>
              <w:t xml:space="preserve"> i</w:t>
            </w:r>
            <w:r w:rsidRPr="0003648D">
              <w:t>.</w:t>
            </w:r>
          </w:p>
        </w:tc>
      </w:tr>
      <w:tr w:rsidR="00BA7A09" w:rsidRPr="0003648D" w14:paraId="1831AD03" w14:textId="77777777" w:rsidTr="00FF6149">
        <w:trPr>
          <w:cantSplit/>
        </w:trPr>
        <w:tc>
          <w:tcPr>
            <w:tcW w:w="2155" w:type="dxa"/>
          </w:tcPr>
          <w:p w14:paraId="22391580" w14:textId="77777777" w:rsidR="00BA7A09" w:rsidRPr="0003648D" w:rsidRDefault="00BA7A09" w:rsidP="00FF6149">
            <w:pPr>
              <w:pStyle w:val="TableBody"/>
              <w:rPr>
                <w:i/>
              </w:rPr>
            </w:pPr>
            <w:r w:rsidRPr="0003648D">
              <w:rPr>
                <w:lang w:val="es-MX"/>
              </w:rPr>
              <w:t>AVGREGDN5M</w:t>
            </w:r>
            <w:r w:rsidRPr="0003648D">
              <w:rPr>
                <w:i/>
                <w:iCs w:val="0"/>
                <w:vertAlign w:val="subscript"/>
                <w:lang w:val="es-ES"/>
              </w:rPr>
              <w:t xml:space="preserve"> q, r, p, i, y</w:t>
            </w:r>
          </w:p>
        </w:tc>
        <w:tc>
          <w:tcPr>
            <w:tcW w:w="720" w:type="dxa"/>
          </w:tcPr>
          <w:p w14:paraId="02FA85D4" w14:textId="77777777" w:rsidR="00BA7A09" w:rsidRPr="0003648D" w:rsidRDefault="00BA7A09" w:rsidP="00FF6149">
            <w:pPr>
              <w:pStyle w:val="TableBody"/>
            </w:pPr>
            <w:r w:rsidRPr="0003648D">
              <w:t>MW</w:t>
            </w:r>
          </w:p>
        </w:tc>
        <w:tc>
          <w:tcPr>
            <w:tcW w:w="6845" w:type="dxa"/>
          </w:tcPr>
          <w:p w14:paraId="5FECBD93" w14:textId="77777777" w:rsidR="00BA7A09" w:rsidRPr="0003648D" w:rsidRDefault="00BA7A09" w:rsidP="00FF6149">
            <w:pPr>
              <w:pStyle w:val="TableBody"/>
            </w:pPr>
            <w:r w:rsidRPr="0003648D">
              <w:rPr>
                <w:i/>
              </w:rPr>
              <w:t>Average Regulation Instruction Down per QSE per Settlement Point per Resource</w:t>
            </w:r>
            <w:r w:rsidRPr="0003648D">
              <w:t xml:space="preserve">—The amount of Regulation Down (Reg-Down) that the Generation Resource or Controllable Load Resource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LFC deployment signals over the five-minute clock interval </w:t>
            </w:r>
            <w:r w:rsidRPr="0003648D">
              <w:rPr>
                <w:i/>
              </w:rPr>
              <w:t>y</w:t>
            </w:r>
            <w:r w:rsidRPr="0003648D">
              <w:t xml:space="preserve"> within the 15-minute Settlement Interval</w:t>
            </w:r>
            <w:r w:rsidRPr="0003648D">
              <w:rPr>
                <w:i/>
              </w:rPr>
              <w:t xml:space="preserve"> i</w:t>
            </w:r>
            <w:r w:rsidRPr="0003648D">
              <w:t>.</w:t>
            </w:r>
          </w:p>
        </w:tc>
      </w:tr>
      <w:tr w:rsidR="00871572" w:rsidRPr="0003648D" w14:paraId="7E2FA6C6" w14:textId="77777777" w:rsidTr="00FF6149">
        <w:trPr>
          <w:cantSplit/>
          <w:ins w:id="2308" w:author="STEC 042618" w:date="2018-03-28T15:45:00Z"/>
        </w:trPr>
        <w:tc>
          <w:tcPr>
            <w:tcW w:w="2155" w:type="dxa"/>
          </w:tcPr>
          <w:p w14:paraId="44C71931" w14:textId="77777777" w:rsidR="00871572" w:rsidRPr="0003648D" w:rsidRDefault="00871572" w:rsidP="00871572">
            <w:pPr>
              <w:pStyle w:val="TableBody"/>
              <w:rPr>
                <w:ins w:id="2309" w:author="STEC 042618" w:date="2018-03-28T15:45:00Z"/>
                <w:lang w:val="es-MX"/>
              </w:rPr>
            </w:pPr>
            <w:ins w:id="2310" w:author="STEC 042618" w:date="2018-03-28T15:46:00Z">
              <w:r w:rsidRPr="0003648D">
                <w:t>AVGFRS</w:t>
              </w:r>
              <w:r w:rsidRPr="0003648D">
                <w:rPr>
                  <w:vertAlign w:val="subscript"/>
                  <w:lang w:val="es-ES"/>
                </w:rPr>
                <w:t xml:space="preserve"> </w:t>
              </w:r>
              <w:r w:rsidRPr="0003648D">
                <w:rPr>
                  <w:i/>
                  <w:vertAlign w:val="subscript"/>
                  <w:lang w:val="es-ES"/>
                </w:rPr>
                <w:t>q, r, p, i</w:t>
              </w:r>
              <w:r w:rsidRPr="0003648D">
                <w:rPr>
                  <w:vertAlign w:val="subscript"/>
                  <w:lang w:val="es-ES"/>
                </w:rPr>
                <w:t xml:space="preserve">  </w:t>
              </w:r>
            </w:ins>
          </w:p>
        </w:tc>
        <w:tc>
          <w:tcPr>
            <w:tcW w:w="720" w:type="dxa"/>
          </w:tcPr>
          <w:p w14:paraId="251E431F" w14:textId="77777777" w:rsidR="00871572" w:rsidRPr="0003648D" w:rsidRDefault="00871572" w:rsidP="00871572">
            <w:pPr>
              <w:pStyle w:val="TableBody"/>
              <w:rPr>
                <w:ins w:id="2311" w:author="STEC 042618" w:date="2018-03-28T15:45:00Z"/>
              </w:rPr>
            </w:pPr>
          </w:p>
        </w:tc>
        <w:tc>
          <w:tcPr>
            <w:tcW w:w="6845" w:type="dxa"/>
          </w:tcPr>
          <w:p w14:paraId="1501B955" w14:textId="77777777" w:rsidR="00871572" w:rsidRPr="0003648D" w:rsidRDefault="00871572" w:rsidP="00871572">
            <w:pPr>
              <w:pStyle w:val="TableBody"/>
              <w:rPr>
                <w:ins w:id="2312" w:author="STEC 042618" w:date="2018-03-28T15:45:00Z"/>
                <w:i/>
              </w:rPr>
            </w:pPr>
            <w:ins w:id="2313" w:author="STEC 042618" w:date="2018-03-28T15:46:00Z">
              <w:r w:rsidRPr="0003648D">
                <w:rPr>
                  <w:i/>
                </w:rPr>
                <w:t xml:space="preserve">Average </w:t>
              </w:r>
            </w:ins>
            <w:ins w:id="2314" w:author="STEC 042618" w:date="2018-03-28T15:47:00Z">
              <w:r w:rsidRPr="0003648D">
                <w:rPr>
                  <w:i/>
                </w:rPr>
                <w:t>Frequency Response Service self-deployed</w:t>
              </w:r>
            </w:ins>
            <w:ins w:id="2315" w:author="STEC 042618" w:date="2018-03-28T15:46:00Z">
              <w:r w:rsidRPr="0003648D">
                <w:rPr>
                  <w:i/>
                </w:rPr>
                <w:t xml:space="preserve"> per QSE per Settlement Point per Resource</w:t>
              </w:r>
              <w:r w:rsidRPr="0003648D">
                <w:t xml:space="preserve"> —The average of the five-minute clock interval </w:t>
              </w:r>
              <w:r w:rsidRPr="0003648D">
                <w:rPr>
                  <w:i/>
                </w:rPr>
                <w:t>y</w:t>
              </w:r>
              <w:r w:rsidRPr="0003648D">
                <w:t xml:space="preserve"> </w:t>
              </w:r>
            </w:ins>
            <w:ins w:id="2316" w:author="STEC 042618" w:date="2018-03-28T15:49:00Z">
              <w:r w:rsidRPr="0003648D">
                <w:t xml:space="preserve">Frequency Response Service self-deployed </w:t>
              </w:r>
            </w:ins>
            <w:ins w:id="2317" w:author="STEC 042618" w:date="2018-03-28T15:50:00Z">
              <w:r w:rsidRPr="0003648D">
                <w:t>by</w:t>
              </w:r>
            </w:ins>
            <w:ins w:id="2318" w:author="STEC 042618" w:date="2018-03-28T15:46:00Z">
              <w:r w:rsidRPr="0003648D">
                <w:t xml:space="preserve"> Generation Resource</w:t>
              </w:r>
            </w:ins>
            <w:ins w:id="2319" w:author="STEC 042618" w:date="2018-04-26T10:15:00Z">
              <w:r w:rsidR="001C1B92" w:rsidRPr="0003648D">
                <w:t>,</w:t>
              </w:r>
            </w:ins>
            <w:ins w:id="2320" w:author="STEC 042618" w:date="2018-03-28T15:46:00Z">
              <w:r w:rsidRPr="0003648D">
                <w:t xml:space="preserve"> or Load Resource</w:t>
              </w:r>
            </w:ins>
            <w:ins w:id="2321" w:author="STEC 042618" w:date="2018-04-26T10:15:00Z">
              <w:r w:rsidR="001C1B92" w:rsidRPr="0003648D">
                <w:t>,</w:t>
              </w:r>
            </w:ins>
            <w:ins w:id="2322" w:author="STEC 042618" w:date="2018-03-28T15:46:00Z">
              <w:r w:rsidRPr="0003648D">
                <w:t xml:space="preserve"> </w:t>
              </w:r>
            </w:ins>
            <w:ins w:id="2323" w:author="STEC 042618" w:date="2018-03-28T15:50:00Z">
              <w:r w:rsidRPr="0003648D">
                <w:t xml:space="preserve">or Resource </w:t>
              </w:r>
            </w:ins>
            <w:ins w:id="2324" w:author="STEC 042618" w:date="2018-03-28T15:51:00Z">
              <w:r w:rsidRPr="0003648D">
                <w:t xml:space="preserve">capable of Fast Frequency Response (FFR) </w:t>
              </w:r>
            </w:ins>
            <w:ins w:id="2325" w:author="STEC 042618" w:date="2018-03-28T15:46:00Z">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over the 15-minute Settlement Interval </w:t>
              </w:r>
              <w:r w:rsidRPr="0003648D">
                <w:rPr>
                  <w:i/>
                </w:rPr>
                <w:t>i</w:t>
              </w:r>
              <w:r w:rsidRPr="0003648D">
                <w:t xml:space="preserve">.  </w:t>
              </w:r>
            </w:ins>
          </w:p>
        </w:tc>
      </w:tr>
      <w:tr w:rsidR="00871572" w:rsidRPr="0003648D" w14:paraId="1DD850E5" w14:textId="77777777" w:rsidTr="00FF6149">
        <w:trPr>
          <w:cantSplit/>
          <w:ins w:id="2326" w:author="STEC" w:date="2017-11-15T14:55:00Z"/>
        </w:trPr>
        <w:tc>
          <w:tcPr>
            <w:tcW w:w="2155" w:type="dxa"/>
          </w:tcPr>
          <w:p w14:paraId="051E0347" w14:textId="77777777" w:rsidR="00871572" w:rsidRPr="0003648D" w:rsidRDefault="00871572" w:rsidP="00871572">
            <w:pPr>
              <w:pStyle w:val="TableBody"/>
              <w:rPr>
                <w:ins w:id="2327" w:author="STEC" w:date="2017-11-15T14:55:00Z"/>
                <w:i/>
              </w:rPr>
            </w:pPr>
            <w:ins w:id="2328" w:author="STEC" w:date="2017-11-15T14:55:00Z">
              <w:r w:rsidRPr="0003648D">
                <w:rPr>
                  <w:lang w:val="es-MX"/>
                </w:rPr>
                <w:lastRenderedPageBreak/>
                <w:t>AVG</w:t>
              </w:r>
              <w:del w:id="2329" w:author="STEC 042618" w:date="2018-03-28T15:44:00Z">
                <w:r w:rsidRPr="0003648D" w:rsidDel="00871572">
                  <w:rPr>
                    <w:lang w:val="es-MX"/>
                  </w:rPr>
                  <w:delText>P</w:delText>
                </w:r>
              </w:del>
              <w:r w:rsidRPr="0003648D">
                <w:rPr>
                  <w:lang w:val="es-MX"/>
                </w:rPr>
                <w:t>FR</w:t>
              </w:r>
            </w:ins>
            <w:ins w:id="2330" w:author="STEC 042618" w:date="2018-03-28T15:44:00Z">
              <w:r w:rsidRPr="0003648D">
                <w:rPr>
                  <w:lang w:val="es-MX"/>
                </w:rPr>
                <w:t>S</w:t>
              </w:r>
            </w:ins>
            <w:ins w:id="2331" w:author="STEC" w:date="2017-11-15T14:55:00Z">
              <w:r w:rsidRPr="0003648D">
                <w:rPr>
                  <w:lang w:val="es-MX"/>
                </w:rPr>
                <w:t>5M</w:t>
              </w:r>
              <w:r w:rsidRPr="0003648D">
                <w:rPr>
                  <w:i/>
                  <w:iCs w:val="0"/>
                  <w:vertAlign w:val="subscript"/>
                  <w:lang w:val="es-ES"/>
                </w:rPr>
                <w:t xml:space="preserve"> q, r, p, i, y</w:t>
              </w:r>
            </w:ins>
          </w:p>
        </w:tc>
        <w:tc>
          <w:tcPr>
            <w:tcW w:w="720" w:type="dxa"/>
          </w:tcPr>
          <w:p w14:paraId="6B706C51" w14:textId="77777777" w:rsidR="00871572" w:rsidRPr="0003648D" w:rsidRDefault="00871572" w:rsidP="00871572">
            <w:pPr>
              <w:pStyle w:val="TableBody"/>
              <w:rPr>
                <w:ins w:id="2332" w:author="STEC" w:date="2017-11-15T14:55:00Z"/>
              </w:rPr>
            </w:pPr>
            <w:ins w:id="2333" w:author="STEC" w:date="2017-11-15T14:55:00Z">
              <w:r w:rsidRPr="0003648D">
                <w:t>MW</w:t>
              </w:r>
            </w:ins>
          </w:p>
        </w:tc>
        <w:tc>
          <w:tcPr>
            <w:tcW w:w="6845" w:type="dxa"/>
          </w:tcPr>
          <w:p w14:paraId="52F8621A" w14:textId="77777777" w:rsidR="00871572" w:rsidRPr="0003648D" w:rsidRDefault="00871572" w:rsidP="003F43D5">
            <w:pPr>
              <w:pStyle w:val="TableBody"/>
              <w:rPr>
                <w:ins w:id="2334" w:author="STEC" w:date="2017-11-15T14:55:00Z"/>
              </w:rPr>
            </w:pPr>
            <w:ins w:id="2335" w:author="STEC" w:date="2017-11-15T14:55:00Z">
              <w:r w:rsidRPr="0003648D">
                <w:rPr>
                  <w:i/>
                </w:rPr>
                <w:t xml:space="preserve">Total Average five-minute clock interval </w:t>
              </w:r>
              <w:del w:id="2336" w:author="STEC 042618" w:date="2018-03-28T15:46:00Z">
                <w:r w:rsidRPr="0003648D" w:rsidDel="00871572">
                  <w:rPr>
                    <w:i/>
                  </w:rPr>
                  <w:delText xml:space="preserve">Primary </w:delText>
                </w:r>
              </w:del>
              <w:r w:rsidRPr="0003648D">
                <w:rPr>
                  <w:i/>
                </w:rPr>
                <w:t>Frequency Response Service self-deployed per QSE per Settlement Point per Resource</w:t>
              </w:r>
              <w:r w:rsidRPr="0003648D">
                <w:t xml:space="preserve">—The total amount of </w:t>
              </w:r>
            </w:ins>
            <w:ins w:id="2337" w:author="STEC" w:date="2017-11-15T14:56:00Z">
              <w:del w:id="2338" w:author="STEC 042618" w:date="2018-03-28T15:46:00Z">
                <w:r w:rsidRPr="0003648D" w:rsidDel="00871572">
                  <w:delText xml:space="preserve">Primary </w:delText>
                </w:r>
              </w:del>
              <w:r w:rsidRPr="0003648D">
                <w:t>Frequency Response Service (</w:t>
              </w:r>
              <w:del w:id="2339" w:author="STEC 042618" w:date="2018-03-28T15:46:00Z">
                <w:r w:rsidRPr="0003648D" w:rsidDel="00871572">
                  <w:delText>P</w:delText>
                </w:r>
              </w:del>
              <w:r w:rsidRPr="0003648D">
                <w:t>FRS)</w:t>
              </w:r>
            </w:ins>
            <w:ins w:id="2340" w:author="STEC" w:date="2017-11-15T14:55:00Z">
              <w:r w:rsidRPr="0003648D">
                <w:t xml:space="preserve"> that the Generation Resource</w:t>
              </w:r>
            </w:ins>
            <w:ins w:id="2341" w:author="STEC" w:date="2017-11-15T14:57:00Z">
              <w:r w:rsidRPr="0003648D">
                <w:t>,</w:t>
              </w:r>
            </w:ins>
            <w:ins w:id="2342" w:author="STEC" w:date="2017-11-15T14:55:00Z">
              <w:r w:rsidRPr="0003648D">
                <w:t xml:space="preserve"> or Load Resource</w:t>
              </w:r>
            </w:ins>
            <w:ins w:id="2343" w:author="STEC" w:date="2017-11-15T14:57:00Z">
              <w:r w:rsidRPr="0003648D">
                <w:t>, or Resource capable of Fast Frequency Response</w:t>
              </w:r>
            </w:ins>
            <w:ins w:id="2344" w:author="STEC" w:date="2017-12-27T11:02:00Z">
              <w:r w:rsidRPr="0003648D">
                <w:t xml:space="preserve"> (FFR)</w:t>
              </w:r>
            </w:ins>
            <w:ins w:id="2345" w:author="STEC" w:date="2017-11-15T14:55:00Z">
              <w:r w:rsidRPr="0003648D">
                <w:t xml:space="preserve"> </w:t>
              </w:r>
              <w:r w:rsidRPr="0003648D">
                <w:rPr>
                  <w:i/>
                </w:rPr>
                <w:t>r</w:t>
              </w:r>
              <w:r w:rsidRPr="0003648D">
                <w:t xml:space="preserve"> represented by QSE </w:t>
              </w:r>
              <w:r w:rsidRPr="0003648D">
                <w:rPr>
                  <w:i/>
                </w:rPr>
                <w:t>q</w:t>
              </w:r>
              <w:r w:rsidRPr="0003648D">
                <w:t xml:space="preserve"> at Settlement Point </w:t>
              </w:r>
              <w:r w:rsidRPr="0003648D">
                <w:rPr>
                  <w:i/>
                </w:rPr>
                <w:t>p</w:t>
              </w:r>
              <w:r w:rsidRPr="0003648D">
                <w:t xml:space="preserve"> should have produced based on </w:t>
              </w:r>
            </w:ins>
            <w:ins w:id="2346" w:author="STEC" w:date="2017-11-15T15:56:00Z">
              <w:r w:rsidRPr="0003648D">
                <w:t xml:space="preserve">ERCOT </w:t>
              </w:r>
            </w:ins>
            <w:ins w:id="2347" w:author="STEC" w:date="2017-11-15T14:57:00Z">
              <w:r w:rsidRPr="0003648D">
                <w:t xml:space="preserve">estimated </w:t>
              </w:r>
            </w:ins>
            <w:ins w:id="2348" w:author="STEC" w:date="2017-11-15T15:56:00Z">
              <w:r w:rsidRPr="0003648D">
                <w:t>P</w:t>
              </w:r>
            </w:ins>
            <w:ins w:id="2349" w:author="STEC" w:date="2017-12-27T11:03:00Z">
              <w:r w:rsidRPr="0003648D">
                <w:t xml:space="preserve">rimary </w:t>
              </w:r>
            </w:ins>
            <w:ins w:id="2350" w:author="STEC" w:date="2017-11-15T15:56:00Z">
              <w:r w:rsidRPr="0003648D">
                <w:t>F</w:t>
              </w:r>
            </w:ins>
            <w:ins w:id="2351" w:author="STEC" w:date="2017-12-27T11:03:00Z">
              <w:r w:rsidRPr="0003648D">
                <w:t xml:space="preserve">requency </w:t>
              </w:r>
            </w:ins>
            <w:ins w:id="2352" w:author="STEC" w:date="2017-11-15T15:56:00Z">
              <w:r w:rsidRPr="0003648D">
                <w:t>R</w:t>
              </w:r>
            </w:ins>
            <w:ins w:id="2353" w:author="STEC" w:date="2017-12-27T11:03:00Z">
              <w:r w:rsidRPr="0003648D">
                <w:t>esponse</w:t>
              </w:r>
            </w:ins>
            <w:ins w:id="2354" w:author="STEC" w:date="2017-11-15T14:57:00Z">
              <w:r w:rsidRPr="0003648D">
                <w:t xml:space="preserve"> projections</w:t>
              </w:r>
            </w:ins>
            <w:ins w:id="2355" w:author="STEC" w:date="2017-11-15T14:55:00Z">
              <w:r w:rsidRPr="0003648D">
                <w:t xml:space="preserve"> </w:t>
              </w:r>
            </w:ins>
            <w:ins w:id="2356" w:author="STEC" w:date="2017-11-15T15:57:00Z">
              <w:r w:rsidRPr="0003648D">
                <w:t xml:space="preserve">based on the Resource’s approved droop performance </w:t>
              </w:r>
            </w:ins>
            <w:ins w:id="2357" w:author="STEC" w:date="2017-11-15T14:55:00Z">
              <w:r w:rsidRPr="0003648D">
                <w:t xml:space="preserve">over the five-minute clock interval </w:t>
              </w:r>
              <w:r w:rsidRPr="0003648D">
                <w:rPr>
                  <w:i/>
                </w:rPr>
                <w:t xml:space="preserve">y </w:t>
              </w:r>
              <w:r w:rsidRPr="0003648D">
                <w:t>within the 15-minute Settlement Interval</w:t>
              </w:r>
              <w:r w:rsidRPr="0003648D">
                <w:rPr>
                  <w:i/>
                </w:rPr>
                <w:t xml:space="preserve"> i</w:t>
              </w:r>
              <w:r w:rsidRPr="0003648D">
                <w:t>.</w:t>
              </w:r>
            </w:ins>
          </w:p>
        </w:tc>
      </w:tr>
      <w:tr w:rsidR="00871572" w:rsidRPr="0003648D" w14:paraId="492358F8" w14:textId="77777777" w:rsidTr="00FF6149">
        <w:trPr>
          <w:cantSplit/>
        </w:trPr>
        <w:tc>
          <w:tcPr>
            <w:tcW w:w="2155" w:type="dxa"/>
          </w:tcPr>
          <w:p w14:paraId="0EA425AE" w14:textId="77777777" w:rsidR="00871572" w:rsidRPr="0003648D" w:rsidRDefault="00871572" w:rsidP="00871572">
            <w:pPr>
              <w:pStyle w:val="TableBody"/>
              <w:rPr>
                <w:i/>
              </w:rPr>
            </w:pPr>
            <w:r w:rsidRPr="0003648D">
              <w:rPr>
                <w:i/>
              </w:rPr>
              <w:t>q</w:t>
            </w:r>
          </w:p>
        </w:tc>
        <w:tc>
          <w:tcPr>
            <w:tcW w:w="720" w:type="dxa"/>
          </w:tcPr>
          <w:p w14:paraId="4A463870" w14:textId="77777777" w:rsidR="00871572" w:rsidRPr="0003648D" w:rsidRDefault="00871572" w:rsidP="00871572">
            <w:pPr>
              <w:pStyle w:val="TableBody"/>
            </w:pPr>
            <w:r w:rsidRPr="0003648D">
              <w:t>none</w:t>
            </w:r>
          </w:p>
        </w:tc>
        <w:tc>
          <w:tcPr>
            <w:tcW w:w="6845" w:type="dxa"/>
          </w:tcPr>
          <w:p w14:paraId="02EFEB52" w14:textId="77777777" w:rsidR="00871572" w:rsidRPr="0003648D" w:rsidRDefault="00871572" w:rsidP="00871572">
            <w:pPr>
              <w:pStyle w:val="TableBody"/>
            </w:pPr>
            <w:r w:rsidRPr="0003648D">
              <w:t>A QSE.</w:t>
            </w:r>
          </w:p>
        </w:tc>
      </w:tr>
      <w:tr w:rsidR="00871572" w:rsidRPr="0003648D" w14:paraId="359DF66A" w14:textId="77777777" w:rsidTr="00FF6149">
        <w:trPr>
          <w:cantSplit/>
        </w:trPr>
        <w:tc>
          <w:tcPr>
            <w:tcW w:w="2155" w:type="dxa"/>
          </w:tcPr>
          <w:p w14:paraId="6C18F411" w14:textId="77777777" w:rsidR="00871572" w:rsidRPr="0003648D" w:rsidRDefault="00871572" w:rsidP="00871572">
            <w:pPr>
              <w:pStyle w:val="TableBody"/>
              <w:rPr>
                <w:i/>
              </w:rPr>
            </w:pPr>
            <w:r w:rsidRPr="0003648D">
              <w:rPr>
                <w:i/>
              </w:rPr>
              <w:t>p</w:t>
            </w:r>
          </w:p>
        </w:tc>
        <w:tc>
          <w:tcPr>
            <w:tcW w:w="720" w:type="dxa"/>
          </w:tcPr>
          <w:p w14:paraId="14581615" w14:textId="77777777" w:rsidR="00871572" w:rsidRPr="0003648D" w:rsidRDefault="00871572" w:rsidP="00871572">
            <w:pPr>
              <w:pStyle w:val="TableBody"/>
            </w:pPr>
            <w:r w:rsidRPr="0003648D">
              <w:t>none</w:t>
            </w:r>
          </w:p>
        </w:tc>
        <w:tc>
          <w:tcPr>
            <w:tcW w:w="6845" w:type="dxa"/>
          </w:tcPr>
          <w:p w14:paraId="1253D84E" w14:textId="77777777" w:rsidR="00871572" w:rsidRPr="0003648D" w:rsidRDefault="00871572" w:rsidP="00871572">
            <w:pPr>
              <w:pStyle w:val="TableBody"/>
            </w:pPr>
            <w:r w:rsidRPr="0003648D">
              <w:t>A Settlement Point.</w:t>
            </w:r>
          </w:p>
        </w:tc>
      </w:tr>
      <w:tr w:rsidR="00871572" w:rsidRPr="0003648D" w14:paraId="7CB01B93" w14:textId="77777777" w:rsidTr="00FF6149">
        <w:trPr>
          <w:cantSplit/>
        </w:trPr>
        <w:tc>
          <w:tcPr>
            <w:tcW w:w="2155" w:type="dxa"/>
          </w:tcPr>
          <w:p w14:paraId="0802FE54" w14:textId="77777777" w:rsidR="00871572" w:rsidRPr="0003648D" w:rsidRDefault="00871572" w:rsidP="00871572">
            <w:pPr>
              <w:pStyle w:val="TableBody"/>
              <w:rPr>
                <w:i/>
              </w:rPr>
            </w:pPr>
            <w:r w:rsidRPr="0003648D">
              <w:rPr>
                <w:i/>
              </w:rPr>
              <w:t>r</w:t>
            </w:r>
          </w:p>
        </w:tc>
        <w:tc>
          <w:tcPr>
            <w:tcW w:w="720" w:type="dxa"/>
          </w:tcPr>
          <w:p w14:paraId="75E38A5E" w14:textId="77777777" w:rsidR="00871572" w:rsidRPr="0003648D" w:rsidRDefault="00871572" w:rsidP="00871572">
            <w:pPr>
              <w:pStyle w:val="TableBody"/>
            </w:pPr>
            <w:r w:rsidRPr="0003648D">
              <w:t>none</w:t>
            </w:r>
          </w:p>
        </w:tc>
        <w:tc>
          <w:tcPr>
            <w:tcW w:w="6845" w:type="dxa"/>
          </w:tcPr>
          <w:p w14:paraId="35403EA5" w14:textId="77777777" w:rsidR="00871572" w:rsidRPr="0003648D" w:rsidRDefault="00871572" w:rsidP="00871572">
            <w:pPr>
              <w:pStyle w:val="TableBody"/>
            </w:pPr>
            <w:r w:rsidRPr="0003648D">
              <w:rPr>
                <w:lang w:val="fr-FR"/>
              </w:rPr>
              <w:t>A Generation Resource or Controllable Load Resource.</w:t>
            </w:r>
          </w:p>
        </w:tc>
      </w:tr>
      <w:tr w:rsidR="00871572" w:rsidRPr="0003648D" w14:paraId="1F19D79E" w14:textId="77777777" w:rsidTr="00FF6149">
        <w:trPr>
          <w:cantSplit/>
        </w:trPr>
        <w:tc>
          <w:tcPr>
            <w:tcW w:w="2155" w:type="dxa"/>
          </w:tcPr>
          <w:p w14:paraId="0B1EDC3A" w14:textId="77777777" w:rsidR="00871572" w:rsidRPr="0003648D" w:rsidRDefault="00871572" w:rsidP="00871572">
            <w:pPr>
              <w:pStyle w:val="TableBody"/>
              <w:rPr>
                <w:i/>
              </w:rPr>
            </w:pPr>
            <w:r w:rsidRPr="0003648D">
              <w:rPr>
                <w:i/>
              </w:rPr>
              <w:t>i</w:t>
            </w:r>
          </w:p>
        </w:tc>
        <w:tc>
          <w:tcPr>
            <w:tcW w:w="720" w:type="dxa"/>
          </w:tcPr>
          <w:p w14:paraId="39F3606E" w14:textId="77777777" w:rsidR="00871572" w:rsidRPr="0003648D" w:rsidRDefault="00871572" w:rsidP="00871572">
            <w:pPr>
              <w:pStyle w:val="TableBody"/>
            </w:pPr>
            <w:r w:rsidRPr="0003648D">
              <w:t>None</w:t>
            </w:r>
          </w:p>
        </w:tc>
        <w:tc>
          <w:tcPr>
            <w:tcW w:w="6845" w:type="dxa"/>
          </w:tcPr>
          <w:p w14:paraId="48C7411D" w14:textId="77777777" w:rsidR="00871572" w:rsidRPr="0003648D" w:rsidRDefault="00871572" w:rsidP="00871572">
            <w:pPr>
              <w:pStyle w:val="TableBody"/>
            </w:pPr>
            <w:r w:rsidRPr="0003648D">
              <w:t xml:space="preserve"> A 15-minute Settlement Interval</w:t>
            </w:r>
          </w:p>
        </w:tc>
      </w:tr>
      <w:tr w:rsidR="00871572" w:rsidRPr="0003648D" w14:paraId="5BF2C6A9" w14:textId="77777777" w:rsidTr="00FF6149">
        <w:trPr>
          <w:cantSplit/>
        </w:trPr>
        <w:tc>
          <w:tcPr>
            <w:tcW w:w="2155" w:type="dxa"/>
          </w:tcPr>
          <w:p w14:paraId="3D719952" w14:textId="77777777" w:rsidR="00871572" w:rsidRPr="0003648D" w:rsidRDefault="00871572" w:rsidP="00871572">
            <w:pPr>
              <w:pStyle w:val="TableBody"/>
              <w:rPr>
                <w:i/>
              </w:rPr>
            </w:pPr>
            <w:r w:rsidRPr="0003648D">
              <w:rPr>
                <w:i/>
              </w:rPr>
              <w:t>y</w:t>
            </w:r>
          </w:p>
        </w:tc>
        <w:tc>
          <w:tcPr>
            <w:tcW w:w="720" w:type="dxa"/>
          </w:tcPr>
          <w:p w14:paraId="4A13BF39" w14:textId="77777777" w:rsidR="00871572" w:rsidRPr="0003648D" w:rsidRDefault="00871572" w:rsidP="00871572">
            <w:pPr>
              <w:pStyle w:val="TableBody"/>
            </w:pPr>
            <w:r w:rsidRPr="0003648D">
              <w:t>none</w:t>
            </w:r>
          </w:p>
        </w:tc>
        <w:tc>
          <w:tcPr>
            <w:tcW w:w="6845" w:type="dxa"/>
          </w:tcPr>
          <w:p w14:paraId="729BBEC7" w14:textId="77777777" w:rsidR="00871572" w:rsidRPr="0003648D" w:rsidRDefault="00871572" w:rsidP="00871572">
            <w:pPr>
              <w:pStyle w:val="TableBody"/>
            </w:pPr>
            <w:r w:rsidRPr="0003648D">
              <w:t xml:space="preserve">A five-minute clock interval in the Settlement Interval.  </w:t>
            </w:r>
          </w:p>
        </w:tc>
      </w:tr>
    </w:tbl>
    <w:p w14:paraId="0BBC30AB" w14:textId="77777777" w:rsidR="00BA7A09" w:rsidRPr="0003648D" w:rsidRDefault="00BA7A09" w:rsidP="00BA7A09">
      <w:pPr>
        <w:pStyle w:val="H3"/>
      </w:pPr>
      <w:bookmarkStart w:id="2358" w:name="_Toc109009423"/>
      <w:bookmarkStart w:id="2359" w:name="_Toc397505046"/>
      <w:bookmarkStart w:id="2360" w:name="_Toc402357178"/>
      <w:bookmarkStart w:id="2361" w:name="_Toc422486558"/>
      <w:bookmarkStart w:id="2362" w:name="_Toc433093411"/>
      <w:bookmarkStart w:id="2363" w:name="_Toc433093569"/>
      <w:bookmarkStart w:id="2364" w:name="_Toc440874799"/>
      <w:bookmarkStart w:id="2365" w:name="_Toc448142356"/>
      <w:bookmarkStart w:id="2366" w:name="_Toc448142513"/>
      <w:bookmarkStart w:id="2367" w:name="_Toc458770354"/>
      <w:bookmarkStart w:id="2368" w:name="_Toc459294322"/>
      <w:bookmarkStart w:id="2369" w:name="_Toc463262816"/>
      <w:bookmarkStart w:id="2370" w:name="_Toc468286889"/>
      <w:bookmarkStart w:id="2371" w:name="_Toc481502929"/>
      <w:bookmarkStart w:id="2372" w:name="_Toc496080097"/>
      <w:bookmarkStart w:id="2373" w:name="_Toc496080252"/>
      <w:r w:rsidRPr="0003648D">
        <w:t>6.7.1</w:t>
      </w:r>
      <w:r w:rsidRPr="0003648D">
        <w:tab/>
        <w:t>Payments for Ancillary Service Capacity Sold in a Supplemental Ancillary Services Market</w:t>
      </w:r>
      <w:bookmarkEnd w:id="2358"/>
      <w:bookmarkEnd w:id="2359"/>
      <w:bookmarkEnd w:id="2360"/>
      <w:bookmarkEnd w:id="2361"/>
      <w:r w:rsidRPr="0003648D">
        <w:t xml:space="preserve"> (SASM) or Reconfiguration Supplemental Ancillary Services Market (RSASM)</w:t>
      </w:r>
      <w:bookmarkEnd w:id="2362"/>
      <w:bookmarkEnd w:id="2363"/>
      <w:bookmarkEnd w:id="2364"/>
      <w:bookmarkEnd w:id="2365"/>
      <w:bookmarkEnd w:id="2366"/>
      <w:bookmarkEnd w:id="2367"/>
      <w:bookmarkEnd w:id="2368"/>
      <w:bookmarkEnd w:id="2369"/>
      <w:bookmarkEnd w:id="2370"/>
      <w:bookmarkEnd w:id="2371"/>
      <w:bookmarkEnd w:id="2372"/>
      <w:bookmarkEnd w:id="2373"/>
    </w:p>
    <w:p w14:paraId="4DA3B97B" w14:textId="77777777" w:rsidR="00BA7A09" w:rsidRPr="0003648D" w:rsidRDefault="00BA7A09" w:rsidP="00BA7A09">
      <w:pPr>
        <w:pStyle w:val="BodyText"/>
        <w:ind w:left="720" w:hanging="720"/>
      </w:pPr>
      <w:r w:rsidRPr="0003648D">
        <w:t>(1)</w:t>
      </w:r>
      <w:r w:rsidRPr="0003648D">
        <w:tab/>
        <w:t>If a Supplemental Ancillary Services Market (SASM) or a Reconfiguration Supplemental Ancillary Services Market (RSASM) is executed for one or more Operating Hours for any reason, ERCOT shall pay Qualified Scheduling Entities (QSEs) for their Ancillary Service Offers cleared in the SASM or RSASM, based on the Market Clearing Price for Capacity (MCPC) for that SASM or RSASM and that service.  By service and by SASM or RSASM, the payment to each QSE for a given Operating Hour is calculated as follows:</w:t>
      </w:r>
    </w:p>
    <w:p w14:paraId="1D0F87B7" w14:textId="77777777" w:rsidR="00BA7A09" w:rsidRPr="0003648D" w:rsidRDefault="00BA7A09" w:rsidP="00BA7A09">
      <w:pPr>
        <w:pStyle w:val="BodyTextNumbered"/>
        <w:ind w:left="1440"/>
      </w:pPr>
      <w:r w:rsidRPr="0003648D">
        <w:t>(a)</w:t>
      </w:r>
      <w:r w:rsidRPr="0003648D">
        <w:tab/>
        <w:t>For Regulation Up (Reg-Up), if applicable:</w:t>
      </w:r>
    </w:p>
    <w:p w14:paraId="77D63DC3" w14:textId="77777777" w:rsidR="00BA7A09" w:rsidRPr="0003648D" w:rsidRDefault="00BA7A09" w:rsidP="00D55D02">
      <w:pPr>
        <w:pStyle w:val="FormulaBold"/>
        <w:rPr>
          <w:i/>
          <w:vertAlign w:val="subscript"/>
        </w:rPr>
      </w:pPr>
      <w:r w:rsidRPr="0003648D">
        <w:t xml:space="preserve">RTPCRUAMT </w:t>
      </w:r>
      <w:r w:rsidRPr="0003648D">
        <w:rPr>
          <w:i/>
          <w:vertAlign w:val="subscript"/>
        </w:rPr>
        <w:t>q, m</w:t>
      </w:r>
      <w:r w:rsidRPr="0003648D">
        <w:tab/>
        <w:t>=</w:t>
      </w:r>
      <w:r w:rsidRPr="0003648D">
        <w:tab/>
        <w:t xml:space="preserve">(-1) * MCPCRU </w:t>
      </w:r>
      <w:r w:rsidRPr="0003648D">
        <w:rPr>
          <w:i/>
          <w:vertAlign w:val="subscript"/>
        </w:rPr>
        <w:t>m</w:t>
      </w:r>
      <w:r w:rsidRPr="0003648D">
        <w:t xml:space="preserve"> * RTPCRU </w:t>
      </w:r>
      <w:r w:rsidRPr="0003648D">
        <w:rPr>
          <w:i/>
          <w:vertAlign w:val="subscript"/>
        </w:rPr>
        <w:t>q, m</w:t>
      </w:r>
    </w:p>
    <w:p w14:paraId="710C4A36" w14:textId="77777777" w:rsidR="00BA7A09" w:rsidRPr="0003648D" w:rsidRDefault="00BA7A09" w:rsidP="00BA7A09">
      <w:pPr>
        <w:pStyle w:val="BodyText"/>
        <w:rPr>
          <w:lang w:val="pt-BR"/>
        </w:rPr>
      </w:pPr>
      <w:r w:rsidRPr="0003648D">
        <w:rPr>
          <w:lang w:val="pt-BR"/>
        </w:rPr>
        <w:t>Where:</w:t>
      </w:r>
    </w:p>
    <w:p w14:paraId="7F87FADD" w14:textId="77777777" w:rsidR="00BA7A09" w:rsidRPr="0003648D" w:rsidRDefault="00BA7A09" w:rsidP="00CD64E1">
      <w:pPr>
        <w:pStyle w:val="Formula"/>
        <w:ind w:left="2880" w:hanging="2160"/>
        <w:rPr>
          <w:lang w:val="pt-BR"/>
        </w:rPr>
      </w:pPr>
      <w:r w:rsidRPr="0003648D">
        <w:rPr>
          <w:lang w:val="pt-BR"/>
        </w:rPr>
        <w:t xml:space="preserve">RTPCRU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r w:rsidRPr="0003648D">
        <w:rPr>
          <w:position w:val="-18"/>
        </w:rPr>
        <w:object w:dxaOrig="225" w:dyaOrig="420" w14:anchorId="02409B3C">
          <v:shape id="_x0000_i1028" type="#_x0000_t75" style="width:11.25pt;height:21.3pt" o:ole="">
            <v:imagedata r:id="rId24" o:title=""/>
          </v:shape>
          <o:OLEObject Type="Embed" ProgID="Equation.3" ShapeID="_x0000_i1028" DrawAspect="Content" ObjectID="_1590320879" r:id="rId25"/>
        </w:object>
      </w:r>
      <w:r w:rsidRPr="0003648D">
        <w:rPr>
          <w:lang w:val="pt-BR"/>
        </w:rPr>
        <w:t>PCRUR</w:t>
      </w:r>
      <w:r w:rsidRPr="0003648D">
        <w:rPr>
          <w:i/>
          <w:lang w:val="pt-BR"/>
        </w:rPr>
        <w:t xml:space="preserve"> </w:t>
      </w:r>
      <w:r w:rsidRPr="0003648D">
        <w:rPr>
          <w:i/>
          <w:vertAlign w:val="subscript"/>
          <w:lang w:val="pt-BR"/>
        </w:rPr>
        <w:t xml:space="preserve"> q, r, m</w:t>
      </w:r>
    </w:p>
    <w:p w14:paraId="1EAFFD3A" w14:textId="77777777" w:rsidR="00BA7A09" w:rsidRPr="0003648D" w:rsidRDefault="00BA7A09" w:rsidP="00BA7A09">
      <w:r w:rsidRPr="0003648D">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5"/>
        <w:gridCol w:w="948"/>
        <w:gridCol w:w="6948"/>
      </w:tblGrid>
      <w:tr w:rsidR="00BA7A09" w:rsidRPr="0003648D" w14:paraId="67F544C1" w14:textId="77777777" w:rsidTr="00FF6149">
        <w:trPr>
          <w:cantSplit/>
          <w:tblHeader/>
        </w:trPr>
        <w:tc>
          <w:tcPr>
            <w:tcW w:w="1565" w:type="dxa"/>
          </w:tcPr>
          <w:p w14:paraId="6092672B" w14:textId="77777777" w:rsidR="00BA7A09" w:rsidRPr="0003648D" w:rsidRDefault="00BA7A09" w:rsidP="00FF6149">
            <w:pPr>
              <w:pStyle w:val="TableHead"/>
            </w:pPr>
            <w:r w:rsidRPr="0003648D">
              <w:t>Variable</w:t>
            </w:r>
          </w:p>
        </w:tc>
        <w:tc>
          <w:tcPr>
            <w:tcW w:w="948" w:type="dxa"/>
          </w:tcPr>
          <w:p w14:paraId="6B8CD94D" w14:textId="77777777" w:rsidR="00BA7A09" w:rsidRPr="0003648D" w:rsidRDefault="00BA7A09" w:rsidP="00FF6149">
            <w:pPr>
              <w:pStyle w:val="TableHead"/>
            </w:pPr>
            <w:r w:rsidRPr="0003648D">
              <w:t>Unit</w:t>
            </w:r>
          </w:p>
        </w:tc>
        <w:tc>
          <w:tcPr>
            <w:tcW w:w="6948" w:type="dxa"/>
          </w:tcPr>
          <w:p w14:paraId="15794268" w14:textId="77777777" w:rsidR="00BA7A09" w:rsidRPr="0003648D" w:rsidRDefault="00BA7A09" w:rsidP="00FF6149">
            <w:pPr>
              <w:pStyle w:val="TableHead"/>
            </w:pPr>
            <w:r w:rsidRPr="0003648D">
              <w:t>Description</w:t>
            </w:r>
          </w:p>
        </w:tc>
      </w:tr>
      <w:tr w:rsidR="00BA7A09" w:rsidRPr="0003648D" w14:paraId="6B7098F5" w14:textId="77777777" w:rsidTr="00FF6149">
        <w:trPr>
          <w:cantSplit/>
        </w:trPr>
        <w:tc>
          <w:tcPr>
            <w:tcW w:w="1565" w:type="dxa"/>
          </w:tcPr>
          <w:p w14:paraId="475B8A10" w14:textId="77777777" w:rsidR="00BA7A09" w:rsidRPr="0003648D" w:rsidRDefault="00BA7A09" w:rsidP="00FF6149">
            <w:pPr>
              <w:pStyle w:val="TableBody"/>
            </w:pPr>
            <w:r w:rsidRPr="0003648D">
              <w:t xml:space="preserve">RTPCRUAMT </w:t>
            </w:r>
            <w:r w:rsidRPr="0003648D">
              <w:rPr>
                <w:i/>
                <w:vertAlign w:val="subscript"/>
              </w:rPr>
              <w:t>q, m</w:t>
            </w:r>
          </w:p>
        </w:tc>
        <w:tc>
          <w:tcPr>
            <w:tcW w:w="948" w:type="dxa"/>
          </w:tcPr>
          <w:p w14:paraId="1DCC5B83" w14:textId="77777777" w:rsidR="00BA7A09" w:rsidRPr="0003648D" w:rsidRDefault="00BA7A09" w:rsidP="00FF6149">
            <w:pPr>
              <w:pStyle w:val="TableBody"/>
            </w:pPr>
            <w:r w:rsidRPr="0003648D">
              <w:t>$</w:t>
            </w:r>
          </w:p>
        </w:tc>
        <w:tc>
          <w:tcPr>
            <w:tcW w:w="6948" w:type="dxa"/>
          </w:tcPr>
          <w:p w14:paraId="43DF5FF2" w14:textId="77777777" w:rsidR="00BA7A09" w:rsidRPr="0003648D" w:rsidRDefault="00BA7A09" w:rsidP="00FF6149">
            <w:pPr>
              <w:pStyle w:val="TableBody"/>
            </w:pPr>
            <w:r w:rsidRPr="0003648D">
              <w:rPr>
                <w:i/>
              </w:rPr>
              <w:t>Procured Capacity for Reg-Up Amount by QSE by market</w:t>
            </w:r>
            <w:r w:rsidRPr="0003648D">
              <w:t xml:space="preserve">—The payment to QSE </w:t>
            </w:r>
            <w:r w:rsidRPr="0003648D">
              <w:rPr>
                <w:i/>
              </w:rPr>
              <w:t>q</w:t>
            </w:r>
            <w:r w:rsidRPr="0003648D">
              <w:t xml:space="preserve"> for the Ancillary Service Offers cleared in the market </w:t>
            </w:r>
            <w:r w:rsidRPr="0003648D">
              <w:rPr>
                <w:i/>
              </w:rPr>
              <w:t>m</w:t>
            </w:r>
            <w:r w:rsidRPr="0003648D">
              <w:t xml:space="preserve"> to provide Reg-Up, for the hour.</w:t>
            </w:r>
          </w:p>
        </w:tc>
      </w:tr>
      <w:tr w:rsidR="00BA7A09" w:rsidRPr="0003648D" w14:paraId="63CA88AB" w14:textId="77777777" w:rsidTr="00FF6149">
        <w:trPr>
          <w:cantSplit/>
        </w:trPr>
        <w:tc>
          <w:tcPr>
            <w:tcW w:w="1565" w:type="dxa"/>
            <w:tcBorders>
              <w:top w:val="single" w:sz="4" w:space="0" w:color="auto"/>
              <w:left w:val="single" w:sz="4" w:space="0" w:color="auto"/>
              <w:bottom w:val="single" w:sz="4" w:space="0" w:color="auto"/>
              <w:right w:val="single" w:sz="4" w:space="0" w:color="auto"/>
            </w:tcBorders>
          </w:tcPr>
          <w:p w14:paraId="59A8EB3C" w14:textId="77777777" w:rsidR="00BA7A09" w:rsidRPr="0003648D" w:rsidRDefault="00BA7A09" w:rsidP="00FF6149">
            <w:pPr>
              <w:pStyle w:val="TableBody"/>
            </w:pPr>
            <w:r w:rsidRPr="0003648D">
              <w:t xml:space="preserve">MCPCRU </w:t>
            </w:r>
            <w:r w:rsidRPr="0003648D">
              <w:rPr>
                <w:i/>
                <w:vertAlign w:val="subscript"/>
              </w:rPr>
              <w:t>m</w:t>
            </w:r>
          </w:p>
        </w:tc>
        <w:tc>
          <w:tcPr>
            <w:tcW w:w="948" w:type="dxa"/>
            <w:tcBorders>
              <w:top w:val="single" w:sz="4" w:space="0" w:color="auto"/>
              <w:left w:val="single" w:sz="4" w:space="0" w:color="auto"/>
              <w:bottom w:val="single" w:sz="4" w:space="0" w:color="auto"/>
              <w:right w:val="single" w:sz="4" w:space="0" w:color="auto"/>
            </w:tcBorders>
          </w:tcPr>
          <w:p w14:paraId="40553CEE" w14:textId="77777777" w:rsidR="00BA7A09" w:rsidRPr="0003648D" w:rsidRDefault="00BA7A09" w:rsidP="00FF6149">
            <w:pPr>
              <w:pStyle w:val="TableBody"/>
            </w:pPr>
            <w:r w:rsidRPr="0003648D">
              <w:t>$/MW per hour</w:t>
            </w:r>
          </w:p>
        </w:tc>
        <w:tc>
          <w:tcPr>
            <w:tcW w:w="6948" w:type="dxa"/>
            <w:tcBorders>
              <w:top w:val="single" w:sz="4" w:space="0" w:color="auto"/>
              <w:left w:val="single" w:sz="4" w:space="0" w:color="auto"/>
              <w:bottom w:val="single" w:sz="4" w:space="0" w:color="auto"/>
              <w:right w:val="single" w:sz="4" w:space="0" w:color="auto"/>
            </w:tcBorders>
          </w:tcPr>
          <w:p w14:paraId="210F5207" w14:textId="77777777" w:rsidR="00BA7A09" w:rsidRPr="0003648D" w:rsidRDefault="00BA7A09" w:rsidP="00FF6149">
            <w:pPr>
              <w:pStyle w:val="TableBody"/>
              <w:rPr>
                <w:i/>
              </w:rPr>
            </w:pPr>
            <w:r w:rsidRPr="0003648D">
              <w:rPr>
                <w:i/>
              </w:rPr>
              <w:t>Market Clearing Price for Capacity for Reg-Up by market—</w:t>
            </w:r>
            <w:r w:rsidRPr="0003648D">
              <w:t xml:space="preserve">The MCPC for Reg-Up from the market </w:t>
            </w:r>
            <w:r w:rsidRPr="0003648D">
              <w:rPr>
                <w:i/>
              </w:rPr>
              <w:t>m</w:t>
            </w:r>
            <w:r w:rsidRPr="0003648D">
              <w:t>, for the hour.</w:t>
            </w:r>
          </w:p>
        </w:tc>
      </w:tr>
      <w:tr w:rsidR="00BA7A09" w:rsidRPr="0003648D" w14:paraId="5A0ABB02" w14:textId="77777777" w:rsidTr="00FF6149">
        <w:trPr>
          <w:cantSplit/>
        </w:trPr>
        <w:tc>
          <w:tcPr>
            <w:tcW w:w="1565" w:type="dxa"/>
            <w:tcBorders>
              <w:top w:val="single" w:sz="4" w:space="0" w:color="auto"/>
              <w:left w:val="single" w:sz="4" w:space="0" w:color="auto"/>
              <w:bottom w:val="single" w:sz="4" w:space="0" w:color="auto"/>
              <w:right w:val="single" w:sz="4" w:space="0" w:color="auto"/>
            </w:tcBorders>
          </w:tcPr>
          <w:p w14:paraId="6BE9F5D0" w14:textId="77777777" w:rsidR="00BA7A09" w:rsidRPr="0003648D" w:rsidRDefault="00BA7A09" w:rsidP="00FF6149">
            <w:pPr>
              <w:pStyle w:val="TableBody"/>
            </w:pPr>
            <w:r w:rsidRPr="0003648D">
              <w:t xml:space="preserve">RTPCRU </w:t>
            </w:r>
            <w:r w:rsidRPr="0003648D">
              <w:rPr>
                <w:i/>
                <w:vertAlign w:val="subscript"/>
              </w:rPr>
              <w:t>q, m</w:t>
            </w:r>
          </w:p>
        </w:tc>
        <w:tc>
          <w:tcPr>
            <w:tcW w:w="948" w:type="dxa"/>
            <w:tcBorders>
              <w:top w:val="single" w:sz="4" w:space="0" w:color="auto"/>
              <w:left w:val="single" w:sz="4" w:space="0" w:color="auto"/>
              <w:bottom w:val="single" w:sz="4" w:space="0" w:color="auto"/>
              <w:right w:val="single" w:sz="4" w:space="0" w:color="auto"/>
            </w:tcBorders>
          </w:tcPr>
          <w:p w14:paraId="098829C5" w14:textId="77777777" w:rsidR="00BA7A09" w:rsidRPr="0003648D" w:rsidRDefault="00BA7A09" w:rsidP="00FF6149">
            <w:pPr>
              <w:pStyle w:val="TableBody"/>
            </w:pPr>
            <w:r w:rsidRPr="0003648D">
              <w:t>MW</w:t>
            </w:r>
          </w:p>
        </w:tc>
        <w:tc>
          <w:tcPr>
            <w:tcW w:w="6948" w:type="dxa"/>
            <w:tcBorders>
              <w:top w:val="single" w:sz="4" w:space="0" w:color="auto"/>
              <w:left w:val="single" w:sz="4" w:space="0" w:color="auto"/>
              <w:bottom w:val="single" w:sz="4" w:space="0" w:color="auto"/>
              <w:right w:val="single" w:sz="4" w:space="0" w:color="auto"/>
            </w:tcBorders>
          </w:tcPr>
          <w:p w14:paraId="47B7321F" w14:textId="77777777" w:rsidR="00BA7A09" w:rsidRPr="0003648D" w:rsidRDefault="00BA7A09" w:rsidP="00FF6149">
            <w:pPr>
              <w:pStyle w:val="TableBody"/>
              <w:rPr>
                <w:i/>
              </w:rPr>
            </w:pPr>
            <w:r w:rsidRPr="0003648D">
              <w:rPr>
                <w:i/>
              </w:rPr>
              <w:t>Procured Capacity for Reg-Up by QSE by market—</w:t>
            </w:r>
            <w:r w:rsidRPr="0003648D">
              <w:t xml:space="preserve">The portion of QSE </w:t>
            </w:r>
            <w:r w:rsidRPr="0003648D">
              <w:rPr>
                <w:i/>
              </w:rPr>
              <w:t>q</w:t>
            </w:r>
            <w:r w:rsidRPr="0003648D">
              <w:t xml:space="preserve">’s Ancillary Service Offers cleared in the market </w:t>
            </w:r>
            <w:r w:rsidRPr="0003648D">
              <w:rPr>
                <w:i/>
              </w:rPr>
              <w:t>m</w:t>
            </w:r>
            <w:r w:rsidRPr="0003648D">
              <w:t xml:space="preserve"> to provide Reg-Up, for the hour.</w:t>
            </w:r>
          </w:p>
        </w:tc>
      </w:tr>
      <w:tr w:rsidR="00BA7A09" w:rsidRPr="0003648D" w14:paraId="3D7AE41D" w14:textId="77777777" w:rsidTr="00FF6149">
        <w:trPr>
          <w:cantSplit/>
        </w:trPr>
        <w:tc>
          <w:tcPr>
            <w:tcW w:w="1565" w:type="dxa"/>
            <w:tcBorders>
              <w:top w:val="single" w:sz="4" w:space="0" w:color="auto"/>
              <w:left w:val="single" w:sz="4" w:space="0" w:color="auto"/>
              <w:bottom w:val="single" w:sz="4" w:space="0" w:color="auto"/>
              <w:right w:val="single" w:sz="4" w:space="0" w:color="auto"/>
            </w:tcBorders>
          </w:tcPr>
          <w:p w14:paraId="68B51D35" w14:textId="77777777" w:rsidR="00BA7A09" w:rsidRPr="0003648D" w:rsidRDefault="00BA7A09" w:rsidP="00FF6149">
            <w:pPr>
              <w:pStyle w:val="TableBody"/>
            </w:pPr>
            <w:r w:rsidRPr="0003648D">
              <w:lastRenderedPageBreak/>
              <w:t xml:space="preserve">PCRUR </w:t>
            </w:r>
            <w:r w:rsidRPr="0003648D">
              <w:rPr>
                <w:i/>
                <w:vertAlign w:val="subscript"/>
              </w:rPr>
              <w:t>q, r, m</w:t>
            </w:r>
          </w:p>
        </w:tc>
        <w:tc>
          <w:tcPr>
            <w:tcW w:w="948" w:type="dxa"/>
            <w:tcBorders>
              <w:top w:val="single" w:sz="4" w:space="0" w:color="auto"/>
              <w:left w:val="single" w:sz="4" w:space="0" w:color="auto"/>
              <w:bottom w:val="single" w:sz="4" w:space="0" w:color="auto"/>
              <w:right w:val="single" w:sz="4" w:space="0" w:color="auto"/>
            </w:tcBorders>
          </w:tcPr>
          <w:p w14:paraId="072E6029" w14:textId="77777777" w:rsidR="00BA7A09" w:rsidRPr="0003648D" w:rsidRDefault="00BA7A09" w:rsidP="00FF6149">
            <w:pPr>
              <w:pStyle w:val="TableBody"/>
            </w:pPr>
            <w:r w:rsidRPr="0003648D">
              <w:t>MW</w:t>
            </w:r>
          </w:p>
        </w:tc>
        <w:tc>
          <w:tcPr>
            <w:tcW w:w="6948" w:type="dxa"/>
            <w:tcBorders>
              <w:top w:val="single" w:sz="4" w:space="0" w:color="auto"/>
              <w:left w:val="single" w:sz="4" w:space="0" w:color="auto"/>
              <w:bottom w:val="single" w:sz="4" w:space="0" w:color="auto"/>
              <w:right w:val="single" w:sz="4" w:space="0" w:color="auto"/>
            </w:tcBorders>
          </w:tcPr>
          <w:p w14:paraId="192BB992" w14:textId="77777777" w:rsidR="00BA7A09" w:rsidRPr="0003648D" w:rsidRDefault="00BA7A09" w:rsidP="00FF6149">
            <w:pPr>
              <w:pStyle w:val="TableBody"/>
            </w:pPr>
            <w:r w:rsidRPr="0003648D">
              <w:rPr>
                <w:i/>
              </w:rPr>
              <w:t>Procured Capacity for Reg-Up from Resource per Resource per QSE by market</w:t>
            </w:r>
            <w:r w:rsidRPr="0003648D">
              <w:t xml:space="preserve">—The Reg-Up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14:paraId="3C319775" w14:textId="77777777" w:rsidTr="00FF6149">
        <w:trPr>
          <w:cantSplit/>
        </w:trPr>
        <w:tc>
          <w:tcPr>
            <w:tcW w:w="1565" w:type="dxa"/>
            <w:tcBorders>
              <w:top w:val="single" w:sz="4" w:space="0" w:color="auto"/>
              <w:left w:val="single" w:sz="4" w:space="0" w:color="auto"/>
              <w:bottom w:val="single" w:sz="4" w:space="0" w:color="auto"/>
              <w:right w:val="single" w:sz="4" w:space="0" w:color="auto"/>
            </w:tcBorders>
          </w:tcPr>
          <w:p w14:paraId="2E8E10B7" w14:textId="77777777" w:rsidR="00BA7A09" w:rsidRPr="0003648D" w:rsidRDefault="00BA7A09" w:rsidP="00FF6149">
            <w:pPr>
              <w:pStyle w:val="TableBody"/>
              <w:rPr>
                <w:i/>
              </w:rPr>
            </w:pPr>
            <w:r w:rsidRPr="0003648D">
              <w:rPr>
                <w:i/>
              </w:rPr>
              <w:t>m</w:t>
            </w:r>
          </w:p>
        </w:tc>
        <w:tc>
          <w:tcPr>
            <w:tcW w:w="948" w:type="dxa"/>
            <w:tcBorders>
              <w:top w:val="single" w:sz="4" w:space="0" w:color="auto"/>
              <w:left w:val="single" w:sz="4" w:space="0" w:color="auto"/>
              <w:bottom w:val="single" w:sz="4" w:space="0" w:color="auto"/>
              <w:right w:val="single" w:sz="4" w:space="0" w:color="auto"/>
            </w:tcBorders>
          </w:tcPr>
          <w:p w14:paraId="1B2410B4" w14:textId="77777777" w:rsidR="00BA7A09" w:rsidRPr="0003648D" w:rsidRDefault="00BA7A09" w:rsidP="00FF6149">
            <w:pPr>
              <w:pStyle w:val="TableBody"/>
            </w:pPr>
            <w:r w:rsidRPr="0003648D">
              <w:t>none</w:t>
            </w:r>
          </w:p>
        </w:tc>
        <w:tc>
          <w:tcPr>
            <w:tcW w:w="6948" w:type="dxa"/>
            <w:tcBorders>
              <w:top w:val="single" w:sz="4" w:space="0" w:color="auto"/>
              <w:left w:val="single" w:sz="4" w:space="0" w:color="auto"/>
              <w:bottom w:val="single" w:sz="4" w:space="0" w:color="auto"/>
              <w:right w:val="single" w:sz="4" w:space="0" w:color="auto"/>
            </w:tcBorders>
          </w:tcPr>
          <w:p w14:paraId="51A18329" w14:textId="77777777" w:rsidR="00BA7A09" w:rsidRPr="0003648D" w:rsidRDefault="00BA7A09" w:rsidP="00FF6149">
            <w:pPr>
              <w:pStyle w:val="TableBody"/>
            </w:pPr>
            <w:r w:rsidRPr="0003648D">
              <w:t>An Ancillary Service market (SASM or RSASM).</w:t>
            </w:r>
          </w:p>
        </w:tc>
      </w:tr>
      <w:tr w:rsidR="00BA7A09" w:rsidRPr="0003648D" w14:paraId="06018ABF" w14:textId="77777777" w:rsidTr="00FF6149">
        <w:trPr>
          <w:cantSplit/>
        </w:trPr>
        <w:tc>
          <w:tcPr>
            <w:tcW w:w="1565" w:type="dxa"/>
            <w:tcBorders>
              <w:top w:val="single" w:sz="4" w:space="0" w:color="auto"/>
              <w:left w:val="single" w:sz="4" w:space="0" w:color="auto"/>
              <w:bottom w:val="single" w:sz="4" w:space="0" w:color="auto"/>
              <w:right w:val="single" w:sz="4" w:space="0" w:color="auto"/>
            </w:tcBorders>
          </w:tcPr>
          <w:p w14:paraId="558C3BFE" w14:textId="77777777" w:rsidR="00BA7A09" w:rsidRPr="0003648D" w:rsidRDefault="00BA7A09" w:rsidP="00FF6149">
            <w:pPr>
              <w:pStyle w:val="TableBody"/>
              <w:rPr>
                <w:i/>
              </w:rPr>
            </w:pPr>
            <w:r w:rsidRPr="0003648D">
              <w:rPr>
                <w:i/>
              </w:rPr>
              <w:t>q</w:t>
            </w:r>
          </w:p>
        </w:tc>
        <w:tc>
          <w:tcPr>
            <w:tcW w:w="948" w:type="dxa"/>
            <w:tcBorders>
              <w:top w:val="single" w:sz="4" w:space="0" w:color="auto"/>
              <w:left w:val="single" w:sz="4" w:space="0" w:color="auto"/>
              <w:bottom w:val="single" w:sz="4" w:space="0" w:color="auto"/>
              <w:right w:val="single" w:sz="4" w:space="0" w:color="auto"/>
            </w:tcBorders>
          </w:tcPr>
          <w:p w14:paraId="7FE66CF7" w14:textId="77777777" w:rsidR="00BA7A09" w:rsidRPr="0003648D" w:rsidRDefault="00BA7A09" w:rsidP="00FF6149">
            <w:pPr>
              <w:pStyle w:val="TableBody"/>
            </w:pPr>
            <w:r w:rsidRPr="0003648D">
              <w:t>none</w:t>
            </w:r>
          </w:p>
        </w:tc>
        <w:tc>
          <w:tcPr>
            <w:tcW w:w="6948" w:type="dxa"/>
            <w:tcBorders>
              <w:top w:val="single" w:sz="4" w:space="0" w:color="auto"/>
              <w:left w:val="single" w:sz="4" w:space="0" w:color="auto"/>
              <w:bottom w:val="single" w:sz="4" w:space="0" w:color="auto"/>
              <w:right w:val="single" w:sz="4" w:space="0" w:color="auto"/>
            </w:tcBorders>
          </w:tcPr>
          <w:p w14:paraId="45EF3CF0" w14:textId="77777777" w:rsidR="00BA7A09" w:rsidRPr="0003648D" w:rsidRDefault="00BA7A09" w:rsidP="00FF6149">
            <w:pPr>
              <w:pStyle w:val="TableBody"/>
            </w:pPr>
            <w:r w:rsidRPr="0003648D">
              <w:t>A QSE.</w:t>
            </w:r>
          </w:p>
        </w:tc>
      </w:tr>
      <w:tr w:rsidR="00BA7A09" w:rsidRPr="0003648D" w14:paraId="28E60C61" w14:textId="77777777" w:rsidTr="00FF6149">
        <w:trPr>
          <w:cantSplit/>
        </w:trPr>
        <w:tc>
          <w:tcPr>
            <w:tcW w:w="1565" w:type="dxa"/>
            <w:tcBorders>
              <w:top w:val="single" w:sz="4" w:space="0" w:color="auto"/>
              <w:left w:val="single" w:sz="4" w:space="0" w:color="auto"/>
              <w:bottom w:val="single" w:sz="4" w:space="0" w:color="auto"/>
              <w:right w:val="single" w:sz="4" w:space="0" w:color="auto"/>
            </w:tcBorders>
          </w:tcPr>
          <w:p w14:paraId="043486C6" w14:textId="77777777" w:rsidR="00BA7A09" w:rsidRPr="0003648D" w:rsidRDefault="00BA7A09" w:rsidP="00FF6149">
            <w:pPr>
              <w:pStyle w:val="TableBody"/>
              <w:rPr>
                <w:i/>
              </w:rPr>
            </w:pPr>
            <w:r w:rsidRPr="0003648D">
              <w:rPr>
                <w:i/>
              </w:rPr>
              <w:t>r</w:t>
            </w:r>
          </w:p>
        </w:tc>
        <w:tc>
          <w:tcPr>
            <w:tcW w:w="948" w:type="dxa"/>
            <w:tcBorders>
              <w:top w:val="single" w:sz="4" w:space="0" w:color="auto"/>
              <w:left w:val="single" w:sz="4" w:space="0" w:color="auto"/>
              <w:bottom w:val="single" w:sz="4" w:space="0" w:color="auto"/>
              <w:right w:val="single" w:sz="4" w:space="0" w:color="auto"/>
            </w:tcBorders>
          </w:tcPr>
          <w:p w14:paraId="6E23150C" w14:textId="77777777" w:rsidR="00BA7A09" w:rsidRPr="0003648D" w:rsidRDefault="00BA7A09" w:rsidP="00FF6149">
            <w:pPr>
              <w:pStyle w:val="TableBody"/>
            </w:pPr>
            <w:r w:rsidRPr="0003648D">
              <w:t>none</w:t>
            </w:r>
          </w:p>
        </w:tc>
        <w:tc>
          <w:tcPr>
            <w:tcW w:w="6948" w:type="dxa"/>
            <w:tcBorders>
              <w:top w:val="single" w:sz="4" w:space="0" w:color="auto"/>
              <w:left w:val="single" w:sz="4" w:space="0" w:color="auto"/>
              <w:bottom w:val="single" w:sz="4" w:space="0" w:color="auto"/>
              <w:right w:val="single" w:sz="4" w:space="0" w:color="auto"/>
            </w:tcBorders>
          </w:tcPr>
          <w:p w14:paraId="52EB5343" w14:textId="77777777" w:rsidR="00BA7A09" w:rsidRPr="0003648D" w:rsidRDefault="00BA7A09" w:rsidP="00FF6149">
            <w:pPr>
              <w:pStyle w:val="TableBody"/>
            </w:pPr>
            <w:r w:rsidRPr="0003648D">
              <w:t>A Generation Resource.</w:t>
            </w:r>
          </w:p>
        </w:tc>
      </w:tr>
    </w:tbl>
    <w:p w14:paraId="1C75B351" w14:textId="77777777" w:rsidR="00BA7A09" w:rsidRPr="0003648D" w:rsidRDefault="00BA7A09" w:rsidP="00BA7A09"/>
    <w:p w14:paraId="6A6CE83D" w14:textId="77777777" w:rsidR="00BA7A09" w:rsidRPr="0003648D" w:rsidRDefault="00BA7A09" w:rsidP="00BA7A09">
      <w:pPr>
        <w:pStyle w:val="BodyTextNumbered"/>
        <w:ind w:left="1440"/>
      </w:pPr>
      <w:r w:rsidRPr="0003648D">
        <w:t>(b)</w:t>
      </w:r>
      <w:r w:rsidRPr="0003648D">
        <w:tab/>
        <w:t>For Regulation Down (Reg-Down), if applicable:</w:t>
      </w:r>
    </w:p>
    <w:p w14:paraId="6F1666BE" w14:textId="77777777" w:rsidR="00BA7A09" w:rsidRPr="0003648D" w:rsidRDefault="00BA7A09" w:rsidP="00D55D02">
      <w:pPr>
        <w:pStyle w:val="FormulaBold"/>
      </w:pPr>
      <w:r w:rsidRPr="0003648D">
        <w:t xml:space="preserve">RTPCRDAMT </w:t>
      </w:r>
      <w:r w:rsidRPr="0003648D">
        <w:rPr>
          <w:i/>
          <w:vertAlign w:val="subscript"/>
        </w:rPr>
        <w:t>q, m</w:t>
      </w:r>
      <w:r w:rsidRPr="0003648D">
        <w:tab/>
        <w:t>=</w:t>
      </w:r>
      <w:r w:rsidRPr="0003648D">
        <w:tab/>
        <w:t xml:space="preserve">(-1) * MCPCRD </w:t>
      </w:r>
      <w:r w:rsidRPr="0003648D">
        <w:rPr>
          <w:i/>
          <w:vertAlign w:val="subscript"/>
        </w:rPr>
        <w:t>m</w:t>
      </w:r>
      <w:r w:rsidRPr="0003648D">
        <w:t xml:space="preserve"> * RTPCRD </w:t>
      </w:r>
      <w:r w:rsidRPr="0003648D">
        <w:rPr>
          <w:i/>
          <w:vertAlign w:val="subscript"/>
        </w:rPr>
        <w:t>q, m</w:t>
      </w:r>
    </w:p>
    <w:p w14:paraId="49706728" w14:textId="77777777" w:rsidR="00BA7A09" w:rsidRPr="0003648D" w:rsidRDefault="00BA7A09" w:rsidP="00BA7A09">
      <w:pPr>
        <w:pStyle w:val="BodyText"/>
      </w:pPr>
      <w:r w:rsidRPr="0003648D">
        <w:t>Where:</w:t>
      </w:r>
    </w:p>
    <w:p w14:paraId="7832452A" w14:textId="77777777" w:rsidR="00BA7A09" w:rsidRPr="0003648D" w:rsidRDefault="00BA7A09" w:rsidP="00CD64E1">
      <w:pPr>
        <w:pStyle w:val="Formula"/>
        <w:ind w:left="2880" w:hanging="2160"/>
      </w:pPr>
      <w:r w:rsidRPr="0003648D">
        <w:t xml:space="preserve">RTPCRD </w:t>
      </w:r>
      <w:r w:rsidRPr="0003648D">
        <w:rPr>
          <w:i/>
          <w:vertAlign w:val="subscript"/>
        </w:rPr>
        <w:t>q,</w:t>
      </w:r>
      <w:r w:rsidRPr="0003648D">
        <w:rPr>
          <w:vertAlign w:val="subscript"/>
        </w:rPr>
        <w:t xml:space="preserve"> </w:t>
      </w:r>
      <w:r w:rsidRPr="0003648D">
        <w:rPr>
          <w:i/>
          <w:vertAlign w:val="subscript"/>
        </w:rPr>
        <w:t>m</w:t>
      </w:r>
      <w:r w:rsidRPr="0003648D">
        <w:tab/>
        <w:t>=</w:t>
      </w:r>
      <w:r w:rsidRPr="0003648D">
        <w:tab/>
      </w:r>
      <w:r w:rsidRPr="0003648D">
        <w:rPr>
          <w:position w:val="-18"/>
        </w:rPr>
        <w:object w:dxaOrig="225" w:dyaOrig="420" w14:anchorId="039008BE">
          <v:shape id="_x0000_i1029" type="#_x0000_t75" style="width:11.25pt;height:21.3pt" o:ole="">
            <v:imagedata r:id="rId24" o:title=""/>
          </v:shape>
          <o:OLEObject Type="Embed" ProgID="Equation.3" ShapeID="_x0000_i1029" DrawAspect="Content" ObjectID="_1590320880" r:id="rId26"/>
        </w:object>
      </w:r>
      <w:r w:rsidRPr="0003648D">
        <w:t>PCRDR</w:t>
      </w:r>
      <w:r w:rsidRPr="0003648D">
        <w:rPr>
          <w:i/>
        </w:rPr>
        <w:t xml:space="preserve"> </w:t>
      </w:r>
      <w:r w:rsidRPr="0003648D">
        <w:rPr>
          <w:i/>
          <w:vertAlign w:val="subscript"/>
        </w:rPr>
        <w:t>r, q, m</w:t>
      </w:r>
    </w:p>
    <w:p w14:paraId="3B946215" w14:textId="77777777" w:rsidR="00BA7A09" w:rsidRPr="0003648D" w:rsidRDefault="00BA7A09" w:rsidP="00BA7A09">
      <w:r w:rsidRPr="0003648D">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14:paraId="471EFE1D" w14:textId="77777777" w:rsidTr="00FF6149">
        <w:trPr>
          <w:cantSplit/>
          <w:tblHeader/>
        </w:trPr>
        <w:tc>
          <w:tcPr>
            <w:tcW w:w="2153" w:type="dxa"/>
          </w:tcPr>
          <w:p w14:paraId="468382FD" w14:textId="77777777" w:rsidR="00BA7A09" w:rsidRPr="0003648D" w:rsidRDefault="00BA7A09" w:rsidP="00FF6149">
            <w:pPr>
              <w:pStyle w:val="TableHead"/>
            </w:pPr>
            <w:r w:rsidRPr="0003648D">
              <w:t>Variable</w:t>
            </w:r>
          </w:p>
        </w:tc>
        <w:tc>
          <w:tcPr>
            <w:tcW w:w="810" w:type="dxa"/>
          </w:tcPr>
          <w:p w14:paraId="3E450910" w14:textId="77777777" w:rsidR="00BA7A09" w:rsidRPr="0003648D" w:rsidRDefault="00BA7A09" w:rsidP="00FF6149">
            <w:pPr>
              <w:pStyle w:val="TableHead"/>
            </w:pPr>
            <w:r w:rsidRPr="0003648D">
              <w:t>Unit</w:t>
            </w:r>
          </w:p>
        </w:tc>
        <w:tc>
          <w:tcPr>
            <w:tcW w:w="6498" w:type="dxa"/>
          </w:tcPr>
          <w:p w14:paraId="79798CE4" w14:textId="77777777" w:rsidR="00BA7A09" w:rsidRPr="0003648D" w:rsidRDefault="00BA7A09" w:rsidP="00FF6149">
            <w:pPr>
              <w:pStyle w:val="TableHead"/>
            </w:pPr>
            <w:r w:rsidRPr="0003648D">
              <w:t>Description</w:t>
            </w:r>
          </w:p>
        </w:tc>
      </w:tr>
      <w:tr w:rsidR="00BA7A09" w:rsidRPr="0003648D" w14:paraId="3CB92752" w14:textId="77777777" w:rsidTr="00FF6149">
        <w:trPr>
          <w:cantSplit/>
        </w:trPr>
        <w:tc>
          <w:tcPr>
            <w:tcW w:w="2153" w:type="dxa"/>
          </w:tcPr>
          <w:p w14:paraId="0B077EF9" w14:textId="77777777" w:rsidR="00BA7A09" w:rsidRPr="0003648D" w:rsidRDefault="00BA7A09" w:rsidP="00FF6149">
            <w:pPr>
              <w:pStyle w:val="TableBody"/>
            </w:pPr>
            <w:r w:rsidRPr="0003648D">
              <w:t xml:space="preserve">RTPCRDAMT </w:t>
            </w:r>
            <w:r w:rsidRPr="0003648D">
              <w:rPr>
                <w:i/>
                <w:vertAlign w:val="subscript"/>
              </w:rPr>
              <w:t>q, m</w:t>
            </w:r>
          </w:p>
        </w:tc>
        <w:tc>
          <w:tcPr>
            <w:tcW w:w="810" w:type="dxa"/>
          </w:tcPr>
          <w:p w14:paraId="399EC12B" w14:textId="77777777" w:rsidR="00BA7A09" w:rsidRPr="0003648D" w:rsidRDefault="00BA7A09" w:rsidP="00FF6149">
            <w:pPr>
              <w:pStyle w:val="TableBody"/>
            </w:pPr>
            <w:r w:rsidRPr="0003648D">
              <w:t>$</w:t>
            </w:r>
          </w:p>
        </w:tc>
        <w:tc>
          <w:tcPr>
            <w:tcW w:w="6498" w:type="dxa"/>
          </w:tcPr>
          <w:p w14:paraId="1A6556A1" w14:textId="77777777" w:rsidR="00BA7A09" w:rsidRPr="0003648D" w:rsidRDefault="00BA7A09" w:rsidP="00FF6149">
            <w:pPr>
              <w:pStyle w:val="TableBody"/>
            </w:pPr>
            <w:r w:rsidRPr="0003648D">
              <w:rPr>
                <w:i/>
              </w:rPr>
              <w:t>Procured Capacity for Reg-Down Amount by QSE by market</w:t>
            </w:r>
            <w:r w:rsidRPr="0003648D">
              <w:t xml:space="preserve">—The payment to QSE </w:t>
            </w:r>
            <w:r w:rsidRPr="0003648D">
              <w:rPr>
                <w:i/>
              </w:rPr>
              <w:t>q</w:t>
            </w:r>
            <w:r w:rsidRPr="0003648D">
              <w:t xml:space="preserve"> for the Ancillary Service Offers cleared in the market </w:t>
            </w:r>
            <w:r w:rsidRPr="0003648D">
              <w:rPr>
                <w:i/>
              </w:rPr>
              <w:t>m</w:t>
            </w:r>
            <w:r w:rsidRPr="0003648D">
              <w:t xml:space="preserve"> to provide Reg-Down, for the hour.</w:t>
            </w:r>
          </w:p>
        </w:tc>
      </w:tr>
      <w:tr w:rsidR="00BA7A09" w:rsidRPr="0003648D" w14:paraId="6D161E83"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26263D8C" w14:textId="77777777" w:rsidR="00BA7A09" w:rsidRPr="0003648D" w:rsidRDefault="00BA7A09" w:rsidP="00FF6149">
            <w:pPr>
              <w:pStyle w:val="TableBody"/>
            </w:pPr>
            <w:r w:rsidRPr="0003648D">
              <w:t xml:space="preserve">MCPCRD </w:t>
            </w:r>
            <w:r w:rsidRPr="0003648D">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14:paraId="2413E5A6" w14:textId="77777777" w:rsidR="00BA7A09" w:rsidRPr="0003648D" w:rsidRDefault="00BA7A09" w:rsidP="00FF6149">
            <w:pPr>
              <w:pStyle w:val="TableBody"/>
            </w:pPr>
            <w:r w:rsidRPr="0003648D">
              <w:t>$/MW per hour</w:t>
            </w:r>
          </w:p>
        </w:tc>
        <w:tc>
          <w:tcPr>
            <w:tcW w:w="6498" w:type="dxa"/>
            <w:tcBorders>
              <w:top w:val="single" w:sz="4" w:space="0" w:color="auto"/>
              <w:left w:val="single" w:sz="4" w:space="0" w:color="auto"/>
              <w:bottom w:val="single" w:sz="4" w:space="0" w:color="auto"/>
              <w:right w:val="single" w:sz="4" w:space="0" w:color="auto"/>
            </w:tcBorders>
          </w:tcPr>
          <w:p w14:paraId="2A5DD737" w14:textId="77777777" w:rsidR="00BA7A09" w:rsidRPr="0003648D" w:rsidRDefault="00BA7A09" w:rsidP="00FF6149">
            <w:pPr>
              <w:pStyle w:val="TableBody"/>
              <w:rPr>
                <w:i/>
              </w:rPr>
            </w:pPr>
            <w:r w:rsidRPr="0003648D">
              <w:rPr>
                <w:i/>
              </w:rPr>
              <w:t xml:space="preserve"> Market Clearing Price for Capacity for Reg-Down by market—</w:t>
            </w:r>
            <w:r w:rsidRPr="0003648D">
              <w:t xml:space="preserve">The MCPC for Reg-Down from the market </w:t>
            </w:r>
            <w:r w:rsidRPr="0003648D">
              <w:rPr>
                <w:i/>
              </w:rPr>
              <w:t>m</w:t>
            </w:r>
            <w:r w:rsidRPr="0003648D">
              <w:t>, for the hour.</w:t>
            </w:r>
          </w:p>
        </w:tc>
      </w:tr>
      <w:tr w:rsidR="00BA7A09" w:rsidRPr="0003648D" w14:paraId="7B28B708"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049D7703" w14:textId="77777777" w:rsidR="00BA7A09" w:rsidRPr="0003648D" w:rsidRDefault="00BA7A09" w:rsidP="00FF6149">
            <w:pPr>
              <w:pStyle w:val="TableBody"/>
            </w:pPr>
            <w:r w:rsidRPr="0003648D">
              <w:t xml:space="preserve">RTPCRD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14:paraId="27EB6577" w14:textId="77777777"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14:paraId="0CA042A0" w14:textId="77777777" w:rsidR="00BA7A09" w:rsidRPr="0003648D" w:rsidRDefault="00BA7A09" w:rsidP="00FF6149">
            <w:pPr>
              <w:pStyle w:val="TableBody"/>
              <w:rPr>
                <w:i/>
              </w:rPr>
            </w:pPr>
            <w:r w:rsidRPr="0003648D">
              <w:rPr>
                <w:i/>
              </w:rPr>
              <w:t>Procured Capacity for Reg-Down by QSE by market—</w:t>
            </w:r>
            <w:r w:rsidRPr="0003648D">
              <w:t xml:space="preserve">The portion of QSE </w:t>
            </w:r>
            <w:r w:rsidRPr="0003648D">
              <w:rPr>
                <w:i/>
              </w:rPr>
              <w:t>q</w:t>
            </w:r>
            <w:r w:rsidRPr="0003648D">
              <w:t xml:space="preserve">’s Ancillary Service Offers cleared in the market </w:t>
            </w:r>
            <w:r w:rsidRPr="0003648D">
              <w:rPr>
                <w:i/>
              </w:rPr>
              <w:t>m</w:t>
            </w:r>
            <w:r w:rsidRPr="0003648D">
              <w:t xml:space="preserve"> to provide Reg-Down, for the hour.</w:t>
            </w:r>
          </w:p>
        </w:tc>
      </w:tr>
      <w:tr w:rsidR="00BA7A09" w:rsidRPr="0003648D" w14:paraId="0DA16771"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6402B5F9" w14:textId="77777777" w:rsidR="00BA7A09" w:rsidRPr="0003648D" w:rsidRDefault="00BA7A09" w:rsidP="00FF6149">
            <w:pPr>
              <w:pStyle w:val="TableBody"/>
            </w:pPr>
            <w:r w:rsidRPr="0003648D">
              <w:t xml:space="preserve">PCRDR </w:t>
            </w:r>
            <w:r w:rsidRPr="0003648D">
              <w:rPr>
                <w:i/>
                <w:vertAlign w:val="subscript"/>
              </w:rPr>
              <w:t>r,</w:t>
            </w:r>
            <w:r w:rsidRPr="0003648D">
              <w:rPr>
                <w:i/>
              </w:rPr>
              <w:t xml:space="preserve">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14:paraId="570C0C43" w14:textId="77777777"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14:paraId="043F5B62" w14:textId="77777777" w:rsidR="00BA7A09" w:rsidRPr="0003648D" w:rsidRDefault="00BA7A09" w:rsidP="00FF6149">
            <w:pPr>
              <w:pStyle w:val="TableBody"/>
            </w:pPr>
            <w:r w:rsidRPr="0003648D">
              <w:rPr>
                <w:i/>
              </w:rPr>
              <w:t>Procured Capacity for Reg-Down from Resource per Resource per QSE by market</w:t>
            </w:r>
            <w:r w:rsidRPr="0003648D">
              <w:t xml:space="preserve">—The Reg-Down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14:paraId="355106A1"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040A0D4E" w14:textId="77777777" w:rsidR="00BA7A09" w:rsidRPr="0003648D" w:rsidRDefault="00BA7A09" w:rsidP="00FF6149">
            <w:pPr>
              <w:pStyle w:val="TableBody"/>
              <w:rPr>
                <w:i/>
              </w:rPr>
            </w:pPr>
            <w:r w:rsidRPr="0003648D">
              <w:rPr>
                <w:i/>
              </w:rPr>
              <w:t>m</w:t>
            </w:r>
          </w:p>
        </w:tc>
        <w:tc>
          <w:tcPr>
            <w:tcW w:w="810" w:type="dxa"/>
            <w:tcBorders>
              <w:top w:val="single" w:sz="4" w:space="0" w:color="auto"/>
              <w:left w:val="single" w:sz="4" w:space="0" w:color="auto"/>
              <w:bottom w:val="single" w:sz="4" w:space="0" w:color="auto"/>
              <w:right w:val="single" w:sz="4" w:space="0" w:color="auto"/>
            </w:tcBorders>
          </w:tcPr>
          <w:p w14:paraId="10AD261B"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5D9B9932" w14:textId="77777777" w:rsidR="00BA7A09" w:rsidRPr="0003648D" w:rsidRDefault="00BA7A09" w:rsidP="00FF6149">
            <w:pPr>
              <w:pStyle w:val="TableBody"/>
            </w:pPr>
            <w:r w:rsidRPr="0003648D">
              <w:t>An Ancillary Service market (SASM or RSASM).</w:t>
            </w:r>
          </w:p>
        </w:tc>
      </w:tr>
      <w:tr w:rsidR="00BA7A09" w:rsidRPr="0003648D" w14:paraId="4A40F736"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007824CF" w14:textId="77777777" w:rsidR="00BA7A09" w:rsidRPr="0003648D" w:rsidRDefault="00BA7A09" w:rsidP="00FF6149">
            <w:pPr>
              <w:pStyle w:val="TableBody"/>
              <w:rPr>
                <w:i/>
              </w:rPr>
            </w:pPr>
            <w:r w:rsidRPr="0003648D">
              <w:rPr>
                <w:i/>
              </w:rPr>
              <w:t>q</w:t>
            </w:r>
          </w:p>
        </w:tc>
        <w:tc>
          <w:tcPr>
            <w:tcW w:w="810" w:type="dxa"/>
            <w:tcBorders>
              <w:top w:val="single" w:sz="4" w:space="0" w:color="auto"/>
              <w:left w:val="single" w:sz="4" w:space="0" w:color="auto"/>
              <w:bottom w:val="single" w:sz="4" w:space="0" w:color="auto"/>
              <w:right w:val="single" w:sz="4" w:space="0" w:color="auto"/>
            </w:tcBorders>
          </w:tcPr>
          <w:p w14:paraId="1C28D645"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65B0C9F7" w14:textId="77777777" w:rsidR="00BA7A09" w:rsidRPr="0003648D" w:rsidRDefault="00BA7A09" w:rsidP="00FF6149">
            <w:pPr>
              <w:pStyle w:val="TableBody"/>
            </w:pPr>
            <w:r w:rsidRPr="0003648D">
              <w:t>A QSE.</w:t>
            </w:r>
          </w:p>
        </w:tc>
      </w:tr>
      <w:tr w:rsidR="00BA7A09" w:rsidRPr="0003648D" w14:paraId="0973F428"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3958B91F" w14:textId="77777777" w:rsidR="00BA7A09" w:rsidRPr="0003648D" w:rsidRDefault="00BA7A09" w:rsidP="00FF6149">
            <w:pPr>
              <w:pStyle w:val="TableBody"/>
              <w:rPr>
                <w:i/>
              </w:rPr>
            </w:pPr>
            <w:r w:rsidRPr="0003648D">
              <w:rPr>
                <w:i/>
              </w:rPr>
              <w:t>r</w:t>
            </w:r>
          </w:p>
        </w:tc>
        <w:tc>
          <w:tcPr>
            <w:tcW w:w="810" w:type="dxa"/>
            <w:tcBorders>
              <w:top w:val="single" w:sz="4" w:space="0" w:color="auto"/>
              <w:left w:val="single" w:sz="4" w:space="0" w:color="auto"/>
              <w:bottom w:val="single" w:sz="4" w:space="0" w:color="auto"/>
              <w:right w:val="single" w:sz="4" w:space="0" w:color="auto"/>
            </w:tcBorders>
          </w:tcPr>
          <w:p w14:paraId="1BC2A052"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148D3D43" w14:textId="77777777" w:rsidR="00BA7A09" w:rsidRPr="0003648D" w:rsidRDefault="00BA7A09" w:rsidP="00FF6149">
            <w:pPr>
              <w:pStyle w:val="TableBody"/>
            </w:pPr>
            <w:r w:rsidRPr="0003648D">
              <w:t>A Generation Resource.</w:t>
            </w:r>
          </w:p>
        </w:tc>
      </w:tr>
    </w:tbl>
    <w:p w14:paraId="406A5A94" w14:textId="77777777" w:rsidR="00BA7A09" w:rsidRPr="0003648D" w:rsidRDefault="00BA7A09" w:rsidP="00BA7A09"/>
    <w:p w14:paraId="4B21B482" w14:textId="77777777" w:rsidR="00BA7A09" w:rsidRPr="0003648D" w:rsidRDefault="00BA7A09" w:rsidP="00BA7A09">
      <w:pPr>
        <w:pStyle w:val="BodyTextNumbered"/>
        <w:ind w:left="1440"/>
      </w:pPr>
      <w:r w:rsidRPr="0003648D">
        <w:t>(c)</w:t>
      </w:r>
      <w:r w:rsidRPr="0003648D">
        <w:tab/>
        <w:t>For Responsive Reserve (RRS), if applicable:</w:t>
      </w:r>
    </w:p>
    <w:p w14:paraId="6716C9C6" w14:textId="77777777" w:rsidR="00BA7A09" w:rsidRPr="0003648D" w:rsidRDefault="00BA7A09" w:rsidP="00D55D02">
      <w:pPr>
        <w:pStyle w:val="FormulaBold"/>
      </w:pPr>
      <w:r w:rsidRPr="0003648D">
        <w:t xml:space="preserve">RTPCRRAMT </w:t>
      </w:r>
      <w:r w:rsidRPr="0003648D">
        <w:rPr>
          <w:i/>
          <w:vertAlign w:val="subscript"/>
        </w:rPr>
        <w:t>q, m</w:t>
      </w:r>
      <w:r w:rsidRPr="0003648D">
        <w:tab/>
        <w:t>=</w:t>
      </w:r>
      <w:r w:rsidRPr="0003648D">
        <w:tab/>
        <w:t xml:space="preserve">(-1) * MCPCRR </w:t>
      </w:r>
      <w:r w:rsidRPr="0003648D">
        <w:rPr>
          <w:i/>
          <w:vertAlign w:val="subscript"/>
        </w:rPr>
        <w:t>m</w:t>
      </w:r>
      <w:r w:rsidRPr="0003648D">
        <w:t xml:space="preserve"> * RTPCRR </w:t>
      </w:r>
      <w:r w:rsidRPr="0003648D">
        <w:rPr>
          <w:i/>
          <w:vertAlign w:val="subscript"/>
        </w:rPr>
        <w:t>q, m</w:t>
      </w:r>
    </w:p>
    <w:p w14:paraId="70479601" w14:textId="77777777" w:rsidR="00BA7A09" w:rsidRPr="0003648D" w:rsidRDefault="00BA7A09" w:rsidP="00BA7A09">
      <w:pPr>
        <w:pStyle w:val="BodyText"/>
        <w:rPr>
          <w:lang w:val="pt-BR"/>
        </w:rPr>
      </w:pPr>
      <w:r w:rsidRPr="0003648D">
        <w:rPr>
          <w:lang w:val="pt-BR"/>
        </w:rPr>
        <w:t>Where:</w:t>
      </w:r>
    </w:p>
    <w:p w14:paraId="0552A5D8" w14:textId="77777777" w:rsidR="00BA7A09" w:rsidRPr="0003648D" w:rsidRDefault="00BA7A09" w:rsidP="00CD64E1">
      <w:pPr>
        <w:pStyle w:val="Formula"/>
        <w:rPr>
          <w:lang w:val="pt-BR"/>
        </w:rPr>
      </w:pPr>
      <w:r w:rsidRPr="0003648D">
        <w:rPr>
          <w:lang w:val="pt-BR"/>
        </w:rPr>
        <w:t xml:space="preserve">RTPCRR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r w:rsidRPr="0003648D">
        <w:rPr>
          <w:position w:val="-18"/>
        </w:rPr>
        <w:object w:dxaOrig="225" w:dyaOrig="420" w14:anchorId="47AC207D">
          <v:shape id="_x0000_i1030" type="#_x0000_t75" style="width:11.25pt;height:21.3pt" o:ole="">
            <v:imagedata r:id="rId24" o:title=""/>
          </v:shape>
          <o:OLEObject Type="Embed" ProgID="Equation.3" ShapeID="_x0000_i1030" DrawAspect="Content" ObjectID="_1590320881" r:id="rId27"/>
        </w:object>
      </w:r>
      <w:r w:rsidRPr="0003648D">
        <w:rPr>
          <w:lang w:val="pt-BR"/>
        </w:rPr>
        <w:t>PCRRR</w:t>
      </w:r>
      <w:r w:rsidRPr="0003648D">
        <w:rPr>
          <w:i/>
          <w:lang w:val="pt-BR"/>
        </w:rPr>
        <w:t xml:space="preserve"> </w:t>
      </w:r>
      <w:r w:rsidRPr="0003648D">
        <w:rPr>
          <w:i/>
          <w:vertAlign w:val="subscript"/>
          <w:lang w:val="pt-BR"/>
        </w:rPr>
        <w:t xml:space="preserve"> q, r, m</w:t>
      </w:r>
    </w:p>
    <w:p w14:paraId="4EB0FE26" w14:textId="77777777" w:rsidR="00BA7A09" w:rsidRPr="0003648D" w:rsidRDefault="00BA7A09" w:rsidP="00BA7A09">
      <w:r w:rsidRPr="0003648D">
        <w:t>The above variables are defined as follows:</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14:paraId="76141C85" w14:textId="77777777" w:rsidTr="00FF6149">
        <w:trPr>
          <w:cantSplit/>
          <w:tblHeader/>
        </w:trPr>
        <w:tc>
          <w:tcPr>
            <w:tcW w:w="2153" w:type="dxa"/>
          </w:tcPr>
          <w:p w14:paraId="7712D7DC" w14:textId="77777777" w:rsidR="00BA7A09" w:rsidRPr="0003648D" w:rsidRDefault="00BA7A09" w:rsidP="00FF6149">
            <w:pPr>
              <w:pStyle w:val="TableHead"/>
            </w:pPr>
            <w:r w:rsidRPr="0003648D">
              <w:lastRenderedPageBreak/>
              <w:t>Variable</w:t>
            </w:r>
          </w:p>
        </w:tc>
        <w:tc>
          <w:tcPr>
            <w:tcW w:w="810" w:type="dxa"/>
          </w:tcPr>
          <w:p w14:paraId="28F00DE2" w14:textId="77777777" w:rsidR="00BA7A09" w:rsidRPr="0003648D" w:rsidRDefault="00BA7A09" w:rsidP="00FF6149">
            <w:pPr>
              <w:pStyle w:val="TableHead"/>
            </w:pPr>
            <w:r w:rsidRPr="0003648D">
              <w:t>Unit</w:t>
            </w:r>
          </w:p>
        </w:tc>
        <w:tc>
          <w:tcPr>
            <w:tcW w:w="6498" w:type="dxa"/>
          </w:tcPr>
          <w:p w14:paraId="1C514D6D" w14:textId="77777777" w:rsidR="00BA7A09" w:rsidRPr="0003648D" w:rsidRDefault="00BA7A09" w:rsidP="00FF6149">
            <w:pPr>
              <w:pStyle w:val="TableHead"/>
            </w:pPr>
            <w:r w:rsidRPr="0003648D">
              <w:t>Description</w:t>
            </w:r>
          </w:p>
        </w:tc>
      </w:tr>
      <w:tr w:rsidR="00BA7A09" w:rsidRPr="0003648D" w14:paraId="3971E83A" w14:textId="77777777" w:rsidTr="00FF6149">
        <w:trPr>
          <w:cantSplit/>
        </w:trPr>
        <w:tc>
          <w:tcPr>
            <w:tcW w:w="2153" w:type="dxa"/>
          </w:tcPr>
          <w:p w14:paraId="7C9716EB" w14:textId="77777777" w:rsidR="00BA7A09" w:rsidRPr="0003648D" w:rsidRDefault="00BA7A09" w:rsidP="00FF6149">
            <w:pPr>
              <w:pStyle w:val="TableBody"/>
            </w:pPr>
            <w:r w:rsidRPr="0003648D">
              <w:t xml:space="preserve">RTPCRRAMT </w:t>
            </w:r>
            <w:r w:rsidRPr="0003648D">
              <w:rPr>
                <w:i/>
                <w:vertAlign w:val="subscript"/>
              </w:rPr>
              <w:t>q, m</w:t>
            </w:r>
          </w:p>
        </w:tc>
        <w:tc>
          <w:tcPr>
            <w:tcW w:w="810" w:type="dxa"/>
          </w:tcPr>
          <w:p w14:paraId="4B573845" w14:textId="77777777" w:rsidR="00BA7A09" w:rsidRPr="0003648D" w:rsidRDefault="00BA7A09" w:rsidP="00FF6149">
            <w:pPr>
              <w:pStyle w:val="TableBody"/>
            </w:pPr>
            <w:r w:rsidRPr="0003648D">
              <w:t>$</w:t>
            </w:r>
          </w:p>
        </w:tc>
        <w:tc>
          <w:tcPr>
            <w:tcW w:w="6498" w:type="dxa"/>
          </w:tcPr>
          <w:p w14:paraId="6C16957E" w14:textId="77777777" w:rsidR="00BA7A09" w:rsidRPr="0003648D" w:rsidRDefault="00BA7A09" w:rsidP="00FF6149">
            <w:pPr>
              <w:pStyle w:val="TableBody"/>
            </w:pPr>
            <w:r w:rsidRPr="0003648D">
              <w:rPr>
                <w:i/>
              </w:rPr>
              <w:t>Procured Capacity for Responsive Reserve Amount by QSE by market</w:t>
            </w:r>
            <w:r w:rsidRPr="0003648D">
              <w:t xml:space="preserve">—The payment to QSE </w:t>
            </w:r>
            <w:r w:rsidRPr="0003648D">
              <w:rPr>
                <w:i/>
              </w:rPr>
              <w:t>q</w:t>
            </w:r>
            <w:r w:rsidRPr="0003648D">
              <w:t xml:space="preserve"> for the Ancillary Service Offer cleared in the market </w:t>
            </w:r>
            <w:r w:rsidRPr="0003648D">
              <w:rPr>
                <w:i/>
              </w:rPr>
              <w:t>m</w:t>
            </w:r>
            <w:r w:rsidRPr="0003648D">
              <w:t xml:space="preserve"> to provide RRS, for the hour.</w:t>
            </w:r>
          </w:p>
        </w:tc>
      </w:tr>
      <w:tr w:rsidR="00BA7A09" w:rsidRPr="0003648D" w14:paraId="7A279C8C"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61E6D0CF" w14:textId="77777777" w:rsidR="00BA7A09" w:rsidRPr="0003648D" w:rsidRDefault="00BA7A09" w:rsidP="00FF6149">
            <w:pPr>
              <w:pStyle w:val="TableBody"/>
            </w:pPr>
            <w:r w:rsidRPr="0003648D">
              <w:t>MCPCRR</w:t>
            </w:r>
            <w:r w:rsidRPr="0003648D">
              <w:rPr>
                <w:i/>
              </w:rPr>
              <w:t xml:space="preserve"> </w:t>
            </w:r>
            <w:r w:rsidRPr="0003648D">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14:paraId="6EE589EF" w14:textId="77777777" w:rsidR="00BA7A09" w:rsidRPr="0003648D" w:rsidRDefault="00BA7A09" w:rsidP="00FF6149">
            <w:pPr>
              <w:pStyle w:val="TableBody"/>
            </w:pPr>
            <w:r w:rsidRPr="0003648D">
              <w:t>$/MW per hour</w:t>
            </w:r>
          </w:p>
        </w:tc>
        <w:tc>
          <w:tcPr>
            <w:tcW w:w="6498" w:type="dxa"/>
            <w:tcBorders>
              <w:top w:val="single" w:sz="4" w:space="0" w:color="auto"/>
              <w:left w:val="single" w:sz="4" w:space="0" w:color="auto"/>
              <w:bottom w:val="single" w:sz="4" w:space="0" w:color="auto"/>
              <w:right w:val="single" w:sz="4" w:space="0" w:color="auto"/>
            </w:tcBorders>
          </w:tcPr>
          <w:p w14:paraId="76E995E0" w14:textId="77777777" w:rsidR="00BA7A09" w:rsidRPr="0003648D" w:rsidRDefault="00BA7A09" w:rsidP="00FF6149">
            <w:pPr>
              <w:pStyle w:val="TableBody"/>
              <w:rPr>
                <w:i/>
              </w:rPr>
            </w:pPr>
            <w:r w:rsidRPr="0003648D">
              <w:rPr>
                <w:i/>
              </w:rPr>
              <w:t>Market Clearing Price for Capacity for Responsive Reserve by market—</w:t>
            </w:r>
            <w:r w:rsidRPr="0003648D">
              <w:t xml:space="preserve">The MCPC for RRS from the market </w:t>
            </w:r>
            <w:r w:rsidRPr="0003648D">
              <w:rPr>
                <w:i/>
              </w:rPr>
              <w:t>m</w:t>
            </w:r>
            <w:r w:rsidRPr="0003648D">
              <w:t>, for the hour.</w:t>
            </w:r>
          </w:p>
        </w:tc>
      </w:tr>
      <w:tr w:rsidR="00BA7A09" w:rsidRPr="0003648D" w14:paraId="24F20923"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5CAD8F88" w14:textId="77777777" w:rsidR="00BA7A09" w:rsidRPr="0003648D" w:rsidRDefault="00BA7A09" w:rsidP="00FF6149">
            <w:pPr>
              <w:pStyle w:val="TableBody"/>
            </w:pPr>
            <w:r w:rsidRPr="0003648D">
              <w:t xml:space="preserve">RTPCRR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14:paraId="09684B2C" w14:textId="77777777"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14:paraId="011886A5" w14:textId="77777777" w:rsidR="00BA7A09" w:rsidRPr="0003648D" w:rsidRDefault="00BA7A09" w:rsidP="00FF6149">
            <w:pPr>
              <w:pStyle w:val="TableBody"/>
              <w:rPr>
                <w:i/>
              </w:rPr>
            </w:pPr>
            <w:r w:rsidRPr="0003648D">
              <w:rPr>
                <w:i/>
              </w:rPr>
              <w:t>Procured Capacity for Responsive Reserve by QSE by market—</w:t>
            </w:r>
            <w:r w:rsidRPr="0003648D">
              <w:t xml:space="preserve">The portion of QSE </w:t>
            </w:r>
            <w:r w:rsidRPr="0003648D">
              <w:rPr>
                <w:i/>
              </w:rPr>
              <w:t>q</w:t>
            </w:r>
            <w:r w:rsidRPr="0003648D">
              <w:t xml:space="preserve"> Ancillary Service Offers cleared in the market </w:t>
            </w:r>
            <w:r w:rsidRPr="0003648D">
              <w:rPr>
                <w:i/>
              </w:rPr>
              <w:t>m</w:t>
            </w:r>
            <w:r w:rsidRPr="0003648D">
              <w:t xml:space="preserve"> to provide RRS, for the hour.</w:t>
            </w:r>
          </w:p>
        </w:tc>
      </w:tr>
      <w:tr w:rsidR="00BA7A09" w:rsidRPr="0003648D" w14:paraId="2BD4460B"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74554919" w14:textId="77777777" w:rsidR="00BA7A09" w:rsidRPr="0003648D" w:rsidRDefault="00BA7A09" w:rsidP="00FF6149">
            <w:pPr>
              <w:pStyle w:val="TableBody"/>
            </w:pPr>
            <w:r w:rsidRPr="0003648D">
              <w:t xml:space="preserve">PCRRR </w:t>
            </w:r>
            <w:r w:rsidRPr="0003648D">
              <w:rPr>
                <w:i/>
                <w:vertAlign w:val="subscript"/>
              </w:rPr>
              <w:t>q,r, m</w:t>
            </w:r>
          </w:p>
        </w:tc>
        <w:tc>
          <w:tcPr>
            <w:tcW w:w="810" w:type="dxa"/>
            <w:tcBorders>
              <w:top w:val="single" w:sz="4" w:space="0" w:color="auto"/>
              <w:left w:val="single" w:sz="4" w:space="0" w:color="auto"/>
              <w:bottom w:val="single" w:sz="4" w:space="0" w:color="auto"/>
              <w:right w:val="single" w:sz="4" w:space="0" w:color="auto"/>
            </w:tcBorders>
          </w:tcPr>
          <w:p w14:paraId="06E23112" w14:textId="77777777"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14:paraId="2E81277A" w14:textId="77777777" w:rsidR="00BA7A09" w:rsidRPr="0003648D" w:rsidRDefault="00BA7A09" w:rsidP="00FF6149">
            <w:pPr>
              <w:pStyle w:val="TableBody"/>
            </w:pPr>
            <w:r w:rsidRPr="0003648D">
              <w:rPr>
                <w:i/>
              </w:rPr>
              <w:t>Procured Capacity for Responsive Reserve from Resource per Resource per QSE by market</w:t>
            </w:r>
            <w:r w:rsidRPr="0003648D">
              <w:t xml:space="preserve">—The RRS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14:paraId="6FA2E030"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098FDBDB" w14:textId="77777777" w:rsidR="00BA7A09" w:rsidRPr="0003648D" w:rsidRDefault="00BA7A09" w:rsidP="00FF6149">
            <w:pPr>
              <w:pStyle w:val="TableBody"/>
              <w:rPr>
                <w:i/>
              </w:rPr>
            </w:pPr>
            <w:r w:rsidRPr="0003648D">
              <w:rPr>
                <w:i/>
              </w:rPr>
              <w:t>m</w:t>
            </w:r>
          </w:p>
        </w:tc>
        <w:tc>
          <w:tcPr>
            <w:tcW w:w="810" w:type="dxa"/>
            <w:tcBorders>
              <w:top w:val="single" w:sz="4" w:space="0" w:color="auto"/>
              <w:left w:val="single" w:sz="4" w:space="0" w:color="auto"/>
              <w:bottom w:val="single" w:sz="4" w:space="0" w:color="auto"/>
              <w:right w:val="single" w:sz="4" w:space="0" w:color="auto"/>
            </w:tcBorders>
          </w:tcPr>
          <w:p w14:paraId="6EF21B73"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59140223" w14:textId="77777777" w:rsidR="00BA7A09" w:rsidRPr="0003648D" w:rsidRDefault="00BA7A09" w:rsidP="00FF6149">
            <w:pPr>
              <w:pStyle w:val="TableBody"/>
            </w:pPr>
            <w:r w:rsidRPr="0003648D">
              <w:t>An Ancillary Service market (SASM or RSASM).</w:t>
            </w:r>
          </w:p>
        </w:tc>
      </w:tr>
      <w:tr w:rsidR="00BA7A09" w:rsidRPr="0003648D" w14:paraId="661273EF"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567F8BB8" w14:textId="77777777" w:rsidR="00BA7A09" w:rsidRPr="0003648D" w:rsidRDefault="00BA7A09" w:rsidP="00FF6149">
            <w:pPr>
              <w:pStyle w:val="TableBody"/>
              <w:rPr>
                <w:i/>
              </w:rPr>
            </w:pPr>
            <w:r w:rsidRPr="0003648D">
              <w:rPr>
                <w:i/>
              </w:rPr>
              <w:t>q</w:t>
            </w:r>
          </w:p>
        </w:tc>
        <w:tc>
          <w:tcPr>
            <w:tcW w:w="810" w:type="dxa"/>
            <w:tcBorders>
              <w:top w:val="single" w:sz="4" w:space="0" w:color="auto"/>
              <w:left w:val="single" w:sz="4" w:space="0" w:color="auto"/>
              <w:bottom w:val="single" w:sz="4" w:space="0" w:color="auto"/>
              <w:right w:val="single" w:sz="4" w:space="0" w:color="auto"/>
            </w:tcBorders>
          </w:tcPr>
          <w:p w14:paraId="761FFC77"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44254D47" w14:textId="77777777" w:rsidR="00BA7A09" w:rsidRPr="0003648D" w:rsidRDefault="00BA7A09" w:rsidP="00FF6149">
            <w:pPr>
              <w:pStyle w:val="TableBody"/>
            </w:pPr>
            <w:r w:rsidRPr="0003648D">
              <w:t>A QSE.</w:t>
            </w:r>
          </w:p>
        </w:tc>
      </w:tr>
      <w:tr w:rsidR="00BA7A09" w:rsidRPr="0003648D" w14:paraId="49C6ED8B"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6CF67B2D" w14:textId="77777777" w:rsidR="00BA7A09" w:rsidRPr="0003648D" w:rsidRDefault="00BA7A09" w:rsidP="00FF6149">
            <w:pPr>
              <w:pStyle w:val="TableBody"/>
              <w:rPr>
                <w:i/>
              </w:rPr>
            </w:pPr>
            <w:r w:rsidRPr="0003648D">
              <w:rPr>
                <w:i/>
              </w:rPr>
              <w:t>r</w:t>
            </w:r>
          </w:p>
        </w:tc>
        <w:tc>
          <w:tcPr>
            <w:tcW w:w="810" w:type="dxa"/>
            <w:tcBorders>
              <w:top w:val="single" w:sz="4" w:space="0" w:color="auto"/>
              <w:left w:val="single" w:sz="4" w:space="0" w:color="auto"/>
              <w:bottom w:val="single" w:sz="4" w:space="0" w:color="auto"/>
              <w:right w:val="single" w:sz="4" w:space="0" w:color="auto"/>
            </w:tcBorders>
          </w:tcPr>
          <w:p w14:paraId="46E06801"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2A02D58B" w14:textId="77777777" w:rsidR="00BA7A09" w:rsidRPr="0003648D" w:rsidRDefault="00BA7A09" w:rsidP="00FF6149">
            <w:pPr>
              <w:pStyle w:val="TableBody"/>
            </w:pPr>
            <w:r w:rsidRPr="0003648D">
              <w:t>A Generation Resource.</w:t>
            </w:r>
          </w:p>
        </w:tc>
      </w:tr>
    </w:tbl>
    <w:p w14:paraId="6F93C23D" w14:textId="77777777" w:rsidR="00BA7A09" w:rsidRPr="0003648D" w:rsidRDefault="00BA7A09" w:rsidP="00BA7A09"/>
    <w:p w14:paraId="128F88B6" w14:textId="77777777" w:rsidR="00BA7A09" w:rsidRPr="0003648D" w:rsidRDefault="00BA7A09" w:rsidP="00BA7A09">
      <w:pPr>
        <w:pStyle w:val="BodyTextNumbered"/>
        <w:ind w:left="1440"/>
      </w:pPr>
      <w:r w:rsidRPr="0003648D">
        <w:t>(d)</w:t>
      </w:r>
      <w:r w:rsidRPr="0003648D">
        <w:tab/>
        <w:t>For Non-Spinning Reserve (Non-Spin), if applicable:</w:t>
      </w:r>
    </w:p>
    <w:p w14:paraId="277C6CFC" w14:textId="77777777" w:rsidR="00BA7A09" w:rsidRPr="0003648D" w:rsidRDefault="00BA7A09" w:rsidP="00D55D02">
      <w:pPr>
        <w:pStyle w:val="FormulaBold"/>
      </w:pPr>
      <w:r w:rsidRPr="0003648D">
        <w:t xml:space="preserve">RTPCNSAMT </w:t>
      </w:r>
      <w:r w:rsidRPr="0003648D">
        <w:rPr>
          <w:i/>
          <w:vertAlign w:val="subscript"/>
        </w:rPr>
        <w:t>q, m</w:t>
      </w:r>
      <w:r w:rsidRPr="0003648D">
        <w:tab/>
        <w:t>=</w:t>
      </w:r>
      <w:r w:rsidRPr="0003648D">
        <w:tab/>
        <w:t xml:space="preserve">(-1) * MCPCNS </w:t>
      </w:r>
      <w:r w:rsidRPr="0003648D">
        <w:rPr>
          <w:i/>
          <w:vertAlign w:val="subscript"/>
        </w:rPr>
        <w:t>m</w:t>
      </w:r>
      <w:r w:rsidRPr="0003648D">
        <w:t xml:space="preserve"> * RTPCNS </w:t>
      </w:r>
      <w:r w:rsidRPr="0003648D">
        <w:rPr>
          <w:i/>
          <w:vertAlign w:val="subscript"/>
        </w:rPr>
        <w:t>q, m</w:t>
      </w:r>
    </w:p>
    <w:p w14:paraId="6B6DC23B" w14:textId="77777777" w:rsidR="00BA7A09" w:rsidRPr="0003648D" w:rsidRDefault="00BA7A09" w:rsidP="00BA7A09">
      <w:pPr>
        <w:pStyle w:val="BodyText"/>
        <w:rPr>
          <w:lang w:val="pt-BR"/>
        </w:rPr>
      </w:pPr>
      <w:r w:rsidRPr="0003648D">
        <w:rPr>
          <w:lang w:val="pt-BR"/>
        </w:rPr>
        <w:t>Where:</w:t>
      </w:r>
    </w:p>
    <w:p w14:paraId="6CC14499" w14:textId="77777777" w:rsidR="00BA7A09" w:rsidRPr="0003648D" w:rsidRDefault="00BA7A09" w:rsidP="00CD64E1">
      <w:pPr>
        <w:pStyle w:val="Formula"/>
        <w:ind w:left="2880" w:hanging="2160"/>
        <w:rPr>
          <w:lang w:val="pt-BR"/>
        </w:rPr>
      </w:pPr>
      <w:r w:rsidRPr="0003648D">
        <w:rPr>
          <w:lang w:val="pt-BR"/>
        </w:rPr>
        <w:t xml:space="preserve">RTPCNS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r w:rsidRPr="0003648D">
        <w:rPr>
          <w:position w:val="-18"/>
        </w:rPr>
        <w:object w:dxaOrig="225" w:dyaOrig="420" w14:anchorId="31674679">
          <v:shape id="_x0000_i1031" type="#_x0000_t75" style="width:11.25pt;height:21.3pt" o:ole="">
            <v:imagedata r:id="rId24" o:title=""/>
          </v:shape>
          <o:OLEObject Type="Embed" ProgID="Equation.3" ShapeID="_x0000_i1031" DrawAspect="Content" ObjectID="_1590320882" r:id="rId28"/>
        </w:object>
      </w:r>
      <w:r w:rsidRPr="0003648D">
        <w:rPr>
          <w:lang w:val="pt-BR"/>
        </w:rPr>
        <w:t>PCNSR</w:t>
      </w:r>
      <w:r w:rsidRPr="0003648D">
        <w:rPr>
          <w:i/>
          <w:lang w:val="pt-BR"/>
        </w:rPr>
        <w:t xml:space="preserve"> </w:t>
      </w:r>
      <w:r w:rsidRPr="0003648D">
        <w:rPr>
          <w:i/>
          <w:vertAlign w:val="subscript"/>
          <w:lang w:val="pt-BR"/>
        </w:rPr>
        <w:t xml:space="preserve"> q, r, m</w:t>
      </w:r>
    </w:p>
    <w:p w14:paraId="4D718277" w14:textId="77777777" w:rsidR="00BA7A09" w:rsidRPr="0003648D" w:rsidRDefault="00BA7A09" w:rsidP="00BA7A09">
      <w:r w:rsidRPr="0003648D">
        <w:t>The above variables are defined as follows:</w:t>
      </w:r>
    </w:p>
    <w:tbl>
      <w:tblPr>
        <w:tblW w:w="94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14:paraId="387DEAC2" w14:textId="77777777" w:rsidTr="00FF6149">
        <w:trPr>
          <w:cantSplit/>
          <w:tblHeader/>
        </w:trPr>
        <w:tc>
          <w:tcPr>
            <w:tcW w:w="2153" w:type="dxa"/>
          </w:tcPr>
          <w:p w14:paraId="16A6E3D4" w14:textId="77777777" w:rsidR="00BA7A09" w:rsidRPr="0003648D" w:rsidRDefault="00BA7A09" w:rsidP="00FF6149">
            <w:pPr>
              <w:pStyle w:val="TableHead"/>
            </w:pPr>
            <w:r w:rsidRPr="0003648D">
              <w:t>Variable</w:t>
            </w:r>
          </w:p>
        </w:tc>
        <w:tc>
          <w:tcPr>
            <w:tcW w:w="810" w:type="dxa"/>
          </w:tcPr>
          <w:p w14:paraId="1B7EF244" w14:textId="77777777" w:rsidR="00BA7A09" w:rsidRPr="0003648D" w:rsidRDefault="00BA7A09" w:rsidP="00FF6149">
            <w:pPr>
              <w:pStyle w:val="TableHead"/>
            </w:pPr>
            <w:r w:rsidRPr="0003648D">
              <w:t>Unit</w:t>
            </w:r>
          </w:p>
        </w:tc>
        <w:tc>
          <w:tcPr>
            <w:tcW w:w="6498" w:type="dxa"/>
          </w:tcPr>
          <w:p w14:paraId="7020E1A8" w14:textId="77777777" w:rsidR="00BA7A09" w:rsidRPr="0003648D" w:rsidRDefault="00BA7A09" w:rsidP="00FF6149">
            <w:pPr>
              <w:pStyle w:val="TableHead"/>
            </w:pPr>
            <w:r w:rsidRPr="0003648D">
              <w:t>Description</w:t>
            </w:r>
          </w:p>
        </w:tc>
      </w:tr>
      <w:tr w:rsidR="00BA7A09" w:rsidRPr="0003648D" w14:paraId="22DD31AC" w14:textId="77777777" w:rsidTr="00FF6149">
        <w:trPr>
          <w:cantSplit/>
        </w:trPr>
        <w:tc>
          <w:tcPr>
            <w:tcW w:w="2153" w:type="dxa"/>
          </w:tcPr>
          <w:p w14:paraId="51A3F0B6" w14:textId="77777777" w:rsidR="00BA7A09" w:rsidRPr="0003648D" w:rsidRDefault="00BA7A09" w:rsidP="00FF6149">
            <w:pPr>
              <w:pStyle w:val="TableBody"/>
            </w:pPr>
            <w:r w:rsidRPr="0003648D">
              <w:t xml:space="preserve">RTPCNSAMT </w:t>
            </w:r>
            <w:r w:rsidRPr="0003648D">
              <w:rPr>
                <w:i/>
                <w:vertAlign w:val="subscript"/>
              </w:rPr>
              <w:t>q, m</w:t>
            </w:r>
          </w:p>
        </w:tc>
        <w:tc>
          <w:tcPr>
            <w:tcW w:w="810" w:type="dxa"/>
          </w:tcPr>
          <w:p w14:paraId="195666F6" w14:textId="77777777" w:rsidR="00BA7A09" w:rsidRPr="0003648D" w:rsidRDefault="00BA7A09" w:rsidP="00FF6149">
            <w:pPr>
              <w:pStyle w:val="TableBody"/>
            </w:pPr>
            <w:r w:rsidRPr="0003648D">
              <w:t>$</w:t>
            </w:r>
          </w:p>
        </w:tc>
        <w:tc>
          <w:tcPr>
            <w:tcW w:w="6498" w:type="dxa"/>
          </w:tcPr>
          <w:p w14:paraId="22B8B3FA" w14:textId="77777777" w:rsidR="00BA7A09" w:rsidRPr="0003648D" w:rsidRDefault="00BA7A09" w:rsidP="00FF6149">
            <w:pPr>
              <w:pStyle w:val="TableBody"/>
            </w:pPr>
            <w:r w:rsidRPr="0003648D">
              <w:rPr>
                <w:i/>
              </w:rPr>
              <w:t>Procured Capacity for Non-Spin Amount by QSE by market</w:t>
            </w:r>
            <w:r w:rsidRPr="0003648D">
              <w:t xml:space="preserve">—The payment to QSE </w:t>
            </w:r>
            <w:r w:rsidRPr="0003648D">
              <w:rPr>
                <w:i/>
              </w:rPr>
              <w:t>q</w:t>
            </w:r>
            <w:r w:rsidRPr="0003648D">
              <w:t xml:space="preserve"> for Ancillary Service Offer cleared in the market </w:t>
            </w:r>
            <w:r w:rsidRPr="0003648D">
              <w:rPr>
                <w:i/>
              </w:rPr>
              <w:t>m</w:t>
            </w:r>
            <w:r w:rsidRPr="0003648D">
              <w:t xml:space="preserve"> to provide Non-Spin, for the hour.</w:t>
            </w:r>
          </w:p>
        </w:tc>
      </w:tr>
      <w:tr w:rsidR="00BA7A09" w:rsidRPr="0003648D" w14:paraId="266356AB"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1AC761A3" w14:textId="77777777" w:rsidR="00BA7A09" w:rsidRPr="0003648D" w:rsidRDefault="00BA7A09" w:rsidP="00FF6149">
            <w:pPr>
              <w:pStyle w:val="TableBody"/>
            </w:pPr>
            <w:r w:rsidRPr="0003648D">
              <w:t xml:space="preserve">MCPCNS </w:t>
            </w:r>
            <w:r w:rsidRPr="0003648D">
              <w:rPr>
                <w:i/>
                <w:vertAlign w:val="subscript"/>
              </w:rPr>
              <w:t>m</w:t>
            </w:r>
          </w:p>
        </w:tc>
        <w:tc>
          <w:tcPr>
            <w:tcW w:w="810" w:type="dxa"/>
            <w:tcBorders>
              <w:top w:val="single" w:sz="4" w:space="0" w:color="auto"/>
              <w:left w:val="single" w:sz="4" w:space="0" w:color="auto"/>
              <w:bottom w:val="single" w:sz="4" w:space="0" w:color="auto"/>
              <w:right w:val="single" w:sz="4" w:space="0" w:color="auto"/>
            </w:tcBorders>
          </w:tcPr>
          <w:p w14:paraId="6DF96EFF" w14:textId="77777777" w:rsidR="00BA7A09" w:rsidRPr="0003648D" w:rsidRDefault="00BA7A09" w:rsidP="00FF6149">
            <w:pPr>
              <w:pStyle w:val="TableBody"/>
            </w:pPr>
            <w:r w:rsidRPr="0003648D">
              <w:t>$/MW per hour</w:t>
            </w:r>
          </w:p>
        </w:tc>
        <w:tc>
          <w:tcPr>
            <w:tcW w:w="6498" w:type="dxa"/>
            <w:tcBorders>
              <w:top w:val="single" w:sz="4" w:space="0" w:color="auto"/>
              <w:left w:val="single" w:sz="4" w:space="0" w:color="auto"/>
              <w:bottom w:val="single" w:sz="4" w:space="0" w:color="auto"/>
              <w:right w:val="single" w:sz="4" w:space="0" w:color="auto"/>
            </w:tcBorders>
          </w:tcPr>
          <w:p w14:paraId="1524231A" w14:textId="77777777" w:rsidR="00BA7A09" w:rsidRPr="0003648D" w:rsidRDefault="00BA7A09" w:rsidP="00FF6149">
            <w:pPr>
              <w:pStyle w:val="TableBody"/>
              <w:rPr>
                <w:i/>
              </w:rPr>
            </w:pPr>
            <w:r w:rsidRPr="0003648D">
              <w:rPr>
                <w:i/>
              </w:rPr>
              <w:t xml:space="preserve"> Market Clearing Price for Capacity for Non-Spin by market—</w:t>
            </w:r>
            <w:r w:rsidRPr="0003648D">
              <w:t xml:space="preserve">The MCPC for Non-Spin from the market </w:t>
            </w:r>
            <w:r w:rsidRPr="0003648D">
              <w:rPr>
                <w:i/>
              </w:rPr>
              <w:t>m</w:t>
            </w:r>
            <w:r w:rsidRPr="0003648D">
              <w:t>, for the hour.</w:t>
            </w:r>
          </w:p>
        </w:tc>
      </w:tr>
      <w:tr w:rsidR="00BA7A09" w:rsidRPr="0003648D" w14:paraId="549C3994"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4C0096C4" w14:textId="77777777" w:rsidR="00BA7A09" w:rsidRPr="0003648D" w:rsidRDefault="00BA7A09" w:rsidP="00FF6149">
            <w:pPr>
              <w:pStyle w:val="TableBody"/>
            </w:pPr>
            <w:r w:rsidRPr="0003648D">
              <w:t xml:space="preserve">RTPCNS </w:t>
            </w:r>
            <w:r w:rsidRPr="0003648D">
              <w:rPr>
                <w:i/>
                <w:vertAlign w:val="subscript"/>
              </w:rPr>
              <w:t>q, m</w:t>
            </w:r>
          </w:p>
        </w:tc>
        <w:tc>
          <w:tcPr>
            <w:tcW w:w="810" w:type="dxa"/>
            <w:tcBorders>
              <w:top w:val="single" w:sz="4" w:space="0" w:color="auto"/>
              <w:left w:val="single" w:sz="4" w:space="0" w:color="auto"/>
              <w:bottom w:val="single" w:sz="4" w:space="0" w:color="auto"/>
              <w:right w:val="single" w:sz="4" w:space="0" w:color="auto"/>
            </w:tcBorders>
          </w:tcPr>
          <w:p w14:paraId="4DA4C354" w14:textId="77777777"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14:paraId="44E65D75" w14:textId="77777777" w:rsidR="00BA7A09" w:rsidRPr="0003648D" w:rsidRDefault="00BA7A09" w:rsidP="00FF6149">
            <w:pPr>
              <w:pStyle w:val="TableBody"/>
              <w:rPr>
                <w:i/>
              </w:rPr>
            </w:pPr>
            <w:r w:rsidRPr="0003648D">
              <w:rPr>
                <w:i/>
              </w:rPr>
              <w:t>Procured Capacity for Non-Spin by QSE by market—</w:t>
            </w:r>
            <w:r w:rsidRPr="0003648D">
              <w:t xml:space="preserve">The portion of QSE </w:t>
            </w:r>
            <w:r w:rsidRPr="0003648D">
              <w:rPr>
                <w:i/>
              </w:rPr>
              <w:t>q</w:t>
            </w:r>
            <w:r w:rsidRPr="0003648D">
              <w:t xml:space="preserve">’s Ancillary Service Offer cleared in the market </w:t>
            </w:r>
            <w:r w:rsidRPr="0003648D">
              <w:rPr>
                <w:i/>
              </w:rPr>
              <w:t>m</w:t>
            </w:r>
            <w:r w:rsidRPr="0003648D">
              <w:t xml:space="preserve"> to provide Non-Spin, for the hour.</w:t>
            </w:r>
          </w:p>
        </w:tc>
      </w:tr>
      <w:tr w:rsidR="00BA7A09" w:rsidRPr="0003648D" w14:paraId="4BA3F1CD"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0859C813" w14:textId="77777777" w:rsidR="00BA7A09" w:rsidRPr="0003648D" w:rsidRDefault="00BA7A09" w:rsidP="00FF6149">
            <w:pPr>
              <w:pStyle w:val="TableBody"/>
            </w:pPr>
            <w:r w:rsidRPr="0003648D">
              <w:t xml:space="preserve">PCNSR </w:t>
            </w:r>
            <w:r w:rsidRPr="0003648D">
              <w:rPr>
                <w:i/>
                <w:vertAlign w:val="subscript"/>
              </w:rPr>
              <w:t>q,r, m</w:t>
            </w:r>
          </w:p>
        </w:tc>
        <w:tc>
          <w:tcPr>
            <w:tcW w:w="810" w:type="dxa"/>
            <w:tcBorders>
              <w:top w:val="single" w:sz="4" w:space="0" w:color="auto"/>
              <w:left w:val="single" w:sz="4" w:space="0" w:color="auto"/>
              <w:bottom w:val="single" w:sz="4" w:space="0" w:color="auto"/>
              <w:right w:val="single" w:sz="4" w:space="0" w:color="auto"/>
            </w:tcBorders>
          </w:tcPr>
          <w:p w14:paraId="775D2431" w14:textId="77777777" w:rsidR="00BA7A09" w:rsidRPr="0003648D" w:rsidRDefault="00BA7A09" w:rsidP="00FF6149">
            <w:pPr>
              <w:pStyle w:val="TableBody"/>
            </w:pPr>
            <w:r w:rsidRPr="0003648D">
              <w:t>MW</w:t>
            </w:r>
          </w:p>
        </w:tc>
        <w:tc>
          <w:tcPr>
            <w:tcW w:w="6498" w:type="dxa"/>
            <w:tcBorders>
              <w:top w:val="single" w:sz="4" w:space="0" w:color="auto"/>
              <w:left w:val="single" w:sz="4" w:space="0" w:color="auto"/>
              <w:bottom w:val="single" w:sz="4" w:space="0" w:color="auto"/>
              <w:right w:val="single" w:sz="4" w:space="0" w:color="auto"/>
            </w:tcBorders>
          </w:tcPr>
          <w:p w14:paraId="4B425AD8" w14:textId="77777777" w:rsidR="00BA7A09" w:rsidRPr="0003648D" w:rsidRDefault="00BA7A09" w:rsidP="00FF6149">
            <w:pPr>
              <w:pStyle w:val="TableBody"/>
            </w:pPr>
            <w:r w:rsidRPr="0003648D">
              <w:rPr>
                <w:i/>
              </w:rPr>
              <w:t>Procured Capacity for Non-Spin from Resource per Resource per QSE by market</w:t>
            </w:r>
            <w:r w:rsidRPr="0003648D">
              <w:t xml:space="preserve">—The Non-Spin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14:paraId="44A362F7"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6B801D70" w14:textId="77777777" w:rsidR="00BA7A09" w:rsidRPr="0003648D" w:rsidRDefault="00BA7A09" w:rsidP="00FF6149">
            <w:pPr>
              <w:pStyle w:val="TableBody"/>
              <w:rPr>
                <w:i/>
              </w:rPr>
            </w:pPr>
            <w:r w:rsidRPr="0003648D">
              <w:rPr>
                <w:i/>
              </w:rPr>
              <w:t>m</w:t>
            </w:r>
          </w:p>
        </w:tc>
        <w:tc>
          <w:tcPr>
            <w:tcW w:w="810" w:type="dxa"/>
            <w:tcBorders>
              <w:top w:val="single" w:sz="4" w:space="0" w:color="auto"/>
              <w:left w:val="single" w:sz="4" w:space="0" w:color="auto"/>
              <w:bottom w:val="single" w:sz="4" w:space="0" w:color="auto"/>
              <w:right w:val="single" w:sz="4" w:space="0" w:color="auto"/>
            </w:tcBorders>
          </w:tcPr>
          <w:p w14:paraId="2CF634F8"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7C5ADB7E" w14:textId="77777777" w:rsidR="00BA7A09" w:rsidRPr="0003648D" w:rsidRDefault="00BA7A09" w:rsidP="00FF6149">
            <w:pPr>
              <w:pStyle w:val="TableBody"/>
            </w:pPr>
            <w:r w:rsidRPr="0003648D">
              <w:t>An Ancillary Service market (SASM or RSASM).</w:t>
            </w:r>
          </w:p>
        </w:tc>
      </w:tr>
      <w:tr w:rsidR="00BA7A09" w:rsidRPr="0003648D" w14:paraId="20FACECD"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4B1870AD" w14:textId="77777777" w:rsidR="00BA7A09" w:rsidRPr="0003648D" w:rsidRDefault="00BA7A09" w:rsidP="00FF6149">
            <w:pPr>
              <w:pStyle w:val="TableBody"/>
              <w:rPr>
                <w:i/>
              </w:rPr>
            </w:pPr>
            <w:r w:rsidRPr="0003648D">
              <w:rPr>
                <w:i/>
              </w:rPr>
              <w:t>q</w:t>
            </w:r>
          </w:p>
        </w:tc>
        <w:tc>
          <w:tcPr>
            <w:tcW w:w="810" w:type="dxa"/>
            <w:tcBorders>
              <w:top w:val="single" w:sz="4" w:space="0" w:color="auto"/>
              <w:left w:val="single" w:sz="4" w:space="0" w:color="auto"/>
              <w:bottom w:val="single" w:sz="4" w:space="0" w:color="auto"/>
              <w:right w:val="single" w:sz="4" w:space="0" w:color="auto"/>
            </w:tcBorders>
          </w:tcPr>
          <w:p w14:paraId="03A7799D"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4AF12A91" w14:textId="77777777" w:rsidR="00BA7A09" w:rsidRPr="0003648D" w:rsidRDefault="00BA7A09" w:rsidP="00FF6149">
            <w:pPr>
              <w:pStyle w:val="TableBody"/>
            </w:pPr>
            <w:r w:rsidRPr="0003648D">
              <w:t>A QSE.</w:t>
            </w:r>
          </w:p>
        </w:tc>
      </w:tr>
      <w:tr w:rsidR="00BA7A09" w:rsidRPr="0003648D" w14:paraId="4135E575" w14:textId="77777777" w:rsidTr="00FF6149">
        <w:trPr>
          <w:cantSplit/>
        </w:trPr>
        <w:tc>
          <w:tcPr>
            <w:tcW w:w="2153" w:type="dxa"/>
            <w:tcBorders>
              <w:top w:val="single" w:sz="4" w:space="0" w:color="auto"/>
              <w:left w:val="single" w:sz="4" w:space="0" w:color="auto"/>
              <w:bottom w:val="single" w:sz="4" w:space="0" w:color="auto"/>
              <w:right w:val="single" w:sz="4" w:space="0" w:color="auto"/>
            </w:tcBorders>
          </w:tcPr>
          <w:p w14:paraId="50DC44F2" w14:textId="77777777" w:rsidR="00BA7A09" w:rsidRPr="0003648D" w:rsidRDefault="00BA7A09" w:rsidP="00FF6149">
            <w:pPr>
              <w:pStyle w:val="TableBody"/>
              <w:rPr>
                <w:i/>
              </w:rPr>
            </w:pPr>
            <w:r w:rsidRPr="0003648D">
              <w:rPr>
                <w:i/>
              </w:rPr>
              <w:t>r</w:t>
            </w:r>
          </w:p>
        </w:tc>
        <w:tc>
          <w:tcPr>
            <w:tcW w:w="810" w:type="dxa"/>
            <w:tcBorders>
              <w:top w:val="single" w:sz="4" w:space="0" w:color="auto"/>
              <w:left w:val="single" w:sz="4" w:space="0" w:color="auto"/>
              <w:bottom w:val="single" w:sz="4" w:space="0" w:color="auto"/>
              <w:right w:val="single" w:sz="4" w:space="0" w:color="auto"/>
            </w:tcBorders>
          </w:tcPr>
          <w:p w14:paraId="2D4DD3C7" w14:textId="77777777" w:rsidR="00BA7A09" w:rsidRPr="0003648D" w:rsidRDefault="00BA7A09" w:rsidP="00FF6149">
            <w:pPr>
              <w:pStyle w:val="TableBody"/>
            </w:pPr>
            <w:r w:rsidRPr="0003648D">
              <w:t>none</w:t>
            </w:r>
          </w:p>
        </w:tc>
        <w:tc>
          <w:tcPr>
            <w:tcW w:w="6498" w:type="dxa"/>
            <w:tcBorders>
              <w:top w:val="single" w:sz="4" w:space="0" w:color="auto"/>
              <w:left w:val="single" w:sz="4" w:space="0" w:color="auto"/>
              <w:bottom w:val="single" w:sz="4" w:space="0" w:color="auto"/>
              <w:right w:val="single" w:sz="4" w:space="0" w:color="auto"/>
            </w:tcBorders>
          </w:tcPr>
          <w:p w14:paraId="1DC2474C" w14:textId="77777777" w:rsidR="00BA7A09" w:rsidRPr="0003648D" w:rsidRDefault="00BA7A09" w:rsidP="00FF6149">
            <w:pPr>
              <w:pStyle w:val="TableBody"/>
            </w:pPr>
            <w:r w:rsidRPr="0003648D">
              <w:t>A Generation Resource.</w:t>
            </w:r>
          </w:p>
        </w:tc>
      </w:tr>
    </w:tbl>
    <w:p w14:paraId="4BB091D8" w14:textId="77777777" w:rsidR="00BA7A09" w:rsidRPr="0003648D" w:rsidRDefault="00BA7A09" w:rsidP="00BA7A09">
      <w:pPr>
        <w:rPr>
          <w:ins w:id="2374" w:author="STEC" w:date="2017-11-22T10:31:00Z"/>
          <w:rFonts w:ascii="Arial" w:hAnsi="Arial" w:cs="Arial"/>
          <w:b/>
          <w:i/>
          <w:color w:val="FF0000"/>
          <w:sz w:val="22"/>
          <w:szCs w:val="22"/>
        </w:rPr>
      </w:pPr>
    </w:p>
    <w:p w14:paraId="4FD7EB3A" w14:textId="77777777" w:rsidR="00BA7A09" w:rsidRPr="0003648D" w:rsidRDefault="00BA7A09" w:rsidP="00BA7A09">
      <w:pPr>
        <w:pStyle w:val="BodyTextNumbered"/>
        <w:ind w:left="1440"/>
        <w:rPr>
          <w:ins w:id="2375" w:author="STEC" w:date="2017-11-22T10:31:00Z"/>
        </w:rPr>
      </w:pPr>
      <w:ins w:id="2376" w:author="STEC" w:date="2017-11-22T10:31:00Z">
        <w:r w:rsidRPr="0003648D">
          <w:lastRenderedPageBreak/>
          <w:t>(</w:t>
        </w:r>
      </w:ins>
      <w:ins w:id="2377" w:author="STEC" w:date="2017-11-22T10:32:00Z">
        <w:r w:rsidRPr="0003648D">
          <w:t>e</w:t>
        </w:r>
      </w:ins>
      <w:ins w:id="2378" w:author="STEC" w:date="2017-11-22T10:31:00Z">
        <w:r w:rsidRPr="0003648D">
          <w:t>)</w:t>
        </w:r>
        <w:r w:rsidRPr="0003648D">
          <w:tab/>
          <w:t xml:space="preserve">For </w:t>
        </w:r>
        <w:del w:id="2379" w:author="STEC 042618" w:date="2018-03-28T15:52:00Z">
          <w:r w:rsidRPr="0003648D" w:rsidDel="00871572">
            <w:delText xml:space="preserve">Primary </w:delText>
          </w:r>
        </w:del>
        <w:r w:rsidRPr="0003648D">
          <w:t>Frequency Response Service (</w:t>
        </w:r>
      </w:ins>
      <w:ins w:id="2380" w:author="STEC" w:date="2017-11-22T10:32:00Z">
        <w:del w:id="2381" w:author="STEC 042618" w:date="2018-03-28T15:52:00Z">
          <w:r w:rsidRPr="0003648D" w:rsidDel="00871572">
            <w:delText>P</w:delText>
          </w:r>
        </w:del>
        <w:r w:rsidRPr="0003648D">
          <w:t>F</w:t>
        </w:r>
      </w:ins>
      <w:ins w:id="2382" w:author="STEC" w:date="2017-11-22T10:31:00Z">
        <w:r w:rsidRPr="0003648D">
          <w:t>RS), if applicable:</w:t>
        </w:r>
      </w:ins>
    </w:p>
    <w:p w14:paraId="2967EF28" w14:textId="77777777" w:rsidR="00BA7A09" w:rsidRPr="0003648D" w:rsidRDefault="00BA7A09" w:rsidP="00D55D02">
      <w:pPr>
        <w:pStyle w:val="FormulaBold"/>
        <w:rPr>
          <w:ins w:id="2383" w:author="STEC" w:date="2017-11-22T10:31:00Z"/>
        </w:rPr>
      </w:pPr>
      <w:ins w:id="2384" w:author="STEC" w:date="2017-11-22T10:31:00Z">
        <w:r w:rsidRPr="0003648D">
          <w:t>RTPC</w:t>
        </w:r>
      </w:ins>
      <w:ins w:id="2385" w:author="STEC" w:date="2017-11-22T10:32:00Z">
        <w:del w:id="2386" w:author="STEC 042618" w:date="2018-03-28T15:52:00Z">
          <w:r w:rsidRPr="0003648D" w:rsidDel="00871572">
            <w:delText>P</w:delText>
          </w:r>
        </w:del>
        <w:r w:rsidRPr="0003648D">
          <w:t>F</w:t>
        </w:r>
      </w:ins>
      <w:ins w:id="2387" w:author="STEC" w:date="2017-11-22T10:31:00Z">
        <w:r w:rsidRPr="0003648D">
          <w:t>R</w:t>
        </w:r>
      </w:ins>
      <w:ins w:id="2388" w:author="STEC" w:date="2017-11-22T10:32:00Z">
        <w:del w:id="2389" w:author="ERCOT 06XX18" w:date="2018-06-06T13:28:00Z">
          <w:r w:rsidRPr="0003648D" w:rsidDel="003F43D5">
            <w:delText>S</w:delText>
          </w:r>
        </w:del>
      </w:ins>
      <w:ins w:id="2390" w:author="STEC" w:date="2017-11-22T10:31:00Z">
        <w:r w:rsidRPr="0003648D">
          <w:t xml:space="preserve">AMT </w:t>
        </w:r>
        <w:r w:rsidRPr="0003648D">
          <w:rPr>
            <w:i/>
            <w:vertAlign w:val="subscript"/>
          </w:rPr>
          <w:t>q, m</w:t>
        </w:r>
        <w:r w:rsidRPr="0003648D">
          <w:tab/>
          <w:t>=</w:t>
        </w:r>
        <w:r w:rsidRPr="0003648D">
          <w:tab/>
          <w:t>(-1) * MCPC</w:t>
        </w:r>
      </w:ins>
      <w:ins w:id="2391" w:author="STEC" w:date="2017-11-22T10:32:00Z">
        <w:del w:id="2392" w:author="STEC 042618" w:date="2018-03-28T15:52:00Z">
          <w:r w:rsidRPr="0003648D" w:rsidDel="0087242C">
            <w:delText>P</w:delText>
          </w:r>
        </w:del>
        <w:r w:rsidRPr="0003648D">
          <w:t>FR</w:t>
        </w:r>
        <w:del w:id="2393" w:author="ERCOT 06XX18" w:date="2018-06-06T10:54:00Z">
          <w:r w:rsidRPr="0003648D" w:rsidDel="001A04B9">
            <w:delText>S</w:delText>
          </w:r>
        </w:del>
      </w:ins>
      <w:ins w:id="2394" w:author="STEC" w:date="2017-11-22T10:31:00Z">
        <w:r w:rsidRPr="0003648D">
          <w:t xml:space="preserve"> </w:t>
        </w:r>
        <w:r w:rsidRPr="0003648D">
          <w:rPr>
            <w:i/>
            <w:vertAlign w:val="subscript"/>
          </w:rPr>
          <w:t>m</w:t>
        </w:r>
        <w:r w:rsidRPr="0003648D">
          <w:t xml:space="preserve"> * RTPC</w:t>
        </w:r>
      </w:ins>
      <w:ins w:id="2395" w:author="STEC" w:date="2017-11-22T10:32:00Z">
        <w:del w:id="2396" w:author="STEC 042618" w:date="2018-03-28T15:53:00Z">
          <w:r w:rsidRPr="0003648D" w:rsidDel="0087242C">
            <w:delText>P</w:delText>
          </w:r>
        </w:del>
        <w:r w:rsidRPr="0003648D">
          <w:t>FR</w:t>
        </w:r>
        <w:del w:id="2397" w:author="ERCOT 06XX18" w:date="2018-06-06T13:28:00Z">
          <w:r w:rsidRPr="0003648D" w:rsidDel="003F43D5">
            <w:delText>S</w:delText>
          </w:r>
        </w:del>
      </w:ins>
      <w:ins w:id="2398" w:author="STEC" w:date="2017-11-22T10:31:00Z">
        <w:r w:rsidRPr="0003648D">
          <w:t xml:space="preserve"> </w:t>
        </w:r>
        <w:r w:rsidRPr="0003648D">
          <w:rPr>
            <w:i/>
            <w:vertAlign w:val="subscript"/>
          </w:rPr>
          <w:t>q, m</w:t>
        </w:r>
      </w:ins>
    </w:p>
    <w:p w14:paraId="134E9844" w14:textId="77777777" w:rsidR="00BA7A09" w:rsidRPr="0003648D" w:rsidRDefault="00BA7A09" w:rsidP="00BA7A09">
      <w:pPr>
        <w:pStyle w:val="BodyText"/>
        <w:rPr>
          <w:ins w:id="2399" w:author="STEC" w:date="2017-11-22T10:31:00Z"/>
          <w:lang w:val="pt-BR"/>
        </w:rPr>
      </w:pPr>
      <w:ins w:id="2400" w:author="STEC" w:date="2017-11-22T10:31:00Z">
        <w:r w:rsidRPr="0003648D">
          <w:rPr>
            <w:lang w:val="pt-BR"/>
          </w:rPr>
          <w:t>Where:</w:t>
        </w:r>
      </w:ins>
    </w:p>
    <w:p w14:paraId="49342E29" w14:textId="77777777" w:rsidR="00BA7A09" w:rsidRPr="0003648D" w:rsidRDefault="00BA7A09" w:rsidP="00CD64E1">
      <w:pPr>
        <w:pStyle w:val="Formula"/>
        <w:ind w:left="2880" w:hanging="2160"/>
        <w:rPr>
          <w:ins w:id="2401" w:author="STEC" w:date="2017-11-22T10:31:00Z"/>
          <w:lang w:val="pt-BR"/>
        </w:rPr>
      </w:pPr>
      <w:ins w:id="2402" w:author="STEC" w:date="2017-11-22T10:31:00Z">
        <w:r w:rsidRPr="0003648D">
          <w:rPr>
            <w:lang w:val="pt-BR"/>
          </w:rPr>
          <w:t>RTPC</w:t>
        </w:r>
      </w:ins>
      <w:ins w:id="2403" w:author="STEC" w:date="2017-11-22T10:32:00Z">
        <w:del w:id="2404" w:author="STEC 042618" w:date="2018-03-28T15:55:00Z">
          <w:r w:rsidRPr="0003648D" w:rsidDel="0087242C">
            <w:rPr>
              <w:lang w:val="pt-BR"/>
            </w:rPr>
            <w:delText>P</w:delText>
          </w:r>
        </w:del>
        <w:r w:rsidRPr="0003648D">
          <w:rPr>
            <w:lang w:val="pt-BR"/>
          </w:rPr>
          <w:t>FR</w:t>
        </w:r>
        <w:del w:id="2405" w:author="ERCOT 06XX18" w:date="2018-06-06T13:28:00Z">
          <w:r w:rsidRPr="0003648D" w:rsidDel="003F43D5">
            <w:rPr>
              <w:lang w:val="pt-BR"/>
            </w:rPr>
            <w:delText>S</w:delText>
          </w:r>
        </w:del>
      </w:ins>
      <w:ins w:id="2406" w:author="STEC" w:date="2017-11-22T10:31:00Z">
        <w:r w:rsidRPr="0003648D">
          <w:rPr>
            <w:lang w:val="pt-BR"/>
          </w:rPr>
          <w:t xml:space="preserve"> </w:t>
        </w:r>
        <w:r w:rsidRPr="0003648D">
          <w:rPr>
            <w:i/>
            <w:vertAlign w:val="subscript"/>
            <w:lang w:val="pt-BR"/>
          </w:rPr>
          <w:t>q,</w:t>
        </w:r>
        <w:r w:rsidRPr="0003648D">
          <w:rPr>
            <w:vertAlign w:val="subscript"/>
            <w:lang w:val="pt-BR"/>
          </w:rPr>
          <w:t xml:space="preserve"> </w:t>
        </w:r>
        <w:r w:rsidRPr="0003648D">
          <w:rPr>
            <w:i/>
            <w:vertAlign w:val="subscript"/>
            <w:lang w:val="pt-BR"/>
          </w:rPr>
          <w:t>m</w:t>
        </w:r>
        <w:r w:rsidRPr="0003648D">
          <w:rPr>
            <w:lang w:val="pt-BR"/>
          </w:rPr>
          <w:tab/>
          <w:t>=</w:t>
        </w:r>
        <w:r w:rsidRPr="0003648D">
          <w:rPr>
            <w:lang w:val="pt-BR"/>
          </w:rPr>
          <w:tab/>
        </w:r>
      </w:ins>
      <w:ins w:id="2407" w:author="STEC" w:date="2017-11-22T10:31:00Z">
        <w:r w:rsidRPr="0003648D">
          <w:rPr>
            <w:position w:val="-18"/>
          </w:rPr>
          <w:object w:dxaOrig="225" w:dyaOrig="420" w14:anchorId="6207702A">
            <v:shape id="_x0000_i1032" type="#_x0000_t75" style="width:11.25pt;height:21.3pt" o:ole="">
              <v:imagedata r:id="rId24" o:title=""/>
            </v:shape>
            <o:OLEObject Type="Embed" ProgID="Equation.3" ShapeID="_x0000_i1032" DrawAspect="Content" ObjectID="_1590320883" r:id="rId29"/>
          </w:object>
        </w:r>
      </w:ins>
      <w:ins w:id="2408" w:author="STEC" w:date="2017-11-22T10:31:00Z">
        <w:r w:rsidRPr="0003648D">
          <w:rPr>
            <w:lang w:val="pt-BR"/>
          </w:rPr>
          <w:t>PC</w:t>
        </w:r>
        <w:del w:id="2409" w:author="ERCOT 06XX18" w:date="2018-06-06T10:09:00Z">
          <w:r w:rsidRPr="0003648D" w:rsidDel="00237863">
            <w:rPr>
              <w:lang w:val="pt-BR"/>
            </w:rPr>
            <w:delText>R</w:delText>
          </w:r>
        </w:del>
      </w:ins>
      <w:ins w:id="2410" w:author="STEC" w:date="2017-11-22T10:32:00Z">
        <w:del w:id="2411" w:author="STEC 042618" w:date="2018-03-28T15:55:00Z">
          <w:r w:rsidRPr="0003648D" w:rsidDel="0087242C">
            <w:rPr>
              <w:lang w:val="pt-BR"/>
            </w:rPr>
            <w:delText>P</w:delText>
          </w:r>
        </w:del>
        <w:r w:rsidRPr="0003648D">
          <w:rPr>
            <w:lang w:val="pt-BR"/>
          </w:rPr>
          <w:t>FR</w:t>
        </w:r>
      </w:ins>
      <w:ins w:id="2412" w:author="ERCOT 06XX18" w:date="2018-06-06T10:11:00Z">
        <w:r w:rsidR="00237863">
          <w:rPr>
            <w:lang w:val="pt-BR"/>
          </w:rPr>
          <w:t>R</w:t>
        </w:r>
      </w:ins>
      <w:ins w:id="2413" w:author="STEC" w:date="2017-11-22T10:32:00Z">
        <w:del w:id="2414" w:author="ERCOT 06XX18" w:date="2018-06-06T10:11:00Z">
          <w:r w:rsidRPr="0003648D" w:rsidDel="00237863">
            <w:rPr>
              <w:lang w:val="pt-BR"/>
            </w:rPr>
            <w:delText>S</w:delText>
          </w:r>
        </w:del>
      </w:ins>
      <w:ins w:id="2415" w:author="STEC" w:date="2017-11-22T10:31:00Z">
        <w:r w:rsidRPr="0003648D">
          <w:rPr>
            <w:i/>
            <w:lang w:val="pt-BR"/>
          </w:rPr>
          <w:t xml:space="preserve"> </w:t>
        </w:r>
        <w:r w:rsidRPr="0003648D">
          <w:rPr>
            <w:i/>
            <w:vertAlign w:val="subscript"/>
            <w:lang w:val="pt-BR"/>
          </w:rPr>
          <w:t xml:space="preserve"> q, r, m</w:t>
        </w:r>
      </w:ins>
    </w:p>
    <w:p w14:paraId="71DBC358" w14:textId="77777777" w:rsidR="00BA7A09" w:rsidRPr="0003648D" w:rsidRDefault="00BA7A09" w:rsidP="00BA7A09">
      <w:pPr>
        <w:rPr>
          <w:ins w:id="2416" w:author="STEC" w:date="2017-11-22T10:31:00Z"/>
        </w:rPr>
      </w:pPr>
      <w:ins w:id="2417" w:author="STEC" w:date="2017-11-22T10:31:00Z">
        <w:r w:rsidRPr="0003648D">
          <w:t>The above variables are defined as follows:</w:t>
        </w:r>
      </w:ins>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3"/>
        <w:gridCol w:w="810"/>
        <w:gridCol w:w="6498"/>
      </w:tblGrid>
      <w:tr w:rsidR="00BA7A09" w:rsidRPr="0003648D" w14:paraId="0AB4F708" w14:textId="77777777" w:rsidTr="00FF6149">
        <w:trPr>
          <w:cantSplit/>
          <w:tblHeader/>
          <w:ins w:id="2418" w:author="STEC" w:date="2017-11-22T10:31:00Z"/>
        </w:trPr>
        <w:tc>
          <w:tcPr>
            <w:tcW w:w="2153" w:type="dxa"/>
          </w:tcPr>
          <w:p w14:paraId="16E1E8C1" w14:textId="77777777" w:rsidR="00BA7A09" w:rsidRPr="0003648D" w:rsidRDefault="00BA7A09" w:rsidP="00FF6149">
            <w:pPr>
              <w:pStyle w:val="TableHead"/>
              <w:rPr>
                <w:ins w:id="2419" w:author="STEC" w:date="2017-11-22T10:31:00Z"/>
              </w:rPr>
            </w:pPr>
            <w:ins w:id="2420" w:author="STEC" w:date="2017-11-22T10:31:00Z">
              <w:r w:rsidRPr="0003648D">
                <w:t>Variable</w:t>
              </w:r>
            </w:ins>
          </w:p>
        </w:tc>
        <w:tc>
          <w:tcPr>
            <w:tcW w:w="810" w:type="dxa"/>
          </w:tcPr>
          <w:p w14:paraId="73AAE93C" w14:textId="77777777" w:rsidR="00BA7A09" w:rsidRPr="0003648D" w:rsidRDefault="00BA7A09" w:rsidP="00FF6149">
            <w:pPr>
              <w:pStyle w:val="TableHead"/>
              <w:rPr>
                <w:ins w:id="2421" w:author="STEC" w:date="2017-11-22T10:31:00Z"/>
              </w:rPr>
            </w:pPr>
            <w:ins w:id="2422" w:author="STEC" w:date="2017-11-22T10:31:00Z">
              <w:r w:rsidRPr="0003648D">
                <w:t>Unit</w:t>
              </w:r>
            </w:ins>
          </w:p>
        </w:tc>
        <w:tc>
          <w:tcPr>
            <w:tcW w:w="6498" w:type="dxa"/>
          </w:tcPr>
          <w:p w14:paraId="7EC29AAE" w14:textId="77777777" w:rsidR="00BA7A09" w:rsidRPr="0003648D" w:rsidRDefault="00BA7A09" w:rsidP="00FF6149">
            <w:pPr>
              <w:pStyle w:val="TableHead"/>
              <w:rPr>
                <w:ins w:id="2423" w:author="STEC" w:date="2017-11-22T10:31:00Z"/>
              </w:rPr>
            </w:pPr>
            <w:ins w:id="2424" w:author="STEC" w:date="2017-11-22T10:31:00Z">
              <w:r w:rsidRPr="0003648D">
                <w:t>Description</w:t>
              </w:r>
            </w:ins>
          </w:p>
        </w:tc>
      </w:tr>
      <w:tr w:rsidR="00BA7A09" w:rsidRPr="0003648D" w14:paraId="10362999" w14:textId="77777777" w:rsidTr="00FF6149">
        <w:trPr>
          <w:cantSplit/>
          <w:ins w:id="2425" w:author="STEC" w:date="2017-11-22T10:31:00Z"/>
        </w:trPr>
        <w:tc>
          <w:tcPr>
            <w:tcW w:w="2153" w:type="dxa"/>
          </w:tcPr>
          <w:p w14:paraId="5B759E15" w14:textId="77777777" w:rsidR="00BA7A09" w:rsidRPr="0003648D" w:rsidRDefault="00BA7A09" w:rsidP="00FF6149">
            <w:pPr>
              <w:pStyle w:val="TableBody"/>
              <w:rPr>
                <w:ins w:id="2426" w:author="STEC" w:date="2017-11-22T10:31:00Z"/>
              </w:rPr>
            </w:pPr>
            <w:ins w:id="2427" w:author="STEC" w:date="2017-11-22T10:31:00Z">
              <w:r w:rsidRPr="0003648D">
                <w:t>RTPC</w:t>
              </w:r>
            </w:ins>
            <w:ins w:id="2428" w:author="STEC" w:date="2017-11-22T10:33:00Z">
              <w:del w:id="2429" w:author="STEC 042618" w:date="2018-03-28T15:55:00Z">
                <w:r w:rsidRPr="0003648D" w:rsidDel="0087242C">
                  <w:delText>P</w:delText>
                </w:r>
              </w:del>
              <w:r w:rsidRPr="0003648D">
                <w:t>FR</w:t>
              </w:r>
              <w:del w:id="2430" w:author="ERCOT 06XX18" w:date="2018-06-06T13:28:00Z">
                <w:r w:rsidRPr="0003648D" w:rsidDel="003F43D5">
                  <w:delText>S</w:delText>
                </w:r>
              </w:del>
            </w:ins>
            <w:ins w:id="2431" w:author="STEC" w:date="2017-11-22T10:31:00Z">
              <w:r w:rsidRPr="0003648D">
                <w:t xml:space="preserve">AMT </w:t>
              </w:r>
              <w:r w:rsidRPr="0003648D">
                <w:rPr>
                  <w:i/>
                  <w:vertAlign w:val="subscript"/>
                </w:rPr>
                <w:t>q, m</w:t>
              </w:r>
            </w:ins>
          </w:p>
        </w:tc>
        <w:tc>
          <w:tcPr>
            <w:tcW w:w="810" w:type="dxa"/>
          </w:tcPr>
          <w:p w14:paraId="4A3E83F7" w14:textId="77777777" w:rsidR="00BA7A09" w:rsidRPr="0003648D" w:rsidRDefault="00BA7A09" w:rsidP="00FF6149">
            <w:pPr>
              <w:pStyle w:val="TableBody"/>
              <w:rPr>
                <w:ins w:id="2432" w:author="STEC" w:date="2017-11-22T10:31:00Z"/>
              </w:rPr>
            </w:pPr>
            <w:ins w:id="2433" w:author="STEC" w:date="2017-11-22T10:31:00Z">
              <w:r w:rsidRPr="0003648D">
                <w:t>$</w:t>
              </w:r>
            </w:ins>
          </w:p>
        </w:tc>
        <w:tc>
          <w:tcPr>
            <w:tcW w:w="6498" w:type="dxa"/>
          </w:tcPr>
          <w:p w14:paraId="5B5969A1" w14:textId="77777777" w:rsidR="00BA7A09" w:rsidRPr="0003648D" w:rsidRDefault="00BA7A09" w:rsidP="00035C4F">
            <w:pPr>
              <w:pStyle w:val="TableBody"/>
              <w:rPr>
                <w:ins w:id="2434" w:author="STEC" w:date="2017-11-22T10:31:00Z"/>
              </w:rPr>
            </w:pPr>
            <w:ins w:id="2435" w:author="STEC" w:date="2017-11-22T10:31:00Z">
              <w:r w:rsidRPr="0003648D">
                <w:rPr>
                  <w:i/>
                </w:rPr>
                <w:t xml:space="preserve">Procured Capacity for </w:t>
              </w:r>
            </w:ins>
            <w:ins w:id="2436" w:author="STEC" w:date="2017-11-22T10:33:00Z">
              <w:del w:id="2437" w:author="STEC 042618" w:date="2018-03-28T15:55:00Z">
                <w:r w:rsidRPr="0003648D" w:rsidDel="0087242C">
                  <w:rPr>
                    <w:i/>
                  </w:rPr>
                  <w:delText xml:space="preserve">Primary </w:delText>
                </w:r>
              </w:del>
              <w:r w:rsidRPr="0003648D">
                <w:rPr>
                  <w:i/>
                </w:rPr>
                <w:t>Frequency Response</w:t>
              </w:r>
            </w:ins>
            <w:ins w:id="2438" w:author="STEC 042618" w:date="2018-03-28T15:55:00Z">
              <w:r w:rsidR="0087242C" w:rsidRPr="0003648D">
                <w:rPr>
                  <w:i/>
                </w:rPr>
                <w:t xml:space="preserve"> </w:t>
              </w:r>
            </w:ins>
            <w:ins w:id="2439" w:author="STEC" w:date="2017-11-22T10:33:00Z">
              <w:r w:rsidRPr="0003648D">
                <w:rPr>
                  <w:i/>
                </w:rPr>
                <w:t>Service</w:t>
              </w:r>
            </w:ins>
            <w:ins w:id="2440" w:author="STEC" w:date="2017-11-22T10:31:00Z">
              <w:r w:rsidRPr="0003648D">
                <w:rPr>
                  <w:i/>
                </w:rPr>
                <w:t xml:space="preserve"> Amount by QSE by market</w:t>
              </w:r>
              <w:r w:rsidRPr="0003648D">
                <w:t xml:space="preserve">—The payment to QSE </w:t>
              </w:r>
              <w:r w:rsidRPr="0003648D">
                <w:rPr>
                  <w:i/>
                </w:rPr>
                <w:t>q</w:t>
              </w:r>
              <w:r w:rsidRPr="0003648D">
                <w:t xml:space="preserve"> for the Ancillary Service Offer cleared in the market </w:t>
              </w:r>
              <w:r w:rsidRPr="0003648D">
                <w:rPr>
                  <w:i/>
                </w:rPr>
                <w:t>m</w:t>
              </w:r>
              <w:r w:rsidRPr="0003648D">
                <w:t xml:space="preserve"> to provide </w:t>
              </w:r>
            </w:ins>
            <w:ins w:id="2441" w:author="STEC" w:date="2017-11-22T10:33:00Z">
              <w:del w:id="2442" w:author="STEC 042618" w:date="2018-03-28T15:56:00Z">
                <w:r w:rsidRPr="0003648D" w:rsidDel="0087242C">
                  <w:delText>P</w:delText>
                </w:r>
              </w:del>
              <w:r w:rsidRPr="0003648D">
                <w:t>F</w:t>
              </w:r>
            </w:ins>
            <w:ins w:id="2443" w:author="STEC" w:date="2017-11-22T10:31:00Z">
              <w:r w:rsidRPr="0003648D">
                <w:t>RS, for the hour.</w:t>
              </w:r>
            </w:ins>
          </w:p>
        </w:tc>
      </w:tr>
      <w:tr w:rsidR="00BA7A09" w:rsidRPr="0003648D" w14:paraId="23B1EFD5" w14:textId="77777777" w:rsidTr="00FF6149">
        <w:trPr>
          <w:cantSplit/>
          <w:ins w:id="2444" w:author="STEC" w:date="2017-11-22T10:31:00Z"/>
        </w:trPr>
        <w:tc>
          <w:tcPr>
            <w:tcW w:w="2153" w:type="dxa"/>
            <w:tcBorders>
              <w:top w:val="single" w:sz="4" w:space="0" w:color="auto"/>
              <w:left w:val="single" w:sz="4" w:space="0" w:color="auto"/>
              <w:bottom w:val="single" w:sz="4" w:space="0" w:color="auto"/>
              <w:right w:val="single" w:sz="4" w:space="0" w:color="auto"/>
            </w:tcBorders>
          </w:tcPr>
          <w:p w14:paraId="08E67979" w14:textId="77777777" w:rsidR="00BA7A09" w:rsidRPr="0003648D" w:rsidRDefault="00BA7A09" w:rsidP="00FF6149">
            <w:pPr>
              <w:pStyle w:val="TableBody"/>
              <w:rPr>
                <w:ins w:id="2445" w:author="STEC" w:date="2017-11-22T10:31:00Z"/>
              </w:rPr>
            </w:pPr>
            <w:ins w:id="2446" w:author="STEC" w:date="2017-11-22T10:31:00Z">
              <w:r w:rsidRPr="0003648D">
                <w:t>MCPC</w:t>
              </w:r>
            </w:ins>
            <w:ins w:id="2447" w:author="STEC" w:date="2017-11-22T10:33:00Z">
              <w:del w:id="2448" w:author="STEC 042618" w:date="2018-03-28T15:56:00Z">
                <w:r w:rsidRPr="0003648D" w:rsidDel="0087242C">
                  <w:delText>P</w:delText>
                </w:r>
              </w:del>
              <w:r w:rsidRPr="0003648D">
                <w:t>FR</w:t>
              </w:r>
              <w:del w:id="2449" w:author="ERCOT 06XX18" w:date="2018-06-06T10:55:00Z">
                <w:r w:rsidRPr="0003648D" w:rsidDel="001A04B9">
                  <w:delText>S</w:delText>
                </w:r>
              </w:del>
            </w:ins>
            <w:ins w:id="2450" w:author="STEC" w:date="2017-11-22T10:31:00Z">
              <w:r w:rsidRPr="0003648D">
                <w:rPr>
                  <w:i/>
                </w:rPr>
                <w:t xml:space="preserve"> </w:t>
              </w:r>
              <w:r w:rsidRPr="0003648D">
                <w:rPr>
                  <w:i/>
                  <w:vertAlign w:val="subscript"/>
                </w:rPr>
                <w:t>m</w:t>
              </w:r>
            </w:ins>
          </w:p>
        </w:tc>
        <w:tc>
          <w:tcPr>
            <w:tcW w:w="810" w:type="dxa"/>
            <w:tcBorders>
              <w:top w:val="single" w:sz="4" w:space="0" w:color="auto"/>
              <w:left w:val="single" w:sz="4" w:space="0" w:color="auto"/>
              <w:bottom w:val="single" w:sz="4" w:space="0" w:color="auto"/>
              <w:right w:val="single" w:sz="4" w:space="0" w:color="auto"/>
            </w:tcBorders>
          </w:tcPr>
          <w:p w14:paraId="0CCED4DA" w14:textId="77777777" w:rsidR="00BA7A09" w:rsidRPr="0003648D" w:rsidRDefault="00BA7A09" w:rsidP="00FF6149">
            <w:pPr>
              <w:pStyle w:val="TableBody"/>
              <w:rPr>
                <w:ins w:id="2451" w:author="STEC" w:date="2017-11-22T10:31:00Z"/>
              </w:rPr>
            </w:pPr>
            <w:ins w:id="2452" w:author="STEC" w:date="2017-11-22T10:31:00Z">
              <w:r w:rsidRPr="0003648D">
                <w:t>$/MW per hour</w:t>
              </w:r>
            </w:ins>
          </w:p>
        </w:tc>
        <w:tc>
          <w:tcPr>
            <w:tcW w:w="6498" w:type="dxa"/>
            <w:tcBorders>
              <w:top w:val="single" w:sz="4" w:space="0" w:color="auto"/>
              <w:left w:val="single" w:sz="4" w:space="0" w:color="auto"/>
              <w:bottom w:val="single" w:sz="4" w:space="0" w:color="auto"/>
              <w:right w:val="single" w:sz="4" w:space="0" w:color="auto"/>
            </w:tcBorders>
          </w:tcPr>
          <w:p w14:paraId="75C86404" w14:textId="77777777" w:rsidR="00BA7A09" w:rsidRPr="0003648D" w:rsidRDefault="00BA7A09" w:rsidP="00FF6149">
            <w:pPr>
              <w:pStyle w:val="TableBody"/>
              <w:rPr>
                <w:ins w:id="2453" w:author="STEC" w:date="2017-11-22T10:31:00Z"/>
                <w:i/>
              </w:rPr>
            </w:pPr>
            <w:ins w:id="2454" w:author="STEC" w:date="2017-11-22T10:31:00Z">
              <w:r w:rsidRPr="0003648D">
                <w:rPr>
                  <w:i/>
                </w:rPr>
                <w:t xml:space="preserve">Market Clearing Price for Capacity for </w:t>
              </w:r>
            </w:ins>
            <w:ins w:id="2455" w:author="STEC" w:date="2017-11-22T10:33:00Z">
              <w:del w:id="2456" w:author="STEC 042618" w:date="2018-03-28T15:56:00Z">
                <w:r w:rsidRPr="0003648D" w:rsidDel="0087242C">
                  <w:rPr>
                    <w:i/>
                  </w:rPr>
                  <w:delText xml:space="preserve">Primary </w:delText>
                </w:r>
              </w:del>
              <w:r w:rsidRPr="0003648D">
                <w:rPr>
                  <w:i/>
                </w:rPr>
                <w:t>Frequency Response</w:t>
              </w:r>
            </w:ins>
            <w:ins w:id="2457" w:author="STEC 042618" w:date="2018-03-28T15:56:00Z">
              <w:r w:rsidR="0087242C" w:rsidRPr="0003648D">
                <w:rPr>
                  <w:i/>
                </w:rPr>
                <w:t xml:space="preserve"> </w:t>
              </w:r>
            </w:ins>
            <w:ins w:id="2458" w:author="STEC" w:date="2017-11-22T10:33:00Z">
              <w:r w:rsidRPr="0003648D">
                <w:rPr>
                  <w:i/>
                </w:rPr>
                <w:t>Service</w:t>
              </w:r>
            </w:ins>
            <w:ins w:id="2459" w:author="STEC" w:date="2017-11-22T10:31:00Z">
              <w:r w:rsidRPr="0003648D">
                <w:rPr>
                  <w:i/>
                </w:rPr>
                <w:t xml:space="preserve"> by market—</w:t>
              </w:r>
              <w:r w:rsidRPr="0003648D">
                <w:t xml:space="preserve">The MCPC for </w:t>
              </w:r>
            </w:ins>
            <w:ins w:id="2460" w:author="STEC" w:date="2017-11-22T10:33:00Z">
              <w:del w:id="2461" w:author="STEC 042618" w:date="2018-03-28T15:56:00Z">
                <w:r w:rsidRPr="0003648D" w:rsidDel="0087242C">
                  <w:delText>P</w:delText>
                </w:r>
              </w:del>
              <w:r w:rsidRPr="0003648D">
                <w:t>F</w:t>
              </w:r>
            </w:ins>
            <w:ins w:id="2462" w:author="STEC" w:date="2017-11-22T10:31:00Z">
              <w:r w:rsidRPr="0003648D">
                <w:t xml:space="preserve">RS from the market </w:t>
              </w:r>
              <w:r w:rsidRPr="0003648D">
                <w:rPr>
                  <w:i/>
                </w:rPr>
                <w:t>m</w:t>
              </w:r>
              <w:r w:rsidRPr="0003648D">
                <w:t>, for the hour.</w:t>
              </w:r>
            </w:ins>
          </w:p>
        </w:tc>
      </w:tr>
      <w:tr w:rsidR="00BA7A09" w:rsidRPr="0003648D" w14:paraId="6474124B" w14:textId="77777777" w:rsidTr="00FF6149">
        <w:trPr>
          <w:cantSplit/>
          <w:ins w:id="2463" w:author="STEC" w:date="2017-11-22T10:31:00Z"/>
        </w:trPr>
        <w:tc>
          <w:tcPr>
            <w:tcW w:w="2153" w:type="dxa"/>
            <w:tcBorders>
              <w:top w:val="single" w:sz="4" w:space="0" w:color="auto"/>
              <w:left w:val="single" w:sz="4" w:space="0" w:color="auto"/>
              <w:bottom w:val="single" w:sz="4" w:space="0" w:color="auto"/>
              <w:right w:val="single" w:sz="4" w:space="0" w:color="auto"/>
            </w:tcBorders>
          </w:tcPr>
          <w:p w14:paraId="7C4A73F3" w14:textId="77777777" w:rsidR="00BA7A09" w:rsidRPr="0003648D" w:rsidRDefault="00BA7A09" w:rsidP="00FF6149">
            <w:pPr>
              <w:pStyle w:val="TableBody"/>
              <w:rPr>
                <w:ins w:id="2464" w:author="STEC" w:date="2017-11-22T10:31:00Z"/>
              </w:rPr>
            </w:pPr>
            <w:ins w:id="2465" w:author="STEC" w:date="2017-11-22T10:31:00Z">
              <w:r w:rsidRPr="0003648D">
                <w:t>RTPC</w:t>
              </w:r>
            </w:ins>
            <w:ins w:id="2466" w:author="STEC" w:date="2017-11-22T10:33:00Z">
              <w:del w:id="2467" w:author="STEC 042618" w:date="2018-03-28T15:56:00Z">
                <w:r w:rsidRPr="0003648D" w:rsidDel="0087242C">
                  <w:delText>P</w:delText>
                </w:r>
              </w:del>
              <w:r w:rsidRPr="0003648D">
                <w:t>FR</w:t>
              </w:r>
              <w:del w:id="2468" w:author="ERCOT 06XX18" w:date="2018-06-06T13:28:00Z">
                <w:r w:rsidRPr="0003648D" w:rsidDel="003F43D5">
                  <w:delText>S</w:delText>
                </w:r>
              </w:del>
            </w:ins>
            <w:ins w:id="2469" w:author="STEC" w:date="2017-11-22T10:31:00Z">
              <w:r w:rsidRPr="0003648D">
                <w:t xml:space="preserve"> </w:t>
              </w:r>
              <w:r w:rsidRPr="0003648D">
                <w:rPr>
                  <w:i/>
                  <w:vertAlign w:val="subscript"/>
                </w:rPr>
                <w:t>q, m</w:t>
              </w:r>
            </w:ins>
          </w:p>
        </w:tc>
        <w:tc>
          <w:tcPr>
            <w:tcW w:w="810" w:type="dxa"/>
            <w:tcBorders>
              <w:top w:val="single" w:sz="4" w:space="0" w:color="auto"/>
              <w:left w:val="single" w:sz="4" w:space="0" w:color="auto"/>
              <w:bottom w:val="single" w:sz="4" w:space="0" w:color="auto"/>
              <w:right w:val="single" w:sz="4" w:space="0" w:color="auto"/>
            </w:tcBorders>
          </w:tcPr>
          <w:p w14:paraId="4F4F2C9C" w14:textId="77777777" w:rsidR="00BA7A09" w:rsidRPr="0003648D" w:rsidRDefault="00BA7A09" w:rsidP="00FF6149">
            <w:pPr>
              <w:pStyle w:val="TableBody"/>
              <w:rPr>
                <w:ins w:id="2470" w:author="STEC" w:date="2017-11-22T10:31:00Z"/>
              </w:rPr>
            </w:pPr>
            <w:ins w:id="2471" w:author="STEC" w:date="2017-11-22T10:31:00Z">
              <w:r w:rsidRPr="0003648D">
                <w:t>MW</w:t>
              </w:r>
            </w:ins>
          </w:p>
        </w:tc>
        <w:tc>
          <w:tcPr>
            <w:tcW w:w="6498" w:type="dxa"/>
            <w:tcBorders>
              <w:top w:val="single" w:sz="4" w:space="0" w:color="auto"/>
              <w:left w:val="single" w:sz="4" w:space="0" w:color="auto"/>
              <w:bottom w:val="single" w:sz="4" w:space="0" w:color="auto"/>
              <w:right w:val="single" w:sz="4" w:space="0" w:color="auto"/>
            </w:tcBorders>
          </w:tcPr>
          <w:p w14:paraId="2B6F35EA" w14:textId="77777777" w:rsidR="00BA7A09" w:rsidRPr="0003648D" w:rsidRDefault="00BA7A09" w:rsidP="00FF6149">
            <w:pPr>
              <w:pStyle w:val="TableBody"/>
              <w:rPr>
                <w:ins w:id="2472" w:author="STEC" w:date="2017-11-22T10:31:00Z"/>
                <w:i/>
              </w:rPr>
            </w:pPr>
            <w:ins w:id="2473" w:author="STEC" w:date="2017-11-22T10:31:00Z">
              <w:r w:rsidRPr="0003648D">
                <w:rPr>
                  <w:i/>
                </w:rPr>
                <w:t xml:space="preserve">Procured Capacity for </w:t>
              </w:r>
              <w:del w:id="2474" w:author="STEC 042618" w:date="2018-03-28T15:57:00Z">
                <w:r w:rsidRPr="0003648D" w:rsidDel="0087242C">
                  <w:rPr>
                    <w:i/>
                  </w:rPr>
                  <w:delText>Responsive</w:delText>
                </w:r>
              </w:del>
            </w:ins>
            <w:ins w:id="2475" w:author="STEC 042618" w:date="2018-03-28T15:57:00Z">
              <w:r w:rsidR="0087242C" w:rsidRPr="0003648D">
                <w:rPr>
                  <w:i/>
                </w:rPr>
                <w:t>Frequency Response</w:t>
              </w:r>
            </w:ins>
            <w:r w:rsidR="00D67ACE" w:rsidRPr="0003648D">
              <w:rPr>
                <w:i/>
              </w:rPr>
              <w:t xml:space="preserve"> </w:t>
            </w:r>
            <w:ins w:id="2476" w:author="STEC 042618" w:date="2018-03-28T15:57:00Z">
              <w:r w:rsidR="0087242C" w:rsidRPr="0003648D">
                <w:rPr>
                  <w:i/>
                </w:rPr>
                <w:t>Service</w:t>
              </w:r>
            </w:ins>
            <w:ins w:id="2477" w:author="STEC" w:date="2017-11-22T10:31:00Z">
              <w:r w:rsidRPr="0003648D">
                <w:rPr>
                  <w:i/>
                </w:rPr>
                <w:t xml:space="preserve"> </w:t>
              </w:r>
              <w:del w:id="2478" w:author="STEC 042618" w:date="2018-03-28T15:57:00Z">
                <w:r w:rsidRPr="0003648D" w:rsidDel="0087242C">
                  <w:rPr>
                    <w:i/>
                  </w:rPr>
                  <w:delText xml:space="preserve">Reserve </w:delText>
                </w:r>
              </w:del>
              <w:r w:rsidRPr="0003648D">
                <w:rPr>
                  <w:i/>
                </w:rPr>
                <w:t>by QSE by market—</w:t>
              </w:r>
              <w:r w:rsidRPr="0003648D">
                <w:t xml:space="preserve">The portion of QSE </w:t>
              </w:r>
              <w:r w:rsidRPr="0003648D">
                <w:rPr>
                  <w:i/>
                </w:rPr>
                <w:t>q</w:t>
              </w:r>
              <w:r w:rsidRPr="0003648D">
                <w:t xml:space="preserve"> Ancillary Service Offers cleared in the market </w:t>
              </w:r>
              <w:r w:rsidRPr="0003648D">
                <w:rPr>
                  <w:i/>
                </w:rPr>
                <w:t>m</w:t>
              </w:r>
              <w:r w:rsidRPr="0003648D">
                <w:t xml:space="preserve"> to provide </w:t>
              </w:r>
              <w:del w:id="2479" w:author="STEC 042618" w:date="2018-03-28T15:57:00Z">
                <w:r w:rsidRPr="0003648D" w:rsidDel="0087242C">
                  <w:delText>RRS</w:delText>
                </w:r>
              </w:del>
            </w:ins>
            <w:ins w:id="2480" w:author="STEC 042618" w:date="2018-03-28T15:57:00Z">
              <w:r w:rsidR="0087242C" w:rsidRPr="0003648D">
                <w:t>FRS</w:t>
              </w:r>
            </w:ins>
            <w:ins w:id="2481" w:author="STEC" w:date="2017-11-22T10:31:00Z">
              <w:r w:rsidRPr="0003648D">
                <w:t>, for the hour.</w:t>
              </w:r>
            </w:ins>
          </w:p>
        </w:tc>
      </w:tr>
      <w:tr w:rsidR="00BA7A09" w:rsidRPr="0003648D" w14:paraId="4C318908" w14:textId="77777777" w:rsidTr="00FF6149">
        <w:trPr>
          <w:cantSplit/>
          <w:ins w:id="2482" w:author="STEC" w:date="2017-11-22T10:31:00Z"/>
        </w:trPr>
        <w:tc>
          <w:tcPr>
            <w:tcW w:w="2153" w:type="dxa"/>
            <w:tcBorders>
              <w:top w:val="single" w:sz="4" w:space="0" w:color="auto"/>
              <w:left w:val="single" w:sz="4" w:space="0" w:color="auto"/>
              <w:bottom w:val="single" w:sz="4" w:space="0" w:color="auto"/>
              <w:right w:val="single" w:sz="4" w:space="0" w:color="auto"/>
            </w:tcBorders>
          </w:tcPr>
          <w:p w14:paraId="53EEC19A" w14:textId="77777777" w:rsidR="00BA7A09" w:rsidRPr="0003648D" w:rsidRDefault="00BA7A09" w:rsidP="00237863">
            <w:pPr>
              <w:pStyle w:val="TableBody"/>
              <w:rPr>
                <w:ins w:id="2483" w:author="STEC" w:date="2017-11-22T10:31:00Z"/>
              </w:rPr>
            </w:pPr>
            <w:ins w:id="2484" w:author="STEC" w:date="2017-11-22T10:31:00Z">
              <w:r w:rsidRPr="0003648D">
                <w:t>PC</w:t>
              </w:r>
              <w:del w:id="2485" w:author="ERCOT 06XX18" w:date="2018-06-06T10:11:00Z">
                <w:r w:rsidRPr="0003648D" w:rsidDel="00237863">
                  <w:delText>R</w:delText>
                </w:r>
              </w:del>
            </w:ins>
            <w:ins w:id="2486" w:author="STEC" w:date="2017-11-22T10:33:00Z">
              <w:del w:id="2487" w:author="STEC 042618" w:date="2018-03-28T15:57:00Z">
                <w:r w:rsidRPr="0003648D" w:rsidDel="0087242C">
                  <w:delText>P</w:delText>
                </w:r>
              </w:del>
              <w:r w:rsidRPr="0003648D">
                <w:t>FR</w:t>
              </w:r>
              <w:del w:id="2488" w:author="ERCOT 06XX18" w:date="2018-06-06T10:11:00Z">
                <w:r w:rsidRPr="0003648D" w:rsidDel="00237863">
                  <w:delText>S</w:delText>
                </w:r>
              </w:del>
            </w:ins>
            <w:ins w:id="2489" w:author="ERCOT 06XX18" w:date="2018-06-06T10:11:00Z">
              <w:r w:rsidR="00237863">
                <w:t>R</w:t>
              </w:r>
            </w:ins>
            <w:ins w:id="2490" w:author="STEC" w:date="2017-11-22T10:31:00Z">
              <w:r w:rsidRPr="0003648D">
                <w:t xml:space="preserve"> </w:t>
              </w:r>
              <w:r w:rsidRPr="0003648D">
                <w:rPr>
                  <w:i/>
                  <w:vertAlign w:val="subscript"/>
                </w:rPr>
                <w:t>q,r, m</w:t>
              </w:r>
            </w:ins>
          </w:p>
        </w:tc>
        <w:tc>
          <w:tcPr>
            <w:tcW w:w="810" w:type="dxa"/>
            <w:tcBorders>
              <w:top w:val="single" w:sz="4" w:space="0" w:color="auto"/>
              <w:left w:val="single" w:sz="4" w:space="0" w:color="auto"/>
              <w:bottom w:val="single" w:sz="4" w:space="0" w:color="auto"/>
              <w:right w:val="single" w:sz="4" w:space="0" w:color="auto"/>
            </w:tcBorders>
          </w:tcPr>
          <w:p w14:paraId="0986228A" w14:textId="77777777" w:rsidR="00BA7A09" w:rsidRPr="0003648D" w:rsidRDefault="00BA7A09" w:rsidP="00FF6149">
            <w:pPr>
              <w:pStyle w:val="TableBody"/>
              <w:rPr>
                <w:ins w:id="2491" w:author="STEC" w:date="2017-11-22T10:31:00Z"/>
              </w:rPr>
            </w:pPr>
            <w:ins w:id="2492" w:author="STEC" w:date="2017-11-22T10:31:00Z">
              <w:r w:rsidRPr="0003648D">
                <w:t>MW</w:t>
              </w:r>
            </w:ins>
          </w:p>
        </w:tc>
        <w:tc>
          <w:tcPr>
            <w:tcW w:w="6498" w:type="dxa"/>
            <w:tcBorders>
              <w:top w:val="single" w:sz="4" w:space="0" w:color="auto"/>
              <w:left w:val="single" w:sz="4" w:space="0" w:color="auto"/>
              <w:bottom w:val="single" w:sz="4" w:space="0" w:color="auto"/>
              <w:right w:val="single" w:sz="4" w:space="0" w:color="auto"/>
            </w:tcBorders>
          </w:tcPr>
          <w:p w14:paraId="79E7C9B1" w14:textId="77777777" w:rsidR="00BA7A09" w:rsidRPr="0003648D" w:rsidRDefault="00BA7A09" w:rsidP="00237863">
            <w:pPr>
              <w:pStyle w:val="TableBody"/>
              <w:rPr>
                <w:ins w:id="2493" w:author="STEC" w:date="2017-11-22T10:31:00Z"/>
              </w:rPr>
            </w:pPr>
            <w:ins w:id="2494" w:author="STEC" w:date="2017-11-22T10:31:00Z">
              <w:r w:rsidRPr="0003648D">
                <w:rPr>
                  <w:i/>
                </w:rPr>
                <w:t xml:space="preserve">Procured Capacity for </w:t>
              </w:r>
            </w:ins>
            <w:ins w:id="2495" w:author="STEC" w:date="2017-11-22T10:34:00Z">
              <w:del w:id="2496" w:author="STEC 042618" w:date="2018-03-28T15:57:00Z">
                <w:r w:rsidRPr="0003648D" w:rsidDel="0087242C">
                  <w:rPr>
                    <w:i/>
                  </w:rPr>
                  <w:delText xml:space="preserve">Primary </w:delText>
                </w:r>
              </w:del>
              <w:r w:rsidRPr="0003648D">
                <w:rPr>
                  <w:i/>
                </w:rPr>
                <w:t>Frequency Response</w:t>
              </w:r>
            </w:ins>
            <w:ins w:id="2497" w:author="STEC 042618" w:date="2018-03-28T15:58:00Z">
              <w:r w:rsidR="0087242C" w:rsidRPr="0003648D">
                <w:rPr>
                  <w:i/>
                </w:rPr>
                <w:t xml:space="preserve"> </w:t>
              </w:r>
            </w:ins>
            <w:ins w:id="2498" w:author="STEC" w:date="2017-11-22T10:34:00Z">
              <w:r w:rsidRPr="0003648D">
                <w:rPr>
                  <w:i/>
                </w:rPr>
                <w:t>Service</w:t>
              </w:r>
            </w:ins>
            <w:ins w:id="2499" w:author="STEC" w:date="2017-11-22T10:31:00Z">
              <w:r w:rsidRPr="0003648D">
                <w:rPr>
                  <w:i/>
                </w:rPr>
                <w:t xml:space="preserve"> from Resource per Resource per QSE by market</w:t>
              </w:r>
              <w:r w:rsidRPr="0003648D">
                <w:t xml:space="preserve">—The </w:t>
              </w:r>
            </w:ins>
            <w:ins w:id="2500" w:author="STEC" w:date="2017-11-22T10:34:00Z">
              <w:del w:id="2501" w:author="STEC 042618" w:date="2018-03-28T15:58:00Z">
                <w:r w:rsidRPr="0003648D" w:rsidDel="0087242C">
                  <w:delText>P</w:delText>
                </w:r>
              </w:del>
              <w:r w:rsidRPr="0003648D">
                <w:t>F</w:t>
              </w:r>
            </w:ins>
            <w:ins w:id="2502" w:author="STEC" w:date="2017-11-22T10:31:00Z">
              <w:r w:rsidRPr="0003648D">
                <w:t xml:space="preserve">RS capacity quantity awarded to QSE </w:t>
              </w:r>
              <w:r w:rsidRPr="0003648D">
                <w:rPr>
                  <w:i/>
                </w:rPr>
                <w:t>q</w:t>
              </w:r>
              <w:r w:rsidRPr="0003648D">
                <w:t xml:space="preserve"> in the market </w:t>
              </w:r>
              <w:r w:rsidRPr="0003648D">
                <w:rPr>
                  <w:i/>
                </w:rPr>
                <w:t>m</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ins>
          </w:p>
        </w:tc>
      </w:tr>
      <w:tr w:rsidR="00BA7A09" w:rsidRPr="0003648D" w14:paraId="3864F73E" w14:textId="77777777" w:rsidTr="00FF6149">
        <w:trPr>
          <w:cantSplit/>
          <w:ins w:id="2503" w:author="STEC" w:date="2017-11-22T10:31:00Z"/>
        </w:trPr>
        <w:tc>
          <w:tcPr>
            <w:tcW w:w="2153" w:type="dxa"/>
            <w:tcBorders>
              <w:top w:val="single" w:sz="4" w:space="0" w:color="auto"/>
              <w:left w:val="single" w:sz="4" w:space="0" w:color="auto"/>
              <w:bottom w:val="single" w:sz="4" w:space="0" w:color="auto"/>
              <w:right w:val="single" w:sz="4" w:space="0" w:color="auto"/>
            </w:tcBorders>
          </w:tcPr>
          <w:p w14:paraId="2362C9F4" w14:textId="77777777" w:rsidR="00BA7A09" w:rsidRPr="0003648D" w:rsidRDefault="00BA7A09" w:rsidP="00FF6149">
            <w:pPr>
              <w:pStyle w:val="TableBody"/>
              <w:rPr>
                <w:ins w:id="2504" w:author="STEC" w:date="2017-11-22T10:31:00Z"/>
                <w:i/>
              </w:rPr>
            </w:pPr>
            <w:ins w:id="2505" w:author="STEC" w:date="2017-11-22T10:31:00Z">
              <w:r w:rsidRPr="0003648D">
                <w:rPr>
                  <w:i/>
                </w:rPr>
                <w:t>m</w:t>
              </w:r>
            </w:ins>
          </w:p>
        </w:tc>
        <w:tc>
          <w:tcPr>
            <w:tcW w:w="810" w:type="dxa"/>
            <w:tcBorders>
              <w:top w:val="single" w:sz="4" w:space="0" w:color="auto"/>
              <w:left w:val="single" w:sz="4" w:space="0" w:color="auto"/>
              <w:bottom w:val="single" w:sz="4" w:space="0" w:color="auto"/>
              <w:right w:val="single" w:sz="4" w:space="0" w:color="auto"/>
            </w:tcBorders>
          </w:tcPr>
          <w:p w14:paraId="1FEA6B83" w14:textId="77777777" w:rsidR="00BA7A09" w:rsidRPr="0003648D" w:rsidRDefault="00BA7A09" w:rsidP="00FF6149">
            <w:pPr>
              <w:pStyle w:val="TableBody"/>
              <w:rPr>
                <w:ins w:id="2506" w:author="STEC" w:date="2017-11-22T10:31:00Z"/>
              </w:rPr>
            </w:pPr>
            <w:ins w:id="2507" w:author="STEC" w:date="2017-11-22T10:31:00Z">
              <w:r w:rsidRPr="0003648D">
                <w:t>none</w:t>
              </w:r>
            </w:ins>
          </w:p>
        </w:tc>
        <w:tc>
          <w:tcPr>
            <w:tcW w:w="6498" w:type="dxa"/>
            <w:tcBorders>
              <w:top w:val="single" w:sz="4" w:space="0" w:color="auto"/>
              <w:left w:val="single" w:sz="4" w:space="0" w:color="auto"/>
              <w:bottom w:val="single" w:sz="4" w:space="0" w:color="auto"/>
              <w:right w:val="single" w:sz="4" w:space="0" w:color="auto"/>
            </w:tcBorders>
          </w:tcPr>
          <w:p w14:paraId="7F2B3A35" w14:textId="77777777" w:rsidR="00BA7A09" w:rsidRPr="0003648D" w:rsidRDefault="00BA7A09" w:rsidP="00FF6149">
            <w:pPr>
              <w:pStyle w:val="TableBody"/>
              <w:rPr>
                <w:ins w:id="2508" w:author="STEC" w:date="2017-11-22T10:31:00Z"/>
              </w:rPr>
            </w:pPr>
            <w:ins w:id="2509" w:author="STEC" w:date="2017-11-22T10:31:00Z">
              <w:r w:rsidRPr="0003648D">
                <w:t>An Ancillary Service market (SASM or RSASM).</w:t>
              </w:r>
            </w:ins>
          </w:p>
        </w:tc>
      </w:tr>
      <w:tr w:rsidR="00BA7A09" w:rsidRPr="0003648D" w14:paraId="37E71312" w14:textId="77777777" w:rsidTr="00FF6149">
        <w:trPr>
          <w:cantSplit/>
          <w:ins w:id="2510" w:author="STEC" w:date="2017-11-22T10:31:00Z"/>
        </w:trPr>
        <w:tc>
          <w:tcPr>
            <w:tcW w:w="2153" w:type="dxa"/>
            <w:tcBorders>
              <w:top w:val="single" w:sz="4" w:space="0" w:color="auto"/>
              <w:left w:val="single" w:sz="4" w:space="0" w:color="auto"/>
              <w:bottom w:val="single" w:sz="4" w:space="0" w:color="auto"/>
              <w:right w:val="single" w:sz="4" w:space="0" w:color="auto"/>
            </w:tcBorders>
          </w:tcPr>
          <w:p w14:paraId="146DE642" w14:textId="77777777" w:rsidR="00BA7A09" w:rsidRPr="0003648D" w:rsidRDefault="00BA7A09" w:rsidP="00FF6149">
            <w:pPr>
              <w:pStyle w:val="TableBody"/>
              <w:rPr>
                <w:ins w:id="2511" w:author="STEC" w:date="2017-11-22T10:31:00Z"/>
                <w:i/>
              </w:rPr>
            </w:pPr>
            <w:ins w:id="2512" w:author="STEC" w:date="2017-11-22T10:31:00Z">
              <w:r w:rsidRPr="0003648D">
                <w:rPr>
                  <w:i/>
                </w:rPr>
                <w:t>q</w:t>
              </w:r>
            </w:ins>
          </w:p>
        </w:tc>
        <w:tc>
          <w:tcPr>
            <w:tcW w:w="810" w:type="dxa"/>
            <w:tcBorders>
              <w:top w:val="single" w:sz="4" w:space="0" w:color="auto"/>
              <w:left w:val="single" w:sz="4" w:space="0" w:color="auto"/>
              <w:bottom w:val="single" w:sz="4" w:space="0" w:color="auto"/>
              <w:right w:val="single" w:sz="4" w:space="0" w:color="auto"/>
            </w:tcBorders>
          </w:tcPr>
          <w:p w14:paraId="5727388F" w14:textId="77777777" w:rsidR="00BA7A09" w:rsidRPr="0003648D" w:rsidRDefault="00BA7A09" w:rsidP="00FF6149">
            <w:pPr>
              <w:pStyle w:val="TableBody"/>
              <w:rPr>
                <w:ins w:id="2513" w:author="STEC" w:date="2017-11-22T10:31:00Z"/>
              </w:rPr>
            </w:pPr>
            <w:ins w:id="2514" w:author="STEC" w:date="2017-11-22T10:31:00Z">
              <w:r w:rsidRPr="0003648D">
                <w:t>none</w:t>
              </w:r>
            </w:ins>
          </w:p>
        </w:tc>
        <w:tc>
          <w:tcPr>
            <w:tcW w:w="6498" w:type="dxa"/>
            <w:tcBorders>
              <w:top w:val="single" w:sz="4" w:space="0" w:color="auto"/>
              <w:left w:val="single" w:sz="4" w:space="0" w:color="auto"/>
              <w:bottom w:val="single" w:sz="4" w:space="0" w:color="auto"/>
              <w:right w:val="single" w:sz="4" w:space="0" w:color="auto"/>
            </w:tcBorders>
          </w:tcPr>
          <w:p w14:paraId="16B1A3D6" w14:textId="77777777" w:rsidR="00BA7A09" w:rsidRPr="0003648D" w:rsidRDefault="00BA7A09" w:rsidP="00FF6149">
            <w:pPr>
              <w:pStyle w:val="TableBody"/>
              <w:rPr>
                <w:ins w:id="2515" w:author="STEC" w:date="2017-11-22T10:31:00Z"/>
              </w:rPr>
            </w:pPr>
            <w:ins w:id="2516" w:author="STEC" w:date="2017-11-22T10:31:00Z">
              <w:r w:rsidRPr="0003648D">
                <w:t>A QSE.</w:t>
              </w:r>
            </w:ins>
          </w:p>
        </w:tc>
      </w:tr>
      <w:tr w:rsidR="00BA7A09" w:rsidRPr="0003648D" w14:paraId="7C0357F5" w14:textId="77777777" w:rsidTr="00FF6149">
        <w:trPr>
          <w:cantSplit/>
          <w:ins w:id="2517" w:author="STEC" w:date="2017-11-22T10:31:00Z"/>
        </w:trPr>
        <w:tc>
          <w:tcPr>
            <w:tcW w:w="2153" w:type="dxa"/>
            <w:tcBorders>
              <w:top w:val="single" w:sz="4" w:space="0" w:color="auto"/>
              <w:left w:val="single" w:sz="4" w:space="0" w:color="auto"/>
              <w:bottom w:val="single" w:sz="4" w:space="0" w:color="auto"/>
              <w:right w:val="single" w:sz="4" w:space="0" w:color="auto"/>
            </w:tcBorders>
          </w:tcPr>
          <w:p w14:paraId="36D37A92" w14:textId="77777777" w:rsidR="00BA7A09" w:rsidRPr="0003648D" w:rsidRDefault="00BA7A09" w:rsidP="00FF6149">
            <w:pPr>
              <w:pStyle w:val="TableBody"/>
              <w:rPr>
                <w:ins w:id="2518" w:author="STEC" w:date="2017-11-22T10:31:00Z"/>
                <w:i/>
              </w:rPr>
            </w:pPr>
            <w:ins w:id="2519" w:author="STEC" w:date="2017-11-22T10:31:00Z">
              <w:r w:rsidRPr="0003648D">
                <w:rPr>
                  <w:i/>
                </w:rPr>
                <w:t>r</w:t>
              </w:r>
            </w:ins>
          </w:p>
        </w:tc>
        <w:tc>
          <w:tcPr>
            <w:tcW w:w="810" w:type="dxa"/>
            <w:tcBorders>
              <w:top w:val="single" w:sz="4" w:space="0" w:color="auto"/>
              <w:left w:val="single" w:sz="4" w:space="0" w:color="auto"/>
              <w:bottom w:val="single" w:sz="4" w:space="0" w:color="auto"/>
              <w:right w:val="single" w:sz="4" w:space="0" w:color="auto"/>
            </w:tcBorders>
          </w:tcPr>
          <w:p w14:paraId="6A12157E" w14:textId="77777777" w:rsidR="00BA7A09" w:rsidRPr="0003648D" w:rsidRDefault="00BA7A09" w:rsidP="00FF6149">
            <w:pPr>
              <w:pStyle w:val="TableBody"/>
              <w:rPr>
                <w:ins w:id="2520" w:author="STEC" w:date="2017-11-22T10:31:00Z"/>
              </w:rPr>
            </w:pPr>
            <w:ins w:id="2521" w:author="STEC" w:date="2017-11-22T10:31:00Z">
              <w:r w:rsidRPr="0003648D">
                <w:t>none</w:t>
              </w:r>
            </w:ins>
          </w:p>
        </w:tc>
        <w:tc>
          <w:tcPr>
            <w:tcW w:w="6498" w:type="dxa"/>
            <w:tcBorders>
              <w:top w:val="single" w:sz="4" w:space="0" w:color="auto"/>
              <w:left w:val="single" w:sz="4" w:space="0" w:color="auto"/>
              <w:bottom w:val="single" w:sz="4" w:space="0" w:color="auto"/>
              <w:right w:val="single" w:sz="4" w:space="0" w:color="auto"/>
            </w:tcBorders>
          </w:tcPr>
          <w:p w14:paraId="52CF7689" w14:textId="77777777" w:rsidR="00BA7A09" w:rsidRPr="0003648D" w:rsidRDefault="00BA7A09" w:rsidP="00FF6149">
            <w:pPr>
              <w:pStyle w:val="TableBody"/>
              <w:rPr>
                <w:ins w:id="2522" w:author="STEC" w:date="2017-11-22T10:31:00Z"/>
              </w:rPr>
            </w:pPr>
            <w:ins w:id="2523" w:author="STEC" w:date="2017-11-22T10:31:00Z">
              <w:r w:rsidRPr="0003648D">
                <w:t>A Generation Resource.</w:t>
              </w:r>
            </w:ins>
          </w:p>
        </w:tc>
      </w:tr>
    </w:tbl>
    <w:p w14:paraId="27524B51" w14:textId="77777777" w:rsidR="00BA7A09" w:rsidRPr="0003648D" w:rsidRDefault="00BA7A09" w:rsidP="00BA7A09">
      <w:pPr>
        <w:keepNext/>
        <w:tabs>
          <w:tab w:val="left" w:pos="1080"/>
        </w:tabs>
        <w:spacing w:before="480" w:after="240"/>
        <w:ind w:left="1080" w:hanging="1080"/>
        <w:outlineLvl w:val="2"/>
        <w:rPr>
          <w:b/>
          <w:bCs/>
          <w:i/>
        </w:rPr>
      </w:pPr>
      <w:bookmarkStart w:id="2524" w:name="_Toc448142357"/>
      <w:bookmarkStart w:id="2525" w:name="_Toc448142514"/>
      <w:bookmarkStart w:id="2526" w:name="_Toc458770355"/>
      <w:bookmarkStart w:id="2527" w:name="_Toc459294323"/>
      <w:bookmarkStart w:id="2528" w:name="_Toc463262817"/>
      <w:bookmarkStart w:id="2529" w:name="_Toc468286890"/>
      <w:bookmarkStart w:id="2530" w:name="_Toc481502930"/>
      <w:bookmarkStart w:id="2531" w:name="_Toc496080098"/>
      <w:bookmarkStart w:id="2532" w:name="_Toc496080253"/>
      <w:r w:rsidRPr="0003648D">
        <w:rPr>
          <w:b/>
          <w:bCs/>
          <w:i/>
        </w:rPr>
        <w:t>6.7.2</w:t>
      </w:r>
      <w:r w:rsidRPr="0003648D">
        <w:rPr>
          <w:b/>
          <w:bCs/>
          <w:i/>
        </w:rPr>
        <w:tab/>
        <w:t>Payments for Ancillary Service Capacity Assigned in Real-Time Operations</w:t>
      </w:r>
      <w:bookmarkEnd w:id="2524"/>
      <w:bookmarkEnd w:id="2525"/>
      <w:bookmarkEnd w:id="2526"/>
      <w:bookmarkEnd w:id="2527"/>
      <w:bookmarkEnd w:id="2528"/>
      <w:bookmarkEnd w:id="2529"/>
      <w:bookmarkEnd w:id="2530"/>
      <w:bookmarkEnd w:id="2531"/>
      <w:bookmarkEnd w:id="2532"/>
    </w:p>
    <w:p w14:paraId="1B2018E7" w14:textId="77777777" w:rsidR="00BA7A09" w:rsidRPr="0003648D" w:rsidRDefault="00BA7A09" w:rsidP="00BA7A09">
      <w:pPr>
        <w:ind w:left="720" w:hanging="720"/>
      </w:pPr>
      <w:r w:rsidRPr="0003648D">
        <w:t>(1)</w:t>
      </w:r>
      <w:r w:rsidRPr="0003648D">
        <w:tab/>
        <w:t>Resources that have received an Ancillary Service Assignment during a Watch as set forth in paragraph (4) of Section 6.5.9.3.3, Watch, may receive a payment for the un-deployed quantity of Ancillary Service reserves associated with each hour of the Ancillary Service Assignment if the Resource’s dispatch is limited by the Ancillary Service Assignment.  ERCOT will provide a Verbal Dispatch Instruction (VDI) to every QSE with an On-Line Resource with an Ancillary Service Assignment.  The QSE must file a Settlement dispute to be considered for the Real-Time assigned Ancillary Services payment amount.  The payment to each QSE and Resource for the 15-minute Settlement Interval in which the Resource received an Ancillary Service Assignment will be made when the Resource is dispatched to its High Ancillary Service Limit (HASL) in at least one Security Constrained Economic Dispatch (SCED) interval in the 15-minute Settlement Interval. The payment shall be calculated as follows.</w:t>
      </w:r>
    </w:p>
    <w:p w14:paraId="39680B6B" w14:textId="77777777" w:rsidR="00BA7A09" w:rsidRPr="0003648D" w:rsidRDefault="00BA7A09" w:rsidP="00BA7A09"/>
    <w:p w14:paraId="678AD5DF" w14:textId="77777777" w:rsidR="00BA7A09" w:rsidRDefault="00BA7A09" w:rsidP="00BA7A09">
      <w:pPr>
        <w:spacing w:after="240"/>
        <w:ind w:left="1440" w:hanging="720"/>
        <w:rPr>
          <w:ins w:id="2533" w:author="ERCOT 06XX18" w:date="2018-06-06T16:12:00Z"/>
        </w:rPr>
      </w:pPr>
      <w:r w:rsidRPr="0003648D">
        <w:t>(a)</w:t>
      </w:r>
      <w:r w:rsidRPr="0003648D">
        <w:tab/>
        <w:t>For Reg-Up, if applicable:</w:t>
      </w:r>
    </w:p>
    <w:p w14:paraId="543BA939" w14:textId="77777777" w:rsidR="006268F1" w:rsidRPr="0003648D" w:rsidRDefault="006268F1" w:rsidP="00BA7A09">
      <w:pPr>
        <w:spacing w:after="240"/>
        <w:ind w:left="1440" w:hanging="720"/>
      </w:pPr>
    </w:p>
    <w:p w14:paraId="0FD7C80D" w14:textId="77777777" w:rsidR="006268F1" w:rsidRPr="00F641A1" w:rsidRDefault="006268F1" w:rsidP="006268F1">
      <w:pPr>
        <w:spacing w:after="240"/>
        <w:ind w:left="3600" w:hanging="2880"/>
        <w:rPr>
          <w:ins w:id="2534" w:author="ERCOT 06XX18" w:date="2018-06-06T16:12:00Z"/>
          <w:b/>
          <w:i/>
          <w:vertAlign w:val="subscript"/>
        </w:rPr>
      </w:pPr>
      <w:ins w:id="2535" w:author="ERCOT 06XX18" w:date="2018-06-06T16:12:00Z">
        <w:r>
          <w:rPr>
            <w:b/>
          </w:rPr>
          <w:lastRenderedPageBreak/>
          <w:t>RTAU</w:t>
        </w:r>
        <w:r w:rsidRPr="001065E9">
          <w:rPr>
            <w:b/>
          </w:rPr>
          <w:t>R</w:t>
        </w:r>
        <w:r>
          <w:rPr>
            <w:b/>
          </w:rPr>
          <w:t>UAMT</w:t>
        </w:r>
        <w:r w:rsidRPr="001065E9">
          <w:rPr>
            <w:b/>
          </w:rPr>
          <w:t>QSETOT</w:t>
        </w:r>
        <w:r w:rsidRPr="00F641A1">
          <w:rPr>
            <w:b/>
            <w:i/>
            <w:vertAlign w:val="subscript"/>
          </w:rPr>
          <w:t xml:space="preserve"> q = </w:t>
        </w:r>
        <w:r w:rsidRPr="001065E9">
          <w:rPr>
            <w:b/>
          </w:rPr>
          <w:t xml:space="preserve"> </w:t>
        </w:r>
      </w:ins>
      <w:ins w:id="2536" w:author="ERCOT 06XX18" w:date="2018-06-06T16:12:00Z">
        <w:r w:rsidRPr="00F641A1">
          <w:rPr>
            <w:b/>
            <w:position w:val="-18"/>
          </w:rPr>
          <w:object w:dxaOrig="225" w:dyaOrig="420" w14:anchorId="5266DDCA">
            <v:shape id="_x0000_i1033" type="#_x0000_t75" style="width:11.25pt;height:21.3pt" o:ole="">
              <v:imagedata r:id="rId24" o:title=""/>
            </v:shape>
            <o:OLEObject Type="Embed" ProgID="Equation.3" ShapeID="_x0000_i1033" DrawAspect="Content" ObjectID="_1590320884" r:id="rId30"/>
          </w:object>
        </w:r>
      </w:ins>
      <w:ins w:id="2537" w:author="ERCOT 06XX18" w:date="2018-06-06T16:12:00Z">
        <w:r>
          <w:rPr>
            <w:b/>
          </w:rPr>
          <w:t xml:space="preserve"> RTAU</w:t>
        </w:r>
        <w:r w:rsidRPr="00F641A1">
          <w:rPr>
            <w:b/>
          </w:rPr>
          <w:t>R</w:t>
        </w:r>
        <w:r>
          <w:rPr>
            <w:b/>
          </w:rPr>
          <w:t>U</w:t>
        </w:r>
        <w:r w:rsidRPr="00F641A1">
          <w:rPr>
            <w:b/>
          </w:rPr>
          <w:t xml:space="preserve">AMT </w:t>
        </w:r>
        <w:r w:rsidRPr="00F641A1">
          <w:rPr>
            <w:b/>
            <w:i/>
            <w:vertAlign w:val="subscript"/>
          </w:rPr>
          <w:t xml:space="preserve">q r, p, i </w:t>
        </w:r>
      </w:ins>
    </w:p>
    <w:p w14:paraId="6422541E" w14:textId="77777777" w:rsidR="006268F1" w:rsidRDefault="006268F1" w:rsidP="00BA7A09">
      <w:pPr>
        <w:spacing w:after="240"/>
        <w:ind w:left="2160" w:hanging="1440"/>
        <w:rPr>
          <w:ins w:id="2538" w:author="ERCOT 06XX18" w:date="2018-06-06T16:12:00Z"/>
          <w:b/>
        </w:rPr>
      </w:pPr>
    </w:p>
    <w:p w14:paraId="1401E1FC" w14:textId="77777777" w:rsidR="00BA7A09" w:rsidRPr="0003648D" w:rsidDel="006268F1" w:rsidRDefault="00BA7A09" w:rsidP="00BA7A09">
      <w:pPr>
        <w:spacing w:after="240"/>
        <w:ind w:left="2160" w:hanging="1440"/>
        <w:rPr>
          <w:del w:id="2539" w:author="ERCOT 06XX18" w:date="2018-06-06T16:12:00Z"/>
          <w:b/>
        </w:rPr>
      </w:pPr>
      <w:del w:id="2540" w:author="ERCOT 06XX18" w:date="2018-06-06T16:12:00Z">
        <w:r w:rsidRPr="0003648D" w:rsidDel="006268F1">
          <w:rPr>
            <w:b/>
          </w:rPr>
          <w:delText xml:space="preserve">RTAURUAMT </w:delText>
        </w:r>
        <w:r w:rsidRPr="0003648D" w:rsidDel="006268F1">
          <w:rPr>
            <w:b/>
            <w:i/>
            <w:vertAlign w:val="subscript"/>
          </w:rPr>
          <w:delText xml:space="preserve">q,r,p,i </w:delText>
        </w:r>
        <w:r w:rsidRPr="0003648D" w:rsidDel="006268F1">
          <w:rPr>
            <w:b/>
            <w:i/>
            <w:vertAlign w:val="subscript"/>
          </w:rPr>
          <w:tab/>
        </w:r>
        <w:r w:rsidRPr="0003648D" w:rsidDel="006268F1">
          <w:rPr>
            <w:b/>
          </w:rPr>
          <w:delText>=</w:delText>
        </w:r>
        <w:r w:rsidRPr="0003648D" w:rsidDel="006268F1">
          <w:rPr>
            <w:b/>
          </w:rPr>
          <w:tab/>
          <w:delText xml:space="preserve">(-1) * 1/4 * RTAURUR </w:delText>
        </w:r>
        <w:r w:rsidRPr="0003648D" w:rsidDel="006268F1">
          <w:rPr>
            <w:b/>
            <w:i/>
            <w:vertAlign w:val="subscript"/>
          </w:rPr>
          <w:delText xml:space="preserve">q,r,p </w:delText>
        </w:r>
        <w:r w:rsidRPr="0003648D" w:rsidDel="006268F1">
          <w:rPr>
            <w:b/>
          </w:rPr>
          <w:delText>* (RTSPP</w:delText>
        </w:r>
        <w:r w:rsidRPr="0003648D" w:rsidDel="006268F1">
          <w:rPr>
            <w:b/>
            <w:vertAlign w:val="subscript"/>
          </w:rPr>
          <w:delText xml:space="preserve">p,i </w:delText>
        </w:r>
        <w:r w:rsidRPr="0003648D" w:rsidDel="006268F1">
          <w:rPr>
            <w:b/>
          </w:rPr>
          <w:delText>- RTRSVPOR)</w:delText>
        </w:r>
      </w:del>
    </w:p>
    <w:p w14:paraId="27474748" w14:textId="77777777" w:rsidR="00BA7A09" w:rsidRPr="0003648D" w:rsidRDefault="00BA7A09" w:rsidP="00BA7A09">
      <w:pPr>
        <w:spacing w:after="240"/>
      </w:pPr>
      <w:r w:rsidRPr="0003648D">
        <w:t>Where:</w:t>
      </w:r>
    </w:p>
    <w:p w14:paraId="74865A9D" w14:textId="77777777" w:rsidR="006268F1" w:rsidRPr="00817153" w:rsidRDefault="006268F1" w:rsidP="00817153">
      <w:pPr>
        <w:spacing w:after="240"/>
        <w:ind w:left="2160" w:hanging="1440"/>
        <w:rPr>
          <w:ins w:id="2541" w:author="ERCOT 06XX18" w:date="2018-06-06T16:12:00Z"/>
          <w:b/>
        </w:rPr>
      </w:pPr>
      <w:ins w:id="2542" w:author="ERCOT 06XX18" w:date="2018-06-06T16:12:00Z">
        <w:r w:rsidRPr="0003648D">
          <w:rPr>
            <w:b/>
          </w:rPr>
          <w:t xml:space="preserve">RTAURUAMT </w:t>
        </w:r>
        <w:r w:rsidRPr="0003648D">
          <w:rPr>
            <w:b/>
            <w:i/>
            <w:vertAlign w:val="subscript"/>
          </w:rPr>
          <w:t xml:space="preserve">q,r,p,i </w:t>
        </w:r>
        <w:r w:rsidRPr="0003648D">
          <w:rPr>
            <w:b/>
            <w:i/>
            <w:vertAlign w:val="subscript"/>
          </w:rPr>
          <w:tab/>
        </w:r>
        <w:r w:rsidRPr="0003648D">
          <w:rPr>
            <w:b/>
          </w:rPr>
          <w:t>=</w:t>
        </w:r>
        <w:r w:rsidRPr="0003648D">
          <w:rPr>
            <w:b/>
          </w:rPr>
          <w:tab/>
          <w:t xml:space="preserve">(-1) * 1/4 * RTAURUR </w:t>
        </w:r>
        <w:r w:rsidRPr="0003648D">
          <w:rPr>
            <w:b/>
            <w:i/>
            <w:vertAlign w:val="subscript"/>
          </w:rPr>
          <w:t xml:space="preserve">q,r,p </w:t>
        </w:r>
        <w:r w:rsidRPr="0003648D">
          <w:rPr>
            <w:b/>
          </w:rPr>
          <w:t>* (RTSPP</w:t>
        </w:r>
        <w:r w:rsidRPr="0003648D">
          <w:rPr>
            <w:b/>
            <w:vertAlign w:val="subscript"/>
          </w:rPr>
          <w:t xml:space="preserve">p,i </w:t>
        </w:r>
        <w:r w:rsidRPr="0003648D">
          <w:rPr>
            <w:b/>
          </w:rPr>
          <w:t>- RTRSVPOR)</w:t>
        </w:r>
      </w:ins>
    </w:p>
    <w:p w14:paraId="614F217C" w14:textId="7ECF1873" w:rsidR="00BA7A09" w:rsidRPr="0003648D" w:rsidRDefault="00BA7A09" w:rsidP="00BA7A09">
      <w:pPr>
        <w:spacing w:after="240"/>
        <w:ind w:left="2880" w:hanging="2160"/>
        <w:rPr>
          <w:bCs/>
        </w:rPr>
      </w:pPr>
      <w:r w:rsidRPr="0003648D">
        <w:rPr>
          <w:bCs/>
        </w:rPr>
        <w:t>RTRSVPOR</w:t>
      </w:r>
      <w:r w:rsidRPr="0003648D">
        <w:rPr>
          <w:bCs/>
        </w:rPr>
        <w:tab/>
        <w:t>=</w:t>
      </w:r>
      <w:r w:rsidRPr="0003648D">
        <w:rPr>
          <w:bCs/>
        </w:rPr>
        <w:tab/>
      </w:r>
      <w:r w:rsidR="00D93F97">
        <w:rPr>
          <w:bCs/>
          <w:noProof/>
          <w:position w:val="-22"/>
        </w:rPr>
        <w:drawing>
          <wp:inline distT="0" distB="0" distL="0" distR="0" wp14:anchorId="4F5762C0" wp14:editId="13C81B61">
            <wp:extent cx="142875" cy="2940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 (RNWF </w:t>
      </w:r>
      <w:r w:rsidRPr="0003648D">
        <w:rPr>
          <w:bCs/>
          <w:i/>
          <w:iCs/>
          <w:vertAlign w:val="subscript"/>
        </w:rPr>
        <w:t xml:space="preserve"> y </w:t>
      </w:r>
      <w:r w:rsidRPr="0003648D">
        <w:rPr>
          <w:bCs/>
        </w:rPr>
        <w:t>* RTORPA</w:t>
      </w:r>
      <w:r w:rsidRPr="0003648D">
        <w:rPr>
          <w:bCs/>
          <w:i/>
          <w:iCs/>
          <w:vertAlign w:val="subscript"/>
        </w:rPr>
        <w:t xml:space="preserve"> y</w:t>
      </w:r>
      <w:r w:rsidRPr="0003648D">
        <w:rPr>
          <w:bCs/>
        </w:rPr>
        <w:t>)</w:t>
      </w:r>
    </w:p>
    <w:p w14:paraId="33C473FB" w14:textId="4627B6E8" w:rsidR="00BA7A09" w:rsidRPr="0003648D" w:rsidRDefault="00BA7A09" w:rsidP="00BA7A09">
      <w:pPr>
        <w:widowControl w:val="0"/>
        <w:spacing w:after="240"/>
        <w:ind w:left="720"/>
        <w:rPr>
          <w:rFonts w:ascii="Arial" w:hAnsi="Arial" w:cs="Arial"/>
        </w:rPr>
      </w:pPr>
      <w:r w:rsidRPr="0003648D">
        <w:t xml:space="preserve">RNWF </w:t>
      </w:r>
      <w:r w:rsidRPr="0003648D">
        <w:rPr>
          <w:i/>
          <w:vertAlign w:val="subscript"/>
        </w:rPr>
        <w:t>y</w:t>
      </w:r>
      <w:r w:rsidRPr="0003648D">
        <w:rPr>
          <w:b/>
          <w:bCs/>
        </w:rPr>
        <w:tab/>
      </w:r>
      <w:r w:rsidRPr="0003648D">
        <w:rPr>
          <w:b/>
          <w:bCs/>
        </w:rPr>
        <w:tab/>
      </w:r>
      <w:r w:rsidRPr="0003648D">
        <w:t>=</w:t>
      </w:r>
      <w:r w:rsidRPr="0003648D">
        <w:rPr>
          <w:b/>
          <w:bCs/>
        </w:rPr>
        <w:tab/>
      </w:r>
      <w:r w:rsidRPr="0003648D">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r w:rsidR="00D93F97">
        <w:rPr>
          <w:noProof/>
          <w:position w:val="-22"/>
        </w:rPr>
        <w:drawing>
          <wp:inline distT="0" distB="0" distL="0" distR="0" wp14:anchorId="66744DD1" wp14:editId="7E24002D">
            <wp:extent cx="142875" cy="2940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TLMP </w:t>
      </w:r>
      <w:r w:rsidRPr="0003648D">
        <w:rPr>
          <w:i/>
          <w:vertAlign w:val="subscript"/>
        </w:rPr>
        <w:t>y</w:t>
      </w:r>
    </w:p>
    <w:p w14:paraId="12A2272C" w14:textId="77777777" w:rsidR="00BA7A09" w:rsidRPr="0003648D" w:rsidRDefault="00BA7A09" w:rsidP="00BA7A09">
      <w:pPr>
        <w:spacing w:after="240"/>
      </w:pPr>
      <w:r w:rsidRPr="0003648D">
        <w:t xml:space="preserve">The above variables are defined as follows: </w:t>
      </w: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546"/>
        <w:gridCol w:w="924"/>
        <w:gridCol w:w="5944"/>
      </w:tblGrid>
      <w:tr w:rsidR="00BA7A09" w:rsidRPr="0003648D" w14:paraId="0BDCC40E" w14:textId="77777777" w:rsidTr="00FF6149">
        <w:trPr>
          <w:cantSplit/>
          <w:tblHeader/>
        </w:trPr>
        <w:tc>
          <w:tcPr>
            <w:tcW w:w="1352" w:type="pct"/>
            <w:tcBorders>
              <w:top w:val="single" w:sz="4" w:space="0" w:color="auto"/>
              <w:left w:val="single" w:sz="4" w:space="0" w:color="auto"/>
              <w:bottom w:val="single" w:sz="4" w:space="0" w:color="auto"/>
              <w:right w:val="single" w:sz="4" w:space="0" w:color="auto"/>
            </w:tcBorders>
          </w:tcPr>
          <w:p w14:paraId="71C5854B" w14:textId="77777777" w:rsidR="00BA7A09" w:rsidRPr="0003648D" w:rsidRDefault="00BA7A09" w:rsidP="00FF6149">
            <w:pPr>
              <w:pStyle w:val="TableHead"/>
            </w:pPr>
            <w:r w:rsidRPr="0003648D">
              <w:t>Variable</w:t>
            </w:r>
          </w:p>
        </w:tc>
        <w:tc>
          <w:tcPr>
            <w:tcW w:w="491" w:type="pct"/>
            <w:tcBorders>
              <w:top w:val="single" w:sz="4" w:space="0" w:color="auto"/>
              <w:left w:val="single" w:sz="4" w:space="0" w:color="auto"/>
              <w:bottom w:val="single" w:sz="4" w:space="0" w:color="auto"/>
              <w:right w:val="single" w:sz="4" w:space="0" w:color="auto"/>
            </w:tcBorders>
          </w:tcPr>
          <w:p w14:paraId="419784EF" w14:textId="77777777" w:rsidR="00BA7A09" w:rsidRPr="0003648D" w:rsidRDefault="00BA7A09" w:rsidP="00FF6149">
            <w:pPr>
              <w:pStyle w:val="TableHead"/>
            </w:pPr>
            <w:r w:rsidRPr="0003648D">
              <w:t>Unit</w:t>
            </w:r>
          </w:p>
        </w:tc>
        <w:tc>
          <w:tcPr>
            <w:tcW w:w="3157" w:type="pct"/>
            <w:tcBorders>
              <w:top w:val="single" w:sz="4" w:space="0" w:color="auto"/>
              <w:left w:val="single" w:sz="4" w:space="0" w:color="auto"/>
              <w:bottom w:val="single" w:sz="4" w:space="0" w:color="auto"/>
              <w:right w:val="single" w:sz="4" w:space="0" w:color="auto"/>
            </w:tcBorders>
          </w:tcPr>
          <w:p w14:paraId="6CD393DF" w14:textId="77777777" w:rsidR="00BA7A09" w:rsidRPr="0003648D" w:rsidRDefault="00BA7A09" w:rsidP="00FF6149">
            <w:pPr>
              <w:pStyle w:val="TableHead"/>
            </w:pPr>
            <w:r w:rsidRPr="0003648D">
              <w:t>Description</w:t>
            </w:r>
          </w:p>
        </w:tc>
      </w:tr>
      <w:tr w:rsidR="006268F1" w:rsidRPr="0003648D" w14:paraId="5469AE44" w14:textId="77777777" w:rsidTr="00FF6149">
        <w:trPr>
          <w:cantSplit/>
          <w:ins w:id="2543" w:author="ERCOT 06XX18" w:date="2018-06-06T16:13:00Z"/>
        </w:trPr>
        <w:tc>
          <w:tcPr>
            <w:tcW w:w="1352" w:type="pct"/>
            <w:tcBorders>
              <w:top w:val="single" w:sz="4" w:space="0" w:color="auto"/>
              <w:left w:val="single" w:sz="4" w:space="0" w:color="auto"/>
              <w:bottom w:val="single" w:sz="4" w:space="0" w:color="auto"/>
              <w:right w:val="single" w:sz="4" w:space="0" w:color="auto"/>
            </w:tcBorders>
          </w:tcPr>
          <w:p w14:paraId="2F5A123F" w14:textId="77777777" w:rsidR="006268F1" w:rsidRPr="0003648D" w:rsidRDefault="006268F1" w:rsidP="006268F1">
            <w:pPr>
              <w:pStyle w:val="TableHead"/>
              <w:rPr>
                <w:ins w:id="2544" w:author="ERCOT 06XX18" w:date="2018-06-06T16:13:00Z"/>
                <w:b w:val="0"/>
              </w:rPr>
            </w:pPr>
            <w:ins w:id="2545" w:author="ERCOT 06XX18" w:date="2018-06-06T16:13:00Z">
              <w:r>
                <w:rPr>
                  <w:b w:val="0"/>
                </w:rPr>
                <w:t>RTAU</w:t>
              </w:r>
              <w:r w:rsidRPr="0003648D">
                <w:rPr>
                  <w:b w:val="0"/>
                </w:rPr>
                <w:t>R</w:t>
              </w:r>
            </w:ins>
            <w:ins w:id="2546" w:author="ERCOT 06XX18" w:date="2018-06-06T16:14:00Z">
              <w:r>
                <w:rPr>
                  <w:b w:val="0"/>
                </w:rPr>
                <w:t>U</w:t>
              </w:r>
            </w:ins>
            <w:ins w:id="2547" w:author="ERCOT 06XX18" w:date="2018-06-06T16:13:00Z">
              <w:r>
                <w:rPr>
                  <w:b w:val="0"/>
                </w:rPr>
                <w:t>AMTQSETO</w:t>
              </w:r>
              <w:r w:rsidRPr="0003648D">
                <w:rPr>
                  <w:b w:val="0"/>
                </w:rPr>
                <w:t xml:space="preserve">T </w:t>
              </w:r>
              <w:r>
                <w:rPr>
                  <w:b w:val="0"/>
                  <w:i/>
                  <w:vertAlign w:val="subscript"/>
                </w:rPr>
                <w:t>q</w:t>
              </w:r>
            </w:ins>
          </w:p>
        </w:tc>
        <w:tc>
          <w:tcPr>
            <w:tcW w:w="491" w:type="pct"/>
            <w:tcBorders>
              <w:top w:val="single" w:sz="4" w:space="0" w:color="auto"/>
              <w:left w:val="single" w:sz="4" w:space="0" w:color="auto"/>
              <w:bottom w:val="single" w:sz="4" w:space="0" w:color="auto"/>
              <w:right w:val="single" w:sz="4" w:space="0" w:color="auto"/>
            </w:tcBorders>
          </w:tcPr>
          <w:p w14:paraId="2D7AC777" w14:textId="77777777" w:rsidR="006268F1" w:rsidRPr="0003648D" w:rsidRDefault="006268F1" w:rsidP="006268F1">
            <w:pPr>
              <w:pStyle w:val="TableHead"/>
              <w:rPr>
                <w:ins w:id="2548" w:author="ERCOT 06XX18" w:date="2018-06-06T16:13:00Z"/>
                <w:b w:val="0"/>
              </w:rPr>
            </w:pPr>
            <w:ins w:id="2549" w:author="ERCOT 06XX18" w:date="2018-06-06T16:13:00Z">
              <w:r w:rsidRPr="0003648D">
                <w:rPr>
                  <w:b w:val="0"/>
                </w:rPr>
                <w:t>$</w:t>
              </w:r>
            </w:ins>
          </w:p>
        </w:tc>
        <w:tc>
          <w:tcPr>
            <w:tcW w:w="3157" w:type="pct"/>
            <w:tcBorders>
              <w:top w:val="single" w:sz="4" w:space="0" w:color="auto"/>
              <w:left w:val="single" w:sz="4" w:space="0" w:color="auto"/>
              <w:bottom w:val="single" w:sz="4" w:space="0" w:color="auto"/>
              <w:right w:val="single" w:sz="4" w:space="0" w:color="auto"/>
            </w:tcBorders>
          </w:tcPr>
          <w:p w14:paraId="5A42EC22" w14:textId="77777777" w:rsidR="006268F1" w:rsidRPr="0003648D" w:rsidRDefault="006268F1" w:rsidP="006268F1">
            <w:pPr>
              <w:pStyle w:val="TableHead"/>
              <w:rPr>
                <w:ins w:id="2550" w:author="ERCOT 06XX18" w:date="2018-06-06T16:13:00Z"/>
                <w:b w:val="0"/>
                <w:i/>
              </w:rPr>
            </w:pPr>
            <w:ins w:id="2551" w:author="ERCOT 06XX18" w:date="2018-06-06T16:13:00Z">
              <w:r w:rsidRPr="0003648D">
                <w:rPr>
                  <w:b w:val="0"/>
                  <w:i/>
                </w:rPr>
                <w:t xml:space="preserve">Real-Time Assigned Un-Deployed </w:t>
              </w:r>
            </w:ins>
            <w:ins w:id="2552" w:author="ERCOT 06XX18" w:date="2018-06-06T16:14:00Z">
              <w:r>
                <w:rPr>
                  <w:b w:val="0"/>
                  <w:i/>
                </w:rPr>
                <w:t>Regulation Up</w:t>
              </w:r>
            </w:ins>
            <w:ins w:id="2553" w:author="ERCOT 06XX18" w:date="2018-06-06T16:13:00Z">
              <w:r>
                <w:rPr>
                  <w:b w:val="0"/>
                  <w:i/>
                </w:rPr>
                <w:t xml:space="preserve"> Payment Amount</w:t>
              </w:r>
              <w:r w:rsidRPr="0003648D">
                <w:rPr>
                  <w:b w:val="0"/>
                  <w:i/>
                </w:rPr>
                <w:t xml:space="preserve"> per QSE - </w:t>
              </w:r>
              <w:r w:rsidRPr="0003648D">
                <w:rPr>
                  <w:b w:val="0"/>
                </w:rPr>
                <w:t xml:space="preserve">The payment to QSE </w:t>
              </w:r>
              <w:r w:rsidRPr="0003648D">
                <w:rPr>
                  <w:b w:val="0"/>
                  <w:i/>
                </w:rPr>
                <w:t>q</w:t>
              </w:r>
              <w:r w:rsidRPr="0003648D">
                <w:rPr>
                  <w:b w:val="0"/>
                </w:rPr>
                <w:t xml:space="preserve"> for a Real-Time un-deployed </w:t>
              </w:r>
            </w:ins>
            <w:ins w:id="2554" w:author="ERCOT 06XX18" w:date="2018-06-06T16:14:00Z">
              <w:r w:rsidRPr="0003648D">
                <w:rPr>
                  <w:b w:val="0"/>
                </w:rPr>
                <w:t xml:space="preserve">Reg-Up </w:t>
              </w:r>
            </w:ins>
            <w:ins w:id="2555" w:author="ERCOT 06XX18" w:date="2018-06-06T16:13:00Z">
              <w:r>
                <w:rPr>
                  <w:b w:val="0"/>
                </w:rPr>
                <w:t xml:space="preserve">Ancillary Service Assignment. </w:t>
              </w:r>
            </w:ins>
          </w:p>
        </w:tc>
      </w:tr>
      <w:tr w:rsidR="00BA7A09" w:rsidRPr="0003648D" w14:paraId="0CF7D2E4"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754F3F57" w14:textId="77777777" w:rsidR="00BA7A09" w:rsidRPr="0003648D" w:rsidRDefault="00BA7A09" w:rsidP="00FF6149">
            <w:pPr>
              <w:pStyle w:val="TableHead"/>
              <w:rPr>
                <w:b w:val="0"/>
              </w:rPr>
            </w:pPr>
            <w:r w:rsidRPr="0003648D">
              <w:rPr>
                <w:b w:val="0"/>
              </w:rPr>
              <w:t>RTAURUAMT</w:t>
            </w:r>
            <w:r w:rsidRPr="0003648D">
              <w:rPr>
                <w:b w:val="0"/>
                <w:i/>
                <w:vertAlign w:val="subscript"/>
              </w:rPr>
              <w:t>q</w:t>
            </w:r>
            <w:r w:rsidRPr="0003648D">
              <w:rPr>
                <w:b w:val="0"/>
                <w:vertAlign w:val="subscript"/>
              </w:rPr>
              <w:t>,</w:t>
            </w:r>
            <w:r w:rsidRPr="0003648D">
              <w:rPr>
                <w:b w:val="0"/>
                <w:i/>
                <w:vertAlign w:val="subscript"/>
              </w:rPr>
              <w:t>r,p,i</w:t>
            </w:r>
          </w:p>
        </w:tc>
        <w:tc>
          <w:tcPr>
            <w:tcW w:w="491" w:type="pct"/>
            <w:tcBorders>
              <w:top w:val="single" w:sz="4" w:space="0" w:color="auto"/>
              <w:left w:val="single" w:sz="4" w:space="0" w:color="auto"/>
              <w:bottom w:val="single" w:sz="4" w:space="0" w:color="auto"/>
              <w:right w:val="single" w:sz="4" w:space="0" w:color="auto"/>
            </w:tcBorders>
          </w:tcPr>
          <w:p w14:paraId="7C3DE83C" w14:textId="77777777" w:rsidR="00BA7A09" w:rsidRPr="0003648D" w:rsidRDefault="00BA7A09" w:rsidP="00FF6149">
            <w:pPr>
              <w:pStyle w:val="TableHead"/>
              <w:rPr>
                <w:b w:val="0"/>
              </w:rPr>
            </w:pPr>
            <w:r w:rsidRPr="0003648D">
              <w:rPr>
                <w:b w:val="0"/>
              </w:rPr>
              <w:t>$</w:t>
            </w:r>
          </w:p>
        </w:tc>
        <w:tc>
          <w:tcPr>
            <w:tcW w:w="3157" w:type="pct"/>
            <w:tcBorders>
              <w:top w:val="single" w:sz="4" w:space="0" w:color="auto"/>
              <w:left w:val="single" w:sz="4" w:space="0" w:color="auto"/>
              <w:bottom w:val="single" w:sz="4" w:space="0" w:color="auto"/>
              <w:right w:val="single" w:sz="4" w:space="0" w:color="auto"/>
            </w:tcBorders>
          </w:tcPr>
          <w:p w14:paraId="6E033AE8" w14:textId="77777777" w:rsidR="00BA7A09" w:rsidRPr="0003648D" w:rsidRDefault="00BA7A09" w:rsidP="00FF6149">
            <w:pPr>
              <w:pStyle w:val="TableHead"/>
              <w:rPr>
                <w:b w:val="0"/>
                <w:i/>
              </w:rPr>
            </w:pPr>
            <w:r w:rsidRPr="0003648D">
              <w:rPr>
                <w:b w:val="0"/>
                <w:i/>
              </w:rPr>
              <w:t>Real-Time Assigned Un-Deployed Regulation Up Payment Amount per Resource per QSE</w:t>
            </w:r>
            <w:r w:rsidRPr="0003648D">
              <w:sym w:font="Symbol" w:char="F0BE"/>
            </w:r>
            <w:r w:rsidRPr="0003648D">
              <w:rPr>
                <w:b w:val="0"/>
                <w:i/>
              </w:rPr>
              <w:t xml:space="preserve"> </w:t>
            </w:r>
            <w:r w:rsidRPr="0003648D">
              <w:rPr>
                <w:b w:val="0"/>
              </w:rPr>
              <w:t xml:space="preserve">The payment to QSE </w:t>
            </w:r>
            <w:r w:rsidRPr="0003648D">
              <w:rPr>
                <w:b w:val="0"/>
                <w:i/>
              </w:rPr>
              <w:t>q</w:t>
            </w:r>
            <w:r w:rsidRPr="0003648D">
              <w:rPr>
                <w:b w:val="0"/>
              </w:rPr>
              <w:t xml:space="preserve"> for a Real-Time un-deployed Reg-Up Ancillary Service Assignment to Resource </w:t>
            </w:r>
            <w:r w:rsidRPr="0003648D">
              <w:rPr>
                <w:b w:val="0"/>
                <w:i/>
              </w:rPr>
              <w:t>r</w:t>
            </w:r>
            <w:r w:rsidRPr="0003648D">
              <w:rPr>
                <w:b w:val="0"/>
              </w:rPr>
              <w:t xml:space="preserv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14:paraId="609A3C6C"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1A622B01" w14:textId="77777777" w:rsidR="00BA7A09" w:rsidRPr="0003648D" w:rsidRDefault="00BA7A09" w:rsidP="00FF6149">
            <w:pPr>
              <w:pStyle w:val="TableHead"/>
              <w:rPr>
                <w:b w:val="0"/>
              </w:rPr>
            </w:pPr>
            <w:r w:rsidRPr="0003648D">
              <w:rPr>
                <w:b w:val="0"/>
              </w:rPr>
              <w:t>RTAURUR</w:t>
            </w:r>
            <w:r w:rsidRPr="0003648D">
              <w:rPr>
                <w:b w:val="0"/>
                <w:i/>
                <w:vertAlign w:val="subscript"/>
              </w:rPr>
              <w:t xml:space="preserve"> q,r,p</w:t>
            </w:r>
          </w:p>
        </w:tc>
        <w:tc>
          <w:tcPr>
            <w:tcW w:w="491" w:type="pct"/>
            <w:tcBorders>
              <w:top w:val="single" w:sz="4" w:space="0" w:color="auto"/>
              <w:left w:val="single" w:sz="4" w:space="0" w:color="auto"/>
              <w:bottom w:val="single" w:sz="4" w:space="0" w:color="auto"/>
              <w:right w:val="single" w:sz="4" w:space="0" w:color="auto"/>
            </w:tcBorders>
          </w:tcPr>
          <w:p w14:paraId="4318855A" w14:textId="77777777" w:rsidR="00BA7A09" w:rsidRPr="0003648D" w:rsidRDefault="00BA7A09" w:rsidP="00FF6149">
            <w:pPr>
              <w:pStyle w:val="TableHead"/>
              <w:rPr>
                <w:b w:val="0"/>
              </w:rPr>
            </w:pPr>
            <w:r w:rsidRPr="0003648D">
              <w:rPr>
                <w:b w:val="0"/>
              </w:rPr>
              <w:t>MW</w:t>
            </w:r>
          </w:p>
        </w:tc>
        <w:tc>
          <w:tcPr>
            <w:tcW w:w="3157" w:type="pct"/>
            <w:tcBorders>
              <w:top w:val="single" w:sz="4" w:space="0" w:color="auto"/>
              <w:left w:val="single" w:sz="4" w:space="0" w:color="auto"/>
              <w:bottom w:val="single" w:sz="4" w:space="0" w:color="auto"/>
              <w:right w:val="single" w:sz="4" w:space="0" w:color="auto"/>
            </w:tcBorders>
          </w:tcPr>
          <w:p w14:paraId="1EC0AC2F" w14:textId="77777777" w:rsidR="00BA7A09" w:rsidRPr="0003648D" w:rsidRDefault="00BA7A09" w:rsidP="00FF6149">
            <w:pPr>
              <w:pStyle w:val="TableHead"/>
              <w:rPr>
                <w:b w:val="0"/>
                <w:i/>
              </w:rPr>
            </w:pPr>
            <w:r w:rsidRPr="0003648D">
              <w:rPr>
                <w:b w:val="0"/>
                <w:i/>
              </w:rPr>
              <w:t>Real-Time Assigned Un-Deployed Regulation Up Quantity per Resource per QSE</w:t>
            </w:r>
            <w:r w:rsidRPr="0003648D">
              <w:sym w:font="Symbol" w:char="F0BE"/>
            </w:r>
            <w:r w:rsidRPr="0003648D">
              <w:rPr>
                <w:b w:val="0"/>
              </w:rPr>
              <w:t>The quantity of un-deployed</w:t>
            </w:r>
            <w:r w:rsidRPr="0003648D">
              <w:rPr>
                <w:b w:val="0"/>
                <w:i/>
              </w:rPr>
              <w:t xml:space="preserve"> </w:t>
            </w:r>
            <w:r w:rsidRPr="0003648D">
              <w:rPr>
                <w:b w:val="0"/>
              </w:rPr>
              <w:t xml:space="preserve">Reg-Up assigned under a Watch to a QSE </w:t>
            </w:r>
            <w:r w:rsidRPr="0003648D">
              <w:rPr>
                <w:b w:val="0"/>
                <w:i/>
              </w:rPr>
              <w:t>q</w:t>
            </w:r>
            <w:r w:rsidRPr="0003648D">
              <w:rPr>
                <w:b w:val="0"/>
              </w:rPr>
              <w:t xml:space="preserve"> for Resource </w:t>
            </w:r>
            <w:r w:rsidRPr="0003648D">
              <w:rPr>
                <w:b w:val="0"/>
                <w:i/>
              </w:rPr>
              <w:t>r</w:t>
            </w:r>
            <w:r w:rsidRPr="0003648D">
              <w:rPr>
                <w:b w:val="0"/>
              </w:rPr>
              <w:t xml:space="preserve"> at Settlement Point </w:t>
            </w:r>
            <w:r w:rsidRPr="0003648D">
              <w:rPr>
                <w:b w:val="0"/>
                <w:i/>
              </w:rPr>
              <w:t>p</w:t>
            </w:r>
            <w:r w:rsidRPr="0003648D">
              <w:rPr>
                <w:b w:val="0"/>
              </w:rPr>
              <w:t xml:space="preserve"> for the hour.  Where for a Combined Cycle Train, the Resource </w:t>
            </w:r>
            <w:r w:rsidRPr="0003648D">
              <w:rPr>
                <w:b w:val="0"/>
                <w:i/>
              </w:rPr>
              <w:t xml:space="preserve">r </w:t>
            </w:r>
            <w:r w:rsidRPr="0003648D">
              <w:rPr>
                <w:b w:val="0"/>
              </w:rPr>
              <w:t>is a Combined Cycle Generation Resource within the Combined Cycle Train.</w:t>
            </w:r>
          </w:p>
        </w:tc>
      </w:tr>
      <w:tr w:rsidR="00BA7A09" w:rsidRPr="0003648D" w14:paraId="01A1DF0A"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180CE1AA" w14:textId="77777777" w:rsidR="00BA7A09" w:rsidRPr="0003648D" w:rsidRDefault="00BA7A09" w:rsidP="00FF6149">
            <w:pPr>
              <w:pStyle w:val="TableHead"/>
              <w:rPr>
                <w:b w:val="0"/>
                <w:vertAlign w:val="subscript"/>
              </w:rPr>
            </w:pPr>
            <w:r w:rsidRPr="0003648D">
              <w:rPr>
                <w:b w:val="0"/>
              </w:rPr>
              <w:t>RTSPP</w:t>
            </w:r>
            <w:r w:rsidRPr="0003648D">
              <w:rPr>
                <w:b w:val="0"/>
                <w:i/>
                <w:vertAlign w:val="subscript"/>
              </w:rPr>
              <w:t>p,i</w:t>
            </w:r>
          </w:p>
        </w:tc>
        <w:tc>
          <w:tcPr>
            <w:tcW w:w="491" w:type="pct"/>
            <w:tcBorders>
              <w:top w:val="single" w:sz="4" w:space="0" w:color="auto"/>
              <w:left w:val="single" w:sz="4" w:space="0" w:color="auto"/>
              <w:bottom w:val="single" w:sz="4" w:space="0" w:color="auto"/>
              <w:right w:val="single" w:sz="4" w:space="0" w:color="auto"/>
            </w:tcBorders>
          </w:tcPr>
          <w:p w14:paraId="4139F5D9" w14:textId="77777777" w:rsidR="00BA7A09" w:rsidRPr="0003648D" w:rsidRDefault="00BA7A09" w:rsidP="00FF6149">
            <w:pPr>
              <w:pStyle w:val="TableHead"/>
              <w:rPr>
                <w:b w:val="0"/>
              </w:rPr>
            </w:pPr>
            <w:r w:rsidRPr="0003648D">
              <w:rPr>
                <w:b w:val="0"/>
              </w:rPr>
              <w:t>$/MWh</w:t>
            </w:r>
          </w:p>
        </w:tc>
        <w:tc>
          <w:tcPr>
            <w:tcW w:w="3157" w:type="pct"/>
            <w:tcBorders>
              <w:top w:val="single" w:sz="4" w:space="0" w:color="auto"/>
              <w:left w:val="single" w:sz="4" w:space="0" w:color="auto"/>
              <w:bottom w:val="single" w:sz="4" w:space="0" w:color="auto"/>
              <w:right w:val="single" w:sz="4" w:space="0" w:color="auto"/>
            </w:tcBorders>
          </w:tcPr>
          <w:p w14:paraId="67995D6C" w14:textId="77777777" w:rsidR="00BA7A09" w:rsidRPr="0003648D" w:rsidRDefault="00BA7A09" w:rsidP="00FF6149">
            <w:pPr>
              <w:pStyle w:val="TableHead"/>
              <w:rPr>
                <w:b w:val="0"/>
                <w:i/>
              </w:rPr>
            </w:pPr>
            <w:r w:rsidRPr="0003648D">
              <w:rPr>
                <w:b w:val="0"/>
                <w:i/>
              </w:rPr>
              <w:t>Real-Time Settlement Point Price per Settlement Point</w:t>
            </w:r>
            <w:r w:rsidRPr="0003648D">
              <w:sym w:font="Symbol" w:char="F0BE"/>
            </w:r>
            <w:r w:rsidRPr="0003648D">
              <w:rPr>
                <w:b w:val="0"/>
              </w:rPr>
              <w:t xml:space="preserve">The Real-Time Settlement Point Price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14:paraId="213FCC43" w14:textId="77777777" w:rsidTr="00FF6149">
        <w:trPr>
          <w:cantSplit/>
        </w:trPr>
        <w:tc>
          <w:tcPr>
            <w:tcW w:w="1352" w:type="pct"/>
          </w:tcPr>
          <w:p w14:paraId="39F63E34" w14:textId="77777777" w:rsidR="00BA7A09" w:rsidRPr="0003648D" w:rsidRDefault="00BA7A09" w:rsidP="00FF6149">
            <w:pPr>
              <w:pStyle w:val="tablebody0"/>
              <w:rPr>
                <w:i/>
              </w:rPr>
            </w:pPr>
            <w:r w:rsidRPr="0003648D">
              <w:t>RTRSVPOR</w:t>
            </w:r>
          </w:p>
        </w:tc>
        <w:tc>
          <w:tcPr>
            <w:tcW w:w="491" w:type="pct"/>
          </w:tcPr>
          <w:p w14:paraId="36BD13E1" w14:textId="77777777" w:rsidR="00BA7A09" w:rsidRPr="0003648D" w:rsidRDefault="00BA7A09" w:rsidP="00FF6149">
            <w:pPr>
              <w:pStyle w:val="tablebody0"/>
            </w:pPr>
            <w:r w:rsidRPr="0003648D">
              <w:t>$/MWh</w:t>
            </w:r>
          </w:p>
        </w:tc>
        <w:tc>
          <w:tcPr>
            <w:tcW w:w="3157" w:type="pct"/>
          </w:tcPr>
          <w:p w14:paraId="0EB06C84" w14:textId="77777777"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14:paraId="0F903216" w14:textId="77777777" w:rsidTr="00FF6149">
        <w:trPr>
          <w:cantSplit/>
        </w:trPr>
        <w:tc>
          <w:tcPr>
            <w:tcW w:w="1352" w:type="pct"/>
          </w:tcPr>
          <w:p w14:paraId="278BE4AF" w14:textId="77777777" w:rsidR="00BA7A09" w:rsidRPr="0003648D" w:rsidRDefault="00BA7A09" w:rsidP="00FF6149">
            <w:pPr>
              <w:pStyle w:val="tablebody0"/>
            </w:pPr>
            <w:r w:rsidRPr="0003648D">
              <w:t xml:space="preserve">TLMP </w:t>
            </w:r>
            <w:r w:rsidRPr="0003648D">
              <w:rPr>
                <w:i/>
                <w:vertAlign w:val="subscript"/>
              </w:rPr>
              <w:t>y</w:t>
            </w:r>
          </w:p>
        </w:tc>
        <w:tc>
          <w:tcPr>
            <w:tcW w:w="491" w:type="pct"/>
          </w:tcPr>
          <w:p w14:paraId="3CD0C5D9" w14:textId="77777777" w:rsidR="00BA7A09" w:rsidRPr="0003648D" w:rsidRDefault="00BA7A09" w:rsidP="00FF6149">
            <w:pPr>
              <w:pStyle w:val="tablebody0"/>
              <w:rPr>
                <w:iCs/>
              </w:rPr>
            </w:pPr>
            <w:r w:rsidRPr="0003648D">
              <w:t>second</w:t>
            </w:r>
          </w:p>
        </w:tc>
        <w:tc>
          <w:tcPr>
            <w:tcW w:w="3157" w:type="pct"/>
          </w:tcPr>
          <w:p w14:paraId="3042D91E" w14:textId="77777777" w:rsidR="00BA7A09" w:rsidRPr="0003648D" w:rsidRDefault="00BA7A09" w:rsidP="00FF6149">
            <w:pPr>
              <w:pStyle w:val="tablebody0"/>
            </w:pPr>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p>
        </w:tc>
      </w:tr>
      <w:tr w:rsidR="00BA7A09" w:rsidRPr="0003648D" w14:paraId="26017C67" w14:textId="77777777" w:rsidTr="00FF6149">
        <w:trPr>
          <w:cantSplit/>
        </w:trPr>
        <w:tc>
          <w:tcPr>
            <w:tcW w:w="1352" w:type="pct"/>
          </w:tcPr>
          <w:p w14:paraId="29DE35D5" w14:textId="77777777" w:rsidR="00BA7A09" w:rsidRPr="0003648D" w:rsidRDefault="00BA7A09" w:rsidP="00FF6149">
            <w:pPr>
              <w:pStyle w:val="tablebody0"/>
              <w:rPr>
                <w:i/>
              </w:rPr>
            </w:pPr>
            <w:r w:rsidRPr="0003648D">
              <w:t xml:space="preserve">RNWF </w:t>
            </w:r>
            <w:r w:rsidRPr="0003648D">
              <w:rPr>
                <w:i/>
                <w:vertAlign w:val="subscript"/>
              </w:rPr>
              <w:t>y</w:t>
            </w:r>
          </w:p>
        </w:tc>
        <w:tc>
          <w:tcPr>
            <w:tcW w:w="491" w:type="pct"/>
          </w:tcPr>
          <w:p w14:paraId="4CC3FCED" w14:textId="77777777" w:rsidR="00BA7A09" w:rsidRPr="0003648D" w:rsidRDefault="00BA7A09" w:rsidP="00FF6149">
            <w:pPr>
              <w:pStyle w:val="tablebody0"/>
            </w:pPr>
            <w:r w:rsidRPr="0003648D">
              <w:t>none</w:t>
            </w:r>
          </w:p>
        </w:tc>
        <w:tc>
          <w:tcPr>
            <w:tcW w:w="3157" w:type="pct"/>
          </w:tcPr>
          <w:p w14:paraId="15CAF40E" w14:textId="77777777" w:rsidR="00BA7A09" w:rsidRPr="0003648D" w:rsidRDefault="00BA7A09" w:rsidP="00FF6149">
            <w:pPr>
              <w:pStyle w:val="tablebody0"/>
            </w:pPr>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p>
        </w:tc>
      </w:tr>
      <w:tr w:rsidR="00BA7A09" w:rsidRPr="0003648D" w14:paraId="2D101090"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220E418E" w14:textId="77777777" w:rsidR="00BA7A09" w:rsidRPr="0003648D" w:rsidRDefault="00BA7A09" w:rsidP="00FF6149">
            <w:pPr>
              <w:spacing w:after="60"/>
              <w:rPr>
                <w:sz w:val="20"/>
              </w:rPr>
            </w:pPr>
            <w:r w:rsidRPr="0003648D">
              <w:rPr>
                <w:sz w:val="20"/>
              </w:rPr>
              <w:t>RTORPA</w:t>
            </w:r>
            <w:r w:rsidRPr="0003648D">
              <w:rPr>
                <w:b/>
                <w:vertAlign w:val="subscript"/>
              </w:rPr>
              <w:t xml:space="preserve"> </w:t>
            </w:r>
            <w:r w:rsidRPr="0003648D">
              <w:rPr>
                <w:i/>
                <w:sz w:val="20"/>
                <w:vertAlign w:val="subscript"/>
              </w:rPr>
              <w:t>y</w:t>
            </w:r>
          </w:p>
        </w:tc>
        <w:tc>
          <w:tcPr>
            <w:tcW w:w="491" w:type="pct"/>
            <w:tcBorders>
              <w:top w:val="single" w:sz="4" w:space="0" w:color="auto"/>
              <w:left w:val="single" w:sz="4" w:space="0" w:color="auto"/>
              <w:bottom w:val="single" w:sz="4" w:space="0" w:color="auto"/>
              <w:right w:val="single" w:sz="4" w:space="0" w:color="auto"/>
            </w:tcBorders>
          </w:tcPr>
          <w:p w14:paraId="17F598AA" w14:textId="77777777" w:rsidR="00BA7A09" w:rsidRPr="0003648D" w:rsidRDefault="00BA7A09" w:rsidP="00FF6149">
            <w:pPr>
              <w:pStyle w:val="TableHead"/>
              <w:spacing w:after="60"/>
              <w:rPr>
                <w:b w:val="0"/>
              </w:rPr>
            </w:pPr>
            <w:r w:rsidRPr="0003648D">
              <w:rPr>
                <w:b w:val="0"/>
              </w:rPr>
              <w:t>$/MWh</w:t>
            </w:r>
          </w:p>
        </w:tc>
        <w:tc>
          <w:tcPr>
            <w:tcW w:w="3157" w:type="pct"/>
            <w:tcBorders>
              <w:top w:val="single" w:sz="4" w:space="0" w:color="auto"/>
              <w:left w:val="single" w:sz="4" w:space="0" w:color="auto"/>
              <w:bottom w:val="single" w:sz="4" w:space="0" w:color="auto"/>
              <w:right w:val="single" w:sz="4" w:space="0" w:color="auto"/>
            </w:tcBorders>
          </w:tcPr>
          <w:p w14:paraId="43EE6E73" w14:textId="77777777" w:rsidR="00BA7A09" w:rsidRPr="0003648D" w:rsidRDefault="00BA7A09" w:rsidP="00FF6149">
            <w:pPr>
              <w:pStyle w:val="TableHead"/>
              <w:spacing w:after="60"/>
              <w:rPr>
                <w:b w:val="0"/>
                <w:i/>
              </w:rPr>
            </w:pPr>
            <w:r w:rsidRPr="0003648D">
              <w:rPr>
                <w:b w:val="0"/>
                <w:i/>
              </w:rPr>
              <w:t>Real-Time On-Line Reserve Price Adder per interval</w:t>
            </w:r>
            <w:r w:rsidRPr="0003648D">
              <w:rPr>
                <w:b w:val="0"/>
              </w:rPr>
              <w:sym w:font="Symbol" w:char="F0BE"/>
            </w:r>
            <w:r w:rsidRPr="0003648D">
              <w:rPr>
                <w:b w:val="0"/>
              </w:rPr>
              <w:t xml:space="preserve">The Real-Time On-Line Reserve Price Adder for the SCED interval </w:t>
            </w:r>
            <w:r w:rsidRPr="0003648D">
              <w:rPr>
                <w:b w:val="0"/>
                <w:i/>
              </w:rPr>
              <w:t>y</w:t>
            </w:r>
            <w:r w:rsidRPr="0003648D">
              <w:rPr>
                <w:b w:val="0"/>
              </w:rPr>
              <w:t>.</w:t>
            </w:r>
          </w:p>
        </w:tc>
      </w:tr>
      <w:tr w:rsidR="00BA7A09" w:rsidRPr="0003648D" w14:paraId="2751E30C"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5C583589" w14:textId="77777777" w:rsidR="00BA7A09" w:rsidRPr="0003648D" w:rsidRDefault="00BA7A09" w:rsidP="00FF6149">
            <w:pPr>
              <w:pStyle w:val="TableHead"/>
              <w:spacing w:after="60"/>
              <w:rPr>
                <w:b w:val="0"/>
                <w:i/>
              </w:rPr>
            </w:pPr>
            <w:r w:rsidRPr="0003648D">
              <w:rPr>
                <w:b w:val="0"/>
                <w:i/>
              </w:rPr>
              <w:t>q</w:t>
            </w:r>
          </w:p>
        </w:tc>
        <w:tc>
          <w:tcPr>
            <w:tcW w:w="491" w:type="pct"/>
            <w:tcBorders>
              <w:top w:val="single" w:sz="4" w:space="0" w:color="auto"/>
              <w:left w:val="single" w:sz="4" w:space="0" w:color="auto"/>
              <w:bottom w:val="single" w:sz="4" w:space="0" w:color="auto"/>
              <w:right w:val="single" w:sz="4" w:space="0" w:color="auto"/>
            </w:tcBorders>
          </w:tcPr>
          <w:p w14:paraId="3F0A9EB6" w14:textId="77777777"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14:paraId="15779312" w14:textId="77777777" w:rsidR="00BA7A09" w:rsidRPr="0003648D" w:rsidRDefault="00BA7A09" w:rsidP="00FF6149">
            <w:pPr>
              <w:pStyle w:val="TableHead"/>
              <w:spacing w:after="60"/>
              <w:rPr>
                <w:b w:val="0"/>
              </w:rPr>
            </w:pPr>
            <w:r w:rsidRPr="0003648D">
              <w:rPr>
                <w:b w:val="0"/>
              </w:rPr>
              <w:t>A QSE.</w:t>
            </w:r>
          </w:p>
        </w:tc>
      </w:tr>
      <w:tr w:rsidR="00BA7A09" w:rsidRPr="0003648D" w14:paraId="42D0A173"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0B7FFE1B" w14:textId="77777777" w:rsidR="00BA7A09" w:rsidRPr="0003648D" w:rsidRDefault="00BA7A09" w:rsidP="00FF6149">
            <w:pPr>
              <w:pStyle w:val="TableHead"/>
              <w:spacing w:after="60"/>
              <w:rPr>
                <w:b w:val="0"/>
                <w:i/>
              </w:rPr>
            </w:pPr>
            <w:r w:rsidRPr="0003648D">
              <w:rPr>
                <w:b w:val="0"/>
                <w:i/>
              </w:rPr>
              <w:lastRenderedPageBreak/>
              <w:t>r</w:t>
            </w:r>
          </w:p>
        </w:tc>
        <w:tc>
          <w:tcPr>
            <w:tcW w:w="491" w:type="pct"/>
            <w:tcBorders>
              <w:top w:val="single" w:sz="4" w:space="0" w:color="auto"/>
              <w:left w:val="single" w:sz="4" w:space="0" w:color="auto"/>
              <w:bottom w:val="single" w:sz="4" w:space="0" w:color="auto"/>
              <w:right w:val="single" w:sz="4" w:space="0" w:color="auto"/>
            </w:tcBorders>
          </w:tcPr>
          <w:p w14:paraId="484414DF" w14:textId="77777777"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14:paraId="76E1784A" w14:textId="77777777" w:rsidR="00BA7A09" w:rsidRPr="0003648D" w:rsidRDefault="00BA7A09" w:rsidP="00FF6149">
            <w:pPr>
              <w:pStyle w:val="TableHead"/>
              <w:spacing w:after="60"/>
              <w:rPr>
                <w:b w:val="0"/>
                <w:i/>
              </w:rPr>
            </w:pPr>
            <w:r w:rsidRPr="0003648D">
              <w:rPr>
                <w:b w:val="0"/>
              </w:rPr>
              <w:t>A Generation Resource</w:t>
            </w:r>
            <w:r w:rsidRPr="0003648D">
              <w:rPr>
                <w:b w:val="0"/>
                <w:i/>
              </w:rPr>
              <w:t xml:space="preserve"> </w:t>
            </w:r>
            <w:r w:rsidRPr="0003648D">
              <w:rPr>
                <w:b w:val="0"/>
              </w:rPr>
              <w:t>that was allocated Reg-Up Ancillary Service Assignment by the QSE.</w:t>
            </w:r>
          </w:p>
        </w:tc>
      </w:tr>
      <w:tr w:rsidR="00BA7A09" w:rsidRPr="0003648D" w14:paraId="6DD84CB4"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58CE8846" w14:textId="77777777" w:rsidR="00BA7A09" w:rsidRPr="0003648D" w:rsidRDefault="00BA7A09" w:rsidP="00FF6149">
            <w:pPr>
              <w:pStyle w:val="TableHead"/>
              <w:spacing w:after="60"/>
              <w:rPr>
                <w:b w:val="0"/>
                <w:i/>
              </w:rPr>
            </w:pPr>
            <w:r w:rsidRPr="0003648D">
              <w:rPr>
                <w:b w:val="0"/>
                <w:i/>
              </w:rPr>
              <w:t>p</w:t>
            </w:r>
          </w:p>
        </w:tc>
        <w:tc>
          <w:tcPr>
            <w:tcW w:w="491" w:type="pct"/>
            <w:tcBorders>
              <w:top w:val="single" w:sz="4" w:space="0" w:color="auto"/>
              <w:left w:val="single" w:sz="4" w:space="0" w:color="auto"/>
              <w:bottom w:val="single" w:sz="4" w:space="0" w:color="auto"/>
              <w:right w:val="single" w:sz="4" w:space="0" w:color="auto"/>
            </w:tcBorders>
          </w:tcPr>
          <w:p w14:paraId="064EDAEC" w14:textId="77777777"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14:paraId="1A313C05" w14:textId="77777777" w:rsidR="00BA7A09" w:rsidRPr="0003648D" w:rsidRDefault="00BA7A09" w:rsidP="00FF6149">
            <w:pPr>
              <w:pStyle w:val="TableHead"/>
              <w:spacing w:after="60"/>
              <w:rPr>
                <w:b w:val="0"/>
                <w:i/>
              </w:rPr>
            </w:pPr>
            <w:r w:rsidRPr="0003648D">
              <w:rPr>
                <w:b w:val="0"/>
              </w:rPr>
              <w:t>A Settlement Point for the Resource Node that was allocated Reg-Up Ancillary Service Assignment by the QSE.</w:t>
            </w:r>
          </w:p>
        </w:tc>
      </w:tr>
      <w:tr w:rsidR="00BA7A09" w:rsidRPr="0003648D" w14:paraId="76F428DE"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1E037AC5" w14:textId="77777777" w:rsidR="00BA7A09" w:rsidRPr="0003648D" w:rsidRDefault="00BA7A09" w:rsidP="00FF6149">
            <w:pPr>
              <w:pStyle w:val="TableHead"/>
              <w:spacing w:after="60"/>
              <w:rPr>
                <w:b w:val="0"/>
                <w:i/>
              </w:rPr>
            </w:pPr>
            <w:r w:rsidRPr="0003648D">
              <w:rPr>
                <w:b w:val="0"/>
                <w:i/>
              </w:rPr>
              <w:t>i</w:t>
            </w:r>
          </w:p>
        </w:tc>
        <w:tc>
          <w:tcPr>
            <w:tcW w:w="491" w:type="pct"/>
            <w:tcBorders>
              <w:top w:val="single" w:sz="4" w:space="0" w:color="auto"/>
              <w:left w:val="single" w:sz="4" w:space="0" w:color="auto"/>
              <w:bottom w:val="single" w:sz="4" w:space="0" w:color="auto"/>
              <w:right w:val="single" w:sz="4" w:space="0" w:color="auto"/>
            </w:tcBorders>
          </w:tcPr>
          <w:p w14:paraId="0689A845" w14:textId="77777777"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14:paraId="6A09043B" w14:textId="77777777" w:rsidR="00BA7A09" w:rsidRPr="0003648D" w:rsidRDefault="00BA7A09" w:rsidP="00FF6149">
            <w:pPr>
              <w:pStyle w:val="TableHead"/>
              <w:tabs>
                <w:tab w:val="left" w:pos="2010"/>
              </w:tabs>
              <w:spacing w:after="60"/>
              <w:rPr>
                <w:b w:val="0"/>
              </w:rPr>
            </w:pPr>
            <w:r w:rsidRPr="0003648D">
              <w:rPr>
                <w:b w:val="0"/>
              </w:rPr>
              <w:t xml:space="preserve">A 15-minute Settlement Interval in the Operating Hour. </w:t>
            </w:r>
          </w:p>
        </w:tc>
      </w:tr>
      <w:tr w:rsidR="00BA7A09" w:rsidRPr="0003648D" w14:paraId="6F1B1C56" w14:textId="77777777" w:rsidTr="00FF6149">
        <w:trPr>
          <w:cantSplit/>
        </w:trPr>
        <w:tc>
          <w:tcPr>
            <w:tcW w:w="1352" w:type="pct"/>
            <w:tcBorders>
              <w:top w:val="single" w:sz="4" w:space="0" w:color="auto"/>
              <w:left w:val="single" w:sz="4" w:space="0" w:color="auto"/>
              <w:bottom w:val="single" w:sz="4" w:space="0" w:color="auto"/>
              <w:right w:val="single" w:sz="4" w:space="0" w:color="auto"/>
            </w:tcBorders>
          </w:tcPr>
          <w:p w14:paraId="0FD0B9E6" w14:textId="77777777" w:rsidR="00BA7A09" w:rsidRPr="0003648D" w:rsidRDefault="00CD3F3C" w:rsidP="00FF6149">
            <w:pPr>
              <w:pStyle w:val="TableHead"/>
              <w:spacing w:after="60"/>
              <w:rPr>
                <w:b w:val="0"/>
                <w:i/>
              </w:rPr>
            </w:pPr>
            <w:r w:rsidRPr="0003648D">
              <w:rPr>
                <w:b w:val="0"/>
                <w:i/>
              </w:rPr>
              <w:t>y</w:t>
            </w:r>
          </w:p>
        </w:tc>
        <w:tc>
          <w:tcPr>
            <w:tcW w:w="491" w:type="pct"/>
            <w:tcBorders>
              <w:top w:val="single" w:sz="4" w:space="0" w:color="auto"/>
              <w:left w:val="single" w:sz="4" w:space="0" w:color="auto"/>
              <w:bottom w:val="single" w:sz="4" w:space="0" w:color="auto"/>
              <w:right w:val="single" w:sz="4" w:space="0" w:color="auto"/>
            </w:tcBorders>
          </w:tcPr>
          <w:p w14:paraId="557859BC" w14:textId="77777777" w:rsidR="00BA7A09" w:rsidRPr="0003648D" w:rsidRDefault="00BA7A09" w:rsidP="00FF6149">
            <w:pPr>
              <w:pStyle w:val="TableHead"/>
              <w:spacing w:after="60"/>
              <w:rPr>
                <w:b w:val="0"/>
              </w:rPr>
            </w:pPr>
            <w:r w:rsidRPr="0003648D">
              <w:rPr>
                <w:b w:val="0"/>
              </w:rPr>
              <w:t>none</w:t>
            </w:r>
          </w:p>
        </w:tc>
        <w:tc>
          <w:tcPr>
            <w:tcW w:w="3157" w:type="pct"/>
            <w:tcBorders>
              <w:top w:val="single" w:sz="4" w:space="0" w:color="auto"/>
              <w:left w:val="single" w:sz="4" w:space="0" w:color="auto"/>
              <w:bottom w:val="single" w:sz="4" w:space="0" w:color="auto"/>
              <w:right w:val="single" w:sz="4" w:space="0" w:color="auto"/>
            </w:tcBorders>
          </w:tcPr>
          <w:p w14:paraId="05176F72" w14:textId="77777777" w:rsidR="00BA7A09" w:rsidRPr="0003648D" w:rsidRDefault="00BA7A09" w:rsidP="00FF6149">
            <w:pPr>
              <w:pStyle w:val="TableHead"/>
              <w:tabs>
                <w:tab w:val="left" w:pos="2010"/>
              </w:tabs>
              <w:spacing w:after="60"/>
              <w:rPr>
                <w:b w:val="0"/>
              </w:rPr>
            </w:pPr>
            <w:r w:rsidRPr="0003648D">
              <w:rPr>
                <w:b w:val="0"/>
              </w:rPr>
              <w:t>A SCED interval in the 15-minute Settlement Interval.</w:t>
            </w:r>
          </w:p>
        </w:tc>
      </w:tr>
    </w:tbl>
    <w:p w14:paraId="7E1B0AB8" w14:textId="77777777" w:rsidR="00BA7A09" w:rsidRPr="0003648D" w:rsidRDefault="00BA7A09" w:rsidP="00BA7A09">
      <w:pPr>
        <w:pStyle w:val="BodyTextNumbered"/>
        <w:spacing w:before="240"/>
        <w:ind w:left="1440"/>
      </w:pPr>
      <w:r w:rsidRPr="0003648D">
        <w:t>(b)</w:t>
      </w:r>
      <w:r w:rsidRPr="0003648D">
        <w:tab/>
        <w:t>For RRS</w:t>
      </w:r>
      <w:del w:id="2556" w:author="STEC" w:date="2017-12-27T11:03:00Z">
        <w:r w:rsidRPr="0003648D" w:rsidDel="005E3B4E">
          <w:delText xml:space="preserve"> Service</w:delText>
        </w:r>
      </w:del>
      <w:r w:rsidRPr="0003648D">
        <w:t>, if applicable:</w:t>
      </w:r>
    </w:p>
    <w:p w14:paraId="6E77423B" w14:textId="77777777" w:rsidR="00D12007" w:rsidRDefault="00BA7A09" w:rsidP="00BA7A09">
      <w:pPr>
        <w:spacing w:after="240"/>
        <w:ind w:left="2880" w:hanging="2160"/>
        <w:rPr>
          <w:ins w:id="2557" w:author="ERCOT 06XX18" w:date="2018-06-06T16:16:00Z"/>
          <w:b/>
        </w:rPr>
      </w:pPr>
      <w:del w:id="2558" w:author="ERCOT 06XX18" w:date="2018-06-06T16:16:00Z">
        <w:r w:rsidRPr="0003648D" w:rsidDel="00D12007">
          <w:rPr>
            <w:b/>
          </w:rPr>
          <w:delText xml:space="preserve">RTAURRAMT </w:delText>
        </w:r>
        <w:r w:rsidRPr="0003648D" w:rsidDel="00D12007">
          <w:rPr>
            <w:b/>
            <w:i/>
            <w:vertAlign w:val="subscript"/>
          </w:rPr>
          <w:delText xml:space="preserve">q r,p,i </w:delText>
        </w:r>
        <w:r w:rsidRPr="0003648D" w:rsidDel="00D12007">
          <w:rPr>
            <w:b/>
            <w:i/>
            <w:vertAlign w:val="subscript"/>
          </w:rPr>
          <w:tab/>
        </w:r>
        <w:r w:rsidRPr="0003648D" w:rsidDel="00D12007">
          <w:rPr>
            <w:b/>
          </w:rPr>
          <w:delText>=</w:delText>
        </w:r>
        <w:r w:rsidRPr="0003648D" w:rsidDel="00D12007">
          <w:rPr>
            <w:b/>
          </w:rPr>
          <w:tab/>
          <w:delText xml:space="preserve">(-1) * 1/4 * RTAURRR </w:delText>
        </w:r>
        <w:r w:rsidRPr="0003648D" w:rsidDel="00D12007">
          <w:rPr>
            <w:b/>
            <w:i/>
            <w:vertAlign w:val="subscript"/>
          </w:rPr>
          <w:delText xml:space="preserve">q, r,p </w:delText>
        </w:r>
        <w:r w:rsidRPr="0003648D" w:rsidDel="00D12007">
          <w:rPr>
            <w:b/>
          </w:rPr>
          <w:delText>* (RTSPP</w:delText>
        </w:r>
        <w:r w:rsidRPr="0003648D" w:rsidDel="00D12007">
          <w:rPr>
            <w:b/>
            <w:vertAlign w:val="subscript"/>
          </w:rPr>
          <w:delText xml:space="preserve">p,i </w:delText>
        </w:r>
        <w:r w:rsidRPr="0003648D" w:rsidDel="00D12007">
          <w:rPr>
            <w:b/>
          </w:rPr>
          <w:delText>– RTRSVPOR)</w:delText>
        </w:r>
      </w:del>
    </w:p>
    <w:p w14:paraId="7034C858" w14:textId="77777777" w:rsidR="00D12007" w:rsidRPr="00817153" w:rsidRDefault="00D12007" w:rsidP="00817153">
      <w:pPr>
        <w:spacing w:after="240"/>
        <w:ind w:left="3600" w:hanging="2880"/>
        <w:rPr>
          <w:b/>
          <w:i/>
          <w:vertAlign w:val="subscript"/>
        </w:rPr>
      </w:pPr>
      <w:ins w:id="2559" w:author="ERCOT 06XX18" w:date="2018-06-06T16:16:00Z">
        <w:r>
          <w:rPr>
            <w:b/>
          </w:rPr>
          <w:t>RTAU</w:t>
        </w:r>
        <w:r w:rsidRPr="001065E9">
          <w:rPr>
            <w:b/>
          </w:rPr>
          <w:t>R</w:t>
        </w:r>
        <w:r>
          <w:rPr>
            <w:b/>
          </w:rPr>
          <w:t>RAMT</w:t>
        </w:r>
        <w:r w:rsidRPr="001065E9">
          <w:rPr>
            <w:b/>
          </w:rPr>
          <w:t>QSETOT</w:t>
        </w:r>
        <w:r w:rsidRPr="00F641A1">
          <w:rPr>
            <w:b/>
            <w:i/>
            <w:vertAlign w:val="subscript"/>
          </w:rPr>
          <w:t xml:space="preserve"> q = </w:t>
        </w:r>
        <w:r w:rsidRPr="001065E9">
          <w:rPr>
            <w:b/>
          </w:rPr>
          <w:t xml:space="preserve"> </w:t>
        </w:r>
      </w:ins>
      <w:ins w:id="2560" w:author="ERCOT 06XX18" w:date="2018-06-06T16:16:00Z">
        <w:r w:rsidRPr="00F641A1">
          <w:rPr>
            <w:b/>
            <w:position w:val="-18"/>
          </w:rPr>
          <w:object w:dxaOrig="225" w:dyaOrig="420" w14:anchorId="16DA449D">
            <v:shape id="_x0000_i1034" type="#_x0000_t75" style="width:11.25pt;height:21.3pt" o:ole="">
              <v:imagedata r:id="rId24" o:title=""/>
            </v:shape>
            <o:OLEObject Type="Embed" ProgID="Equation.3" ShapeID="_x0000_i1034" DrawAspect="Content" ObjectID="_1590320885" r:id="rId33"/>
          </w:object>
        </w:r>
      </w:ins>
      <w:ins w:id="2561" w:author="ERCOT 06XX18" w:date="2018-06-06T16:16:00Z">
        <w:r>
          <w:rPr>
            <w:b/>
          </w:rPr>
          <w:t xml:space="preserve"> </w:t>
        </w:r>
        <w:r w:rsidRPr="0003648D">
          <w:rPr>
            <w:b/>
          </w:rPr>
          <w:t xml:space="preserve">RTAURRAMT </w:t>
        </w:r>
        <w:r w:rsidRPr="00F641A1">
          <w:rPr>
            <w:b/>
            <w:i/>
            <w:vertAlign w:val="subscript"/>
          </w:rPr>
          <w:t xml:space="preserve">q r, p, i </w:t>
        </w:r>
      </w:ins>
    </w:p>
    <w:p w14:paraId="33F6BC00" w14:textId="77777777" w:rsidR="00BA7A09" w:rsidRPr="0003648D" w:rsidRDefault="00BA7A09" w:rsidP="00BA7A09">
      <w:pPr>
        <w:spacing w:after="240"/>
      </w:pPr>
      <w:r w:rsidRPr="0003648D">
        <w:t>Where:</w:t>
      </w:r>
    </w:p>
    <w:p w14:paraId="1B97125C" w14:textId="77777777" w:rsidR="00D12007" w:rsidRPr="00D93F97" w:rsidRDefault="00D12007" w:rsidP="00817153">
      <w:pPr>
        <w:spacing w:after="240"/>
        <w:ind w:left="2880" w:hanging="2160"/>
        <w:rPr>
          <w:ins w:id="2562" w:author="ERCOT 06XX18" w:date="2018-06-06T16:16:00Z"/>
        </w:rPr>
      </w:pPr>
      <w:ins w:id="2563" w:author="ERCOT 06XX18" w:date="2018-06-06T16:16:00Z">
        <w:r w:rsidRPr="0003648D">
          <w:rPr>
            <w:b/>
          </w:rPr>
          <w:t xml:space="preserve">RTAURRAMT </w:t>
        </w:r>
        <w:r w:rsidRPr="0003648D">
          <w:rPr>
            <w:b/>
            <w:i/>
            <w:vertAlign w:val="subscript"/>
          </w:rPr>
          <w:t xml:space="preserve">q r,p,i </w:t>
        </w:r>
        <w:r w:rsidRPr="0003648D">
          <w:rPr>
            <w:b/>
            <w:i/>
            <w:vertAlign w:val="subscript"/>
          </w:rPr>
          <w:tab/>
        </w:r>
        <w:r w:rsidRPr="0003648D">
          <w:rPr>
            <w:b/>
          </w:rPr>
          <w:t>=</w:t>
        </w:r>
        <w:r w:rsidRPr="0003648D">
          <w:rPr>
            <w:b/>
          </w:rPr>
          <w:tab/>
          <w:t xml:space="preserve">(-1) * 1/4 * RTAURRR </w:t>
        </w:r>
        <w:r w:rsidRPr="0003648D">
          <w:rPr>
            <w:b/>
            <w:i/>
            <w:vertAlign w:val="subscript"/>
          </w:rPr>
          <w:t xml:space="preserve">q, r,p </w:t>
        </w:r>
        <w:r w:rsidRPr="0003648D">
          <w:rPr>
            <w:b/>
          </w:rPr>
          <w:t>* (RTSPP</w:t>
        </w:r>
        <w:r w:rsidRPr="0003648D">
          <w:rPr>
            <w:b/>
            <w:vertAlign w:val="subscript"/>
          </w:rPr>
          <w:t xml:space="preserve">p,i </w:t>
        </w:r>
        <w:r w:rsidRPr="0003648D">
          <w:rPr>
            <w:b/>
          </w:rPr>
          <w:t>– RTRSVPOR)</w:t>
        </w:r>
      </w:ins>
    </w:p>
    <w:p w14:paraId="0DA81C68" w14:textId="77777777" w:rsidR="00BA7A09" w:rsidRPr="0003648D" w:rsidRDefault="00BA7A09" w:rsidP="00817153">
      <w:pPr>
        <w:pStyle w:val="FormulaBold"/>
      </w:pPr>
      <w:r w:rsidRPr="0003648D">
        <w:t>RTRSVPOR</w:t>
      </w:r>
      <w:r w:rsidRPr="0003648D">
        <w:tab/>
        <w:t>=</w:t>
      </w:r>
      <w:r w:rsidRPr="0003648D">
        <w:tab/>
      </w:r>
      <w:r w:rsidRPr="0003648D">
        <w:rPr>
          <w:position w:val="-22"/>
          <w:lang w:val="pt-BR"/>
        </w:rPr>
        <w:object w:dxaOrig="220" w:dyaOrig="460" w14:anchorId="4E86EDE9">
          <v:shape id="_x0000_i1035" type="#_x0000_t75" style="width:11.25pt;height:23.15pt" o:ole="">
            <v:imagedata r:id="rId34" o:title=""/>
          </v:shape>
          <o:OLEObject Type="Embed" ProgID="Equation.3" ShapeID="_x0000_i1035" DrawAspect="Content" ObjectID="_1590320886" r:id="rId35"/>
        </w:object>
      </w:r>
      <w:r w:rsidRPr="0003648D">
        <w:t xml:space="preserve"> (RNWF </w:t>
      </w:r>
      <w:r w:rsidRPr="0003648D">
        <w:rPr>
          <w:i/>
          <w:iCs/>
          <w:vertAlign w:val="subscript"/>
        </w:rPr>
        <w:t xml:space="preserve"> y </w:t>
      </w:r>
      <w:r w:rsidRPr="0003648D">
        <w:t>* RTORPA</w:t>
      </w:r>
      <w:r w:rsidRPr="0003648D">
        <w:rPr>
          <w:i/>
          <w:iCs/>
          <w:vertAlign w:val="subscript"/>
        </w:rPr>
        <w:t xml:space="preserve"> y</w:t>
      </w:r>
      <w:r w:rsidRPr="0003648D">
        <w:t>)</w:t>
      </w:r>
    </w:p>
    <w:p w14:paraId="0556721D" w14:textId="77777777" w:rsidR="00BA7A09" w:rsidRPr="0003648D" w:rsidRDefault="00BA7A09" w:rsidP="00BA7A09">
      <w:pPr>
        <w:pStyle w:val="BodyTextNumbered"/>
        <w:ind w:left="2880" w:hanging="2160"/>
      </w:pPr>
      <w:r w:rsidRPr="0003648D">
        <w:t xml:space="preserve">RNWF </w:t>
      </w:r>
      <w:r w:rsidRPr="0003648D">
        <w:rPr>
          <w:i/>
          <w:vertAlign w:val="subscript"/>
        </w:rPr>
        <w:t>y</w:t>
      </w:r>
      <w:r w:rsidRPr="0003648D">
        <w:tab/>
        <w:t>=</w:t>
      </w:r>
      <w:r w:rsidRPr="0003648D">
        <w:tab/>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r w:rsidRPr="0003648D">
        <w:rPr>
          <w:position w:val="-22"/>
        </w:rPr>
        <w:object w:dxaOrig="225" w:dyaOrig="465" w14:anchorId="2961EA4C">
          <v:shape id="_x0000_i1036" type="#_x0000_t75" style="width:11.25pt;height:23.15pt" o:ole="">
            <v:imagedata r:id="rId36" o:title=""/>
          </v:shape>
          <o:OLEObject Type="Embed" ProgID="Equation.3" ShapeID="_x0000_i1036" DrawAspect="Content" ObjectID="_1590320887" r:id="rId37"/>
        </w:object>
      </w:r>
      <w:r w:rsidRPr="0003648D">
        <w:t xml:space="preserve">TLMP </w:t>
      </w:r>
      <w:r w:rsidRPr="0003648D">
        <w:rPr>
          <w:i/>
          <w:vertAlign w:val="subscript"/>
        </w:rPr>
        <w:t>y</w:t>
      </w:r>
    </w:p>
    <w:p w14:paraId="60647C14" w14:textId="77777777" w:rsidR="00BA7A09" w:rsidRPr="0003648D" w:rsidRDefault="00BA7A09" w:rsidP="00BA7A09">
      <w:pPr>
        <w:pStyle w:val="BodyTextNumbered"/>
        <w:rPr>
          <w:lang w:val="es-ES"/>
        </w:rPr>
      </w:pPr>
      <w:r w:rsidRPr="0003648D">
        <w:t>The above variables are defined as follows:</w:t>
      </w:r>
      <w:r w:rsidRPr="0003648D">
        <w:rPr>
          <w:lang w:val="es-E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482"/>
        <w:gridCol w:w="929"/>
        <w:gridCol w:w="5939"/>
      </w:tblGrid>
      <w:tr w:rsidR="00BA7A09" w:rsidRPr="0003648D" w14:paraId="60980109" w14:textId="77777777" w:rsidTr="00FF6149">
        <w:trPr>
          <w:cantSplit/>
          <w:tblHeader/>
        </w:trPr>
        <w:tc>
          <w:tcPr>
            <w:tcW w:w="1327" w:type="pct"/>
            <w:tcBorders>
              <w:top w:val="single" w:sz="4" w:space="0" w:color="auto"/>
              <w:left w:val="single" w:sz="4" w:space="0" w:color="auto"/>
              <w:bottom w:val="single" w:sz="4" w:space="0" w:color="auto"/>
              <w:right w:val="single" w:sz="4" w:space="0" w:color="auto"/>
            </w:tcBorders>
          </w:tcPr>
          <w:p w14:paraId="09F8F84A" w14:textId="77777777" w:rsidR="00BA7A09" w:rsidRPr="0003648D" w:rsidRDefault="00BA7A09" w:rsidP="00FF6149">
            <w:pPr>
              <w:pStyle w:val="TableHead"/>
            </w:pPr>
            <w:r w:rsidRPr="0003648D">
              <w:t>Variable</w:t>
            </w:r>
          </w:p>
        </w:tc>
        <w:tc>
          <w:tcPr>
            <w:tcW w:w="497" w:type="pct"/>
            <w:tcBorders>
              <w:top w:val="single" w:sz="4" w:space="0" w:color="auto"/>
              <w:left w:val="single" w:sz="4" w:space="0" w:color="auto"/>
              <w:bottom w:val="single" w:sz="4" w:space="0" w:color="auto"/>
              <w:right w:val="single" w:sz="4" w:space="0" w:color="auto"/>
            </w:tcBorders>
          </w:tcPr>
          <w:p w14:paraId="2F59ED60" w14:textId="77777777" w:rsidR="00BA7A09" w:rsidRPr="0003648D" w:rsidRDefault="00BA7A09" w:rsidP="00FF6149">
            <w:pPr>
              <w:pStyle w:val="TableHead"/>
            </w:pPr>
            <w:r w:rsidRPr="0003648D">
              <w:t>Unit</w:t>
            </w:r>
          </w:p>
        </w:tc>
        <w:tc>
          <w:tcPr>
            <w:tcW w:w="3176" w:type="pct"/>
            <w:tcBorders>
              <w:top w:val="single" w:sz="4" w:space="0" w:color="auto"/>
              <w:left w:val="single" w:sz="4" w:space="0" w:color="auto"/>
              <w:bottom w:val="single" w:sz="4" w:space="0" w:color="auto"/>
              <w:right w:val="single" w:sz="4" w:space="0" w:color="auto"/>
            </w:tcBorders>
          </w:tcPr>
          <w:p w14:paraId="27F44216" w14:textId="77777777" w:rsidR="00BA7A09" w:rsidRPr="0003648D" w:rsidRDefault="00BA7A09" w:rsidP="00FF6149">
            <w:pPr>
              <w:pStyle w:val="TableHead"/>
            </w:pPr>
            <w:r w:rsidRPr="0003648D">
              <w:t>Description</w:t>
            </w:r>
          </w:p>
        </w:tc>
      </w:tr>
      <w:tr w:rsidR="00D12007" w:rsidRPr="0003648D" w14:paraId="6A3B39EF" w14:textId="77777777" w:rsidTr="00FF6149">
        <w:trPr>
          <w:cantSplit/>
          <w:ins w:id="2564" w:author="ERCOT 06XX18" w:date="2018-06-06T16:16:00Z"/>
        </w:trPr>
        <w:tc>
          <w:tcPr>
            <w:tcW w:w="1327" w:type="pct"/>
            <w:tcBorders>
              <w:top w:val="single" w:sz="4" w:space="0" w:color="auto"/>
              <w:left w:val="single" w:sz="4" w:space="0" w:color="auto"/>
              <w:bottom w:val="single" w:sz="4" w:space="0" w:color="auto"/>
              <w:right w:val="single" w:sz="4" w:space="0" w:color="auto"/>
            </w:tcBorders>
          </w:tcPr>
          <w:p w14:paraId="426C9534" w14:textId="77777777" w:rsidR="00D12007" w:rsidRPr="0003648D" w:rsidRDefault="00D12007" w:rsidP="00D12007">
            <w:pPr>
              <w:pStyle w:val="TableHead"/>
              <w:rPr>
                <w:ins w:id="2565" w:author="ERCOT 06XX18" w:date="2018-06-06T16:16:00Z"/>
                <w:b w:val="0"/>
              </w:rPr>
            </w:pPr>
            <w:ins w:id="2566" w:author="ERCOT 06XX18" w:date="2018-06-06T16:16:00Z">
              <w:r w:rsidRPr="0003648D">
                <w:rPr>
                  <w:b w:val="0"/>
                </w:rPr>
                <w:t>RTAU</w:t>
              </w:r>
            </w:ins>
            <w:ins w:id="2567" w:author="ERCOT 06XX18" w:date="2018-06-06T16:17:00Z">
              <w:r>
                <w:rPr>
                  <w:b w:val="0"/>
                </w:rPr>
                <w:t>R</w:t>
              </w:r>
            </w:ins>
            <w:ins w:id="2568" w:author="ERCOT 06XX18" w:date="2018-06-06T16:16:00Z">
              <w:r w:rsidRPr="0003648D">
                <w:rPr>
                  <w:b w:val="0"/>
                </w:rPr>
                <w:t>R</w:t>
              </w:r>
              <w:r>
                <w:rPr>
                  <w:b w:val="0"/>
                </w:rPr>
                <w:t>AMTQSETO</w:t>
              </w:r>
              <w:r w:rsidRPr="0003648D">
                <w:rPr>
                  <w:b w:val="0"/>
                </w:rPr>
                <w:t xml:space="preserve">T </w:t>
              </w:r>
              <w:r>
                <w:rPr>
                  <w:b w:val="0"/>
                  <w:i/>
                  <w:vertAlign w:val="subscript"/>
                </w:rPr>
                <w:t>q</w:t>
              </w:r>
            </w:ins>
          </w:p>
        </w:tc>
        <w:tc>
          <w:tcPr>
            <w:tcW w:w="497" w:type="pct"/>
            <w:tcBorders>
              <w:top w:val="single" w:sz="4" w:space="0" w:color="auto"/>
              <w:left w:val="single" w:sz="4" w:space="0" w:color="auto"/>
              <w:bottom w:val="single" w:sz="4" w:space="0" w:color="auto"/>
              <w:right w:val="single" w:sz="4" w:space="0" w:color="auto"/>
            </w:tcBorders>
          </w:tcPr>
          <w:p w14:paraId="5AA4CB0C" w14:textId="77777777" w:rsidR="00D12007" w:rsidRPr="0003648D" w:rsidRDefault="00D12007" w:rsidP="00D12007">
            <w:pPr>
              <w:pStyle w:val="TableHead"/>
              <w:rPr>
                <w:ins w:id="2569" w:author="ERCOT 06XX18" w:date="2018-06-06T16:16:00Z"/>
                <w:b w:val="0"/>
              </w:rPr>
            </w:pPr>
            <w:ins w:id="2570" w:author="ERCOT 06XX18" w:date="2018-06-06T16:16:00Z">
              <w:r w:rsidRPr="0003648D">
                <w:rPr>
                  <w:b w:val="0"/>
                </w:rPr>
                <w:t>$</w:t>
              </w:r>
            </w:ins>
          </w:p>
        </w:tc>
        <w:tc>
          <w:tcPr>
            <w:tcW w:w="3176" w:type="pct"/>
            <w:tcBorders>
              <w:top w:val="single" w:sz="4" w:space="0" w:color="auto"/>
              <w:left w:val="single" w:sz="4" w:space="0" w:color="auto"/>
              <w:bottom w:val="single" w:sz="4" w:space="0" w:color="auto"/>
              <w:right w:val="single" w:sz="4" w:space="0" w:color="auto"/>
            </w:tcBorders>
          </w:tcPr>
          <w:p w14:paraId="7F0E7F6B" w14:textId="77777777" w:rsidR="00D12007" w:rsidRPr="0003648D" w:rsidRDefault="00D12007" w:rsidP="00D12007">
            <w:pPr>
              <w:pStyle w:val="TableHead"/>
              <w:rPr>
                <w:ins w:id="2571" w:author="ERCOT 06XX18" w:date="2018-06-06T16:16:00Z"/>
                <w:b w:val="0"/>
                <w:i/>
              </w:rPr>
            </w:pPr>
            <w:ins w:id="2572" w:author="ERCOT 06XX18" w:date="2018-06-06T16:16:00Z">
              <w:r w:rsidRPr="0003648D">
                <w:rPr>
                  <w:b w:val="0"/>
                  <w:i/>
                </w:rPr>
                <w:t>Real-Time</w:t>
              </w:r>
              <w:r>
                <w:rPr>
                  <w:b w:val="0"/>
                  <w:i/>
                </w:rPr>
                <w:t xml:space="preserve"> Assigned Un-Deployed </w:t>
              </w:r>
              <w:r w:rsidRPr="0003648D">
                <w:rPr>
                  <w:b w:val="0"/>
                  <w:i/>
                </w:rPr>
                <w:t xml:space="preserve">Response </w:t>
              </w:r>
            </w:ins>
            <w:ins w:id="2573" w:author="ERCOT 06XX18" w:date="2018-06-06T16:17:00Z">
              <w:r>
                <w:rPr>
                  <w:b w:val="0"/>
                  <w:i/>
                </w:rPr>
                <w:t>Reserve</w:t>
              </w:r>
            </w:ins>
            <w:ins w:id="2574" w:author="ERCOT 06XX18" w:date="2018-06-06T16:16:00Z">
              <w:r>
                <w:rPr>
                  <w:b w:val="0"/>
                  <w:i/>
                </w:rPr>
                <w:t xml:space="preserve"> Payment Amount</w:t>
              </w:r>
              <w:r w:rsidRPr="0003648D">
                <w:rPr>
                  <w:b w:val="0"/>
                  <w:i/>
                </w:rPr>
                <w:t xml:space="preserve"> per QSE - </w:t>
              </w:r>
              <w:r w:rsidRPr="0003648D">
                <w:rPr>
                  <w:b w:val="0"/>
                </w:rPr>
                <w:t xml:space="preserve">The payment to QSE </w:t>
              </w:r>
              <w:r w:rsidRPr="0003648D">
                <w:rPr>
                  <w:b w:val="0"/>
                  <w:i/>
                </w:rPr>
                <w:t>q</w:t>
              </w:r>
              <w:r w:rsidRPr="0003648D">
                <w:rPr>
                  <w:b w:val="0"/>
                </w:rPr>
                <w:t xml:space="preserve"> for a Real-Time un-deployed </w:t>
              </w:r>
            </w:ins>
            <w:ins w:id="2575" w:author="ERCOT 06XX18" w:date="2018-06-06T16:17:00Z">
              <w:r>
                <w:rPr>
                  <w:b w:val="0"/>
                </w:rPr>
                <w:t>RRS</w:t>
              </w:r>
            </w:ins>
            <w:ins w:id="2576" w:author="ERCOT 06XX18" w:date="2018-06-06T16:16:00Z">
              <w:r>
                <w:rPr>
                  <w:b w:val="0"/>
                </w:rPr>
                <w:t xml:space="preserve"> Ancillary Service Assignment. </w:t>
              </w:r>
            </w:ins>
          </w:p>
        </w:tc>
      </w:tr>
      <w:tr w:rsidR="00BA7A09" w:rsidRPr="0003648D" w14:paraId="47805237"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7D2A6EA5" w14:textId="77777777" w:rsidR="00BA7A09" w:rsidRPr="0003648D" w:rsidRDefault="00BA7A09" w:rsidP="00FF6149">
            <w:pPr>
              <w:pStyle w:val="TableHead"/>
              <w:rPr>
                <w:b w:val="0"/>
              </w:rPr>
            </w:pPr>
            <w:r w:rsidRPr="0003648D">
              <w:rPr>
                <w:b w:val="0"/>
              </w:rPr>
              <w:t xml:space="preserve">RTAURRAMT </w:t>
            </w:r>
            <w:r w:rsidRPr="0003648D">
              <w:rPr>
                <w:b w:val="0"/>
                <w:i/>
                <w:vertAlign w:val="subscript"/>
              </w:rPr>
              <w:t>q, r,p</w:t>
            </w:r>
            <w:r w:rsidRPr="0003648D">
              <w:rPr>
                <w:i/>
                <w:vertAlign w:val="subscript"/>
              </w:rPr>
              <w:t xml:space="preserve"> </w:t>
            </w:r>
            <w:r w:rsidRPr="0003648D">
              <w:rPr>
                <w:b w:val="0"/>
                <w:i/>
                <w:vertAlign w:val="subscript"/>
              </w:rPr>
              <w:t>i</w:t>
            </w:r>
            <w:r w:rsidRPr="0003648D">
              <w:rPr>
                <w:b w:val="0"/>
              </w:rPr>
              <w:t xml:space="preserve"> </w:t>
            </w:r>
          </w:p>
        </w:tc>
        <w:tc>
          <w:tcPr>
            <w:tcW w:w="497" w:type="pct"/>
            <w:tcBorders>
              <w:top w:val="single" w:sz="4" w:space="0" w:color="auto"/>
              <w:left w:val="single" w:sz="4" w:space="0" w:color="auto"/>
              <w:bottom w:val="single" w:sz="4" w:space="0" w:color="auto"/>
              <w:right w:val="single" w:sz="4" w:space="0" w:color="auto"/>
            </w:tcBorders>
          </w:tcPr>
          <w:p w14:paraId="5FE3B490" w14:textId="77777777" w:rsidR="00BA7A09" w:rsidRPr="0003648D" w:rsidRDefault="00BA7A09" w:rsidP="00FF6149">
            <w:pPr>
              <w:pStyle w:val="TableHead"/>
              <w:rPr>
                <w:b w:val="0"/>
              </w:rPr>
            </w:pPr>
            <w:r w:rsidRPr="0003648D">
              <w:rPr>
                <w:b w:val="0"/>
              </w:rPr>
              <w:t>$</w:t>
            </w:r>
          </w:p>
        </w:tc>
        <w:tc>
          <w:tcPr>
            <w:tcW w:w="3176" w:type="pct"/>
            <w:tcBorders>
              <w:top w:val="single" w:sz="4" w:space="0" w:color="auto"/>
              <w:left w:val="single" w:sz="4" w:space="0" w:color="auto"/>
              <w:bottom w:val="single" w:sz="4" w:space="0" w:color="auto"/>
              <w:right w:val="single" w:sz="4" w:space="0" w:color="auto"/>
            </w:tcBorders>
          </w:tcPr>
          <w:p w14:paraId="3D92E5A2" w14:textId="77777777" w:rsidR="00BA7A09" w:rsidRPr="0003648D" w:rsidRDefault="00BA7A09" w:rsidP="00FF6149">
            <w:pPr>
              <w:pStyle w:val="TableHead"/>
              <w:rPr>
                <w:b w:val="0"/>
                <w:i/>
              </w:rPr>
            </w:pPr>
            <w:r w:rsidRPr="0003648D">
              <w:rPr>
                <w:b w:val="0"/>
                <w:i/>
              </w:rPr>
              <w:t xml:space="preserve">Real-Time Assigned Un-Deployed Responsive Reserve Payment Amount per Resource per QSE - </w:t>
            </w:r>
            <w:r w:rsidRPr="0003648D">
              <w:rPr>
                <w:b w:val="0"/>
              </w:rPr>
              <w:t xml:space="preserve">The payment to QSE </w:t>
            </w:r>
            <w:r w:rsidRPr="0003648D">
              <w:rPr>
                <w:b w:val="0"/>
                <w:i/>
              </w:rPr>
              <w:t>q</w:t>
            </w:r>
            <w:r w:rsidRPr="0003648D">
              <w:rPr>
                <w:b w:val="0"/>
              </w:rPr>
              <w:t xml:space="preserve"> for a Real-Time un-deployed RRS Ancillary Service Assignment to Resource </w:t>
            </w:r>
            <w:r w:rsidRPr="0003648D">
              <w:rPr>
                <w:b w:val="0"/>
                <w:i/>
              </w:rPr>
              <w:t>r</w:t>
            </w:r>
            <w:r w:rsidRPr="0003648D">
              <w:rPr>
                <w:b w:val="0"/>
              </w:rPr>
              <w:t xml:space="preserv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14:paraId="3D3F6637" w14:textId="77777777" w:rsidTr="00FF6149">
        <w:trPr>
          <w:cantSplit/>
          <w:trHeight w:val="593"/>
        </w:trPr>
        <w:tc>
          <w:tcPr>
            <w:tcW w:w="1327" w:type="pct"/>
            <w:tcBorders>
              <w:top w:val="single" w:sz="4" w:space="0" w:color="auto"/>
              <w:left w:val="single" w:sz="4" w:space="0" w:color="auto"/>
              <w:bottom w:val="single" w:sz="4" w:space="0" w:color="auto"/>
              <w:right w:val="single" w:sz="4" w:space="0" w:color="auto"/>
            </w:tcBorders>
          </w:tcPr>
          <w:p w14:paraId="20DEE412" w14:textId="77777777" w:rsidR="00BA7A09" w:rsidRPr="0003648D" w:rsidRDefault="00BA7A09" w:rsidP="00FF6149">
            <w:pPr>
              <w:spacing w:after="240"/>
            </w:pPr>
            <w:r w:rsidRPr="0003648D">
              <w:rPr>
                <w:sz w:val="20"/>
              </w:rPr>
              <w:t>RTAURRR</w:t>
            </w:r>
            <w:r w:rsidRPr="0003648D">
              <w:rPr>
                <w:i/>
                <w:vertAlign w:val="subscript"/>
              </w:rPr>
              <w:t xml:space="preserve"> q,r,p</w:t>
            </w:r>
          </w:p>
          <w:p w14:paraId="21E04315" w14:textId="77777777" w:rsidR="00BA7A09" w:rsidRPr="0003648D" w:rsidRDefault="00BA7A09" w:rsidP="00FF6149">
            <w:pPr>
              <w:pStyle w:val="TableHead"/>
              <w:rPr>
                <w:b w:val="0"/>
              </w:rPr>
            </w:pPr>
          </w:p>
        </w:tc>
        <w:tc>
          <w:tcPr>
            <w:tcW w:w="497" w:type="pct"/>
            <w:tcBorders>
              <w:top w:val="single" w:sz="4" w:space="0" w:color="auto"/>
              <w:left w:val="single" w:sz="4" w:space="0" w:color="auto"/>
              <w:bottom w:val="single" w:sz="4" w:space="0" w:color="auto"/>
              <w:right w:val="single" w:sz="4" w:space="0" w:color="auto"/>
            </w:tcBorders>
          </w:tcPr>
          <w:p w14:paraId="337A4D7A" w14:textId="77777777" w:rsidR="00BA7A09" w:rsidRPr="0003648D" w:rsidRDefault="00BA7A09" w:rsidP="00FF6149">
            <w:pPr>
              <w:pStyle w:val="TableHead"/>
              <w:rPr>
                <w:b w:val="0"/>
              </w:rPr>
            </w:pPr>
            <w:r w:rsidRPr="0003648D">
              <w:rPr>
                <w:b w:val="0"/>
              </w:rPr>
              <w:t>MW</w:t>
            </w:r>
          </w:p>
        </w:tc>
        <w:tc>
          <w:tcPr>
            <w:tcW w:w="3176" w:type="pct"/>
            <w:tcBorders>
              <w:top w:val="single" w:sz="4" w:space="0" w:color="auto"/>
              <w:left w:val="single" w:sz="4" w:space="0" w:color="auto"/>
              <w:bottom w:val="single" w:sz="4" w:space="0" w:color="auto"/>
              <w:right w:val="single" w:sz="4" w:space="0" w:color="auto"/>
            </w:tcBorders>
          </w:tcPr>
          <w:p w14:paraId="75FB1AC8" w14:textId="77777777" w:rsidR="00BA7A09" w:rsidRPr="0003648D" w:rsidRDefault="00BA7A09" w:rsidP="00FF6149">
            <w:pPr>
              <w:pStyle w:val="TableHead"/>
              <w:rPr>
                <w:b w:val="0"/>
                <w:i/>
              </w:rPr>
            </w:pPr>
            <w:r w:rsidRPr="0003648D">
              <w:rPr>
                <w:b w:val="0"/>
                <w:i/>
              </w:rPr>
              <w:t xml:space="preserve">Real-Time Assigned Un-Deployed Responsive Reserve  Quantity per Resource per QSE - </w:t>
            </w:r>
            <w:r w:rsidRPr="0003648D">
              <w:rPr>
                <w:b w:val="0"/>
              </w:rPr>
              <w:t xml:space="preserve">The quantity of un-deployed RRS assigned under a Watch to a QSE </w:t>
            </w:r>
            <w:r w:rsidRPr="0003648D">
              <w:rPr>
                <w:b w:val="0"/>
                <w:i/>
              </w:rPr>
              <w:t>q</w:t>
            </w:r>
            <w:r w:rsidRPr="0003648D">
              <w:rPr>
                <w:b w:val="0"/>
              </w:rPr>
              <w:t xml:space="preserve"> for Resource </w:t>
            </w:r>
            <w:r w:rsidRPr="0003648D">
              <w:rPr>
                <w:b w:val="0"/>
                <w:i/>
              </w:rPr>
              <w:t>r</w:t>
            </w:r>
            <w:r w:rsidRPr="0003648D">
              <w:rPr>
                <w:b w:val="0"/>
              </w:rPr>
              <w:t xml:space="preserve"> at the Settlement Point </w:t>
            </w:r>
            <w:r w:rsidRPr="0003648D">
              <w:rPr>
                <w:b w:val="0"/>
                <w:i/>
              </w:rPr>
              <w:t>p</w:t>
            </w:r>
            <w:r w:rsidRPr="0003648D">
              <w:rPr>
                <w:b w:val="0"/>
              </w:rPr>
              <w:t xml:space="preserve"> for the hour.  Where for a Combined Cycle Train, the Resource </w:t>
            </w:r>
            <w:r w:rsidRPr="0003648D">
              <w:rPr>
                <w:b w:val="0"/>
                <w:i/>
              </w:rPr>
              <w:t xml:space="preserve">r </w:t>
            </w:r>
            <w:r w:rsidRPr="0003648D">
              <w:rPr>
                <w:b w:val="0"/>
              </w:rPr>
              <w:t>is a Combined Cycle Generation Resource within the Combined Cycle Train.</w:t>
            </w:r>
          </w:p>
        </w:tc>
      </w:tr>
      <w:tr w:rsidR="00BA7A09" w:rsidRPr="0003648D" w14:paraId="76F137A1"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444113B0" w14:textId="77777777" w:rsidR="00BA7A09" w:rsidRPr="0003648D" w:rsidRDefault="00BA7A09" w:rsidP="00FF6149">
            <w:pPr>
              <w:pStyle w:val="TableHead"/>
              <w:rPr>
                <w:b w:val="0"/>
                <w:vertAlign w:val="subscript"/>
              </w:rPr>
            </w:pPr>
            <w:r w:rsidRPr="0003648D">
              <w:rPr>
                <w:b w:val="0"/>
              </w:rPr>
              <w:t>RTSPP</w:t>
            </w:r>
            <w:r w:rsidRPr="0003648D">
              <w:rPr>
                <w:b w:val="0"/>
                <w:i/>
                <w:vertAlign w:val="subscript"/>
              </w:rPr>
              <w:t>p,i</w:t>
            </w:r>
          </w:p>
        </w:tc>
        <w:tc>
          <w:tcPr>
            <w:tcW w:w="497" w:type="pct"/>
            <w:tcBorders>
              <w:top w:val="single" w:sz="4" w:space="0" w:color="auto"/>
              <w:left w:val="single" w:sz="4" w:space="0" w:color="auto"/>
              <w:bottom w:val="single" w:sz="4" w:space="0" w:color="auto"/>
              <w:right w:val="single" w:sz="4" w:space="0" w:color="auto"/>
            </w:tcBorders>
          </w:tcPr>
          <w:p w14:paraId="0F9D1A43" w14:textId="77777777" w:rsidR="00BA7A09" w:rsidRPr="0003648D" w:rsidRDefault="00BA7A09" w:rsidP="00FF6149">
            <w:pPr>
              <w:pStyle w:val="TableHead"/>
              <w:rPr>
                <w:b w:val="0"/>
              </w:rPr>
            </w:pPr>
            <w:r w:rsidRPr="0003648D">
              <w:rPr>
                <w:b w:val="0"/>
              </w:rPr>
              <w:t>$/MWh</w:t>
            </w:r>
          </w:p>
        </w:tc>
        <w:tc>
          <w:tcPr>
            <w:tcW w:w="3176" w:type="pct"/>
            <w:tcBorders>
              <w:top w:val="single" w:sz="4" w:space="0" w:color="auto"/>
              <w:left w:val="single" w:sz="4" w:space="0" w:color="auto"/>
              <w:bottom w:val="single" w:sz="4" w:space="0" w:color="auto"/>
              <w:right w:val="single" w:sz="4" w:space="0" w:color="auto"/>
            </w:tcBorders>
          </w:tcPr>
          <w:p w14:paraId="19052F38" w14:textId="77777777" w:rsidR="00BA7A09" w:rsidRPr="0003648D" w:rsidRDefault="00BA7A09" w:rsidP="00FF6149">
            <w:pPr>
              <w:pStyle w:val="TableHead"/>
              <w:rPr>
                <w:b w:val="0"/>
                <w:i/>
              </w:rPr>
            </w:pPr>
            <w:r w:rsidRPr="0003648D">
              <w:rPr>
                <w:b w:val="0"/>
                <w:i/>
              </w:rPr>
              <w:t>Real-Time Settlement Point Price per Settlement Point</w:t>
            </w:r>
            <w:r w:rsidRPr="0003648D">
              <w:rPr>
                <w:b w:val="0"/>
              </w:rPr>
              <w:sym w:font="Symbol" w:char="F0BE"/>
            </w:r>
            <w:r w:rsidRPr="0003648D">
              <w:rPr>
                <w:b w:val="0"/>
                <w:i/>
              </w:rPr>
              <w:t xml:space="preserve">- </w:t>
            </w:r>
            <w:r w:rsidRPr="0003648D">
              <w:rPr>
                <w:b w:val="0"/>
              </w:rPr>
              <w:t xml:space="preserve">The Real-Time Settlement Point Price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p>
        </w:tc>
      </w:tr>
      <w:tr w:rsidR="00BA7A09" w:rsidRPr="0003648D" w14:paraId="12690823" w14:textId="77777777" w:rsidTr="00FF6149">
        <w:trPr>
          <w:cantSplit/>
        </w:trPr>
        <w:tc>
          <w:tcPr>
            <w:tcW w:w="1327" w:type="pct"/>
          </w:tcPr>
          <w:p w14:paraId="1EF015D9" w14:textId="77777777" w:rsidR="00BA7A09" w:rsidRPr="0003648D" w:rsidRDefault="00BA7A09" w:rsidP="00FF6149">
            <w:pPr>
              <w:pStyle w:val="tablebody0"/>
              <w:rPr>
                <w:i/>
              </w:rPr>
            </w:pPr>
            <w:r w:rsidRPr="0003648D">
              <w:lastRenderedPageBreak/>
              <w:t>RTRSVPOR</w:t>
            </w:r>
          </w:p>
        </w:tc>
        <w:tc>
          <w:tcPr>
            <w:tcW w:w="497" w:type="pct"/>
          </w:tcPr>
          <w:p w14:paraId="7B82F122" w14:textId="77777777" w:rsidR="00BA7A09" w:rsidRPr="0003648D" w:rsidRDefault="00BA7A09" w:rsidP="00FF6149">
            <w:pPr>
              <w:pStyle w:val="tablebody0"/>
            </w:pPr>
            <w:r w:rsidRPr="0003648D">
              <w:t>$/MWh</w:t>
            </w:r>
          </w:p>
        </w:tc>
        <w:tc>
          <w:tcPr>
            <w:tcW w:w="3176" w:type="pct"/>
          </w:tcPr>
          <w:p w14:paraId="6969943E" w14:textId="77777777"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14:paraId="49FC2214" w14:textId="77777777" w:rsidTr="00FF6149">
        <w:trPr>
          <w:cantSplit/>
        </w:trPr>
        <w:tc>
          <w:tcPr>
            <w:tcW w:w="1327" w:type="pct"/>
          </w:tcPr>
          <w:p w14:paraId="6269D29F" w14:textId="77777777" w:rsidR="00BA7A09" w:rsidRPr="0003648D" w:rsidRDefault="00BA7A09" w:rsidP="00FF6149">
            <w:pPr>
              <w:pStyle w:val="tablebody0"/>
            </w:pPr>
            <w:r w:rsidRPr="0003648D">
              <w:t xml:space="preserve">TLMP </w:t>
            </w:r>
            <w:r w:rsidRPr="0003648D">
              <w:rPr>
                <w:i/>
                <w:vertAlign w:val="subscript"/>
              </w:rPr>
              <w:t>y</w:t>
            </w:r>
          </w:p>
        </w:tc>
        <w:tc>
          <w:tcPr>
            <w:tcW w:w="497" w:type="pct"/>
          </w:tcPr>
          <w:p w14:paraId="10C2088A" w14:textId="77777777" w:rsidR="00BA7A09" w:rsidRPr="0003648D" w:rsidRDefault="00CD3F3C" w:rsidP="00FF6149">
            <w:pPr>
              <w:pStyle w:val="tablebody0"/>
              <w:rPr>
                <w:iCs/>
              </w:rPr>
            </w:pPr>
            <w:r w:rsidRPr="0003648D">
              <w:t>s</w:t>
            </w:r>
            <w:r w:rsidR="00BA7A09" w:rsidRPr="0003648D">
              <w:t>econd</w:t>
            </w:r>
          </w:p>
        </w:tc>
        <w:tc>
          <w:tcPr>
            <w:tcW w:w="3176" w:type="pct"/>
          </w:tcPr>
          <w:p w14:paraId="7ECE4363" w14:textId="77777777" w:rsidR="00BA7A09" w:rsidRPr="0003648D" w:rsidRDefault="00BA7A09" w:rsidP="00FF6149">
            <w:pPr>
              <w:pStyle w:val="tablebody0"/>
            </w:pPr>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p>
        </w:tc>
      </w:tr>
      <w:tr w:rsidR="00BA7A09" w:rsidRPr="0003648D" w14:paraId="6E914964" w14:textId="77777777" w:rsidTr="00FF6149">
        <w:trPr>
          <w:cantSplit/>
        </w:trPr>
        <w:tc>
          <w:tcPr>
            <w:tcW w:w="1327" w:type="pct"/>
          </w:tcPr>
          <w:p w14:paraId="68B42F82" w14:textId="77777777" w:rsidR="00BA7A09" w:rsidRPr="0003648D" w:rsidRDefault="00BA7A09" w:rsidP="00FF6149">
            <w:pPr>
              <w:pStyle w:val="tablebody0"/>
              <w:rPr>
                <w:i/>
              </w:rPr>
            </w:pPr>
            <w:r w:rsidRPr="0003648D">
              <w:t xml:space="preserve">RNWF </w:t>
            </w:r>
            <w:r w:rsidRPr="0003648D">
              <w:rPr>
                <w:i/>
                <w:vertAlign w:val="subscript"/>
              </w:rPr>
              <w:t>y</w:t>
            </w:r>
          </w:p>
        </w:tc>
        <w:tc>
          <w:tcPr>
            <w:tcW w:w="497" w:type="pct"/>
          </w:tcPr>
          <w:p w14:paraId="638F6AB0" w14:textId="77777777" w:rsidR="00BA7A09" w:rsidRPr="0003648D" w:rsidRDefault="00CD3F3C" w:rsidP="00FF6149">
            <w:pPr>
              <w:pStyle w:val="tablebody0"/>
            </w:pPr>
            <w:r w:rsidRPr="0003648D">
              <w:t>n</w:t>
            </w:r>
            <w:r w:rsidR="00BA7A09" w:rsidRPr="0003648D">
              <w:t>one</w:t>
            </w:r>
          </w:p>
        </w:tc>
        <w:tc>
          <w:tcPr>
            <w:tcW w:w="3176" w:type="pct"/>
          </w:tcPr>
          <w:p w14:paraId="0FFCC153" w14:textId="77777777" w:rsidR="00BA7A09" w:rsidRPr="0003648D" w:rsidRDefault="00BA7A09" w:rsidP="00FF6149">
            <w:pPr>
              <w:pStyle w:val="tablebody0"/>
            </w:pPr>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p>
        </w:tc>
      </w:tr>
      <w:tr w:rsidR="00BA7A09" w:rsidRPr="0003648D" w14:paraId="4853B134"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56B98307" w14:textId="77777777" w:rsidR="00BA7A09" w:rsidRPr="0003648D" w:rsidRDefault="00BA7A09" w:rsidP="00FF6149">
            <w:pPr>
              <w:spacing w:after="60"/>
              <w:rPr>
                <w:sz w:val="20"/>
              </w:rPr>
            </w:pPr>
            <w:r w:rsidRPr="0003648D">
              <w:rPr>
                <w:sz w:val="20"/>
              </w:rPr>
              <w:t>RTORPA</w:t>
            </w:r>
            <w:r w:rsidRPr="0003648D">
              <w:rPr>
                <w:b/>
                <w:vertAlign w:val="subscript"/>
              </w:rPr>
              <w:t xml:space="preserve"> </w:t>
            </w:r>
            <w:r w:rsidRPr="0003648D">
              <w:rPr>
                <w:i/>
                <w:vertAlign w:val="subscript"/>
              </w:rPr>
              <w:t>y</w:t>
            </w:r>
          </w:p>
        </w:tc>
        <w:tc>
          <w:tcPr>
            <w:tcW w:w="497" w:type="pct"/>
            <w:tcBorders>
              <w:top w:val="single" w:sz="4" w:space="0" w:color="auto"/>
              <w:left w:val="single" w:sz="4" w:space="0" w:color="auto"/>
              <w:bottom w:val="single" w:sz="4" w:space="0" w:color="auto"/>
              <w:right w:val="single" w:sz="4" w:space="0" w:color="auto"/>
            </w:tcBorders>
          </w:tcPr>
          <w:p w14:paraId="25E48D92" w14:textId="77777777" w:rsidR="00BA7A09" w:rsidRPr="0003648D" w:rsidRDefault="00BA7A09" w:rsidP="00FF6149">
            <w:pPr>
              <w:pStyle w:val="TableHead"/>
              <w:spacing w:after="60"/>
              <w:rPr>
                <w:b w:val="0"/>
              </w:rPr>
            </w:pPr>
            <w:r w:rsidRPr="0003648D">
              <w:rPr>
                <w:b w:val="0"/>
              </w:rPr>
              <w:t>$/MWh</w:t>
            </w:r>
          </w:p>
        </w:tc>
        <w:tc>
          <w:tcPr>
            <w:tcW w:w="3176" w:type="pct"/>
            <w:tcBorders>
              <w:top w:val="single" w:sz="4" w:space="0" w:color="auto"/>
              <w:left w:val="single" w:sz="4" w:space="0" w:color="auto"/>
              <w:bottom w:val="single" w:sz="4" w:space="0" w:color="auto"/>
              <w:right w:val="single" w:sz="4" w:space="0" w:color="auto"/>
            </w:tcBorders>
          </w:tcPr>
          <w:p w14:paraId="4C17CE57" w14:textId="77777777" w:rsidR="00BA7A09" w:rsidRPr="0003648D" w:rsidRDefault="00BA7A09" w:rsidP="00FF6149">
            <w:pPr>
              <w:pStyle w:val="TableHead"/>
              <w:spacing w:after="60"/>
              <w:rPr>
                <w:b w:val="0"/>
                <w:i/>
              </w:rPr>
            </w:pPr>
            <w:r w:rsidRPr="0003648D">
              <w:rPr>
                <w:b w:val="0"/>
                <w:i/>
              </w:rPr>
              <w:t>Real-Time On-Line Reserve Price Adder per interval</w:t>
            </w:r>
            <w:r w:rsidRPr="0003648D">
              <w:rPr>
                <w:b w:val="0"/>
              </w:rPr>
              <w:sym w:font="Symbol" w:char="F0BE"/>
            </w:r>
            <w:r w:rsidRPr="0003648D">
              <w:rPr>
                <w:b w:val="0"/>
              </w:rPr>
              <w:t xml:space="preserve">The Real-Time On-Line Reserve Price Adder for the SCED interval </w:t>
            </w:r>
            <w:r w:rsidRPr="0003648D">
              <w:rPr>
                <w:b w:val="0"/>
                <w:i/>
              </w:rPr>
              <w:t>y</w:t>
            </w:r>
            <w:r w:rsidRPr="0003648D">
              <w:rPr>
                <w:b w:val="0"/>
              </w:rPr>
              <w:t>.</w:t>
            </w:r>
          </w:p>
        </w:tc>
      </w:tr>
      <w:tr w:rsidR="00BA7A09" w:rsidRPr="0003648D" w14:paraId="1A6F082E"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4DC1EA50" w14:textId="77777777" w:rsidR="00BA7A09" w:rsidRPr="0003648D" w:rsidRDefault="00BA7A09" w:rsidP="00FF6149">
            <w:pPr>
              <w:pStyle w:val="TableHead"/>
              <w:spacing w:after="60"/>
              <w:rPr>
                <w:b w:val="0"/>
                <w:i/>
              </w:rPr>
            </w:pPr>
            <w:r w:rsidRPr="0003648D">
              <w:rPr>
                <w:b w:val="0"/>
                <w:i/>
              </w:rPr>
              <w:t>q</w:t>
            </w:r>
          </w:p>
        </w:tc>
        <w:tc>
          <w:tcPr>
            <w:tcW w:w="497" w:type="pct"/>
            <w:tcBorders>
              <w:top w:val="single" w:sz="4" w:space="0" w:color="auto"/>
              <w:left w:val="single" w:sz="4" w:space="0" w:color="auto"/>
              <w:bottom w:val="single" w:sz="4" w:space="0" w:color="auto"/>
              <w:right w:val="single" w:sz="4" w:space="0" w:color="auto"/>
            </w:tcBorders>
          </w:tcPr>
          <w:p w14:paraId="2346D169" w14:textId="77777777" w:rsidR="00BA7A09" w:rsidRPr="0003648D" w:rsidRDefault="00CD3F3C" w:rsidP="00FF6149">
            <w:pPr>
              <w:pStyle w:val="TableHead"/>
              <w:spacing w:after="60"/>
              <w:rPr>
                <w:b w:val="0"/>
              </w:rPr>
            </w:pPr>
            <w:r w:rsidRPr="0003648D">
              <w:rPr>
                <w:b w:val="0"/>
              </w:rPr>
              <w:t>n</w:t>
            </w:r>
            <w:r w:rsidR="00BA7A09" w:rsidRPr="0003648D">
              <w:rPr>
                <w:b w:val="0"/>
              </w:rPr>
              <w:t>one</w:t>
            </w:r>
          </w:p>
        </w:tc>
        <w:tc>
          <w:tcPr>
            <w:tcW w:w="3176" w:type="pct"/>
            <w:tcBorders>
              <w:top w:val="single" w:sz="4" w:space="0" w:color="auto"/>
              <w:left w:val="single" w:sz="4" w:space="0" w:color="auto"/>
              <w:bottom w:val="single" w:sz="4" w:space="0" w:color="auto"/>
              <w:right w:val="single" w:sz="4" w:space="0" w:color="auto"/>
            </w:tcBorders>
          </w:tcPr>
          <w:p w14:paraId="6EDC7485" w14:textId="77777777" w:rsidR="00BA7A09" w:rsidRPr="0003648D" w:rsidRDefault="00BA7A09" w:rsidP="00FF6149">
            <w:pPr>
              <w:pStyle w:val="TableHead"/>
              <w:spacing w:after="60"/>
              <w:rPr>
                <w:b w:val="0"/>
              </w:rPr>
            </w:pPr>
            <w:r w:rsidRPr="0003648D">
              <w:rPr>
                <w:b w:val="0"/>
              </w:rPr>
              <w:t>A QSE.</w:t>
            </w:r>
          </w:p>
        </w:tc>
      </w:tr>
      <w:tr w:rsidR="00BA7A09" w:rsidRPr="0003648D" w14:paraId="612E278F"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30999BE9" w14:textId="77777777" w:rsidR="00BA7A09" w:rsidRPr="0003648D" w:rsidRDefault="00BA7A09" w:rsidP="00FF6149">
            <w:pPr>
              <w:pStyle w:val="TableHead"/>
              <w:spacing w:after="60"/>
              <w:rPr>
                <w:b w:val="0"/>
                <w:i/>
              </w:rPr>
            </w:pPr>
            <w:r w:rsidRPr="0003648D">
              <w:rPr>
                <w:b w:val="0"/>
                <w:i/>
              </w:rPr>
              <w:t>r</w:t>
            </w:r>
          </w:p>
        </w:tc>
        <w:tc>
          <w:tcPr>
            <w:tcW w:w="497" w:type="pct"/>
            <w:tcBorders>
              <w:top w:val="single" w:sz="4" w:space="0" w:color="auto"/>
              <w:left w:val="single" w:sz="4" w:space="0" w:color="auto"/>
              <w:bottom w:val="single" w:sz="4" w:space="0" w:color="auto"/>
              <w:right w:val="single" w:sz="4" w:space="0" w:color="auto"/>
            </w:tcBorders>
          </w:tcPr>
          <w:p w14:paraId="0FFF1343" w14:textId="77777777" w:rsidR="00BA7A09" w:rsidRPr="0003648D" w:rsidRDefault="00CD3F3C" w:rsidP="00FF6149">
            <w:pPr>
              <w:pStyle w:val="TableHead"/>
              <w:spacing w:after="60"/>
              <w:rPr>
                <w:b w:val="0"/>
              </w:rPr>
            </w:pPr>
            <w:r w:rsidRPr="0003648D">
              <w:rPr>
                <w:b w:val="0"/>
              </w:rPr>
              <w:t>n</w:t>
            </w:r>
            <w:r w:rsidR="00BA7A09" w:rsidRPr="0003648D">
              <w:rPr>
                <w:b w:val="0"/>
              </w:rPr>
              <w:t>one</w:t>
            </w:r>
          </w:p>
        </w:tc>
        <w:tc>
          <w:tcPr>
            <w:tcW w:w="3176" w:type="pct"/>
            <w:tcBorders>
              <w:top w:val="single" w:sz="4" w:space="0" w:color="auto"/>
              <w:left w:val="single" w:sz="4" w:space="0" w:color="auto"/>
              <w:bottom w:val="single" w:sz="4" w:space="0" w:color="auto"/>
              <w:right w:val="single" w:sz="4" w:space="0" w:color="auto"/>
            </w:tcBorders>
          </w:tcPr>
          <w:p w14:paraId="4792AE1B" w14:textId="77777777" w:rsidR="00BA7A09" w:rsidRPr="0003648D" w:rsidRDefault="00BA7A09" w:rsidP="00FF6149">
            <w:pPr>
              <w:pStyle w:val="TableHead"/>
              <w:spacing w:after="60"/>
              <w:rPr>
                <w:b w:val="0"/>
                <w:i/>
              </w:rPr>
            </w:pPr>
            <w:r w:rsidRPr="0003648D">
              <w:rPr>
                <w:b w:val="0"/>
              </w:rPr>
              <w:t>A Generation Resource</w:t>
            </w:r>
            <w:r w:rsidRPr="0003648D">
              <w:rPr>
                <w:b w:val="0"/>
                <w:i/>
              </w:rPr>
              <w:t xml:space="preserve"> </w:t>
            </w:r>
            <w:r w:rsidRPr="0003648D">
              <w:rPr>
                <w:b w:val="0"/>
              </w:rPr>
              <w:t>that was allocated RRS Ancillary Service Assignment by the QSE.</w:t>
            </w:r>
          </w:p>
        </w:tc>
      </w:tr>
      <w:tr w:rsidR="00BA7A09" w:rsidRPr="0003648D" w14:paraId="79BE6EE3"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42B08C6A" w14:textId="77777777" w:rsidR="00BA7A09" w:rsidRPr="0003648D" w:rsidRDefault="00BA7A09" w:rsidP="00FF6149">
            <w:pPr>
              <w:pStyle w:val="TableHead"/>
              <w:spacing w:after="60"/>
              <w:rPr>
                <w:b w:val="0"/>
                <w:i/>
              </w:rPr>
            </w:pPr>
            <w:r w:rsidRPr="0003648D">
              <w:rPr>
                <w:b w:val="0"/>
                <w:i/>
              </w:rPr>
              <w:t>p</w:t>
            </w:r>
          </w:p>
        </w:tc>
        <w:tc>
          <w:tcPr>
            <w:tcW w:w="497" w:type="pct"/>
            <w:tcBorders>
              <w:top w:val="single" w:sz="4" w:space="0" w:color="auto"/>
              <w:left w:val="single" w:sz="4" w:space="0" w:color="auto"/>
              <w:bottom w:val="single" w:sz="4" w:space="0" w:color="auto"/>
              <w:right w:val="single" w:sz="4" w:space="0" w:color="auto"/>
            </w:tcBorders>
          </w:tcPr>
          <w:p w14:paraId="0A0794D4" w14:textId="77777777" w:rsidR="00BA7A09" w:rsidRPr="0003648D" w:rsidRDefault="00BA7A09" w:rsidP="00FF6149">
            <w:pPr>
              <w:pStyle w:val="TableHead"/>
              <w:spacing w:after="60"/>
              <w:rPr>
                <w:b w:val="0"/>
              </w:rPr>
            </w:pPr>
            <w:r w:rsidRPr="0003648D">
              <w:rPr>
                <w:b w:val="0"/>
              </w:rPr>
              <w:t>none</w:t>
            </w:r>
          </w:p>
        </w:tc>
        <w:tc>
          <w:tcPr>
            <w:tcW w:w="3176" w:type="pct"/>
            <w:tcBorders>
              <w:top w:val="single" w:sz="4" w:space="0" w:color="auto"/>
              <w:left w:val="single" w:sz="4" w:space="0" w:color="auto"/>
              <w:bottom w:val="single" w:sz="4" w:space="0" w:color="auto"/>
              <w:right w:val="single" w:sz="4" w:space="0" w:color="auto"/>
            </w:tcBorders>
          </w:tcPr>
          <w:p w14:paraId="5FE54615" w14:textId="77777777" w:rsidR="00BA7A09" w:rsidRPr="0003648D" w:rsidRDefault="00BA7A09" w:rsidP="00FF6149">
            <w:pPr>
              <w:pStyle w:val="TableHead"/>
              <w:spacing w:after="60"/>
              <w:rPr>
                <w:b w:val="0"/>
                <w:i/>
              </w:rPr>
            </w:pPr>
            <w:r w:rsidRPr="0003648D">
              <w:rPr>
                <w:b w:val="0"/>
              </w:rPr>
              <w:t>A Settlement Point for the Resource Node that was allocated RRS Ancillary Service Assignment by the QSE.</w:t>
            </w:r>
          </w:p>
        </w:tc>
      </w:tr>
      <w:tr w:rsidR="00BA7A09" w:rsidRPr="0003648D" w14:paraId="3A0D5B92"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19B103D0" w14:textId="77777777" w:rsidR="00BA7A09" w:rsidRPr="0003648D" w:rsidRDefault="00BA7A09" w:rsidP="00FF6149">
            <w:pPr>
              <w:pStyle w:val="TableHead"/>
              <w:spacing w:after="60"/>
              <w:rPr>
                <w:b w:val="0"/>
                <w:i/>
              </w:rPr>
            </w:pPr>
            <w:r w:rsidRPr="0003648D">
              <w:rPr>
                <w:b w:val="0"/>
                <w:i/>
              </w:rPr>
              <w:t>i</w:t>
            </w:r>
          </w:p>
        </w:tc>
        <w:tc>
          <w:tcPr>
            <w:tcW w:w="497" w:type="pct"/>
            <w:tcBorders>
              <w:top w:val="single" w:sz="4" w:space="0" w:color="auto"/>
              <w:left w:val="single" w:sz="4" w:space="0" w:color="auto"/>
              <w:bottom w:val="single" w:sz="4" w:space="0" w:color="auto"/>
              <w:right w:val="single" w:sz="4" w:space="0" w:color="auto"/>
            </w:tcBorders>
          </w:tcPr>
          <w:p w14:paraId="36EBF417" w14:textId="77777777" w:rsidR="00BA7A09" w:rsidRPr="0003648D" w:rsidRDefault="00BA7A09" w:rsidP="00FF6149">
            <w:pPr>
              <w:pStyle w:val="TableHead"/>
              <w:spacing w:after="60"/>
              <w:rPr>
                <w:b w:val="0"/>
              </w:rPr>
            </w:pPr>
            <w:r w:rsidRPr="0003648D">
              <w:rPr>
                <w:b w:val="0"/>
              </w:rPr>
              <w:t>none</w:t>
            </w:r>
          </w:p>
        </w:tc>
        <w:tc>
          <w:tcPr>
            <w:tcW w:w="3176" w:type="pct"/>
            <w:tcBorders>
              <w:top w:val="single" w:sz="4" w:space="0" w:color="auto"/>
              <w:left w:val="single" w:sz="4" w:space="0" w:color="auto"/>
              <w:bottom w:val="single" w:sz="4" w:space="0" w:color="auto"/>
              <w:right w:val="single" w:sz="4" w:space="0" w:color="auto"/>
            </w:tcBorders>
          </w:tcPr>
          <w:p w14:paraId="14FFF2AC" w14:textId="77777777" w:rsidR="00BA7A09" w:rsidRPr="0003648D" w:rsidRDefault="00BA7A09" w:rsidP="00FF6149">
            <w:pPr>
              <w:pStyle w:val="TableHead"/>
              <w:spacing w:after="60"/>
              <w:rPr>
                <w:b w:val="0"/>
              </w:rPr>
            </w:pPr>
            <w:r w:rsidRPr="0003648D">
              <w:rPr>
                <w:b w:val="0"/>
              </w:rPr>
              <w:t>A 15-minute Settlement Interval in the Operating Hour.</w:t>
            </w:r>
          </w:p>
        </w:tc>
      </w:tr>
      <w:tr w:rsidR="00BA7A09" w:rsidRPr="0003648D" w14:paraId="0BDCAB36" w14:textId="77777777" w:rsidTr="00FF6149">
        <w:trPr>
          <w:cantSplit/>
        </w:trPr>
        <w:tc>
          <w:tcPr>
            <w:tcW w:w="1327" w:type="pct"/>
            <w:tcBorders>
              <w:top w:val="single" w:sz="4" w:space="0" w:color="auto"/>
              <w:left w:val="single" w:sz="4" w:space="0" w:color="auto"/>
              <w:bottom w:val="single" w:sz="4" w:space="0" w:color="auto"/>
              <w:right w:val="single" w:sz="4" w:space="0" w:color="auto"/>
            </w:tcBorders>
          </w:tcPr>
          <w:p w14:paraId="2D7EB486" w14:textId="77777777" w:rsidR="00BA7A09" w:rsidRPr="0003648D" w:rsidRDefault="00BA7A09" w:rsidP="00FF6149">
            <w:pPr>
              <w:pStyle w:val="TableHead"/>
              <w:spacing w:after="60"/>
              <w:rPr>
                <w:b w:val="0"/>
                <w:i/>
              </w:rPr>
            </w:pPr>
            <w:r w:rsidRPr="0003648D">
              <w:rPr>
                <w:b w:val="0"/>
                <w:i/>
              </w:rPr>
              <w:t>y</w:t>
            </w:r>
          </w:p>
        </w:tc>
        <w:tc>
          <w:tcPr>
            <w:tcW w:w="497" w:type="pct"/>
            <w:tcBorders>
              <w:top w:val="single" w:sz="4" w:space="0" w:color="auto"/>
              <w:left w:val="single" w:sz="4" w:space="0" w:color="auto"/>
              <w:bottom w:val="single" w:sz="4" w:space="0" w:color="auto"/>
              <w:right w:val="single" w:sz="4" w:space="0" w:color="auto"/>
            </w:tcBorders>
          </w:tcPr>
          <w:p w14:paraId="70E05344" w14:textId="77777777" w:rsidR="00BA7A09" w:rsidRPr="0003648D" w:rsidRDefault="00BA7A09" w:rsidP="00FF6149">
            <w:pPr>
              <w:pStyle w:val="TableHead"/>
              <w:spacing w:after="60"/>
              <w:rPr>
                <w:b w:val="0"/>
              </w:rPr>
            </w:pPr>
            <w:r w:rsidRPr="0003648D">
              <w:rPr>
                <w:b w:val="0"/>
              </w:rPr>
              <w:t>none</w:t>
            </w:r>
          </w:p>
        </w:tc>
        <w:tc>
          <w:tcPr>
            <w:tcW w:w="3176" w:type="pct"/>
            <w:tcBorders>
              <w:top w:val="single" w:sz="4" w:space="0" w:color="auto"/>
              <w:left w:val="single" w:sz="4" w:space="0" w:color="auto"/>
              <w:bottom w:val="single" w:sz="4" w:space="0" w:color="auto"/>
              <w:right w:val="single" w:sz="4" w:space="0" w:color="auto"/>
            </w:tcBorders>
          </w:tcPr>
          <w:p w14:paraId="68E748B1" w14:textId="77777777" w:rsidR="00BA7A09" w:rsidRPr="0003648D" w:rsidRDefault="00BA7A09" w:rsidP="00FF6149">
            <w:pPr>
              <w:pStyle w:val="TableHead"/>
              <w:spacing w:after="60"/>
              <w:rPr>
                <w:b w:val="0"/>
              </w:rPr>
            </w:pPr>
            <w:r w:rsidRPr="0003648D">
              <w:rPr>
                <w:b w:val="0"/>
              </w:rPr>
              <w:t>A SCED interval in the 15-minute Settlement Interval.</w:t>
            </w:r>
          </w:p>
        </w:tc>
      </w:tr>
    </w:tbl>
    <w:p w14:paraId="2BA0E23A" w14:textId="77777777" w:rsidR="00BA7A09" w:rsidRPr="0003648D" w:rsidRDefault="00BA7A09" w:rsidP="00BA7A09">
      <w:pPr>
        <w:pStyle w:val="BodyTextNumbered"/>
        <w:spacing w:before="240"/>
        <w:ind w:left="1440"/>
        <w:rPr>
          <w:ins w:id="2577" w:author="STEC" w:date="2017-11-22T10:35:00Z"/>
        </w:rPr>
      </w:pPr>
      <w:ins w:id="2578" w:author="STEC" w:date="2017-11-22T10:35:00Z">
        <w:r w:rsidRPr="0003648D">
          <w:t>(c)</w:t>
        </w:r>
        <w:r w:rsidRPr="0003648D">
          <w:tab/>
          <w:t xml:space="preserve">For </w:t>
        </w:r>
        <w:del w:id="2579" w:author="STEC 042618" w:date="2018-03-28T16:00:00Z">
          <w:r w:rsidRPr="0003648D" w:rsidDel="0087242C">
            <w:delText>P</w:delText>
          </w:r>
        </w:del>
        <w:r w:rsidRPr="0003648D">
          <w:t>FRS, if applicable:</w:t>
        </w:r>
      </w:ins>
    </w:p>
    <w:p w14:paraId="561399F8" w14:textId="77777777" w:rsidR="001065E9" w:rsidRPr="00817153" w:rsidRDefault="005D3BF9" w:rsidP="00BA7A09">
      <w:pPr>
        <w:spacing w:after="240"/>
        <w:ind w:left="3600" w:hanging="2880"/>
        <w:rPr>
          <w:ins w:id="2580" w:author="ERCOT 06XX18" w:date="2018-06-06T10:25:00Z"/>
          <w:b/>
          <w:i/>
          <w:vertAlign w:val="subscript"/>
        </w:rPr>
      </w:pPr>
      <w:ins w:id="2581" w:author="ERCOT 06XX18" w:date="2018-06-06T10:24:00Z">
        <w:r w:rsidRPr="001065E9">
          <w:rPr>
            <w:b/>
          </w:rPr>
          <w:t>RTAUFR</w:t>
        </w:r>
      </w:ins>
      <w:ins w:id="2582" w:author="ERCOT 06XX18" w:date="2018-06-06T10:41:00Z">
        <w:r w:rsidR="009E6446">
          <w:rPr>
            <w:b/>
          </w:rPr>
          <w:t>AMT</w:t>
        </w:r>
      </w:ins>
      <w:ins w:id="2583" w:author="ERCOT 06XX18" w:date="2018-06-06T10:24:00Z">
        <w:r w:rsidRPr="001065E9">
          <w:rPr>
            <w:b/>
          </w:rPr>
          <w:t>QSETOT</w:t>
        </w:r>
        <w:r w:rsidRPr="00817153">
          <w:rPr>
            <w:b/>
            <w:i/>
            <w:vertAlign w:val="subscript"/>
          </w:rPr>
          <w:t xml:space="preserve"> q = </w:t>
        </w:r>
        <w:r w:rsidRPr="001065E9">
          <w:rPr>
            <w:b/>
          </w:rPr>
          <w:t xml:space="preserve"> </w:t>
        </w:r>
      </w:ins>
      <w:ins w:id="2584" w:author="ERCOT 06XX18" w:date="2018-06-06T10:25:00Z">
        <w:r w:rsidR="001065E9" w:rsidRPr="00B6471D">
          <w:rPr>
            <w:b/>
            <w:position w:val="-18"/>
          </w:rPr>
          <w:object w:dxaOrig="225" w:dyaOrig="420" w14:anchorId="2C66399B">
            <v:shape id="_x0000_i1037" type="#_x0000_t75" style="width:11.25pt;height:21.3pt" o:ole="">
              <v:imagedata r:id="rId24" o:title=""/>
            </v:shape>
            <o:OLEObject Type="Embed" ProgID="Equation.3" ShapeID="_x0000_i1037" DrawAspect="Content" ObjectID="_1590320888" r:id="rId38"/>
          </w:object>
        </w:r>
      </w:ins>
      <w:ins w:id="2585" w:author="ERCOT 06XX18" w:date="2018-06-06T10:25:00Z">
        <w:r w:rsidR="001065E9" w:rsidRPr="00817153">
          <w:rPr>
            <w:b/>
          </w:rPr>
          <w:t xml:space="preserve"> RTAUFRAMT </w:t>
        </w:r>
        <w:r w:rsidR="001065E9" w:rsidRPr="00817153">
          <w:rPr>
            <w:b/>
            <w:i/>
            <w:vertAlign w:val="subscript"/>
          </w:rPr>
          <w:t xml:space="preserve">q r, p, i </w:t>
        </w:r>
      </w:ins>
    </w:p>
    <w:p w14:paraId="4906A333" w14:textId="77777777" w:rsidR="00BA7A09" w:rsidRPr="0003648D" w:rsidDel="005D3BF9" w:rsidRDefault="00BA7A09" w:rsidP="00BA7A09">
      <w:pPr>
        <w:spacing w:after="240"/>
        <w:ind w:left="3600" w:hanging="2880"/>
        <w:rPr>
          <w:ins w:id="2586" w:author="STEC" w:date="2017-11-22T10:35:00Z"/>
          <w:del w:id="2587" w:author="ERCOT 06XX18" w:date="2018-06-06T10:24:00Z"/>
          <w:b/>
        </w:rPr>
      </w:pPr>
      <w:ins w:id="2588" w:author="STEC" w:date="2017-11-22T10:35:00Z">
        <w:del w:id="2589" w:author="ERCOT 06XX18" w:date="2018-06-06T10:24:00Z">
          <w:r w:rsidRPr="0003648D" w:rsidDel="005D3BF9">
            <w:rPr>
              <w:b/>
            </w:rPr>
            <w:delText xml:space="preserve">RTAUPFRSAMT </w:delText>
          </w:r>
          <w:r w:rsidRPr="0003648D" w:rsidDel="005D3BF9">
            <w:rPr>
              <w:b/>
              <w:i/>
              <w:vertAlign w:val="subscript"/>
            </w:rPr>
            <w:delText>q r,</w:delText>
          </w:r>
        </w:del>
      </w:ins>
      <w:ins w:id="2590" w:author="STEC" w:date="2017-12-27T11:05:00Z">
        <w:del w:id="2591" w:author="ERCOT 06XX18" w:date="2018-06-06T10:24:00Z">
          <w:r w:rsidRPr="0003648D" w:rsidDel="005D3BF9">
            <w:rPr>
              <w:b/>
              <w:i/>
              <w:vertAlign w:val="subscript"/>
            </w:rPr>
            <w:delText xml:space="preserve"> </w:delText>
          </w:r>
        </w:del>
      </w:ins>
      <w:ins w:id="2592" w:author="STEC" w:date="2017-11-22T10:35:00Z">
        <w:del w:id="2593" w:author="ERCOT 06XX18" w:date="2018-06-06T10:24:00Z">
          <w:r w:rsidRPr="0003648D" w:rsidDel="005D3BF9">
            <w:rPr>
              <w:b/>
              <w:i/>
              <w:vertAlign w:val="subscript"/>
            </w:rPr>
            <w:delText>p,</w:delText>
          </w:r>
        </w:del>
      </w:ins>
      <w:ins w:id="2594" w:author="STEC" w:date="2017-12-27T11:05:00Z">
        <w:del w:id="2595" w:author="ERCOT 06XX18" w:date="2018-06-06T10:24:00Z">
          <w:r w:rsidRPr="0003648D" w:rsidDel="005D3BF9">
            <w:rPr>
              <w:b/>
              <w:i/>
              <w:vertAlign w:val="subscript"/>
            </w:rPr>
            <w:delText xml:space="preserve"> </w:delText>
          </w:r>
        </w:del>
      </w:ins>
      <w:ins w:id="2596" w:author="STEC" w:date="2017-11-22T10:35:00Z">
        <w:del w:id="2597" w:author="ERCOT 06XX18" w:date="2018-06-06T10:24:00Z">
          <w:r w:rsidRPr="0003648D" w:rsidDel="005D3BF9">
            <w:rPr>
              <w:b/>
              <w:i/>
              <w:vertAlign w:val="subscript"/>
            </w:rPr>
            <w:delText xml:space="preserve">i </w:delText>
          </w:r>
          <w:r w:rsidRPr="0003648D" w:rsidDel="005D3BF9">
            <w:rPr>
              <w:b/>
              <w:i/>
              <w:vertAlign w:val="subscript"/>
            </w:rPr>
            <w:tab/>
          </w:r>
          <w:r w:rsidRPr="0003648D" w:rsidDel="005D3BF9">
            <w:rPr>
              <w:b/>
            </w:rPr>
            <w:delText>=</w:delText>
          </w:r>
          <w:r w:rsidRPr="0003648D" w:rsidDel="005D3BF9">
            <w:rPr>
              <w:b/>
            </w:rPr>
            <w:tab/>
            <w:delText xml:space="preserve">(-1) * 1/4 * RTAURPFRS </w:delText>
          </w:r>
          <w:r w:rsidRPr="0003648D" w:rsidDel="005D3BF9">
            <w:rPr>
              <w:b/>
              <w:i/>
              <w:vertAlign w:val="subscript"/>
            </w:rPr>
            <w:delText>q, r,</w:delText>
          </w:r>
        </w:del>
      </w:ins>
      <w:ins w:id="2598" w:author="STEC" w:date="2017-12-27T11:05:00Z">
        <w:del w:id="2599" w:author="ERCOT 06XX18" w:date="2018-06-06T10:24:00Z">
          <w:r w:rsidRPr="0003648D" w:rsidDel="005D3BF9">
            <w:rPr>
              <w:b/>
              <w:i/>
              <w:vertAlign w:val="subscript"/>
            </w:rPr>
            <w:delText xml:space="preserve"> </w:delText>
          </w:r>
        </w:del>
      </w:ins>
      <w:ins w:id="2600" w:author="STEC" w:date="2017-11-22T10:35:00Z">
        <w:del w:id="2601" w:author="ERCOT 06XX18" w:date="2018-06-06T10:24:00Z">
          <w:r w:rsidRPr="0003648D" w:rsidDel="005D3BF9">
            <w:rPr>
              <w:b/>
              <w:i/>
              <w:vertAlign w:val="subscript"/>
            </w:rPr>
            <w:delText xml:space="preserve">p </w:delText>
          </w:r>
          <w:r w:rsidRPr="0003648D" w:rsidDel="005D3BF9">
            <w:rPr>
              <w:b/>
            </w:rPr>
            <w:delText>* (RTSPP</w:delText>
          </w:r>
          <w:r w:rsidRPr="0003648D" w:rsidDel="005D3BF9">
            <w:rPr>
              <w:b/>
              <w:i/>
              <w:vertAlign w:val="subscript"/>
            </w:rPr>
            <w:delText>p,</w:delText>
          </w:r>
        </w:del>
      </w:ins>
      <w:ins w:id="2602" w:author="STEC" w:date="2017-12-27T11:05:00Z">
        <w:del w:id="2603" w:author="ERCOT 06XX18" w:date="2018-06-06T10:24:00Z">
          <w:r w:rsidRPr="0003648D" w:rsidDel="005D3BF9">
            <w:rPr>
              <w:b/>
              <w:i/>
              <w:vertAlign w:val="subscript"/>
            </w:rPr>
            <w:delText xml:space="preserve"> </w:delText>
          </w:r>
        </w:del>
      </w:ins>
      <w:ins w:id="2604" w:author="STEC" w:date="2017-11-22T10:35:00Z">
        <w:del w:id="2605" w:author="ERCOT 06XX18" w:date="2018-06-06T10:24:00Z">
          <w:r w:rsidRPr="0003648D" w:rsidDel="005D3BF9">
            <w:rPr>
              <w:b/>
              <w:i/>
              <w:vertAlign w:val="subscript"/>
            </w:rPr>
            <w:delText>i</w:delText>
          </w:r>
          <w:r w:rsidRPr="0003648D" w:rsidDel="005D3BF9">
            <w:rPr>
              <w:b/>
              <w:vertAlign w:val="subscript"/>
            </w:rPr>
            <w:delText xml:space="preserve"> </w:delText>
          </w:r>
          <w:r w:rsidRPr="0003648D" w:rsidDel="005D3BF9">
            <w:rPr>
              <w:b/>
            </w:rPr>
            <w:delText>– RTRSVPOR)</w:delText>
          </w:r>
        </w:del>
      </w:ins>
    </w:p>
    <w:p w14:paraId="1EAFA8C8" w14:textId="77777777" w:rsidR="00BA7A09" w:rsidRPr="0003648D" w:rsidRDefault="00BA7A09" w:rsidP="00BA7A09">
      <w:pPr>
        <w:spacing w:after="240"/>
        <w:rPr>
          <w:ins w:id="2606" w:author="STEC" w:date="2017-11-22T10:35:00Z"/>
        </w:rPr>
      </w:pPr>
      <w:ins w:id="2607" w:author="STEC" w:date="2017-11-22T10:35:00Z">
        <w:r w:rsidRPr="0003648D">
          <w:t>Where:</w:t>
        </w:r>
      </w:ins>
    </w:p>
    <w:p w14:paraId="53EABE8C" w14:textId="77777777" w:rsidR="005D3BF9" w:rsidRPr="00817153" w:rsidRDefault="005D3BF9" w:rsidP="005D3BF9">
      <w:pPr>
        <w:spacing w:after="240"/>
        <w:ind w:left="3600" w:hanging="2880"/>
        <w:rPr>
          <w:ins w:id="2608" w:author="ERCOT 06XX18" w:date="2018-06-06T10:24:00Z"/>
        </w:rPr>
      </w:pPr>
      <w:ins w:id="2609" w:author="ERCOT 06XX18" w:date="2018-06-06T10:24:00Z">
        <w:r w:rsidRPr="00817153">
          <w:t xml:space="preserve">RTAUFRAMT </w:t>
        </w:r>
        <w:r w:rsidRPr="00817153">
          <w:rPr>
            <w:i/>
            <w:vertAlign w:val="subscript"/>
          </w:rPr>
          <w:t xml:space="preserve">q r, p, i </w:t>
        </w:r>
        <w:r w:rsidRPr="00817153">
          <w:rPr>
            <w:i/>
            <w:vertAlign w:val="subscript"/>
          </w:rPr>
          <w:tab/>
        </w:r>
        <w:r w:rsidRPr="00817153">
          <w:t>=</w:t>
        </w:r>
        <w:r w:rsidRPr="00817153">
          <w:tab/>
          <w:t>(-1) * 1/4 * RTAU</w:t>
        </w:r>
        <w:del w:id="2610" w:author="ERCOT 06XX18" w:date="2018-06-11T13:50:00Z">
          <w:r w:rsidRPr="00817153" w:rsidDel="00CD64E1">
            <w:delText>R</w:delText>
          </w:r>
        </w:del>
        <w:r w:rsidRPr="00817153">
          <w:t>FR</w:t>
        </w:r>
      </w:ins>
      <w:ins w:id="2611" w:author="ERCOT 06XX18" w:date="2018-06-11T13:50:00Z">
        <w:r w:rsidR="00CD64E1">
          <w:t>R</w:t>
        </w:r>
      </w:ins>
      <w:ins w:id="2612" w:author="ERCOT 06XX18" w:date="2018-06-06T10:24:00Z">
        <w:r w:rsidRPr="00817153">
          <w:t xml:space="preserve"> </w:t>
        </w:r>
        <w:r w:rsidRPr="00817153">
          <w:rPr>
            <w:i/>
            <w:vertAlign w:val="subscript"/>
          </w:rPr>
          <w:t xml:space="preserve">q, r, p </w:t>
        </w:r>
        <w:r w:rsidRPr="00817153">
          <w:t>* (RTSPP</w:t>
        </w:r>
        <w:r w:rsidRPr="00817153">
          <w:rPr>
            <w:i/>
            <w:vertAlign w:val="subscript"/>
          </w:rPr>
          <w:t>p, i</w:t>
        </w:r>
        <w:r w:rsidRPr="00817153">
          <w:rPr>
            <w:vertAlign w:val="subscript"/>
          </w:rPr>
          <w:t xml:space="preserve"> </w:t>
        </w:r>
        <w:r w:rsidRPr="00817153">
          <w:t>– RTRSVPOR)</w:t>
        </w:r>
      </w:ins>
    </w:p>
    <w:p w14:paraId="6F9CDC0B" w14:textId="77777777" w:rsidR="005D3BF9" w:rsidRDefault="005D3BF9" w:rsidP="00817153">
      <w:pPr>
        <w:pStyle w:val="FormulaBold"/>
        <w:rPr>
          <w:ins w:id="2613" w:author="ERCOT 06XX18" w:date="2018-06-06T10:24:00Z"/>
        </w:rPr>
      </w:pPr>
    </w:p>
    <w:p w14:paraId="6FB2945E" w14:textId="77777777" w:rsidR="00BA7A09" w:rsidRPr="0003648D" w:rsidRDefault="00BA7A09" w:rsidP="00817153">
      <w:pPr>
        <w:pStyle w:val="FormulaBold"/>
        <w:rPr>
          <w:ins w:id="2614" w:author="STEC" w:date="2017-11-22T10:35:00Z"/>
        </w:rPr>
      </w:pPr>
      <w:ins w:id="2615" w:author="STEC" w:date="2017-11-22T10:35:00Z">
        <w:r w:rsidRPr="0003648D">
          <w:t>RTRSVPOR</w:t>
        </w:r>
        <w:r w:rsidRPr="0003648D">
          <w:tab/>
          <w:t>=</w:t>
        </w:r>
        <w:r w:rsidRPr="0003648D">
          <w:tab/>
        </w:r>
      </w:ins>
      <w:ins w:id="2616" w:author="STEC" w:date="2017-11-22T10:35:00Z">
        <w:r w:rsidRPr="0003648D">
          <w:rPr>
            <w:position w:val="-22"/>
            <w:lang w:val="pt-BR"/>
          </w:rPr>
          <w:object w:dxaOrig="220" w:dyaOrig="460" w14:anchorId="68BCBA89">
            <v:shape id="_x0000_i1038" type="#_x0000_t75" style="width:11.25pt;height:23.15pt" o:ole="">
              <v:imagedata r:id="rId34" o:title=""/>
            </v:shape>
            <o:OLEObject Type="Embed" ProgID="Equation.3" ShapeID="_x0000_i1038" DrawAspect="Content" ObjectID="_1590320889" r:id="rId39"/>
          </w:object>
        </w:r>
      </w:ins>
      <w:ins w:id="2617" w:author="STEC" w:date="2017-11-22T10:35:00Z">
        <w:r w:rsidRPr="0003648D">
          <w:t xml:space="preserve"> (RNWF</w:t>
        </w:r>
        <w:del w:id="2618" w:author="ERCOT 06XX18" w:date="2018-06-06T10:34:00Z">
          <w:r w:rsidRPr="0003648D" w:rsidDel="001065E9">
            <w:delText xml:space="preserve"> </w:delText>
          </w:r>
        </w:del>
        <w:r w:rsidRPr="0003648D">
          <w:rPr>
            <w:i/>
            <w:iCs/>
            <w:vertAlign w:val="subscript"/>
          </w:rPr>
          <w:t xml:space="preserve"> y </w:t>
        </w:r>
        <w:r w:rsidRPr="0003648D">
          <w:t>* RTORPA</w:t>
        </w:r>
        <w:r w:rsidRPr="0003648D">
          <w:rPr>
            <w:i/>
            <w:iCs/>
            <w:vertAlign w:val="subscript"/>
          </w:rPr>
          <w:t xml:space="preserve"> y</w:t>
        </w:r>
        <w:r w:rsidRPr="0003648D">
          <w:t>)</w:t>
        </w:r>
      </w:ins>
    </w:p>
    <w:p w14:paraId="30F2DC73" w14:textId="77777777" w:rsidR="00BA7A09" w:rsidRPr="0003648D" w:rsidRDefault="00BA7A09" w:rsidP="00BA7A09">
      <w:pPr>
        <w:pStyle w:val="BodyTextNumbered"/>
        <w:ind w:left="2880" w:hanging="2160"/>
        <w:rPr>
          <w:ins w:id="2619" w:author="STEC" w:date="2017-11-22T10:35:00Z"/>
        </w:rPr>
      </w:pPr>
      <w:ins w:id="2620" w:author="STEC" w:date="2017-11-22T10:35:00Z">
        <w:r w:rsidRPr="0003648D">
          <w:t xml:space="preserve">RNWF </w:t>
        </w:r>
        <w:r w:rsidRPr="0003648D">
          <w:rPr>
            <w:i/>
            <w:vertAlign w:val="subscript"/>
          </w:rPr>
          <w:t>y</w:t>
        </w:r>
        <w:r w:rsidRPr="0003648D">
          <w:tab/>
          <w:t>=</w:t>
        </w:r>
        <w:r w:rsidRPr="0003648D">
          <w:tab/>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ins>
      <w:ins w:id="2621" w:author="STEC" w:date="2017-11-22T10:35:00Z">
        <w:r w:rsidRPr="0003648D">
          <w:rPr>
            <w:position w:val="-22"/>
          </w:rPr>
          <w:object w:dxaOrig="225" w:dyaOrig="465" w14:anchorId="2B4D01B2">
            <v:shape id="_x0000_i1039" type="#_x0000_t75" style="width:11.25pt;height:23.15pt" o:ole="">
              <v:imagedata r:id="rId36" o:title=""/>
            </v:shape>
            <o:OLEObject Type="Embed" ProgID="Equation.3" ShapeID="_x0000_i1039" DrawAspect="Content" ObjectID="_1590320890" r:id="rId40"/>
          </w:object>
        </w:r>
      </w:ins>
      <w:ins w:id="2622" w:author="STEC" w:date="2017-11-22T10:35:00Z">
        <w:r w:rsidRPr="0003648D">
          <w:t xml:space="preserve">TLMP </w:t>
        </w:r>
        <w:r w:rsidRPr="0003648D">
          <w:rPr>
            <w:i/>
            <w:vertAlign w:val="subscript"/>
          </w:rPr>
          <w:t>y</w:t>
        </w:r>
      </w:ins>
    </w:p>
    <w:p w14:paraId="6FFFFCD1" w14:textId="77777777" w:rsidR="00BA7A09" w:rsidRPr="0003648D" w:rsidRDefault="00BA7A09" w:rsidP="00BA7A09">
      <w:pPr>
        <w:pStyle w:val="BodyTextNumbered"/>
        <w:rPr>
          <w:ins w:id="2623" w:author="STEC" w:date="2017-11-22T10:35:00Z"/>
          <w:lang w:val="es-ES"/>
        </w:rPr>
      </w:pPr>
      <w:ins w:id="2624" w:author="STEC" w:date="2017-11-22T10:35:00Z">
        <w:r w:rsidRPr="0003648D">
          <w:t>The above variables are defined as follows:</w:t>
        </w:r>
        <w:r w:rsidRPr="0003648D">
          <w:rPr>
            <w:lang w:val="es-ES"/>
          </w:rPr>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482"/>
        <w:gridCol w:w="929"/>
        <w:gridCol w:w="5939"/>
      </w:tblGrid>
      <w:tr w:rsidR="00BA7A09" w:rsidRPr="0003648D" w14:paraId="18132EDC" w14:textId="77777777" w:rsidTr="00FF6149">
        <w:trPr>
          <w:cantSplit/>
          <w:tblHeader/>
          <w:ins w:id="2625" w:author="STEC" w:date="2017-11-22T10:35:00Z"/>
        </w:trPr>
        <w:tc>
          <w:tcPr>
            <w:tcW w:w="1327" w:type="pct"/>
            <w:tcBorders>
              <w:top w:val="single" w:sz="4" w:space="0" w:color="auto"/>
              <w:left w:val="single" w:sz="4" w:space="0" w:color="auto"/>
              <w:bottom w:val="single" w:sz="4" w:space="0" w:color="auto"/>
              <w:right w:val="single" w:sz="4" w:space="0" w:color="auto"/>
            </w:tcBorders>
          </w:tcPr>
          <w:p w14:paraId="4A92E459" w14:textId="77777777" w:rsidR="00BA7A09" w:rsidRPr="0003648D" w:rsidRDefault="00BA7A09" w:rsidP="00FF6149">
            <w:pPr>
              <w:pStyle w:val="TableHead"/>
              <w:rPr>
                <w:ins w:id="2626" w:author="STEC" w:date="2017-11-22T10:35:00Z"/>
              </w:rPr>
            </w:pPr>
            <w:ins w:id="2627" w:author="STEC" w:date="2017-11-22T10:35:00Z">
              <w:r w:rsidRPr="0003648D">
                <w:t>Variable</w:t>
              </w:r>
            </w:ins>
          </w:p>
        </w:tc>
        <w:tc>
          <w:tcPr>
            <w:tcW w:w="497" w:type="pct"/>
            <w:tcBorders>
              <w:top w:val="single" w:sz="4" w:space="0" w:color="auto"/>
              <w:left w:val="single" w:sz="4" w:space="0" w:color="auto"/>
              <w:bottom w:val="single" w:sz="4" w:space="0" w:color="auto"/>
              <w:right w:val="single" w:sz="4" w:space="0" w:color="auto"/>
            </w:tcBorders>
          </w:tcPr>
          <w:p w14:paraId="004EFF15" w14:textId="77777777" w:rsidR="00BA7A09" w:rsidRPr="0003648D" w:rsidRDefault="00BA7A09" w:rsidP="00FF6149">
            <w:pPr>
              <w:pStyle w:val="TableHead"/>
              <w:rPr>
                <w:ins w:id="2628" w:author="STEC" w:date="2017-11-22T10:35:00Z"/>
              </w:rPr>
            </w:pPr>
            <w:ins w:id="2629" w:author="STEC" w:date="2017-11-22T10:35:00Z">
              <w:r w:rsidRPr="0003648D">
                <w:t>Unit</w:t>
              </w:r>
            </w:ins>
          </w:p>
        </w:tc>
        <w:tc>
          <w:tcPr>
            <w:tcW w:w="3176" w:type="pct"/>
            <w:tcBorders>
              <w:top w:val="single" w:sz="4" w:space="0" w:color="auto"/>
              <w:left w:val="single" w:sz="4" w:space="0" w:color="auto"/>
              <w:bottom w:val="single" w:sz="4" w:space="0" w:color="auto"/>
              <w:right w:val="single" w:sz="4" w:space="0" w:color="auto"/>
            </w:tcBorders>
          </w:tcPr>
          <w:p w14:paraId="719C6673" w14:textId="77777777" w:rsidR="00BA7A09" w:rsidRPr="0003648D" w:rsidRDefault="00BA7A09" w:rsidP="00FF6149">
            <w:pPr>
              <w:pStyle w:val="TableHead"/>
              <w:rPr>
                <w:ins w:id="2630" w:author="STEC" w:date="2017-11-22T10:35:00Z"/>
              </w:rPr>
            </w:pPr>
            <w:ins w:id="2631" w:author="STEC" w:date="2017-11-22T10:35:00Z">
              <w:r w:rsidRPr="0003648D">
                <w:t>Description</w:t>
              </w:r>
            </w:ins>
          </w:p>
        </w:tc>
      </w:tr>
      <w:tr w:rsidR="001065E9" w:rsidRPr="0003648D" w14:paraId="6CCF9D2C" w14:textId="77777777" w:rsidTr="00817153">
        <w:trPr>
          <w:cantSplit/>
          <w:trHeight w:val="845"/>
          <w:ins w:id="2632" w:author="ERCOT 06XX18" w:date="2018-06-06T10:28:00Z"/>
        </w:trPr>
        <w:tc>
          <w:tcPr>
            <w:tcW w:w="1327" w:type="pct"/>
            <w:tcBorders>
              <w:top w:val="single" w:sz="4" w:space="0" w:color="auto"/>
              <w:left w:val="single" w:sz="4" w:space="0" w:color="auto"/>
              <w:bottom w:val="single" w:sz="4" w:space="0" w:color="auto"/>
              <w:right w:val="single" w:sz="4" w:space="0" w:color="auto"/>
            </w:tcBorders>
          </w:tcPr>
          <w:p w14:paraId="32F97122" w14:textId="77777777" w:rsidR="001065E9" w:rsidRPr="0003648D" w:rsidRDefault="001065E9" w:rsidP="000644BD">
            <w:pPr>
              <w:pStyle w:val="TableHead"/>
              <w:rPr>
                <w:ins w:id="2633" w:author="ERCOT 06XX18" w:date="2018-06-06T10:28:00Z"/>
                <w:b w:val="0"/>
              </w:rPr>
            </w:pPr>
            <w:ins w:id="2634" w:author="ERCOT 06XX18" w:date="2018-06-06T10:28:00Z">
              <w:r w:rsidRPr="0003648D">
                <w:rPr>
                  <w:b w:val="0"/>
                </w:rPr>
                <w:t>RTAUFR</w:t>
              </w:r>
            </w:ins>
            <w:ins w:id="2635" w:author="ERCOT 06XX18" w:date="2018-06-06T10:41:00Z">
              <w:r w:rsidR="009E6446">
                <w:rPr>
                  <w:b w:val="0"/>
                </w:rPr>
                <w:t>AMT</w:t>
              </w:r>
            </w:ins>
            <w:ins w:id="2636" w:author="ERCOT 06XX18" w:date="2018-06-06T10:28:00Z">
              <w:r>
                <w:rPr>
                  <w:b w:val="0"/>
                </w:rPr>
                <w:t>QSE</w:t>
              </w:r>
            </w:ins>
            <w:ins w:id="2637" w:author="ERCOT 06XX18" w:date="2018-06-06T10:41:00Z">
              <w:r w:rsidR="009E6446">
                <w:rPr>
                  <w:b w:val="0"/>
                </w:rPr>
                <w:t>TO</w:t>
              </w:r>
            </w:ins>
            <w:ins w:id="2638" w:author="ERCOT 06XX18" w:date="2018-06-06T10:28:00Z">
              <w:r w:rsidRPr="0003648D">
                <w:rPr>
                  <w:b w:val="0"/>
                </w:rPr>
                <w:t xml:space="preserve">T </w:t>
              </w:r>
              <w:r>
                <w:rPr>
                  <w:b w:val="0"/>
                  <w:i/>
                  <w:vertAlign w:val="subscript"/>
                </w:rPr>
                <w:t>q</w:t>
              </w:r>
            </w:ins>
          </w:p>
        </w:tc>
        <w:tc>
          <w:tcPr>
            <w:tcW w:w="497" w:type="pct"/>
            <w:tcBorders>
              <w:top w:val="single" w:sz="4" w:space="0" w:color="auto"/>
              <w:left w:val="single" w:sz="4" w:space="0" w:color="auto"/>
              <w:bottom w:val="single" w:sz="4" w:space="0" w:color="auto"/>
              <w:right w:val="single" w:sz="4" w:space="0" w:color="auto"/>
            </w:tcBorders>
          </w:tcPr>
          <w:p w14:paraId="2675FC92" w14:textId="77777777" w:rsidR="001065E9" w:rsidRPr="0003648D" w:rsidRDefault="001065E9" w:rsidP="001065E9">
            <w:pPr>
              <w:pStyle w:val="TableHead"/>
              <w:rPr>
                <w:ins w:id="2639" w:author="ERCOT 06XX18" w:date="2018-06-06T10:28:00Z"/>
                <w:b w:val="0"/>
              </w:rPr>
            </w:pPr>
            <w:ins w:id="2640" w:author="ERCOT 06XX18" w:date="2018-06-06T10:28:00Z">
              <w:r w:rsidRPr="0003648D">
                <w:rPr>
                  <w:b w:val="0"/>
                </w:rPr>
                <w:t>$</w:t>
              </w:r>
            </w:ins>
          </w:p>
        </w:tc>
        <w:tc>
          <w:tcPr>
            <w:tcW w:w="3176" w:type="pct"/>
            <w:tcBorders>
              <w:top w:val="single" w:sz="4" w:space="0" w:color="auto"/>
              <w:left w:val="single" w:sz="4" w:space="0" w:color="auto"/>
              <w:bottom w:val="single" w:sz="4" w:space="0" w:color="auto"/>
              <w:right w:val="single" w:sz="4" w:space="0" w:color="auto"/>
            </w:tcBorders>
          </w:tcPr>
          <w:p w14:paraId="17673100" w14:textId="77777777" w:rsidR="001065E9" w:rsidRPr="0003648D" w:rsidRDefault="001065E9" w:rsidP="000644BD">
            <w:pPr>
              <w:pStyle w:val="TableHead"/>
              <w:spacing w:after="60"/>
              <w:rPr>
                <w:ins w:id="2641" w:author="ERCOT 06XX18" w:date="2018-06-06T10:28:00Z"/>
                <w:b w:val="0"/>
                <w:i/>
              </w:rPr>
            </w:pPr>
            <w:ins w:id="2642" w:author="ERCOT 06XX18" w:date="2018-06-06T10:28:00Z">
              <w:r w:rsidRPr="0003648D">
                <w:rPr>
                  <w:b w:val="0"/>
                  <w:i/>
                </w:rPr>
                <w:t>Real-Time Assigned Un-Deployed Frequency Response Service</w:t>
              </w:r>
              <w:r>
                <w:rPr>
                  <w:b w:val="0"/>
                  <w:i/>
                </w:rPr>
                <w:t xml:space="preserve"> Payment Amount</w:t>
              </w:r>
              <w:r w:rsidRPr="0003648D">
                <w:rPr>
                  <w:b w:val="0"/>
                  <w:i/>
                </w:rPr>
                <w:t xml:space="preserve"> per QSE - </w:t>
              </w:r>
              <w:r w:rsidRPr="0003648D">
                <w:rPr>
                  <w:b w:val="0"/>
                </w:rPr>
                <w:t xml:space="preserve">The payment to QSE </w:t>
              </w:r>
              <w:r w:rsidRPr="0003648D">
                <w:rPr>
                  <w:b w:val="0"/>
                  <w:i/>
                </w:rPr>
                <w:t>q</w:t>
              </w:r>
              <w:r w:rsidRPr="0003648D">
                <w:rPr>
                  <w:b w:val="0"/>
                </w:rPr>
                <w:t xml:space="preserve"> for a Real-Time un-deployed F</w:t>
              </w:r>
              <w:r>
                <w:rPr>
                  <w:b w:val="0"/>
                </w:rPr>
                <w:t xml:space="preserve">RS Ancillary Service Assignment. </w:t>
              </w:r>
            </w:ins>
          </w:p>
        </w:tc>
      </w:tr>
      <w:tr w:rsidR="001065E9" w:rsidRPr="0003648D" w14:paraId="0798C864" w14:textId="77777777" w:rsidTr="00FF6149">
        <w:trPr>
          <w:cantSplit/>
          <w:trHeight w:val="1223"/>
          <w:ins w:id="2643" w:author="STEC" w:date="2017-11-22T10:35:00Z"/>
        </w:trPr>
        <w:tc>
          <w:tcPr>
            <w:tcW w:w="1327" w:type="pct"/>
            <w:tcBorders>
              <w:top w:val="single" w:sz="4" w:space="0" w:color="auto"/>
              <w:left w:val="single" w:sz="4" w:space="0" w:color="auto"/>
              <w:bottom w:val="single" w:sz="4" w:space="0" w:color="auto"/>
              <w:right w:val="single" w:sz="4" w:space="0" w:color="auto"/>
            </w:tcBorders>
          </w:tcPr>
          <w:p w14:paraId="73CD8875" w14:textId="77777777" w:rsidR="001065E9" w:rsidRPr="0003648D" w:rsidRDefault="001065E9" w:rsidP="001065E9">
            <w:pPr>
              <w:pStyle w:val="TableHead"/>
              <w:rPr>
                <w:ins w:id="2644" w:author="STEC" w:date="2017-11-22T10:35:00Z"/>
                <w:b w:val="0"/>
              </w:rPr>
            </w:pPr>
            <w:ins w:id="2645" w:author="STEC" w:date="2017-11-22T10:35:00Z">
              <w:r w:rsidRPr="0003648D">
                <w:rPr>
                  <w:b w:val="0"/>
                </w:rPr>
                <w:lastRenderedPageBreak/>
                <w:t>RTAU</w:t>
              </w:r>
            </w:ins>
            <w:ins w:id="2646" w:author="STEC" w:date="2017-11-22T10:36:00Z">
              <w:del w:id="2647" w:author="STEC 042618" w:date="2018-03-28T16:01:00Z">
                <w:r w:rsidRPr="0003648D" w:rsidDel="0087242C">
                  <w:rPr>
                    <w:b w:val="0"/>
                  </w:rPr>
                  <w:delText>P</w:delText>
                </w:r>
              </w:del>
              <w:r w:rsidRPr="0003648D">
                <w:rPr>
                  <w:b w:val="0"/>
                </w:rPr>
                <w:t>FR</w:t>
              </w:r>
              <w:del w:id="2648" w:author="ERCOT 06XX18" w:date="2018-06-06T13:31:00Z">
                <w:r w:rsidRPr="0003648D" w:rsidDel="00D82B94">
                  <w:rPr>
                    <w:b w:val="0"/>
                  </w:rPr>
                  <w:delText>S</w:delText>
                </w:r>
              </w:del>
            </w:ins>
            <w:ins w:id="2649" w:author="STEC" w:date="2017-11-22T10:35:00Z">
              <w:r w:rsidRPr="0003648D">
                <w:rPr>
                  <w:b w:val="0"/>
                </w:rPr>
                <w:t xml:space="preserve">AMT </w:t>
              </w:r>
              <w:r w:rsidRPr="0003648D">
                <w:rPr>
                  <w:b w:val="0"/>
                  <w:i/>
                  <w:vertAlign w:val="subscript"/>
                </w:rPr>
                <w:t>q, r,p</w:t>
              </w:r>
              <w:r w:rsidRPr="0003648D">
                <w:rPr>
                  <w:i/>
                  <w:vertAlign w:val="subscript"/>
                </w:rPr>
                <w:t xml:space="preserve"> </w:t>
              </w:r>
              <w:r w:rsidRPr="0003648D">
                <w:rPr>
                  <w:b w:val="0"/>
                  <w:i/>
                  <w:vertAlign w:val="subscript"/>
                </w:rPr>
                <w:t>i</w:t>
              </w:r>
              <w:r w:rsidRPr="0003648D">
                <w:rPr>
                  <w:b w:val="0"/>
                </w:rPr>
                <w:t xml:space="preserve"> </w:t>
              </w:r>
            </w:ins>
          </w:p>
        </w:tc>
        <w:tc>
          <w:tcPr>
            <w:tcW w:w="497" w:type="pct"/>
            <w:tcBorders>
              <w:top w:val="single" w:sz="4" w:space="0" w:color="auto"/>
              <w:left w:val="single" w:sz="4" w:space="0" w:color="auto"/>
              <w:bottom w:val="single" w:sz="4" w:space="0" w:color="auto"/>
              <w:right w:val="single" w:sz="4" w:space="0" w:color="auto"/>
            </w:tcBorders>
          </w:tcPr>
          <w:p w14:paraId="2EF8EADD" w14:textId="77777777" w:rsidR="001065E9" w:rsidRPr="0003648D" w:rsidRDefault="001065E9" w:rsidP="001065E9">
            <w:pPr>
              <w:pStyle w:val="TableHead"/>
              <w:rPr>
                <w:ins w:id="2650" w:author="STEC" w:date="2017-11-22T10:35:00Z"/>
                <w:b w:val="0"/>
              </w:rPr>
            </w:pPr>
            <w:ins w:id="2651" w:author="STEC" w:date="2017-11-22T10:35:00Z">
              <w:r w:rsidRPr="0003648D">
                <w:rPr>
                  <w:b w:val="0"/>
                </w:rPr>
                <w:t>$</w:t>
              </w:r>
            </w:ins>
          </w:p>
        </w:tc>
        <w:tc>
          <w:tcPr>
            <w:tcW w:w="3176" w:type="pct"/>
            <w:tcBorders>
              <w:top w:val="single" w:sz="4" w:space="0" w:color="auto"/>
              <w:left w:val="single" w:sz="4" w:space="0" w:color="auto"/>
              <w:bottom w:val="single" w:sz="4" w:space="0" w:color="auto"/>
              <w:right w:val="single" w:sz="4" w:space="0" w:color="auto"/>
            </w:tcBorders>
          </w:tcPr>
          <w:p w14:paraId="1E56EB97" w14:textId="77777777" w:rsidR="001065E9" w:rsidRPr="0003648D" w:rsidRDefault="001065E9" w:rsidP="000644BD">
            <w:pPr>
              <w:pStyle w:val="TableHead"/>
              <w:spacing w:after="60"/>
              <w:rPr>
                <w:ins w:id="2652" w:author="STEC" w:date="2017-11-22T10:35:00Z"/>
                <w:b w:val="0"/>
                <w:i/>
              </w:rPr>
            </w:pPr>
            <w:ins w:id="2653" w:author="STEC" w:date="2017-11-22T10:35:00Z">
              <w:r w:rsidRPr="0003648D">
                <w:rPr>
                  <w:b w:val="0"/>
                  <w:i/>
                </w:rPr>
                <w:t xml:space="preserve">Real-Time Assigned Un-Deployed </w:t>
              </w:r>
            </w:ins>
            <w:ins w:id="2654" w:author="STEC" w:date="2017-11-22T10:37:00Z">
              <w:del w:id="2655" w:author="STEC 042618" w:date="2018-03-28T16:01:00Z">
                <w:r w:rsidRPr="0003648D" w:rsidDel="0087242C">
                  <w:rPr>
                    <w:b w:val="0"/>
                    <w:i/>
                  </w:rPr>
                  <w:delText xml:space="preserve">Primary </w:delText>
                </w:r>
              </w:del>
              <w:r w:rsidRPr="0003648D">
                <w:rPr>
                  <w:b w:val="0"/>
                  <w:i/>
                </w:rPr>
                <w:t>Frequency Response</w:t>
              </w:r>
            </w:ins>
            <w:ins w:id="2656" w:author="STEC 042618" w:date="2018-03-28T16:01:00Z">
              <w:r w:rsidRPr="0003648D">
                <w:rPr>
                  <w:b w:val="0"/>
                  <w:i/>
                </w:rPr>
                <w:t xml:space="preserve"> </w:t>
              </w:r>
            </w:ins>
            <w:ins w:id="2657" w:author="STEC" w:date="2017-11-22T10:37:00Z">
              <w:r w:rsidRPr="0003648D">
                <w:rPr>
                  <w:b w:val="0"/>
                  <w:i/>
                </w:rPr>
                <w:t>Service</w:t>
              </w:r>
            </w:ins>
            <w:ins w:id="2658" w:author="STEC" w:date="2017-11-22T10:35:00Z">
              <w:r w:rsidRPr="0003648D">
                <w:rPr>
                  <w:b w:val="0"/>
                  <w:i/>
                </w:rPr>
                <w:t xml:space="preserve"> Payment Amount per Resource per QSE - </w:t>
              </w:r>
              <w:r w:rsidRPr="0003648D">
                <w:rPr>
                  <w:b w:val="0"/>
                </w:rPr>
                <w:t xml:space="preserve">The payment to QSE </w:t>
              </w:r>
              <w:r w:rsidRPr="0003648D">
                <w:rPr>
                  <w:b w:val="0"/>
                  <w:i/>
                </w:rPr>
                <w:t>q</w:t>
              </w:r>
              <w:r w:rsidRPr="0003648D">
                <w:rPr>
                  <w:b w:val="0"/>
                </w:rPr>
                <w:t xml:space="preserve"> for a Real-Time un-deployed </w:t>
              </w:r>
            </w:ins>
            <w:ins w:id="2659" w:author="STEC" w:date="2017-11-22T10:37:00Z">
              <w:del w:id="2660" w:author="STEC 042618" w:date="2018-03-28T16:01:00Z">
                <w:r w:rsidRPr="0003648D" w:rsidDel="0087242C">
                  <w:rPr>
                    <w:b w:val="0"/>
                  </w:rPr>
                  <w:delText>P</w:delText>
                </w:r>
              </w:del>
              <w:r w:rsidRPr="0003648D">
                <w:rPr>
                  <w:b w:val="0"/>
                </w:rPr>
                <w:t>F</w:t>
              </w:r>
            </w:ins>
            <w:ins w:id="2661" w:author="STEC" w:date="2017-11-22T10:35:00Z">
              <w:r w:rsidRPr="0003648D">
                <w:rPr>
                  <w:b w:val="0"/>
                </w:rPr>
                <w:t xml:space="preserve">RS Ancillary Service Assignment </w:t>
              </w:r>
              <w:del w:id="2662" w:author="ERCOT 06XX18" w:date="2018-06-06T10:34:00Z">
                <w:r w:rsidRPr="0003648D" w:rsidDel="001065E9">
                  <w:rPr>
                    <w:b w:val="0"/>
                  </w:rPr>
                  <w:delText>to</w:delText>
                </w:r>
              </w:del>
            </w:ins>
            <w:ins w:id="2663" w:author="ERCOT 06XX18" w:date="2018-06-06T10:34:00Z">
              <w:r>
                <w:rPr>
                  <w:b w:val="0"/>
                </w:rPr>
                <w:t>for</w:t>
              </w:r>
            </w:ins>
            <w:ins w:id="2664" w:author="STEC" w:date="2017-11-22T10:35:00Z">
              <w:r w:rsidRPr="0003648D">
                <w:rPr>
                  <w:b w:val="0"/>
                </w:rPr>
                <w:t xml:space="preserve"> Resource </w:t>
              </w:r>
              <w:r w:rsidRPr="0003648D">
                <w:rPr>
                  <w:b w:val="0"/>
                  <w:i/>
                </w:rPr>
                <w:t>r</w:t>
              </w:r>
              <w:r w:rsidRPr="0003648D">
                <w:rPr>
                  <w:b w:val="0"/>
                </w:rPr>
                <w:t xml:space="preserv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ins>
          </w:p>
        </w:tc>
      </w:tr>
      <w:tr w:rsidR="001065E9" w:rsidRPr="0003648D" w14:paraId="7A71D767" w14:textId="77777777" w:rsidTr="00FF6149">
        <w:trPr>
          <w:cantSplit/>
          <w:trHeight w:val="593"/>
          <w:ins w:id="2665" w:author="STEC" w:date="2017-11-22T10:35:00Z"/>
        </w:trPr>
        <w:tc>
          <w:tcPr>
            <w:tcW w:w="1327" w:type="pct"/>
            <w:tcBorders>
              <w:top w:val="single" w:sz="4" w:space="0" w:color="auto"/>
              <w:left w:val="single" w:sz="4" w:space="0" w:color="auto"/>
              <w:bottom w:val="single" w:sz="4" w:space="0" w:color="auto"/>
              <w:right w:val="single" w:sz="4" w:space="0" w:color="auto"/>
            </w:tcBorders>
          </w:tcPr>
          <w:p w14:paraId="0B4C5137" w14:textId="77777777" w:rsidR="001065E9" w:rsidRPr="0003648D" w:rsidRDefault="001065E9" w:rsidP="001065E9">
            <w:pPr>
              <w:spacing w:after="240"/>
              <w:rPr>
                <w:ins w:id="2666" w:author="STEC" w:date="2017-11-22T10:35:00Z"/>
              </w:rPr>
            </w:pPr>
            <w:ins w:id="2667" w:author="STEC" w:date="2017-11-22T10:35:00Z">
              <w:r w:rsidRPr="0003648D">
                <w:rPr>
                  <w:sz w:val="20"/>
                </w:rPr>
                <w:t>RTAU</w:t>
              </w:r>
              <w:del w:id="2668" w:author="ERCOT 06XX18" w:date="2018-06-11T13:51:00Z">
                <w:r w:rsidRPr="0003648D" w:rsidDel="00CD64E1">
                  <w:rPr>
                    <w:sz w:val="20"/>
                  </w:rPr>
                  <w:delText>R</w:delText>
                </w:r>
              </w:del>
            </w:ins>
            <w:ins w:id="2669" w:author="STEC" w:date="2017-11-22T10:37:00Z">
              <w:del w:id="2670" w:author="STEC 042618" w:date="2018-03-28T16:01:00Z">
                <w:r w:rsidRPr="0003648D" w:rsidDel="0087242C">
                  <w:rPr>
                    <w:sz w:val="20"/>
                  </w:rPr>
                  <w:delText>P</w:delText>
                </w:r>
              </w:del>
              <w:r w:rsidRPr="0003648D">
                <w:rPr>
                  <w:sz w:val="20"/>
                </w:rPr>
                <w:t>FR</w:t>
              </w:r>
            </w:ins>
            <w:ins w:id="2671" w:author="ERCOT 06XX18" w:date="2018-06-11T13:51:00Z">
              <w:r w:rsidR="00CD64E1">
                <w:rPr>
                  <w:sz w:val="20"/>
                </w:rPr>
                <w:t>R</w:t>
              </w:r>
            </w:ins>
            <w:ins w:id="2672" w:author="STEC" w:date="2017-11-22T10:37:00Z">
              <w:del w:id="2673" w:author="ERCOT 06XX18" w:date="2018-06-06T13:31:00Z">
                <w:r w:rsidRPr="0003648D" w:rsidDel="00D82B94">
                  <w:rPr>
                    <w:sz w:val="20"/>
                  </w:rPr>
                  <w:delText>S</w:delText>
                </w:r>
              </w:del>
            </w:ins>
            <w:ins w:id="2674" w:author="STEC" w:date="2017-11-22T10:35:00Z">
              <w:r w:rsidRPr="0003648D">
                <w:rPr>
                  <w:i/>
                  <w:vertAlign w:val="subscript"/>
                </w:rPr>
                <w:t xml:space="preserve"> q,r,p</w:t>
              </w:r>
            </w:ins>
          </w:p>
          <w:p w14:paraId="09D456E4" w14:textId="77777777" w:rsidR="001065E9" w:rsidRPr="0003648D" w:rsidRDefault="001065E9" w:rsidP="001065E9">
            <w:pPr>
              <w:pStyle w:val="TableHead"/>
              <w:rPr>
                <w:ins w:id="2675" w:author="STEC" w:date="2017-11-22T10:35:00Z"/>
                <w:b w:val="0"/>
              </w:rPr>
            </w:pPr>
          </w:p>
        </w:tc>
        <w:tc>
          <w:tcPr>
            <w:tcW w:w="497" w:type="pct"/>
            <w:tcBorders>
              <w:top w:val="single" w:sz="4" w:space="0" w:color="auto"/>
              <w:left w:val="single" w:sz="4" w:space="0" w:color="auto"/>
              <w:bottom w:val="single" w:sz="4" w:space="0" w:color="auto"/>
              <w:right w:val="single" w:sz="4" w:space="0" w:color="auto"/>
            </w:tcBorders>
          </w:tcPr>
          <w:p w14:paraId="32162D3D" w14:textId="77777777" w:rsidR="001065E9" w:rsidRPr="0003648D" w:rsidRDefault="001065E9" w:rsidP="001065E9">
            <w:pPr>
              <w:pStyle w:val="TableHead"/>
              <w:rPr>
                <w:ins w:id="2676" w:author="STEC" w:date="2017-11-22T10:35:00Z"/>
                <w:b w:val="0"/>
              </w:rPr>
            </w:pPr>
            <w:ins w:id="2677" w:author="STEC" w:date="2017-11-22T10:35:00Z">
              <w:r w:rsidRPr="0003648D">
                <w:rPr>
                  <w:b w:val="0"/>
                </w:rPr>
                <w:t>MW</w:t>
              </w:r>
            </w:ins>
          </w:p>
        </w:tc>
        <w:tc>
          <w:tcPr>
            <w:tcW w:w="3176" w:type="pct"/>
            <w:tcBorders>
              <w:top w:val="single" w:sz="4" w:space="0" w:color="auto"/>
              <w:left w:val="single" w:sz="4" w:space="0" w:color="auto"/>
              <w:bottom w:val="single" w:sz="4" w:space="0" w:color="auto"/>
              <w:right w:val="single" w:sz="4" w:space="0" w:color="auto"/>
            </w:tcBorders>
          </w:tcPr>
          <w:p w14:paraId="17D250C8" w14:textId="77777777" w:rsidR="001065E9" w:rsidRPr="0003648D" w:rsidRDefault="001065E9" w:rsidP="001065E9">
            <w:pPr>
              <w:pStyle w:val="TableHead"/>
              <w:spacing w:after="60"/>
              <w:rPr>
                <w:ins w:id="2678" w:author="STEC" w:date="2017-11-22T10:35:00Z"/>
                <w:b w:val="0"/>
                <w:i/>
              </w:rPr>
            </w:pPr>
            <w:ins w:id="2679" w:author="STEC" w:date="2017-11-22T10:35:00Z">
              <w:r w:rsidRPr="0003648D">
                <w:rPr>
                  <w:b w:val="0"/>
                  <w:i/>
                </w:rPr>
                <w:t xml:space="preserve">Real-Time Assigned Un-Deployed </w:t>
              </w:r>
            </w:ins>
            <w:ins w:id="2680" w:author="STEC" w:date="2017-11-22T10:37:00Z">
              <w:del w:id="2681" w:author="STEC 042618" w:date="2018-03-28T16:02:00Z">
                <w:r w:rsidRPr="0003648D" w:rsidDel="0087242C">
                  <w:rPr>
                    <w:b w:val="0"/>
                    <w:i/>
                  </w:rPr>
                  <w:delText xml:space="preserve">Primary </w:delText>
                </w:r>
              </w:del>
              <w:r w:rsidRPr="0003648D">
                <w:rPr>
                  <w:b w:val="0"/>
                  <w:i/>
                </w:rPr>
                <w:t>Frequency Response Service</w:t>
              </w:r>
            </w:ins>
            <w:ins w:id="2682" w:author="STEC" w:date="2017-11-22T10:35:00Z">
              <w:r w:rsidRPr="0003648D">
                <w:rPr>
                  <w:b w:val="0"/>
                  <w:i/>
                </w:rPr>
                <w:t xml:space="preserve">  Quantity per Resource per QSE - </w:t>
              </w:r>
              <w:r w:rsidRPr="0003648D">
                <w:rPr>
                  <w:b w:val="0"/>
                </w:rPr>
                <w:t xml:space="preserve">The quantity of un-deployed </w:t>
              </w:r>
            </w:ins>
            <w:ins w:id="2683" w:author="STEC" w:date="2017-11-22T10:38:00Z">
              <w:del w:id="2684" w:author="STEC 042618" w:date="2018-03-28T16:02:00Z">
                <w:r w:rsidRPr="0003648D" w:rsidDel="0087242C">
                  <w:rPr>
                    <w:b w:val="0"/>
                  </w:rPr>
                  <w:delText>P</w:delText>
                </w:r>
              </w:del>
              <w:r w:rsidRPr="0003648D">
                <w:rPr>
                  <w:b w:val="0"/>
                </w:rPr>
                <w:t>F</w:t>
              </w:r>
            </w:ins>
            <w:ins w:id="2685" w:author="STEC" w:date="2017-11-22T10:35:00Z">
              <w:r w:rsidRPr="0003648D">
                <w:rPr>
                  <w:b w:val="0"/>
                </w:rPr>
                <w:t xml:space="preserve">RS assigned under a Watch to a QSE </w:t>
              </w:r>
              <w:r w:rsidRPr="0003648D">
                <w:rPr>
                  <w:b w:val="0"/>
                  <w:i/>
                </w:rPr>
                <w:t>q</w:t>
              </w:r>
              <w:r w:rsidRPr="0003648D">
                <w:rPr>
                  <w:b w:val="0"/>
                </w:rPr>
                <w:t xml:space="preserve"> for Resource </w:t>
              </w:r>
              <w:r w:rsidRPr="0003648D">
                <w:rPr>
                  <w:b w:val="0"/>
                  <w:i/>
                </w:rPr>
                <w:t>r</w:t>
              </w:r>
              <w:r w:rsidRPr="0003648D">
                <w:rPr>
                  <w:b w:val="0"/>
                </w:rPr>
                <w:t xml:space="preserve"> at the Settlement Point </w:t>
              </w:r>
              <w:r w:rsidRPr="0003648D">
                <w:rPr>
                  <w:b w:val="0"/>
                  <w:i/>
                </w:rPr>
                <w:t>p</w:t>
              </w:r>
              <w:r w:rsidRPr="0003648D">
                <w:rPr>
                  <w:b w:val="0"/>
                </w:rPr>
                <w:t xml:space="preserve"> for the hour.  Where for a Combined Cycle Train, the Resource </w:t>
              </w:r>
              <w:r w:rsidRPr="0003648D">
                <w:rPr>
                  <w:b w:val="0"/>
                  <w:i/>
                </w:rPr>
                <w:t xml:space="preserve">r </w:t>
              </w:r>
              <w:r w:rsidRPr="0003648D">
                <w:rPr>
                  <w:b w:val="0"/>
                </w:rPr>
                <w:t>is a Combined Cycle Generation Resource within the Combined Cycle Train.</w:t>
              </w:r>
            </w:ins>
          </w:p>
        </w:tc>
      </w:tr>
      <w:tr w:rsidR="001065E9" w:rsidRPr="0003648D" w14:paraId="6862826C" w14:textId="77777777" w:rsidTr="00FF6149">
        <w:trPr>
          <w:cantSplit/>
          <w:ins w:id="2686" w:author="STEC" w:date="2017-11-22T10:35:00Z"/>
        </w:trPr>
        <w:tc>
          <w:tcPr>
            <w:tcW w:w="1327" w:type="pct"/>
            <w:tcBorders>
              <w:top w:val="single" w:sz="4" w:space="0" w:color="auto"/>
              <w:left w:val="single" w:sz="4" w:space="0" w:color="auto"/>
              <w:bottom w:val="single" w:sz="4" w:space="0" w:color="auto"/>
              <w:right w:val="single" w:sz="4" w:space="0" w:color="auto"/>
            </w:tcBorders>
          </w:tcPr>
          <w:p w14:paraId="7C6186F2" w14:textId="77777777" w:rsidR="001065E9" w:rsidRPr="0003648D" w:rsidRDefault="001065E9" w:rsidP="001065E9">
            <w:pPr>
              <w:pStyle w:val="TableHead"/>
              <w:rPr>
                <w:ins w:id="2687" w:author="STEC" w:date="2017-11-22T10:35:00Z"/>
                <w:b w:val="0"/>
                <w:vertAlign w:val="subscript"/>
              </w:rPr>
            </w:pPr>
            <w:ins w:id="2688" w:author="STEC" w:date="2017-11-22T10:35:00Z">
              <w:r w:rsidRPr="0003648D">
                <w:rPr>
                  <w:b w:val="0"/>
                </w:rPr>
                <w:t>RTSPP</w:t>
              </w:r>
              <w:r w:rsidRPr="0003648D">
                <w:rPr>
                  <w:b w:val="0"/>
                  <w:i/>
                  <w:vertAlign w:val="subscript"/>
                </w:rPr>
                <w:t>p,i</w:t>
              </w:r>
            </w:ins>
          </w:p>
        </w:tc>
        <w:tc>
          <w:tcPr>
            <w:tcW w:w="497" w:type="pct"/>
            <w:tcBorders>
              <w:top w:val="single" w:sz="4" w:space="0" w:color="auto"/>
              <w:left w:val="single" w:sz="4" w:space="0" w:color="auto"/>
              <w:bottom w:val="single" w:sz="4" w:space="0" w:color="auto"/>
              <w:right w:val="single" w:sz="4" w:space="0" w:color="auto"/>
            </w:tcBorders>
          </w:tcPr>
          <w:p w14:paraId="4482EDEC" w14:textId="77777777" w:rsidR="001065E9" w:rsidRPr="0003648D" w:rsidRDefault="001065E9" w:rsidP="001065E9">
            <w:pPr>
              <w:pStyle w:val="TableHead"/>
              <w:rPr>
                <w:ins w:id="2689" w:author="STEC" w:date="2017-11-22T10:35:00Z"/>
                <w:b w:val="0"/>
              </w:rPr>
            </w:pPr>
            <w:ins w:id="2690" w:author="STEC" w:date="2017-11-22T10:35:00Z">
              <w:r w:rsidRPr="0003648D">
                <w:rPr>
                  <w:b w:val="0"/>
                </w:rPr>
                <w:t>$/MWh</w:t>
              </w:r>
            </w:ins>
          </w:p>
        </w:tc>
        <w:tc>
          <w:tcPr>
            <w:tcW w:w="3176" w:type="pct"/>
            <w:tcBorders>
              <w:top w:val="single" w:sz="4" w:space="0" w:color="auto"/>
              <w:left w:val="single" w:sz="4" w:space="0" w:color="auto"/>
              <w:bottom w:val="single" w:sz="4" w:space="0" w:color="auto"/>
              <w:right w:val="single" w:sz="4" w:space="0" w:color="auto"/>
            </w:tcBorders>
          </w:tcPr>
          <w:p w14:paraId="6DEE41E3" w14:textId="77777777" w:rsidR="001065E9" w:rsidRPr="0003648D" w:rsidRDefault="001065E9" w:rsidP="001065E9">
            <w:pPr>
              <w:pStyle w:val="TableHead"/>
              <w:spacing w:after="60"/>
              <w:rPr>
                <w:ins w:id="2691" w:author="STEC" w:date="2017-11-22T10:35:00Z"/>
                <w:b w:val="0"/>
                <w:i/>
              </w:rPr>
            </w:pPr>
            <w:ins w:id="2692" w:author="STEC" w:date="2017-11-22T10:35:00Z">
              <w:r w:rsidRPr="0003648D">
                <w:rPr>
                  <w:b w:val="0"/>
                  <w:i/>
                </w:rPr>
                <w:t>Real-Time Settlement Point Price per Settlement Point</w:t>
              </w:r>
              <w:r w:rsidRPr="0003648D">
                <w:rPr>
                  <w:b w:val="0"/>
                </w:rPr>
                <w:sym w:font="Symbol" w:char="F0BE"/>
              </w:r>
              <w:r w:rsidRPr="0003648D">
                <w:rPr>
                  <w:b w:val="0"/>
                  <w:i/>
                </w:rPr>
                <w:t xml:space="preserve">- </w:t>
              </w:r>
              <w:r w:rsidRPr="0003648D">
                <w:rPr>
                  <w:b w:val="0"/>
                </w:rPr>
                <w:t xml:space="preserve">The Real-Time Settlement Point Price at the Settlement Point </w:t>
              </w:r>
              <w:r w:rsidRPr="0003648D">
                <w:rPr>
                  <w:b w:val="0"/>
                  <w:i/>
                </w:rPr>
                <w:t>p</w:t>
              </w:r>
              <w:r w:rsidRPr="0003648D">
                <w:rPr>
                  <w:b w:val="0"/>
                </w:rPr>
                <w:t xml:space="preserve"> for the 15-minute Settlement Interval </w:t>
              </w:r>
              <w:r w:rsidRPr="0003648D">
                <w:rPr>
                  <w:b w:val="0"/>
                  <w:i/>
                </w:rPr>
                <w:t>i</w:t>
              </w:r>
              <w:r w:rsidRPr="0003648D">
                <w:rPr>
                  <w:b w:val="0"/>
                </w:rPr>
                <w:t>.</w:t>
              </w:r>
            </w:ins>
          </w:p>
        </w:tc>
      </w:tr>
      <w:tr w:rsidR="001065E9" w:rsidRPr="0003648D" w14:paraId="555FE7E9" w14:textId="77777777" w:rsidTr="00FF6149">
        <w:trPr>
          <w:cantSplit/>
          <w:ins w:id="2693" w:author="STEC" w:date="2017-11-22T10:35:00Z"/>
        </w:trPr>
        <w:tc>
          <w:tcPr>
            <w:tcW w:w="1327" w:type="pct"/>
          </w:tcPr>
          <w:p w14:paraId="263244E0" w14:textId="77777777" w:rsidR="001065E9" w:rsidRPr="0003648D" w:rsidRDefault="001065E9" w:rsidP="001065E9">
            <w:pPr>
              <w:pStyle w:val="tablebody0"/>
              <w:rPr>
                <w:ins w:id="2694" w:author="STEC" w:date="2017-11-22T10:35:00Z"/>
                <w:i/>
              </w:rPr>
            </w:pPr>
            <w:ins w:id="2695" w:author="STEC" w:date="2017-11-22T10:35:00Z">
              <w:r w:rsidRPr="0003648D">
                <w:t>RTRSVPOR</w:t>
              </w:r>
            </w:ins>
          </w:p>
        </w:tc>
        <w:tc>
          <w:tcPr>
            <w:tcW w:w="497" w:type="pct"/>
          </w:tcPr>
          <w:p w14:paraId="7188FE78" w14:textId="77777777" w:rsidR="001065E9" w:rsidRPr="0003648D" w:rsidRDefault="001065E9" w:rsidP="001065E9">
            <w:pPr>
              <w:pStyle w:val="tablebody0"/>
              <w:rPr>
                <w:ins w:id="2696" w:author="STEC" w:date="2017-11-22T10:35:00Z"/>
              </w:rPr>
            </w:pPr>
            <w:ins w:id="2697" w:author="STEC" w:date="2017-11-22T10:35:00Z">
              <w:r w:rsidRPr="0003648D">
                <w:t>$/MWh</w:t>
              </w:r>
            </w:ins>
          </w:p>
        </w:tc>
        <w:tc>
          <w:tcPr>
            <w:tcW w:w="3176" w:type="pct"/>
          </w:tcPr>
          <w:p w14:paraId="2F972B2B" w14:textId="77777777" w:rsidR="001065E9" w:rsidRPr="0003648D" w:rsidRDefault="001065E9" w:rsidP="001065E9">
            <w:pPr>
              <w:pStyle w:val="tablebody0"/>
              <w:rPr>
                <w:ins w:id="2698" w:author="STEC" w:date="2017-11-22T10:35:00Z"/>
              </w:rPr>
            </w:pPr>
            <w:ins w:id="2699" w:author="STEC" w:date="2017-11-22T10:35:00Z">
              <w:r w:rsidRPr="0003648D">
                <w:rPr>
                  <w:i/>
                </w:rPr>
                <w:t>Real-Time Reserve Price for On-Line Reserves</w:t>
              </w:r>
              <w:r w:rsidRPr="0003648D">
                <w:sym w:font="Symbol" w:char="F0BE"/>
              </w:r>
              <w:r w:rsidRPr="0003648D">
                <w:t>The Real-Time Reserve Price for On-Line Reserves for the 15-minute Settlement Interval.</w:t>
              </w:r>
            </w:ins>
          </w:p>
        </w:tc>
      </w:tr>
      <w:tr w:rsidR="001065E9" w:rsidRPr="0003648D" w14:paraId="235B987D" w14:textId="77777777" w:rsidTr="00FF6149">
        <w:trPr>
          <w:cantSplit/>
          <w:ins w:id="2700" w:author="STEC" w:date="2017-11-22T10:35:00Z"/>
        </w:trPr>
        <w:tc>
          <w:tcPr>
            <w:tcW w:w="1327" w:type="pct"/>
          </w:tcPr>
          <w:p w14:paraId="5B50C6EF" w14:textId="77777777" w:rsidR="001065E9" w:rsidRPr="0003648D" w:rsidRDefault="001065E9" w:rsidP="001065E9">
            <w:pPr>
              <w:pStyle w:val="tablebody0"/>
              <w:rPr>
                <w:ins w:id="2701" w:author="STEC" w:date="2017-11-22T10:35:00Z"/>
              </w:rPr>
            </w:pPr>
            <w:ins w:id="2702" w:author="STEC" w:date="2017-11-22T10:35:00Z">
              <w:r w:rsidRPr="0003648D">
                <w:t xml:space="preserve">TLMP </w:t>
              </w:r>
              <w:r w:rsidRPr="0003648D">
                <w:rPr>
                  <w:i/>
                  <w:vertAlign w:val="subscript"/>
                </w:rPr>
                <w:t>y</w:t>
              </w:r>
            </w:ins>
          </w:p>
        </w:tc>
        <w:tc>
          <w:tcPr>
            <w:tcW w:w="497" w:type="pct"/>
          </w:tcPr>
          <w:p w14:paraId="44ECB13D" w14:textId="77777777" w:rsidR="001065E9" w:rsidRPr="0003648D" w:rsidRDefault="001065E9" w:rsidP="001065E9">
            <w:pPr>
              <w:pStyle w:val="tablebody0"/>
              <w:rPr>
                <w:ins w:id="2703" w:author="STEC" w:date="2017-11-22T10:35:00Z"/>
                <w:iCs/>
              </w:rPr>
            </w:pPr>
            <w:ins w:id="2704" w:author="STEC" w:date="2017-11-22T10:35:00Z">
              <w:r w:rsidRPr="0003648D">
                <w:t>second</w:t>
              </w:r>
            </w:ins>
          </w:p>
        </w:tc>
        <w:tc>
          <w:tcPr>
            <w:tcW w:w="3176" w:type="pct"/>
          </w:tcPr>
          <w:p w14:paraId="47585903" w14:textId="77777777" w:rsidR="001065E9" w:rsidRPr="0003648D" w:rsidRDefault="001065E9" w:rsidP="001065E9">
            <w:pPr>
              <w:pStyle w:val="tablebody0"/>
              <w:rPr>
                <w:ins w:id="2705" w:author="STEC" w:date="2017-11-22T10:35:00Z"/>
              </w:rPr>
            </w:pPr>
            <w:ins w:id="2706" w:author="STEC" w:date="2017-11-22T10:35:00Z">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ins>
          </w:p>
        </w:tc>
      </w:tr>
      <w:tr w:rsidR="001065E9" w:rsidRPr="0003648D" w14:paraId="1DE043A9" w14:textId="77777777" w:rsidTr="00FF6149">
        <w:trPr>
          <w:cantSplit/>
          <w:ins w:id="2707" w:author="STEC" w:date="2017-11-22T10:35:00Z"/>
        </w:trPr>
        <w:tc>
          <w:tcPr>
            <w:tcW w:w="1327" w:type="pct"/>
          </w:tcPr>
          <w:p w14:paraId="0BF5C96E" w14:textId="77777777" w:rsidR="001065E9" w:rsidRPr="0003648D" w:rsidRDefault="001065E9" w:rsidP="001065E9">
            <w:pPr>
              <w:pStyle w:val="tablebody0"/>
              <w:rPr>
                <w:ins w:id="2708" w:author="STEC" w:date="2017-11-22T10:35:00Z"/>
                <w:i/>
              </w:rPr>
            </w:pPr>
            <w:ins w:id="2709" w:author="STEC" w:date="2017-11-22T10:35:00Z">
              <w:r w:rsidRPr="0003648D">
                <w:t xml:space="preserve">RNWF </w:t>
              </w:r>
              <w:r w:rsidRPr="0003648D">
                <w:rPr>
                  <w:i/>
                  <w:vertAlign w:val="subscript"/>
                </w:rPr>
                <w:t>y</w:t>
              </w:r>
            </w:ins>
          </w:p>
        </w:tc>
        <w:tc>
          <w:tcPr>
            <w:tcW w:w="497" w:type="pct"/>
          </w:tcPr>
          <w:p w14:paraId="6F3D4884" w14:textId="77777777" w:rsidR="001065E9" w:rsidRPr="0003648D" w:rsidRDefault="001065E9" w:rsidP="001065E9">
            <w:pPr>
              <w:pStyle w:val="tablebody0"/>
              <w:rPr>
                <w:ins w:id="2710" w:author="STEC" w:date="2017-11-22T10:35:00Z"/>
              </w:rPr>
            </w:pPr>
            <w:ins w:id="2711" w:author="STEC" w:date="2017-11-22T10:35:00Z">
              <w:r w:rsidRPr="0003648D">
                <w:t>none</w:t>
              </w:r>
            </w:ins>
          </w:p>
        </w:tc>
        <w:tc>
          <w:tcPr>
            <w:tcW w:w="3176" w:type="pct"/>
          </w:tcPr>
          <w:p w14:paraId="1D13DBB4" w14:textId="77777777" w:rsidR="001065E9" w:rsidRPr="0003648D" w:rsidRDefault="001065E9" w:rsidP="001065E9">
            <w:pPr>
              <w:pStyle w:val="tablebody0"/>
              <w:rPr>
                <w:ins w:id="2712" w:author="STEC" w:date="2017-11-22T10:35:00Z"/>
              </w:rPr>
            </w:pPr>
            <w:ins w:id="2713" w:author="STEC" w:date="2017-11-22T10:35:00Z">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ins>
          </w:p>
        </w:tc>
      </w:tr>
      <w:tr w:rsidR="001065E9" w:rsidRPr="0003648D" w14:paraId="2892FF51" w14:textId="77777777" w:rsidTr="00FF6149">
        <w:trPr>
          <w:cantSplit/>
          <w:ins w:id="2714" w:author="STEC" w:date="2017-11-22T10:35:00Z"/>
        </w:trPr>
        <w:tc>
          <w:tcPr>
            <w:tcW w:w="1327" w:type="pct"/>
            <w:tcBorders>
              <w:top w:val="single" w:sz="4" w:space="0" w:color="auto"/>
              <w:left w:val="single" w:sz="4" w:space="0" w:color="auto"/>
              <w:bottom w:val="single" w:sz="4" w:space="0" w:color="auto"/>
              <w:right w:val="single" w:sz="4" w:space="0" w:color="auto"/>
            </w:tcBorders>
          </w:tcPr>
          <w:p w14:paraId="3F9077DF" w14:textId="77777777" w:rsidR="001065E9" w:rsidRPr="0003648D" w:rsidRDefault="001065E9" w:rsidP="001065E9">
            <w:pPr>
              <w:spacing w:after="60"/>
              <w:rPr>
                <w:ins w:id="2715" w:author="STEC" w:date="2017-11-22T10:35:00Z"/>
                <w:sz w:val="20"/>
              </w:rPr>
            </w:pPr>
            <w:ins w:id="2716" w:author="STEC" w:date="2017-11-22T10:35:00Z">
              <w:r w:rsidRPr="0003648D">
                <w:rPr>
                  <w:sz w:val="20"/>
                </w:rPr>
                <w:t>RTORPA</w:t>
              </w:r>
              <w:r w:rsidRPr="0003648D">
                <w:rPr>
                  <w:b/>
                  <w:vertAlign w:val="subscript"/>
                </w:rPr>
                <w:t xml:space="preserve"> </w:t>
              </w:r>
              <w:r w:rsidRPr="0003648D">
                <w:rPr>
                  <w:i/>
                  <w:vertAlign w:val="subscript"/>
                </w:rPr>
                <w:t>y</w:t>
              </w:r>
            </w:ins>
          </w:p>
        </w:tc>
        <w:tc>
          <w:tcPr>
            <w:tcW w:w="497" w:type="pct"/>
            <w:tcBorders>
              <w:top w:val="single" w:sz="4" w:space="0" w:color="auto"/>
              <w:left w:val="single" w:sz="4" w:space="0" w:color="auto"/>
              <w:bottom w:val="single" w:sz="4" w:space="0" w:color="auto"/>
              <w:right w:val="single" w:sz="4" w:space="0" w:color="auto"/>
            </w:tcBorders>
          </w:tcPr>
          <w:p w14:paraId="245378CF" w14:textId="77777777" w:rsidR="001065E9" w:rsidRPr="0003648D" w:rsidRDefault="001065E9" w:rsidP="001065E9">
            <w:pPr>
              <w:pStyle w:val="TableHead"/>
              <w:spacing w:after="60"/>
              <w:rPr>
                <w:ins w:id="2717" w:author="STEC" w:date="2017-11-22T10:35:00Z"/>
                <w:b w:val="0"/>
              </w:rPr>
            </w:pPr>
            <w:ins w:id="2718" w:author="STEC" w:date="2017-11-22T10:35:00Z">
              <w:r w:rsidRPr="0003648D">
                <w:rPr>
                  <w:b w:val="0"/>
                </w:rPr>
                <w:t>$/MWh</w:t>
              </w:r>
            </w:ins>
          </w:p>
        </w:tc>
        <w:tc>
          <w:tcPr>
            <w:tcW w:w="3176" w:type="pct"/>
            <w:tcBorders>
              <w:top w:val="single" w:sz="4" w:space="0" w:color="auto"/>
              <w:left w:val="single" w:sz="4" w:space="0" w:color="auto"/>
              <w:bottom w:val="single" w:sz="4" w:space="0" w:color="auto"/>
              <w:right w:val="single" w:sz="4" w:space="0" w:color="auto"/>
            </w:tcBorders>
          </w:tcPr>
          <w:p w14:paraId="314E6C06" w14:textId="77777777" w:rsidR="001065E9" w:rsidRPr="0003648D" w:rsidRDefault="001065E9" w:rsidP="001065E9">
            <w:pPr>
              <w:pStyle w:val="TableHead"/>
              <w:spacing w:after="60"/>
              <w:rPr>
                <w:ins w:id="2719" w:author="STEC" w:date="2017-11-22T10:35:00Z"/>
                <w:b w:val="0"/>
                <w:i/>
              </w:rPr>
            </w:pPr>
            <w:ins w:id="2720" w:author="STEC" w:date="2017-11-22T10:35:00Z">
              <w:r w:rsidRPr="0003648D">
                <w:rPr>
                  <w:b w:val="0"/>
                  <w:i/>
                </w:rPr>
                <w:t>Real-Time On-Line Reserve Price Adder per interval</w:t>
              </w:r>
              <w:r w:rsidRPr="0003648D">
                <w:rPr>
                  <w:b w:val="0"/>
                </w:rPr>
                <w:sym w:font="Symbol" w:char="F0BE"/>
              </w:r>
              <w:r w:rsidRPr="0003648D">
                <w:rPr>
                  <w:b w:val="0"/>
                </w:rPr>
                <w:t xml:space="preserve">The Real-Time On-Line Reserve Price Adder for the SCED interval </w:t>
              </w:r>
              <w:r w:rsidRPr="0003648D">
                <w:rPr>
                  <w:b w:val="0"/>
                  <w:i/>
                </w:rPr>
                <w:t>y</w:t>
              </w:r>
              <w:r w:rsidRPr="0003648D">
                <w:rPr>
                  <w:b w:val="0"/>
                </w:rPr>
                <w:t>.</w:t>
              </w:r>
            </w:ins>
          </w:p>
        </w:tc>
      </w:tr>
      <w:tr w:rsidR="001065E9" w:rsidRPr="0003648D" w14:paraId="027F1605" w14:textId="77777777" w:rsidTr="00FF6149">
        <w:trPr>
          <w:cantSplit/>
          <w:ins w:id="2721" w:author="STEC" w:date="2017-11-22T10:35:00Z"/>
        </w:trPr>
        <w:tc>
          <w:tcPr>
            <w:tcW w:w="1327" w:type="pct"/>
            <w:tcBorders>
              <w:top w:val="single" w:sz="4" w:space="0" w:color="auto"/>
              <w:left w:val="single" w:sz="4" w:space="0" w:color="auto"/>
              <w:bottom w:val="single" w:sz="4" w:space="0" w:color="auto"/>
              <w:right w:val="single" w:sz="4" w:space="0" w:color="auto"/>
            </w:tcBorders>
          </w:tcPr>
          <w:p w14:paraId="2A5997CD" w14:textId="77777777" w:rsidR="001065E9" w:rsidRPr="0003648D" w:rsidRDefault="001065E9" w:rsidP="001065E9">
            <w:pPr>
              <w:pStyle w:val="TableHead"/>
              <w:spacing w:after="60"/>
              <w:rPr>
                <w:ins w:id="2722" w:author="STEC" w:date="2017-11-22T10:35:00Z"/>
                <w:b w:val="0"/>
                <w:i/>
              </w:rPr>
            </w:pPr>
            <w:ins w:id="2723" w:author="STEC" w:date="2017-11-22T10:35:00Z">
              <w:r w:rsidRPr="0003648D">
                <w:rPr>
                  <w:b w:val="0"/>
                  <w:i/>
                </w:rPr>
                <w:t>q</w:t>
              </w:r>
            </w:ins>
          </w:p>
        </w:tc>
        <w:tc>
          <w:tcPr>
            <w:tcW w:w="497" w:type="pct"/>
            <w:tcBorders>
              <w:top w:val="single" w:sz="4" w:space="0" w:color="auto"/>
              <w:left w:val="single" w:sz="4" w:space="0" w:color="auto"/>
              <w:bottom w:val="single" w:sz="4" w:space="0" w:color="auto"/>
              <w:right w:val="single" w:sz="4" w:space="0" w:color="auto"/>
            </w:tcBorders>
          </w:tcPr>
          <w:p w14:paraId="4A2150FD" w14:textId="77777777" w:rsidR="001065E9" w:rsidRPr="0003648D" w:rsidRDefault="001065E9" w:rsidP="001065E9">
            <w:pPr>
              <w:pStyle w:val="TableHead"/>
              <w:spacing w:after="60"/>
              <w:rPr>
                <w:ins w:id="2724" w:author="STEC" w:date="2017-11-22T10:35:00Z"/>
                <w:b w:val="0"/>
              </w:rPr>
            </w:pPr>
            <w:ins w:id="2725" w:author="STEC" w:date="2017-11-22T10:35: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14:paraId="7B2CD89E" w14:textId="77777777" w:rsidR="001065E9" w:rsidRPr="0003648D" w:rsidRDefault="001065E9" w:rsidP="001065E9">
            <w:pPr>
              <w:pStyle w:val="TableHead"/>
              <w:spacing w:after="60"/>
              <w:rPr>
                <w:ins w:id="2726" w:author="STEC" w:date="2017-11-22T10:35:00Z"/>
                <w:b w:val="0"/>
              </w:rPr>
            </w:pPr>
            <w:ins w:id="2727" w:author="STEC" w:date="2017-11-22T10:35:00Z">
              <w:r w:rsidRPr="0003648D">
                <w:rPr>
                  <w:b w:val="0"/>
                </w:rPr>
                <w:t>A QSE.</w:t>
              </w:r>
            </w:ins>
          </w:p>
        </w:tc>
      </w:tr>
      <w:tr w:rsidR="001065E9" w:rsidRPr="0003648D" w14:paraId="6692C32C" w14:textId="77777777" w:rsidTr="00FF6149">
        <w:trPr>
          <w:cantSplit/>
          <w:ins w:id="2728" w:author="STEC" w:date="2017-11-22T10:35:00Z"/>
        </w:trPr>
        <w:tc>
          <w:tcPr>
            <w:tcW w:w="1327" w:type="pct"/>
            <w:tcBorders>
              <w:top w:val="single" w:sz="4" w:space="0" w:color="auto"/>
              <w:left w:val="single" w:sz="4" w:space="0" w:color="auto"/>
              <w:bottom w:val="single" w:sz="4" w:space="0" w:color="auto"/>
              <w:right w:val="single" w:sz="4" w:space="0" w:color="auto"/>
            </w:tcBorders>
          </w:tcPr>
          <w:p w14:paraId="607C7197" w14:textId="77777777" w:rsidR="001065E9" w:rsidRPr="0003648D" w:rsidRDefault="001065E9" w:rsidP="001065E9">
            <w:pPr>
              <w:pStyle w:val="TableHead"/>
              <w:spacing w:after="60"/>
              <w:rPr>
                <w:ins w:id="2729" w:author="STEC" w:date="2017-11-22T10:35:00Z"/>
                <w:b w:val="0"/>
                <w:i/>
              </w:rPr>
            </w:pPr>
            <w:ins w:id="2730" w:author="STEC" w:date="2017-11-22T10:35:00Z">
              <w:r w:rsidRPr="0003648D">
                <w:rPr>
                  <w:b w:val="0"/>
                  <w:i/>
                </w:rPr>
                <w:t>r</w:t>
              </w:r>
            </w:ins>
          </w:p>
        </w:tc>
        <w:tc>
          <w:tcPr>
            <w:tcW w:w="497" w:type="pct"/>
            <w:tcBorders>
              <w:top w:val="single" w:sz="4" w:space="0" w:color="auto"/>
              <w:left w:val="single" w:sz="4" w:space="0" w:color="auto"/>
              <w:bottom w:val="single" w:sz="4" w:space="0" w:color="auto"/>
              <w:right w:val="single" w:sz="4" w:space="0" w:color="auto"/>
            </w:tcBorders>
          </w:tcPr>
          <w:p w14:paraId="211E9B68" w14:textId="77777777" w:rsidR="001065E9" w:rsidRPr="0003648D" w:rsidRDefault="001065E9" w:rsidP="001065E9">
            <w:pPr>
              <w:pStyle w:val="TableHead"/>
              <w:spacing w:after="60"/>
              <w:rPr>
                <w:ins w:id="2731" w:author="STEC" w:date="2017-11-22T10:35:00Z"/>
                <w:b w:val="0"/>
              </w:rPr>
            </w:pPr>
            <w:ins w:id="2732" w:author="STEC" w:date="2017-11-22T10:35: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14:paraId="2E3C9E54" w14:textId="77777777" w:rsidR="001065E9" w:rsidRPr="0003648D" w:rsidRDefault="001065E9" w:rsidP="001065E9">
            <w:pPr>
              <w:pStyle w:val="TableHead"/>
              <w:spacing w:after="60"/>
              <w:rPr>
                <w:ins w:id="2733" w:author="STEC" w:date="2017-11-22T10:35:00Z"/>
                <w:b w:val="0"/>
                <w:i/>
              </w:rPr>
            </w:pPr>
            <w:ins w:id="2734" w:author="STEC" w:date="2017-11-22T10:35:00Z">
              <w:r w:rsidRPr="0003648D">
                <w:rPr>
                  <w:b w:val="0"/>
                </w:rPr>
                <w:t>A Generation Resource</w:t>
              </w:r>
              <w:r w:rsidRPr="0003648D">
                <w:rPr>
                  <w:b w:val="0"/>
                  <w:i/>
                </w:rPr>
                <w:t xml:space="preserve"> </w:t>
              </w:r>
              <w:r w:rsidRPr="0003648D">
                <w:rPr>
                  <w:b w:val="0"/>
                </w:rPr>
                <w:t xml:space="preserve">that was allocated </w:t>
              </w:r>
            </w:ins>
            <w:ins w:id="2735" w:author="STEC" w:date="2017-12-27T11:06:00Z">
              <w:del w:id="2736" w:author="ERCOT 06XX18" w:date="2018-06-01T15:00:00Z">
                <w:r w:rsidRPr="0003648D" w:rsidDel="00812FBA">
                  <w:rPr>
                    <w:b w:val="0"/>
                  </w:rPr>
                  <w:delText>P</w:delText>
                </w:r>
              </w:del>
              <w:r w:rsidRPr="0003648D">
                <w:rPr>
                  <w:b w:val="0"/>
                </w:rPr>
                <w:t>F</w:t>
              </w:r>
            </w:ins>
            <w:ins w:id="2737" w:author="STEC" w:date="2017-11-22T10:35:00Z">
              <w:r w:rsidRPr="0003648D">
                <w:rPr>
                  <w:b w:val="0"/>
                </w:rPr>
                <w:t>RS Ancillary Service Assignment by the QSE.</w:t>
              </w:r>
            </w:ins>
          </w:p>
        </w:tc>
      </w:tr>
      <w:tr w:rsidR="001065E9" w:rsidRPr="0003648D" w14:paraId="527C8D87" w14:textId="77777777" w:rsidTr="00FF6149">
        <w:trPr>
          <w:cantSplit/>
          <w:ins w:id="2738" w:author="STEC" w:date="2017-11-22T10:35:00Z"/>
        </w:trPr>
        <w:tc>
          <w:tcPr>
            <w:tcW w:w="1327" w:type="pct"/>
            <w:tcBorders>
              <w:top w:val="single" w:sz="4" w:space="0" w:color="auto"/>
              <w:left w:val="single" w:sz="4" w:space="0" w:color="auto"/>
              <w:bottom w:val="single" w:sz="4" w:space="0" w:color="auto"/>
              <w:right w:val="single" w:sz="4" w:space="0" w:color="auto"/>
            </w:tcBorders>
          </w:tcPr>
          <w:p w14:paraId="275653D7" w14:textId="77777777" w:rsidR="001065E9" w:rsidRPr="0003648D" w:rsidRDefault="001065E9" w:rsidP="001065E9">
            <w:pPr>
              <w:pStyle w:val="TableHead"/>
              <w:spacing w:after="60"/>
              <w:rPr>
                <w:ins w:id="2739" w:author="STEC" w:date="2017-11-22T10:35:00Z"/>
                <w:b w:val="0"/>
                <w:i/>
              </w:rPr>
            </w:pPr>
            <w:ins w:id="2740" w:author="STEC" w:date="2017-11-22T10:35:00Z">
              <w:r w:rsidRPr="0003648D">
                <w:rPr>
                  <w:b w:val="0"/>
                  <w:i/>
                </w:rPr>
                <w:t>p</w:t>
              </w:r>
            </w:ins>
          </w:p>
        </w:tc>
        <w:tc>
          <w:tcPr>
            <w:tcW w:w="497" w:type="pct"/>
            <w:tcBorders>
              <w:top w:val="single" w:sz="4" w:space="0" w:color="auto"/>
              <w:left w:val="single" w:sz="4" w:space="0" w:color="auto"/>
              <w:bottom w:val="single" w:sz="4" w:space="0" w:color="auto"/>
              <w:right w:val="single" w:sz="4" w:space="0" w:color="auto"/>
            </w:tcBorders>
          </w:tcPr>
          <w:p w14:paraId="35DB2550" w14:textId="77777777" w:rsidR="001065E9" w:rsidRPr="0003648D" w:rsidRDefault="001065E9" w:rsidP="001065E9">
            <w:pPr>
              <w:pStyle w:val="TableHead"/>
              <w:spacing w:after="60"/>
              <w:rPr>
                <w:ins w:id="2741" w:author="STEC" w:date="2017-11-22T10:35:00Z"/>
                <w:b w:val="0"/>
              </w:rPr>
            </w:pPr>
            <w:ins w:id="2742" w:author="STEC" w:date="2017-11-22T10:35: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14:paraId="33334F78" w14:textId="77777777" w:rsidR="001065E9" w:rsidRPr="0003648D" w:rsidRDefault="001065E9" w:rsidP="001065E9">
            <w:pPr>
              <w:pStyle w:val="TableHead"/>
              <w:spacing w:after="60"/>
              <w:rPr>
                <w:ins w:id="2743" w:author="STEC" w:date="2017-11-22T10:35:00Z"/>
                <w:b w:val="0"/>
                <w:i/>
              </w:rPr>
            </w:pPr>
            <w:ins w:id="2744" w:author="STEC" w:date="2017-11-22T10:35:00Z">
              <w:r w:rsidRPr="0003648D">
                <w:rPr>
                  <w:b w:val="0"/>
                </w:rPr>
                <w:t xml:space="preserve">A Settlement Point for the Resource Node that was allocated </w:t>
              </w:r>
            </w:ins>
            <w:ins w:id="2745" w:author="STEC" w:date="2017-12-27T11:06:00Z">
              <w:del w:id="2746" w:author="ERCOT 06XX18" w:date="2018-06-01T15:00:00Z">
                <w:r w:rsidRPr="0003648D" w:rsidDel="00812FBA">
                  <w:rPr>
                    <w:b w:val="0"/>
                  </w:rPr>
                  <w:delText>P</w:delText>
                </w:r>
              </w:del>
              <w:r w:rsidRPr="0003648D">
                <w:rPr>
                  <w:b w:val="0"/>
                </w:rPr>
                <w:t>F</w:t>
              </w:r>
            </w:ins>
            <w:ins w:id="2747" w:author="STEC" w:date="2017-11-22T10:35:00Z">
              <w:r w:rsidRPr="0003648D">
                <w:rPr>
                  <w:b w:val="0"/>
                </w:rPr>
                <w:t>RS Ancillary Service Assignment by the QSE.</w:t>
              </w:r>
            </w:ins>
          </w:p>
        </w:tc>
      </w:tr>
      <w:tr w:rsidR="001065E9" w:rsidRPr="0003648D" w14:paraId="02FD8F6A" w14:textId="77777777" w:rsidTr="00FF6149">
        <w:trPr>
          <w:cantSplit/>
          <w:ins w:id="2748" w:author="STEC" w:date="2017-11-22T10:35:00Z"/>
        </w:trPr>
        <w:tc>
          <w:tcPr>
            <w:tcW w:w="1327" w:type="pct"/>
            <w:tcBorders>
              <w:top w:val="single" w:sz="4" w:space="0" w:color="auto"/>
              <w:left w:val="single" w:sz="4" w:space="0" w:color="auto"/>
              <w:bottom w:val="single" w:sz="4" w:space="0" w:color="auto"/>
              <w:right w:val="single" w:sz="4" w:space="0" w:color="auto"/>
            </w:tcBorders>
          </w:tcPr>
          <w:p w14:paraId="0F4E5335" w14:textId="77777777" w:rsidR="001065E9" w:rsidRPr="0003648D" w:rsidRDefault="001065E9" w:rsidP="001065E9">
            <w:pPr>
              <w:pStyle w:val="TableHead"/>
              <w:spacing w:after="60"/>
              <w:rPr>
                <w:ins w:id="2749" w:author="STEC" w:date="2017-11-22T10:35:00Z"/>
                <w:b w:val="0"/>
                <w:i/>
              </w:rPr>
            </w:pPr>
            <w:ins w:id="2750" w:author="STEC" w:date="2017-11-22T10:35:00Z">
              <w:del w:id="2751" w:author="ERCOT 06XX18" w:date="2018-06-06T10:34:00Z">
                <w:r w:rsidRPr="0003648D" w:rsidDel="001065E9">
                  <w:rPr>
                    <w:b w:val="0"/>
                    <w:i/>
                  </w:rPr>
                  <w:delText>I</w:delText>
                </w:r>
              </w:del>
            </w:ins>
            <w:ins w:id="2752" w:author="ERCOT 06XX18" w:date="2018-06-06T10:34:00Z">
              <w:r>
                <w:rPr>
                  <w:b w:val="0"/>
                  <w:i/>
                </w:rPr>
                <w:t>i</w:t>
              </w:r>
            </w:ins>
          </w:p>
        </w:tc>
        <w:tc>
          <w:tcPr>
            <w:tcW w:w="497" w:type="pct"/>
            <w:tcBorders>
              <w:top w:val="single" w:sz="4" w:space="0" w:color="auto"/>
              <w:left w:val="single" w:sz="4" w:space="0" w:color="auto"/>
              <w:bottom w:val="single" w:sz="4" w:space="0" w:color="auto"/>
              <w:right w:val="single" w:sz="4" w:space="0" w:color="auto"/>
            </w:tcBorders>
          </w:tcPr>
          <w:p w14:paraId="4ADABF97" w14:textId="77777777" w:rsidR="001065E9" w:rsidRPr="0003648D" w:rsidRDefault="001065E9" w:rsidP="001065E9">
            <w:pPr>
              <w:pStyle w:val="TableHead"/>
              <w:spacing w:after="60"/>
              <w:rPr>
                <w:ins w:id="2753" w:author="STEC" w:date="2017-11-22T10:35:00Z"/>
                <w:b w:val="0"/>
              </w:rPr>
            </w:pPr>
            <w:ins w:id="2754" w:author="STEC" w:date="2017-11-22T10:35: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14:paraId="44F4EB8E" w14:textId="77777777" w:rsidR="001065E9" w:rsidRPr="0003648D" w:rsidRDefault="001065E9" w:rsidP="001065E9">
            <w:pPr>
              <w:pStyle w:val="TableHead"/>
              <w:spacing w:after="60"/>
              <w:rPr>
                <w:ins w:id="2755" w:author="STEC" w:date="2017-11-22T10:35:00Z"/>
                <w:b w:val="0"/>
              </w:rPr>
            </w:pPr>
            <w:ins w:id="2756" w:author="STEC" w:date="2017-11-22T10:35:00Z">
              <w:r w:rsidRPr="0003648D">
                <w:rPr>
                  <w:b w:val="0"/>
                </w:rPr>
                <w:t>A 15-minute Settlement Interval in the Operating Hour.</w:t>
              </w:r>
            </w:ins>
          </w:p>
        </w:tc>
      </w:tr>
      <w:tr w:rsidR="001065E9" w:rsidRPr="0003648D" w14:paraId="3D30BCDC" w14:textId="77777777" w:rsidTr="00FF6149">
        <w:trPr>
          <w:cantSplit/>
          <w:ins w:id="2757" w:author="STEC" w:date="2017-11-22T10:35:00Z"/>
        </w:trPr>
        <w:tc>
          <w:tcPr>
            <w:tcW w:w="1327" w:type="pct"/>
            <w:tcBorders>
              <w:top w:val="single" w:sz="4" w:space="0" w:color="auto"/>
              <w:left w:val="single" w:sz="4" w:space="0" w:color="auto"/>
              <w:bottom w:val="single" w:sz="4" w:space="0" w:color="auto"/>
              <w:right w:val="single" w:sz="4" w:space="0" w:color="auto"/>
            </w:tcBorders>
          </w:tcPr>
          <w:p w14:paraId="54738D67" w14:textId="77777777" w:rsidR="001065E9" w:rsidRPr="0003648D" w:rsidRDefault="001065E9" w:rsidP="001065E9">
            <w:pPr>
              <w:pStyle w:val="TableHead"/>
              <w:spacing w:after="60"/>
              <w:rPr>
                <w:ins w:id="2758" w:author="STEC" w:date="2017-11-22T10:35:00Z"/>
                <w:b w:val="0"/>
                <w:i/>
              </w:rPr>
            </w:pPr>
            <w:ins w:id="2759" w:author="STEC" w:date="2017-11-22T10:35:00Z">
              <w:del w:id="2760" w:author="ERCOT 06XX18" w:date="2018-06-06T10:34:00Z">
                <w:r w:rsidRPr="0003648D" w:rsidDel="001065E9">
                  <w:rPr>
                    <w:b w:val="0"/>
                    <w:i/>
                  </w:rPr>
                  <w:delText>Y</w:delText>
                </w:r>
              </w:del>
            </w:ins>
            <w:ins w:id="2761" w:author="ERCOT 06XX18" w:date="2018-06-06T10:34:00Z">
              <w:r>
                <w:rPr>
                  <w:b w:val="0"/>
                  <w:i/>
                </w:rPr>
                <w:t>y</w:t>
              </w:r>
            </w:ins>
          </w:p>
        </w:tc>
        <w:tc>
          <w:tcPr>
            <w:tcW w:w="497" w:type="pct"/>
            <w:tcBorders>
              <w:top w:val="single" w:sz="4" w:space="0" w:color="auto"/>
              <w:left w:val="single" w:sz="4" w:space="0" w:color="auto"/>
              <w:bottom w:val="single" w:sz="4" w:space="0" w:color="auto"/>
              <w:right w:val="single" w:sz="4" w:space="0" w:color="auto"/>
            </w:tcBorders>
          </w:tcPr>
          <w:p w14:paraId="70049597" w14:textId="77777777" w:rsidR="001065E9" w:rsidRPr="0003648D" w:rsidRDefault="001065E9" w:rsidP="001065E9">
            <w:pPr>
              <w:pStyle w:val="TableHead"/>
              <w:spacing w:after="60"/>
              <w:rPr>
                <w:ins w:id="2762" w:author="STEC" w:date="2017-11-22T10:35:00Z"/>
                <w:b w:val="0"/>
              </w:rPr>
            </w:pPr>
            <w:ins w:id="2763" w:author="STEC" w:date="2017-11-22T10:35:00Z">
              <w:r w:rsidRPr="0003648D">
                <w:rPr>
                  <w:b w:val="0"/>
                </w:rPr>
                <w:t>none</w:t>
              </w:r>
            </w:ins>
          </w:p>
        </w:tc>
        <w:tc>
          <w:tcPr>
            <w:tcW w:w="3176" w:type="pct"/>
            <w:tcBorders>
              <w:top w:val="single" w:sz="4" w:space="0" w:color="auto"/>
              <w:left w:val="single" w:sz="4" w:space="0" w:color="auto"/>
              <w:bottom w:val="single" w:sz="4" w:space="0" w:color="auto"/>
              <w:right w:val="single" w:sz="4" w:space="0" w:color="auto"/>
            </w:tcBorders>
          </w:tcPr>
          <w:p w14:paraId="7AEBA548" w14:textId="77777777" w:rsidR="001065E9" w:rsidRPr="0003648D" w:rsidRDefault="001065E9" w:rsidP="001065E9">
            <w:pPr>
              <w:pStyle w:val="TableHead"/>
              <w:spacing w:after="60"/>
              <w:rPr>
                <w:ins w:id="2764" w:author="STEC" w:date="2017-11-22T10:35:00Z"/>
                <w:b w:val="0"/>
              </w:rPr>
            </w:pPr>
            <w:ins w:id="2765" w:author="STEC" w:date="2017-11-22T10:35:00Z">
              <w:r w:rsidRPr="0003648D">
                <w:rPr>
                  <w:b w:val="0"/>
                </w:rPr>
                <w:t>A SCED interval in the 15-minute Settlement Interval.</w:t>
              </w:r>
            </w:ins>
          </w:p>
        </w:tc>
      </w:tr>
    </w:tbl>
    <w:p w14:paraId="11CA0796" w14:textId="77777777" w:rsidR="000644BD" w:rsidRPr="007779E2" w:rsidRDefault="000644BD" w:rsidP="000644BD">
      <w:pPr>
        <w:keepNext/>
        <w:widowControl w:val="0"/>
        <w:tabs>
          <w:tab w:val="left" w:pos="1260"/>
        </w:tabs>
        <w:spacing w:before="480" w:after="240"/>
        <w:ind w:left="1260" w:hanging="1260"/>
        <w:outlineLvl w:val="3"/>
        <w:rPr>
          <w:b/>
        </w:rPr>
      </w:pPr>
      <w:bookmarkStart w:id="2766" w:name="_Toc496080099"/>
      <w:bookmarkStart w:id="2767" w:name="_Toc496080254"/>
      <w:bookmarkStart w:id="2768" w:name="_Toc468286892"/>
      <w:bookmarkStart w:id="2769" w:name="_Toc481502932"/>
      <w:bookmarkStart w:id="2770" w:name="_Toc496080100"/>
      <w:bookmarkStart w:id="2771" w:name="_Toc496080255"/>
      <w:r w:rsidRPr="007779E2">
        <w:rPr>
          <w:b/>
        </w:rPr>
        <w:t>6.7.2.1</w:t>
      </w:r>
      <w:r w:rsidRPr="007779E2">
        <w:rPr>
          <w:b/>
        </w:rPr>
        <w:tab/>
        <w:t>Charges for Infeasible Ancillary Service Capacity Due to Transmission Constraints</w:t>
      </w:r>
      <w:bookmarkEnd w:id="2766"/>
      <w:bookmarkEnd w:id="2767"/>
      <w:r w:rsidRPr="007779E2">
        <w:rPr>
          <w:b/>
        </w:rPr>
        <w:t xml:space="preserve"> </w:t>
      </w:r>
    </w:p>
    <w:p w14:paraId="0E91B9CC" w14:textId="77777777" w:rsidR="000644BD" w:rsidRPr="007779E2" w:rsidRDefault="000644BD" w:rsidP="000644BD">
      <w:pPr>
        <w:spacing w:after="240"/>
        <w:ind w:left="720" w:hanging="720"/>
      </w:pPr>
      <w:r>
        <w:t>(1)</w:t>
      </w:r>
      <w:r>
        <w:tab/>
      </w:r>
      <w:r w:rsidRPr="007779E2">
        <w:t>A charge to each QSE with Ancillary Service Supply Responsibility that is deemed infeasible by ERCOT as a result of a transmission con</w:t>
      </w:r>
      <w:r>
        <w:t>s</w:t>
      </w:r>
      <w:r w:rsidRPr="007779E2">
        <w:t>traint</w:t>
      </w:r>
      <w:r>
        <w:t>s</w:t>
      </w:r>
      <w:r w:rsidRPr="007779E2">
        <w:t>, whether or not a SASM is executed, is calculated as follows:</w:t>
      </w:r>
    </w:p>
    <w:p w14:paraId="07917259" w14:textId="77777777" w:rsidR="000644BD" w:rsidRPr="007779E2" w:rsidRDefault="000644BD" w:rsidP="000644BD">
      <w:pPr>
        <w:spacing w:after="240"/>
        <w:ind w:left="1260" w:hanging="540"/>
      </w:pPr>
      <w:r>
        <w:rPr>
          <w:iCs/>
        </w:rPr>
        <w:t>(a)</w:t>
      </w:r>
      <w:r>
        <w:rPr>
          <w:iCs/>
        </w:rPr>
        <w:tab/>
      </w:r>
      <w:r w:rsidRPr="007779E2">
        <w:rPr>
          <w:iCs/>
        </w:rPr>
        <w:t>For Reg-Up, if applicable:</w:t>
      </w:r>
    </w:p>
    <w:p w14:paraId="71DC6C63" w14:textId="77777777" w:rsidR="000644BD" w:rsidRPr="000468AC" w:rsidRDefault="000644BD" w:rsidP="000644BD">
      <w:pPr>
        <w:ind w:left="1080" w:firstLine="360"/>
        <w:rPr>
          <w:b/>
          <w:i/>
          <w:vertAlign w:val="subscript"/>
        </w:rPr>
      </w:pPr>
      <w:r w:rsidRPr="000468AC">
        <w:rPr>
          <w:b/>
        </w:rPr>
        <w:t xml:space="preserve">RUINFQAMT </w:t>
      </w:r>
      <w:r w:rsidRPr="000468AC">
        <w:rPr>
          <w:b/>
          <w:i/>
          <w:vertAlign w:val="subscript"/>
        </w:rPr>
        <w:t>q</w:t>
      </w:r>
      <w:r w:rsidRPr="000468AC">
        <w:rPr>
          <w:b/>
        </w:rPr>
        <w:t xml:space="preserve"> =  MCPCRU </w:t>
      </w:r>
      <w:r w:rsidRPr="000468AC">
        <w:rPr>
          <w:b/>
          <w:i/>
          <w:vertAlign w:val="subscript"/>
        </w:rPr>
        <w:t>DAM</w:t>
      </w:r>
      <w:r w:rsidRPr="000468AC">
        <w:rPr>
          <w:b/>
        </w:rPr>
        <w:t xml:space="preserve"> * RUINFQ </w:t>
      </w:r>
      <w:r w:rsidRPr="000468AC">
        <w:rPr>
          <w:b/>
          <w:i/>
          <w:vertAlign w:val="subscript"/>
        </w:rPr>
        <w:t>q</w:t>
      </w:r>
    </w:p>
    <w:p w14:paraId="30370AAD" w14:textId="77777777" w:rsidR="000644BD" w:rsidRPr="007779E2" w:rsidRDefault="000644BD" w:rsidP="000644BD">
      <w:pPr>
        <w:ind w:left="1080" w:firstLine="360"/>
        <w:rPr>
          <w:vertAlign w:val="subscript"/>
        </w:rPr>
      </w:pPr>
    </w:p>
    <w:p w14:paraId="4AA15A4D" w14:textId="77777777"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739"/>
        <w:gridCol w:w="6436"/>
      </w:tblGrid>
      <w:tr w:rsidR="000644BD" w:rsidRPr="007779E2" w14:paraId="74980F89" w14:textId="77777777" w:rsidTr="0075099D">
        <w:tc>
          <w:tcPr>
            <w:tcW w:w="1168" w:type="pct"/>
          </w:tcPr>
          <w:p w14:paraId="2B121271" w14:textId="77777777" w:rsidR="000644BD" w:rsidRPr="007779E2" w:rsidRDefault="000644BD" w:rsidP="0075099D">
            <w:pPr>
              <w:spacing w:after="240"/>
              <w:rPr>
                <w:b/>
                <w:iCs/>
                <w:sz w:val="20"/>
              </w:rPr>
            </w:pPr>
            <w:r w:rsidRPr="007779E2">
              <w:rPr>
                <w:b/>
                <w:iCs/>
                <w:sz w:val="20"/>
              </w:rPr>
              <w:t>Variable</w:t>
            </w:r>
          </w:p>
        </w:tc>
        <w:tc>
          <w:tcPr>
            <w:tcW w:w="386" w:type="pct"/>
          </w:tcPr>
          <w:p w14:paraId="6F5A440D" w14:textId="77777777" w:rsidR="000644BD" w:rsidRPr="007779E2" w:rsidRDefault="000644BD" w:rsidP="0075099D">
            <w:pPr>
              <w:spacing w:after="240"/>
              <w:rPr>
                <w:b/>
                <w:iCs/>
                <w:sz w:val="20"/>
              </w:rPr>
            </w:pPr>
            <w:r w:rsidRPr="007779E2">
              <w:rPr>
                <w:b/>
                <w:iCs/>
                <w:sz w:val="20"/>
              </w:rPr>
              <w:t>Unit</w:t>
            </w:r>
          </w:p>
        </w:tc>
        <w:tc>
          <w:tcPr>
            <w:tcW w:w="3446" w:type="pct"/>
          </w:tcPr>
          <w:p w14:paraId="74F1A01B" w14:textId="77777777" w:rsidR="000644BD" w:rsidRPr="007779E2" w:rsidRDefault="000644BD" w:rsidP="0075099D">
            <w:pPr>
              <w:spacing w:after="240"/>
              <w:rPr>
                <w:b/>
                <w:iCs/>
                <w:sz w:val="20"/>
              </w:rPr>
            </w:pPr>
            <w:r w:rsidRPr="007779E2">
              <w:rPr>
                <w:b/>
                <w:iCs/>
                <w:sz w:val="20"/>
              </w:rPr>
              <w:t>Description</w:t>
            </w:r>
          </w:p>
        </w:tc>
      </w:tr>
      <w:tr w:rsidR="000644BD" w:rsidRPr="007779E2" w14:paraId="6EF87C2B" w14:textId="77777777" w:rsidTr="0075099D">
        <w:tc>
          <w:tcPr>
            <w:tcW w:w="1168" w:type="pct"/>
          </w:tcPr>
          <w:p w14:paraId="0898F1FC" w14:textId="77777777" w:rsidR="000644BD" w:rsidRPr="007779E2" w:rsidRDefault="000644BD" w:rsidP="0075099D">
            <w:pPr>
              <w:spacing w:after="60"/>
              <w:rPr>
                <w:iCs/>
                <w:sz w:val="20"/>
              </w:rPr>
            </w:pPr>
            <w:r w:rsidRPr="007779E2">
              <w:rPr>
                <w:iCs/>
                <w:sz w:val="20"/>
              </w:rPr>
              <w:lastRenderedPageBreak/>
              <w:t xml:space="preserve">RUINFQAMT </w:t>
            </w:r>
            <w:r w:rsidRPr="007779E2">
              <w:rPr>
                <w:i/>
                <w:iCs/>
                <w:sz w:val="20"/>
                <w:vertAlign w:val="subscript"/>
              </w:rPr>
              <w:t>q</w:t>
            </w:r>
          </w:p>
        </w:tc>
        <w:tc>
          <w:tcPr>
            <w:tcW w:w="386" w:type="pct"/>
          </w:tcPr>
          <w:p w14:paraId="6E8803B8" w14:textId="77777777" w:rsidR="000644BD" w:rsidRPr="007779E2" w:rsidRDefault="000644BD" w:rsidP="0075099D">
            <w:pPr>
              <w:spacing w:after="60"/>
              <w:rPr>
                <w:iCs/>
                <w:sz w:val="20"/>
              </w:rPr>
            </w:pPr>
            <w:r w:rsidRPr="007779E2">
              <w:rPr>
                <w:iCs/>
                <w:sz w:val="20"/>
              </w:rPr>
              <w:t>$</w:t>
            </w:r>
          </w:p>
        </w:tc>
        <w:tc>
          <w:tcPr>
            <w:tcW w:w="3446" w:type="pct"/>
          </w:tcPr>
          <w:p w14:paraId="7303AC5E" w14:textId="77777777" w:rsidR="000644BD" w:rsidRPr="007779E2" w:rsidRDefault="000644BD" w:rsidP="0075099D">
            <w:pPr>
              <w:spacing w:after="60"/>
              <w:rPr>
                <w:iCs/>
                <w:sz w:val="20"/>
              </w:rPr>
            </w:pPr>
            <w:r w:rsidRPr="007779E2">
              <w:rPr>
                <w:i/>
                <w:iCs/>
                <w:sz w:val="20"/>
              </w:rPr>
              <w:t>Reg-Up Infeasible Quantity Amount per  QSE</w:t>
            </w:r>
            <w:r w:rsidRPr="007779E2">
              <w:rPr>
                <w:iCs/>
                <w:sz w:val="20"/>
              </w:rPr>
              <w:t xml:space="preserve">— The charge to QSE </w:t>
            </w:r>
            <w:r w:rsidRPr="007779E2">
              <w:rPr>
                <w:i/>
                <w:iCs/>
                <w:sz w:val="20"/>
              </w:rPr>
              <w:t>q</w:t>
            </w:r>
            <w:r w:rsidRPr="007779E2">
              <w:rPr>
                <w:iCs/>
                <w:sz w:val="20"/>
              </w:rPr>
              <w:t xml:space="preserve"> for its total capacity associated with infeasible deployment of Ancilla</w:t>
            </w:r>
            <w:r>
              <w:rPr>
                <w:iCs/>
                <w:sz w:val="20"/>
              </w:rPr>
              <w:t>ry Service Supply Responsibilities</w:t>
            </w:r>
            <w:r w:rsidRPr="007779E2">
              <w:rPr>
                <w:iCs/>
                <w:sz w:val="20"/>
              </w:rPr>
              <w:t xml:space="preserve"> for Reg-Up, for the hour.</w:t>
            </w:r>
          </w:p>
        </w:tc>
      </w:tr>
      <w:tr w:rsidR="000644BD" w:rsidRPr="007779E2" w14:paraId="6BFFB531" w14:textId="77777777" w:rsidTr="0075099D">
        <w:tc>
          <w:tcPr>
            <w:tcW w:w="1168" w:type="pct"/>
            <w:tcBorders>
              <w:top w:val="single" w:sz="4" w:space="0" w:color="auto"/>
              <w:left w:val="single" w:sz="4" w:space="0" w:color="auto"/>
              <w:bottom w:val="single" w:sz="4" w:space="0" w:color="auto"/>
              <w:right w:val="single" w:sz="4" w:space="0" w:color="auto"/>
            </w:tcBorders>
          </w:tcPr>
          <w:p w14:paraId="4DC07EB9" w14:textId="77777777" w:rsidR="000644BD" w:rsidRPr="007779E2" w:rsidRDefault="000644BD" w:rsidP="0075099D">
            <w:pPr>
              <w:spacing w:after="60"/>
              <w:rPr>
                <w:iCs/>
                <w:sz w:val="20"/>
              </w:rPr>
            </w:pPr>
            <w:r w:rsidRPr="007779E2">
              <w:rPr>
                <w:iCs/>
                <w:sz w:val="20"/>
              </w:rPr>
              <w:t xml:space="preserve">MCPCRU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14:paraId="6CCA57D8" w14:textId="77777777" w:rsidR="000644BD" w:rsidRPr="007779E2" w:rsidRDefault="000644BD" w:rsidP="0075099D">
            <w:pPr>
              <w:spacing w:after="60"/>
              <w:rPr>
                <w:iCs/>
                <w:sz w:val="20"/>
              </w:rPr>
            </w:pPr>
            <w:r w:rsidRPr="007779E2">
              <w:rPr>
                <w:iCs/>
                <w:sz w:val="20"/>
              </w:rPr>
              <w:t>$/MW per hour</w:t>
            </w:r>
          </w:p>
        </w:tc>
        <w:tc>
          <w:tcPr>
            <w:tcW w:w="3446" w:type="pct"/>
            <w:tcBorders>
              <w:top w:val="single" w:sz="4" w:space="0" w:color="auto"/>
              <w:left w:val="single" w:sz="4" w:space="0" w:color="auto"/>
              <w:bottom w:val="single" w:sz="4" w:space="0" w:color="auto"/>
              <w:right w:val="single" w:sz="4" w:space="0" w:color="auto"/>
            </w:tcBorders>
          </w:tcPr>
          <w:p w14:paraId="2998F51A" w14:textId="77777777" w:rsidR="000644BD" w:rsidRPr="007779E2" w:rsidRDefault="000644BD" w:rsidP="0075099D">
            <w:pPr>
              <w:spacing w:after="60"/>
              <w:rPr>
                <w:i/>
                <w:iCs/>
                <w:sz w:val="20"/>
              </w:rPr>
            </w:pPr>
            <w:r w:rsidRPr="007779E2">
              <w:rPr>
                <w:i/>
                <w:iCs/>
                <w:sz w:val="20"/>
              </w:rPr>
              <w:t>Market Clearing Price for Capacity for Reg-Up in DAM</w:t>
            </w:r>
            <w:r w:rsidRPr="007779E2">
              <w:rPr>
                <w:iCs/>
                <w:sz w:val="20"/>
              </w:rPr>
              <w:t>—The DAM MCPC for Reg-Up</w:t>
            </w:r>
            <w:r w:rsidRPr="007E46C9">
              <w:rPr>
                <w:iCs/>
                <w:sz w:val="20"/>
              </w:rPr>
              <w:t>,</w:t>
            </w:r>
            <w:r w:rsidRPr="007779E2">
              <w:rPr>
                <w:iCs/>
                <w:sz w:val="20"/>
              </w:rPr>
              <w:t xml:space="preserve"> for the hour.</w:t>
            </w:r>
          </w:p>
        </w:tc>
      </w:tr>
      <w:tr w:rsidR="000644BD" w:rsidRPr="007779E2" w14:paraId="3FADFA77" w14:textId="77777777" w:rsidTr="0075099D">
        <w:tc>
          <w:tcPr>
            <w:tcW w:w="1168" w:type="pct"/>
            <w:tcBorders>
              <w:top w:val="single" w:sz="4" w:space="0" w:color="auto"/>
              <w:left w:val="single" w:sz="4" w:space="0" w:color="auto"/>
              <w:bottom w:val="single" w:sz="4" w:space="0" w:color="auto"/>
              <w:right w:val="single" w:sz="4" w:space="0" w:color="auto"/>
            </w:tcBorders>
          </w:tcPr>
          <w:p w14:paraId="4BD71555" w14:textId="77777777" w:rsidR="000644BD" w:rsidRPr="007779E2" w:rsidRDefault="000644BD" w:rsidP="0075099D">
            <w:pPr>
              <w:spacing w:after="60"/>
              <w:rPr>
                <w:iCs/>
                <w:sz w:val="20"/>
              </w:rPr>
            </w:pPr>
            <w:r w:rsidRPr="007779E2">
              <w:rPr>
                <w:iCs/>
                <w:sz w:val="20"/>
              </w:rPr>
              <w:t>RUINFQ</w:t>
            </w:r>
            <w:r>
              <w:rPr>
                <w:iCs/>
                <w:sz w:val="20"/>
              </w:rPr>
              <w:t xml:space="preserve"> </w:t>
            </w:r>
            <w:r w:rsidRPr="00F31BFC">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14:paraId="155A3386" w14:textId="77777777" w:rsidR="000644BD" w:rsidRPr="007779E2" w:rsidRDefault="000644BD" w:rsidP="0075099D">
            <w:pPr>
              <w:spacing w:after="60"/>
              <w:rPr>
                <w:iCs/>
                <w:sz w:val="20"/>
              </w:rPr>
            </w:pPr>
            <w:r w:rsidRPr="007779E2">
              <w:rPr>
                <w:iCs/>
                <w:sz w:val="20"/>
              </w:rPr>
              <w:t>MW</w:t>
            </w:r>
          </w:p>
        </w:tc>
        <w:tc>
          <w:tcPr>
            <w:tcW w:w="3446" w:type="pct"/>
            <w:tcBorders>
              <w:top w:val="single" w:sz="4" w:space="0" w:color="auto"/>
              <w:left w:val="single" w:sz="4" w:space="0" w:color="auto"/>
              <w:bottom w:val="single" w:sz="4" w:space="0" w:color="auto"/>
              <w:right w:val="single" w:sz="4" w:space="0" w:color="auto"/>
            </w:tcBorders>
          </w:tcPr>
          <w:p w14:paraId="407766C2" w14:textId="77777777" w:rsidR="000644BD" w:rsidRPr="007779E2" w:rsidRDefault="000644BD" w:rsidP="0075099D">
            <w:pPr>
              <w:spacing w:after="60"/>
              <w:rPr>
                <w:i/>
                <w:iCs/>
                <w:sz w:val="20"/>
              </w:rPr>
            </w:pPr>
            <w:r w:rsidRPr="007779E2">
              <w:rPr>
                <w:i/>
                <w:iCs/>
                <w:sz w:val="20"/>
              </w:rPr>
              <w:t>Reg-Up Infeasible Quantity per QSE —</w:t>
            </w:r>
            <w:r w:rsidRPr="007779E2">
              <w:rPr>
                <w:iCs/>
                <w:sz w:val="20"/>
              </w:rPr>
              <w:t xml:space="preserve">QSE </w:t>
            </w:r>
            <w:r w:rsidRPr="007779E2">
              <w:rPr>
                <w:i/>
                <w:iCs/>
                <w:sz w:val="20"/>
              </w:rPr>
              <w:t>q</w:t>
            </w:r>
            <w:r w:rsidRPr="007779E2">
              <w:rPr>
                <w:iCs/>
                <w:sz w:val="20"/>
              </w:rPr>
              <w:t xml:space="preserve">’s total capacity associated with </w:t>
            </w:r>
            <w:r w:rsidRPr="00B34409">
              <w:rPr>
                <w:iCs/>
                <w:sz w:val="20"/>
              </w:rPr>
              <w:t>infeasibl</w:t>
            </w:r>
            <w:r>
              <w:rPr>
                <w:iCs/>
                <w:sz w:val="20"/>
              </w:rPr>
              <w:t>e</w:t>
            </w:r>
            <w:r w:rsidRPr="007779E2">
              <w:rPr>
                <w:i/>
                <w:iCs/>
                <w:sz w:val="20"/>
              </w:rPr>
              <w:t xml:space="preserve"> </w:t>
            </w:r>
            <w:r w:rsidRPr="007779E2">
              <w:rPr>
                <w:iCs/>
                <w:sz w:val="20"/>
              </w:rPr>
              <w:t>Ancillary Service Supply Responsibilit</w:t>
            </w:r>
            <w:r>
              <w:rPr>
                <w:iCs/>
                <w:sz w:val="20"/>
              </w:rPr>
              <w:t>ies</w:t>
            </w:r>
            <w:r w:rsidRPr="007779E2">
              <w:rPr>
                <w:iCs/>
                <w:sz w:val="20"/>
              </w:rPr>
              <w:t xml:space="preserve"> for Reg-Up, for the hour.</w:t>
            </w:r>
          </w:p>
        </w:tc>
      </w:tr>
      <w:tr w:rsidR="000644BD" w:rsidRPr="007779E2" w14:paraId="34F5F0B7" w14:textId="77777777" w:rsidTr="0075099D">
        <w:tc>
          <w:tcPr>
            <w:tcW w:w="1168" w:type="pct"/>
            <w:tcBorders>
              <w:top w:val="single" w:sz="4" w:space="0" w:color="auto"/>
              <w:left w:val="single" w:sz="4" w:space="0" w:color="auto"/>
              <w:bottom w:val="single" w:sz="4" w:space="0" w:color="auto"/>
              <w:right w:val="single" w:sz="4" w:space="0" w:color="auto"/>
            </w:tcBorders>
          </w:tcPr>
          <w:p w14:paraId="106E86D8" w14:textId="77777777" w:rsidR="000644BD" w:rsidRPr="007779E2" w:rsidRDefault="000644BD" w:rsidP="0075099D">
            <w:pPr>
              <w:spacing w:after="60"/>
              <w:rPr>
                <w:i/>
                <w:iCs/>
                <w:sz w:val="20"/>
              </w:rPr>
            </w:pPr>
            <w:r w:rsidRPr="007779E2">
              <w:rPr>
                <w:i/>
                <w:iCs/>
                <w:sz w:val="20"/>
              </w:rPr>
              <w:t>q</w:t>
            </w:r>
          </w:p>
        </w:tc>
        <w:tc>
          <w:tcPr>
            <w:tcW w:w="386" w:type="pct"/>
            <w:tcBorders>
              <w:top w:val="single" w:sz="4" w:space="0" w:color="auto"/>
              <w:left w:val="single" w:sz="4" w:space="0" w:color="auto"/>
              <w:bottom w:val="single" w:sz="4" w:space="0" w:color="auto"/>
              <w:right w:val="single" w:sz="4" w:space="0" w:color="auto"/>
            </w:tcBorders>
          </w:tcPr>
          <w:p w14:paraId="7B37B740" w14:textId="77777777" w:rsidR="000644BD" w:rsidRPr="007779E2" w:rsidRDefault="000644BD" w:rsidP="0075099D">
            <w:pPr>
              <w:spacing w:after="60"/>
              <w:rPr>
                <w:iCs/>
                <w:sz w:val="20"/>
              </w:rPr>
            </w:pPr>
            <w:r w:rsidRPr="007779E2">
              <w:rPr>
                <w:iCs/>
                <w:sz w:val="20"/>
              </w:rPr>
              <w:t>none</w:t>
            </w:r>
          </w:p>
        </w:tc>
        <w:tc>
          <w:tcPr>
            <w:tcW w:w="3446" w:type="pct"/>
            <w:tcBorders>
              <w:top w:val="single" w:sz="4" w:space="0" w:color="auto"/>
              <w:left w:val="single" w:sz="4" w:space="0" w:color="auto"/>
              <w:bottom w:val="single" w:sz="4" w:space="0" w:color="auto"/>
              <w:right w:val="single" w:sz="4" w:space="0" w:color="auto"/>
            </w:tcBorders>
          </w:tcPr>
          <w:p w14:paraId="237E0797" w14:textId="77777777" w:rsidR="000644BD" w:rsidRPr="007779E2" w:rsidRDefault="000644BD" w:rsidP="0075099D">
            <w:pPr>
              <w:spacing w:after="60"/>
              <w:rPr>
                <w:iCs/>
                <w:sz w:val="20"/>
              </w:rPr>
            </w:pPr>
            <w:r w:rsidRPr="007779E2">
              <w:rPr>
                <w:iCs/>
                <w:sz w:val="20"/>
              </w:rPr>
              <w:t>A QSE.</w:t>
            </w:r>
          </w:p>
        </w:tc>
      </w:tr>
    </w:tbl>
    <w:p w14:paraId="5A20738C" w14:textId="77777777" w:rsidR="000644BD" w:rsidRPr="007779E2" w:rsidRDefault="000644BD" w:rsidP="000644BD">
      <w:pPr>
        <w:spacing w:before="240" w:after="240"/>
        <w:ind w:left="1260" w:hanging="540"/>
      </w:pPr>
      <w:r w:rsidRPr="007779E2">
        <w:rPr>
          <w:iCs/>
        </w:rPr>
        <w:t>(b)</w:t>
      </w:r>
      <w:r w:rsidRPr="007779E2">
        <w:rPr>
          <w:iCs/>
        </w:rPr>
        <w:tab/>
        <w:t xml:space="preserve">For Reg-Down, if applicable: </w:t>
      </w:r>
    </w:p>
    <w:p w14:paraId="29FD9E3F" w14:textId="77777777" w:rsidR="000644BD" w:rsidRPr="000468AC" w:rsidRDefault="000644BD" w:rsidP="000644BD">
      <w:pPr>
        <w:ind w:left="720" w:firstLine="720"/>
        <w:rPr>
          <w:b/>
          <w:vertAlign w:val="subscript"/>
        </w:rPr>
      </w:pPr>
      <w:r w:rsidRPr="000468AC">
        <w:rPr>
          <w:b/>
        </w:rPr>
        <w:t xml:space="preserve">RDINFQAMT </w:t>
      </w:r>
      <w:r w:rsidRPr="000468AC">
        <w:rPr>
          <w:b/>
          <w:i/>
          <w:vertAlign w:val="subscript"/>
        </w:rPr>
        <w:t>q</w:t>
      </w:r>
      <w:r w:rsidRPr="000468AC">
        <w:rPr>
          <w:b/>
        </w:rPr>
        <w:t xml:space="preserve"> =  MCPCRD </w:t>
      </w:r>
      <w:r w:rsidRPr="000468AC">
        <w:rPr>
          <w:b/>
          <w:i/>
          <w:vertAlign w:val="subscript"/>
        </w:rPr>
        <w:t>DAM</w:t>
      </w:r>
      <w:r w:rsidRPr="000468AC">
        <w:rPr>
          <w:b/>
        </w:rPr>
        <w:t xml:space="preserve"> * RDINFQ </w:t>
      </w:r>
      <w:r w:rsidRPr="000468AC">
        <w:rPr>
          <w:b/>
          <w:i/>
          <w:vertAlign w:val="subscript"/>
        </w:rPr>
        <w:t>q</w:t>
      </w:r>
    </w:p>
    <w:p w14:paraId="01ACAF4E" w14:textId="77777777" w:rsidR="000644BD" w:rsidRPr="007779E2" w:rsidRDefault="000644BD" w:rsidP="000644BD">
      <w:pPr>
        <w:ind w:firstLine="720"/>
      </w:pPr>
    </w:p>
    <w:p w14:paraId="58CE03B3" w14:textId="77777777"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739"/>
        <w:gridCol w:w="6436"/>
      </w:tblGrid>
      <w:tr w:rsidR="000644BD" w:rsidRPr="007779E2" w14:paraId="734A2E7C" w14:textId="77777777" w:rsidTr="0075099D">
        <w:tc>
          <w:tcPr>
            <w:tcW w:w="1168" w:type="pct"/>
          </w:tcPr>
          <w:p w14:paraId="7270C4FD" w14:textId="77777777" w:rsidR="000644BD" w:rsidRPr="007779E2" w:rsidRDefault="000644BD" w:rsidP="0075099D">
            <w:pPr>
              <w:spacing w:after="240"/>
              <w:rPr>
                <w:b/>
                <w:iCs/>
                <w:sz w:val="20"/>
              </w:rPr>
            </w:pPr>
            <w:r w:rsidRPr="007779E2">
              <w:rPr>
                <w:b/>
                <w:iCs/>
                <w:sz w:val="20"/>
              </w:rPr>
              <w:t>Variable</w:t>
            </w:r>
          </w:p>
        </w:tc>
        <w:tc>
          <w:tcPr>
            <w:tcW w:w="386" w:type="pct"/>
          </w:tcPr>
          <w:p w14:paraId="6B422262" w14:textId="77777777" w:rsidR="000644BD" w:rsidRPr="007779E2" w:rsidRDefault="000644BD" w:rsidP="0075099D">
            <w:pPr>
              <w:spacing w:after="240"/>
              <w:rPr>
                <w:b/>
                <w:iCs/>
                <w:sz w:val="20"/>
              </w:rPr>
            </w:pPr>
            <w:r w:rsidRPr="007779E2">
              <w:rPr>
                <w:b/>
                <w:iCs/>
                <w:sz w:val="20"/>
              </w:rPr>
              <w:t>Unit</w:t>
            </w:r>
          </w:p>
        </w:tc>
        <w:tc>
          <w:tcPr>
            <w:tcW w:w="3446" w:type="pct"/>
          </w:tcPr>
          <w:p w14:paraId="632DE8D5" w14:textId="77777777" w:rsidR="000644BD" w:rsidRPr="007779E2" w:rsidRDefault="000644BD" w:rsidP="0075099D">
            <w:pPr>
              <w:spacing w:after="240"/>
              <w:rPr>
                <w:b/>
                <w:iCs/>
                <w:sz w:val="20"/>
              </w:rPr>
            </w:pPr>
            <w:r w:rsidRPr="007779E2">
              <w:rPr>
                <w:b/>
                <w:iCs/>
                <w:sz w:val="20"/>
              </w:rPr>
              <w:t>Description</w:t>
            </w:r>
          </w:p>
        </w:tc>
      </w:tr>
      <w:tr w:rsidR="000644BD" w:rsidRPr="007779E2" w14:paraId="699FDCE7" w14:textId="77777777" w:rsidTr="0075099D">
        <w:tc>
          <w:tcPr>
            <w:tcW w:w="1168" w:type="pct"/>
          </w:tcPr>
          <w:p w14:paraId="7FE63597" w14:textId="77777777" w:rsidR="000644BD" w:rsidRPr="007779E2" w:rsidRDefault="000644BD" w:rsidP="0075099D">
            <w:pPr>
              <w:spacing w:after="60"/>
              <w:rPr>
                <w:iCs/>
                <w:sz w:val="20"/>
              </w:rPr>
            </w:pPr>
            <w:r w:rsidRPr="007779E2">
              <w:rPr>
                <w:iCs/>
                <w:sz w:val="20"/>
              </w:rPr>
              <w:t xml:space="preserve">RDINFQAMT </w:t>
            </w:r>
            <w:r w:rsidRPr="007779E2">
              <w:rPr>
                <w:i/>
                <w:iCs/>
                <w:sz w:val="20"/>
                <w:vertAlign w:val="subscript"/>
              </w:rPr>
              <w:t>q</w:t>
            </w:r>
          </w:p>
        </w:tc>
        <w:tc>
          <w:tcPr>
            <w:tcW w:w="386" w:type="pct"/>
          </w:tcPr>
          <w:p w14:paraId="3DA2ED73" w14:textId="77777777" w:rsidR="000644BD" w:rsidRPr="007779E2" w:rsidRDefault="000644BD" w:rsidP="0075099D">
            <w:pPr>
              <w:spacing w:after="60"/>
              <w:rPr>
                <w:iCs/>
                <w:sz w:val="20"/>
              </w:rPr>
            </w:pPr>
            <w:r w:rsidRPr="007779E2">
              <w:rPr>
                <w:iCs/>
                <w:sz w:val="20"/>
              </w:rPr>
              <w:t>$</w:t>
            </w:r>
          </w:p>
        </w:tc>
        <w:tc>
          <w:tcPr>
            <w:tcW w:w="3446" w:type="pct"/>
          </w:tcPr>
          <w:p w14:paraId="2E7C178A" w14:textId="77777777" w:rsidR="000644BD" w:rsidRPr="007779E2" w:rsidRDefault="000644BD" w:rsidP="0075099D">
            <w:pPr>
              <w:spacing w:after="60"/>
              <w:rPr>
                <w:iCs/>
                <w:sz w:val="20"/>
              </w:rPr>
            </w:pPr>
            <w:r w:rsidRPr="007779E2">
              <w:rPr>
                <w:i/>
                <w:iCs/>
                <w:sz w:val="20"/>
              </w:rPr>
              <w:t>Reg-Down Infeasible Quantity Amount per  QSE</w:t>
            </w:r>
            <w:r w:rsidRPr="007779E2">
              <w:rPr>
                <w:iCs/>
                <w:sz w:val="20"/>
              </w:rPr>
              <w:t xml:space="preserve">— The charge to QSE </w:t>
            </w:r>
            <w:r w:rsidRPr="007779E2">
              <w:rPr>
                <w:i/>
                <w:iCs/>
                <w:sz w:val="20"/>
              </w:rPr>
              <w:t>q</w:t>
            </w:r>
            <w:r w:rsidRPr="007779E2">
              <w:rPr>
                <w:iCs/>
                <w:sz w:val="20"/>
              </w:rPr>
              <w:t xml:space="preserve"> for its total capacity associated with infeasible deployment of Ancilla</w:t>
            </w:r>
            <w:r>
              <w:rPr>
                <w:iCs/>
                <w:sz w:val="20"/>
              </w:rPr>
              <w:t>ry Service Supply Responsibilities</w:t>
            </w:r>
            <w:r w:rsidRPr="007779E2">
              <w:rPr>
                <w:iCs/>
                <w:sz w:val="20"/>
              </w:rPr>
              <w:t xml:space="preserve"> for Reg-Down, for the hour.</w:t>
            </w:r>
          </w:p>
        </w:tc>
      </w:tr>
      <w:tr w:rsidR="000644BD" w:rsidRPr="007779E2" w14:paraId="4AEAA618" w14:textId="77777777" w:rsidTr="0075099D">
        <w:tc>
          <w:tcPr>
            <w:tcW w:w="1168" w:type="pct"/>
            <w:tcBorders>
              <w:top w:val="single" w:sz="4" w:space="0" w:color="auto"/>
              <w:left w:val="single" w:sz="4" w:space="0" w:color="auto"/>
              <w:bottom w:val="single" w:sz="4" w:space="0" w:color="auto"/>
              <w:right w:val="single" w:sz="4" w:space="0" w:color="auto"/>
            </w:tcBorders>
          </w:tcPr>
          <w:p w14:paraId="34EA669B" w14:textId="77777777" w:rsidR="000644BD" w:rsidRPr="007779E2" w:rsidRDefault="000644BD" w:rsidP="0075099D">
            <w:pPr>
              <w:spacing w:after="60"/>
              <w:rPr>
                <w:iCs/>
                <w:sz w:val="20"/>
              </w:rPr>
            </w:pPr>
            <w:r w:rsidRPr="007779E2">
              <w:rPr>
                <w:iCs/>
                <w:sz w:val="20"/>
              </w:rPr>
              <w:t xml:space="preserve">MCPCRD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14:paraId="1F6F163D" w14:textId="77777777" w:rsidR="000644BD" w:rsidRPr="007779E2" w:rsidRDefault="000644BD" w:rsidP="0075099D">
            <w:pPr>
              <w:spacing w:after="60"/>
              <w:rPr>
                <w:iCs/>
                <w:sz w:val="20"/>
              </w:rPr>
            </w:pPr>
            <w:r w:rsidRPr="007779E2">
              <w:rPr>
                <w:iCs/>
                <w:sz w:val="20"/>
              </w:rPr>
              <w:t>$/MW per hour</w:t>
            </w:r>
          </w:p>
        </w:tc>
        <w:tc>
          <w:tcPr>
            <w:tcW w:w="3446" w:type="pct"/>
            <w:tcBorders>
              <w:top w:val="single" w:sz="4" w:space="0" w:color="auto"/>
              <w:left w:val="single" w:sz="4" w:space="0" w:color="auto"/>
              <w:bottom w:val="single" w:sz="4" w:space="0" w:color="auto"/>
              <w:right w:val="single" w:sz="4" w:space="0" w:color="auto"/>
            </w:tcBorders>
          </w:tcPr>
          <w:p w14:paraId="03B4D20B" w14:textId="77777777" w:rsidR="000644BD" w:rsidRPr="007779E2" w:rsidRDefault="000644BD" w:rsidP="0075099D">
            <w:pPr>
              <w:spacing w:after="60"/>
              <w:rPr>
                <w:i/>
                <w:iCs/>
                <w:sz w:val="20"/>
              </w:rPr>
            </w:pPr>
            <w:r w:rsidRPr="007779E2">
              <w:rPr>
                <w:i/>
                <w:iCs/>
                <w:sz w:val="20"/>
              </w:rPr>
              <w:t>Market Clearing Price for Capacity for Reg-Down in DAM</w:t>
            </w:r>
            <w:r w:rsidRPr="007779E2">
              <w:rPr>
                <w:iCs/>
                <w:sz w:val="20"/>
              </w:rPr>
              <w:t>—The DAM MCPC for Reg-Down</w:t>
            </w:r>
            <w:r w:rsidRPr="007E46C9">
              <w:rPr>
                <w:iCs/>
                <w:sz w:val="20"/>
              </w:rPr>
              <w:t>,</w:t>
            </w:r>
            <w:r w:rsidRPr="007779E2">
              <w:rPr>
                <w:iCs/>
                <w:sz w:val="20"/>
              </w:rPr>
              <w:t xml:space="preserve"> for the hour.</w:t>
            </w:r>
          </w:p>
        </w:tc>
      </w:tr>
      <w:tr w:rsidR="000644BD" w:rsidRPr="007779E2" w14:paraId="1D46E566" w14:textId="77777777" w:rsidTr="0075099D">
        <w:tc>
          <w:tcPr>
            <w:tcW w:w="1168" w:type="pct"/>
            <w:tcBorders>
              <w:top w:val="single" w:sz="4" w:space="0" w:color="auto"/>
              <w:left w:val="single" w:sz="4" w:space="0" w:color="auto"/>
              <w:bottom w:val="single" w:sz="4" w:space="0" w:color="auto"/>
              <w:right w:val="single" w:sz="4" w:space="0" w:color="auto"/>
            </w:tcBorders>
          </w:tcPr>
          <w:p w14:paraId="26F2C61B" w14:textId="77777777" w:rsidR="000644BD" w:rsidRPr="007779E2" w:rsidRDefault="000644BD" w:rsidP="0075099D">
            <w:pPr>
              <w:spacing w:after="60"/>
              <w:rPr>
                <w:iCs/>
                <w:sz w:val="20"/>
              </w:rPr>
            </w:pPr>
            <w:r w:rsidRPr="007779E2">
              <w:rPr>
                <w:iCs/>
                <w:sz w:val="20"/>
              </w:rPr>
              <w:t>RDINFQ</w:t>
            </w:r>
            <w:r>
              <w:rPr>
                <w:iCs/>
                <w:sz w:val="20"/>
              </w:rPr>
              <w:t xml:space="preserve"> </w:t>
            </w:r>
            <w:r w:rsidRPr="00F31BFC">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14:paraId="4AA6B60D" w14:textId="77777777" w:rsidR="000644BD" w:rsidRPr="007779E2" w:rsidRDefault="000644BD" w:rsidP="0075099D">
            <w:pPr>
              <w:spacing w:after="60"/>
              <w:rPr>
                <w:iCs/>
                <w:sz w:val="20"/>
              </w:rPr>
            </w:pPr>
            <w:r w:rsidRPr="007779E2">
              <w:rPr>
                <w:iCs/>
                <w:sz w:val="20"/>
              </w:rPr>
              <w:t>MW</w:t>
            </w:r>
          </w:p>
        </w:tc>
        <w:tc>
          <w:tcPr>
            <w:tcW w:w="3446" w:type="pct"/>
            <w:tcBorders>
              <w:top w:val="single" w:sz="4" w:space="0" w:color="auto"/>
              <w:left w:val="single" w:sz="4" w:space="0" w:color="auto"/>
              <w:bottom w:val="single" w:sz="4" w:space="0" w:color="auto"/>
              <w:right w:val="single" w:sz="4" w:space="0" w:color="auto"/>
            </w:tcBorders>
          </w:tcPr>
          <w:p w14:paraId="78A2EC0F" w14:textId="77777777" w:rsidR="000644BD" w:rsidRPr="007779E2" w:rsidRDefault="000644BD" w:rsidP="0075099D">
            <w:pPr>
              <w:spacing w:after="60"/>
              <w:rPr>
                <w:i/>
                <w:iCs/>
                <w:sz w:val="20"/>
              </w:rPr>
            </w:pPr>
            <w:r w:rsidRPr="007779E2">
              <w:rPr>
                <w:i/>
                <w:iCs/>
                <w:sz w:val="20"/>
              </w:rPr>
              <w:t>Reg-Down Infeasibility Quantity per QSE —</w:t>
            </w:r>
            <w:r w:rsidRPr="007779E2">
              <w:rPr>
                <w:iCs/>
                <w:sz w:val="20"/>
              </w:rPr>
              <w:t xml:space="preserve">QSE </w:t>
            </w:r>
            <w:r w:rsidRPr="007779E2">
              <w:rPr>
                <w:i/>
                <w:iCs/>
                <w:sz w:val="20"/>
              </w:rPr>
              <w:t>q</w:t>
            </w:r>
            <w:r w:rsidRPr="007779E2">
              <w:rPr>
                <w:iCs/>
                <w:sz w:val="20"/>
              </w:rPr>
              <w:t xml:space="preserve">’s total capacity associated with </w:t>
            </w:r>
            <w:r>
              <w:rPr>
                <w:iCs/>
                <w:sz w:val="20"/>
              </w:rPr>
              <w:t>infeasible</w:t>
            </w:r>
            <w:r w:rsidRPr="007779E2">
              <w:rPr>
                <w:i/>
                <w:iCs/>
                <w:sz w:val="20"/>
              </w:rPr>
              <w:t xml:space="preserve"> </w:t>
            </w:r>
            <w:r w:rsidRPr="007779E2">
              <w:rPr>
                <w:iCs/>
                <w:sz w:val="20"/>
              </w:rPr>
              <w:t>Ancillary Service Supply Responsibilit</w:t>
            </w:r>
            <w:r>
              <w:rPr>
                <w:iCs/>
                <w:sz w:val="20"/>
              </w:rPr>
              <w:t>ies</w:t>
            </w:r>
            <w:r w:rsidRPr="007779E2">
              <w:rPr>
                <w:iCs/>
                <w:sz w:val="20"/>
              </w:rPr>
              <w:t xml:space="preserve"> for Reg-Down, for the hou</w:t>
            </w:r>
            <w:r>
              <w:rPr>
                <w:iCs/>
                <w:sz w:val="20"/>
              </w:rPr>
              <w:t>r.</w:t>
            </w:r>
          </w:p>
        </w:tc>
      </w:tr>
      <w:tr w:rsidR="000644BD" w:rsidRPr="007779E2" w14:paraId="5CE6B6DA" w14:textId="77777777" w:rsidTr="0075099D">
        <w:tc>
          <w:tcPr>
            <w:tcW w:w="1168" w:type="pct"/>
            <w:tcBorders>
              <w:top w:val="single" w:sz="4" w:space="0" w:color="auto"/>
              <w:left w:val="single" w:sz="4" w:space="0" w:color="auto"/>
              <w:bottom w:val="single" w:sz="4" w:space="0" w:color="auto"/>
              <w:right w:val="single" w:sz="4" w:space="0" w:color="auto"/>
            </w:tcBorders>
          </w:tcPr>
          <w:p w14:paraId="43DB4DE6" w14:textId="77777777" w:rsidR="000644BD" w:rsidRPr="007779E2" w:rsidRDefault="000644BD" w:rsidP="0075099D">
            <w:pPr>
              <w:spacing w:after="60"/>
              <w:rPr>
                <w:i/>
                <w:iCs/>
                <w:sz w:val="20"/>
              </w:rPr>
            </w:pPr>
            <w:r w:rsidRPr="007779E2">
              <w:rPr>
                <w:i/>
                <w:iCs/>
                <w:sz w:val="20"/>
              </w:rPr>
              <w:t>q</w:t>
            </w:r>
          </w:p>
        </w:tc>
        <w:tc>
          <w:tcPr>
            <w:tcW w:w="386" w:type="pct"/>
            <w:tcBorders>
              <w:top w:val="single" w:sz="4" w:space="0" w:color="auto"/>
              <w:left w:val="single" w:sz="4" w:space="0" w:color="auto"/>
              <w:bottom w:val="single" w:sz="4" w:space="0" w:color="auto"/>
              <w:right w:val="single" w:sz="4" w:space="0" w:color="auto"/>
            </w:tcBorders>
          </w:tcPr>
          <w:p w14:paraId="4F485435" w14:textId="77777777" w:rsidR="000644BD" w:rsidRPr="007779E2" w:rsidRDefault="000644BD" w:rsidP="0075099D">
            <w:pPr>
              <w:spacing w:after="60"/>
              <w:rPr>
                <w:iCs/>
                <w:sz w:val="20"/>
              </w:rPr>
            </w:pPr>
            <w:r w:rsidRPr="007779E2">
              <w:rPr>
                <w:iCs/>
                <w:sz w:val="20"/>
              </w:rPr>
              <w:t>none</w:t>
            </w:r>
          </w:p>
        </w:tc>
        <w:tc>
          <w:tcPr>
            <w:tcW w:w="3446" w:type="pct"/>
            <w:tcBorders>
              <w:top w:val="single" w:sz="4" w:space="0" w:color="auto"/>
              <w:left w:val="single" w:sz="4" w:space="0" w:color="auto"/>
              <w:bottom w:val="single" w:sz="4" w:space="0" w:color="auto"/>
              <w:right w:val="single" w:sz="4" w:space="0" w:color="auto"/>
            </w:tcBorders>
          </w:tcPr>
          <w:p w14:paraId="24D3656C" w14:textId="77777777" w:rsidR="000644BD" w:rsidRPr="007779E2" w:rsidRDefault="000644BD" w:rsidP="0075099D">
            <w:pPr>
              <w:spacing w:after="60"/>
              <w:rPr>
                <w:iCs/>
                <w:sz w:val="20"/>
              </w:rPr>
            </w:pPr>
            <w:r w:rsidRPr="007779E2">
              <w:rPr>
                <w:iCs/>
                <w:sz w:val="20"/>
              </w:rPr>
              <w:t>A QSE.</w:t>
            </w:r>
          </w:p>
        </w:tc>
      </w:tr>
    </w:tbl>
    <w:p w14:paraId="1A01A223" w14:textId="77777777" w:rsidR="000644BD" w:rsidRPr="007779E2" w:rsidRDefault="000644BD" w:rsidP="000644BD">
      <w:pPr>
        <w:spacing w:before="240" w:after="240"/>
        <w:ind w:left="1260" w:hanging="540"/>
      </w:pPr>
      <w:r w:rsidRPr="007779E2">
        <w:rPr>
          <w:iCs/>
        </w:rPr>
        <w:t>(c)</w:t>
      </w:r>
      <w:r w:rsidRPr="007779E2">
        <w:rPr>
          <w:iCs/>
        </w:rPr>
        <w:tab/>
        <w:t xml:space="preserve">For RRS, if applicable: </w:t>
      </w:r>
    </w:p>
    <w:p w14:paraId="4BB5E37E" w14:textId="77777777" w:rsidR="000644BD" w:rsidRPr="000468AC" w:rsidRDefault="000644BD" w:rsidP="000644BD">
      <w:pPr>
        <w:ind w:left="720" w:firstLine="720"/>
        <w:rPr>
          <w:b/>
          <w:vertAlign w:val="subscript"/>
        </w:rPr>
      </w:pPr>
      <w:r w:rsidRPr="000468AC">
        <w:rPr>
          <w:b/>
        </w:rPr>
        <w:t xml:space="preserve">RRINFQAMT </w:t>
      </w:r>
      <w:r w:rsidRPr="000468AC">
        <w:rPr>
          <w:b/>
          <w:i/>
          <w:vertAlign w:val="subscript"/>
        </w:rPr>
        <w:t>q</w:t>
      </w:r>
      <w:r w:rsidRPr="000468AC">
        <w:rPr>
          <w:b/>
        </w:rPr>
        <w:t xml:space="preserve"> =  MCPCRR </w:t>
      </w:r>
      <w:r w:rsidRPr="000468AC">
        <w:rPr>
          <w:b/>
          <w:i/>
          <w:vertAlign w:val="subscript"/>
        </w:rPr>
        <w:t>DAM</w:t>
      </w:r>
      <w:r w:rsidRPr="000468AC">
        <w:rPr>
          <w:b/>
        </w:rPr>
        <w:t xml:space="preserve"> * RRINFQ </w:t>
      </w:r>
      <w:r w:rsidRPr="000468AC">
        <w:rPr>
          <w:b/>
          <w:i/>
          <w:vertAlign w:val="subscript"/>
        </w:rPr>
        <w:t>q</w:t>
      </w:r>
    </w:p>
    <w:p w14:paraId="1BE53D41" w14:textId="77777777" w:rsidR="000644BD" w:rsidRPr="007779E2" w:rsidRDefault="000644BD" w:rsidP="000644BD">
      <w:pPr>
        <w:ind w:firstLine="720"/>
      </w:pPr>
    </w:p>
    <w:p w14:paraId="446BB058" w14:textId="77777777"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739"/>
        <w:gridCol w:w="6447"/>
      </w:tblGrid>
      <w:tr w:rsidR="000644BD" w:rsidRPr="007779E2" w14:paraId="6E2BF8CE" w14:textId="77777777" w:rsidTr="0075099D">
        <w:tc>
          <w:tcPr>
            <w:tcW w:w="1162" w:type="pct"/>
          </w:tcPr>
          <w:p w14:paraId="7258EF9D" w14:textId="77777777" w:rsidR="000644BD" w:rsidRPr="007779E2" w:rsidRDefault="000644BD" w:rsidP="0075099D">
            <w:pPr>
              <w:spacing w:after="240"/>
              <w:rPr>
                <w:b/>
                <w:iCs/>
                <w:sz w:val="20"/>
              </w:rPr>
            </w:pPr>
            <w:r w:rsidRPr="007779E2">
              <w:rPr>
                <w:b/>
                <w:iCs/>
                <w:sz w:val="20"/>
              </w:rPr>
              <w:t>Variable</w:t>
            </w:r>
          </w:p>
        </w:tc>
        <w:tc>
          <w:tcPr>
            <w:tcW w:w="386" w:type="pct"/>
          </w:tcPr>
          <w:p w14:paraId="58ED5D75" w14:textId="77777777" w:rsidR="000644BD" w:rsidRPr="007779E2" w:rsidRDefault="000644BD" w:rsidP="0075099D">
            <w:pPr>
              <w:spacing w:after="240"/>
              <w:rPr>
                <w:b/>
                <w:iCs/>
                <w:sz w:val="20"/>
              </w:rPr>
            </w:pPr>
            <w:r w:rsidRPr="007779E2">
              <w:rPr>
                <w:b/>
                <w:iCs/>
                <w:sz w:val="20"/>
              </w:rPr>
              <w:t>Unit</w:t>
            </w:r>
          </w:p>
        </w:tc>
        <w:tc>
          <w:tcPr>
            <w:tcW w:w="3452" w:type="pct"/>
          </w:tcPr>
          <w:p w14:paraId="2527426C" w14:textId="77777777" w:rsidR="000644BD" w:rsidRPr="007779E2" w:rsidRDefault="000644BD" w:rsidP="0075099D">
            <w:pPr>
              <w:spacing w:after="240"/>
              <w:rPr>
                <w:b/>
                <w:iCs/>
                <w:sz w:val="20"/>
              </w:rPr>
            </w:pPr>
            <w:r w:rsidRPr="007779E2">
              <w:rPr>
                <w:b/>
                <w:iCs/>
                <w:sz w:val="20"/>
              </w:rPr>
              <w:t>Description</w:t>
            </w:r>
          </w:p>
        </w:tc>
      </w:tr>
      <w:tr w:rsidR="000644BD" w:rsidRPr="007779E2" w14:paraId="5D929E8C" w14:textId="77777777" w:rsidTr="0075099D">
        <w:tc>
          <w:tcPr>
            <w:tcW w:w="1162" w:type="pct"/>
          </w:tcPr>
          <w:p w14:paraId="27F4F34B" w14:textId="77777777" w:rsidR="000644BD" w:rsidRPr="007779E2" w:rsidRDefault="000644BD" w:rsidP="0075099D">
            <w:pPr>
              <w:spacing w:after="60"/>
              <w:rPr>
                <w:iCs/>
                <w:sz w:val="20"/>
              </w:rPr>
            </w:pPr>
            <w:r w:rsidRPr="007779E2">
              <w:rPr>
                <w:iCs/>
                <w:sz w:val="20"/>
              </w:rPr>
              <w:t xml:space="preserve">RRINFQAMT </w:t>
            </w:r>
            <w:r w:rsidRPr="007779E2">
              <w:rPr>
                <w:i/>
                <w:iCs/>
                <w:sz w:val="20"/>
                <w:vertAlign w:val="subscript"/>
              </w:rPr>
              <w:t>q</w:t>
            </w:r>
          </w:p>
        </w:tc>
        <w:tc>
          <w:tcPr>
            <w:tcW w:w="386" w:type="pct"/>
          </w:tcPr>
          <w:p w14:paraId="7B2652D8" w14:textId="77777777" w:rsidR="000644BD" w:rsidRPr="007779E2" w:rsidRDefault="000644BD" w:rsidP="0075099D">
            <w:pPr>
              <w:spacing w:after="60"/>
              <w:rPr>
                <w:iCs/>
                <w:sz w:val="20"/>
              </w:rPr>
            </w:pPr>
            <w:r w:rsidRPr="007779E2">
              <w:rPr>
                <w:iCs/>
                <w:sz w:val="20"/>
              </w:rPr>
              <w:t>$</w:t>
            </w:r>
          </w:p>
        </w:tc>
        <w:tc>
          <w:tcPr>
            <w:tcW w:w="3452" w:type="pct"/>
          </w:tcPr>
          <w:p w14:paraId="08451711" w14:textId="77777777" w:rsidR="000644BD" w:rsidRPr="007779E2" w:rsidRDefault="000644BD" w:rsidP="0075099D">
            <w:pPr>
              <w:spacing w:after="60"/>
              <w:rPr>
                <w:iCs/>
                <w:sz w:val="20"/>
              </w:rPr>
            </w:pPr>
            <w:r w:rsidRPr="007779E2">
              <w:rPr>
                <w:i/>
                <w:iCs/>
                <w:sz w:val="20"/>
              </w:rPr>
              <w:t>Responsive Reserve Service Infeasible Quantity Amount per</w:t>
            </w:r>
            <w:r>
              <w:rPr>
                <w:i/>
                <w:iCs/>
                <w:sz w:val="20"/>
              </w:rPr>
              <w:t xml:space="preserve"> </w:t>
            </w:r>
            <w:r w:rsidRPr="007779E2">
              <w:rPr>
                <w:i/>
                <w:iCs/>
                <w:sz w:val="20"/>
              </w:rPr>
              <w:t>QSE</w:t>
            </w:r>
            <w:r>
              <w:rPr>
                <w:iCs/>
                <w:sz w:val="20"/>
              </w:rPr>
              <w:t>—</w:t>
            </w:r>
            <w:r w:rsidRPr="007779E2">
              <w:rPr>
                <w:iCs/>
                <w:sz w:val="20"/>
              </w:rPr>
              <w:t xml:space="preserve">The charge to QSE </w:t>
            </w:r>
            <w:r w:rsidRPr="007779E2">
              <w:rPr>
                <w:i/>
                <w:iCs/>
                <w:sz w:val="20"/>
              </w:rPr>
              <w:t>q</w:t>
            </w:r>
            <w:r w:rsidRPr="007779E2">
              <w:rPr>
                <w:iCs/>
                <w:sz w:val="20"/>
              </w:rPr>
              <w:t xml:space="preserve"> for its total capacity associated with infeasible deployment of Ancillary Service Supply Responsibilit</w:t>
            </w:r>
            <w:r>
              <w:rPr>
                <w:iCs/>
                <w:sz w:val="20"/>
              </w:rPr>
              <w:t>ies</w:t>
            </w:r>
            <w:r w:rsidRPr="007779E2">
              <w:rPr>
                <w:iCs/>
                <w:sz w:val="20"/>
              </w:rPr>
              <w:t xml:space="preserve"> for R</w:t>
            </w:r>
            <w:r>
              <w:rPr>
                <w:iCs/>
                <w:sz w:val="20"/>
              </w:rPr>
              <w:t>RS</w:t>
            </w:r>
            <w:r w:rsidRPr="007779E2">
              <w:rPr>
                <w:iCs/>
                <w:sz w:val="20"/>
              </w:rPr>
              <w:t>, for the hour.</w:t>
            </w:r>
          </w:p>
        </w:tc>
      </w:tr>
      <w:tr w:rsidR="000644BD" w:rsidRPr="007779E2" w14:paraId="2A49813A" w14:textId="77777777" w:rsidTr="0075099D">
        <w:tc>
          <w:tcPr>
            <w:tcW w:w="1162" w:type="pct"/>
            <w:tcBorders>
              <w:top w:val="single" w:sz="4" w:space="0" w:color="auto"/>
              <w:left w:val="single" w:sz="4" w:space="0" w:color="auto"/>
              <w:bottom w:val="single" w:sz="4" w:space="0" w:color="auto"/>
              <w:right w:val="single" w:sz="4" w:space="0" w:color="auto"/>
            </w:tcBorders>
          </w:tcPr>
          <w:p w14:paraId="5CD9439D" w14:textId="77777777" w:rsidR="000644BD" w:rsidRPr="007779E2" w:rsidRDefault="000644BD" w:rsidP="0075099D">
            <w:pPr>
              <w:spacing w:after="60"/>
              <w:rPr>
                <w:iCs/>
                <w:sz w:val="20"/>
              </w:rPr>
            </w:pPr>
            <w:r w:rsidRPr="007779E2">
              <w:rPr>
                <w:iCs/>
                <w:sz w:val="20"/>
              </w:rPr>
              <w:t xml:space="preserve">MCPCRR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14:paraId="1603C750" w14:textId="77777777" w:rsidR="000644BD" w:rsidRPr="007779E2" w:rsidRDefault="000644BD" w:rsidP="0075099D">
            <w:pPr>
              <w:spacing w:after="60"/>
              <w:rPr>
                <w:iCs/>
                <w:sz w:val="20"/>
              </w:rPr>
            </w:pPr>
            <w:r w:rsidRPr="007779E2">
              <w:rPr>
                <w:iCs/>
                <w:sz w:val="20"/>
              </w:rPr>
              <w:t>$/MW per hour</w:t>
            </w:r>
          </w:p>
        </w:tc>
        <w:tc>
          <w:tcPr>
            <w:tcW w:w="3452" w:type="pct"/>
            <w:tcBorders>
              <w:top w:val="single" w:sz="4" w:space="0" w:color="auto"/>
              <w:left w:val="single" w:sz="4" w:space="0" w:color="auto"/>
              <w:bottom w:val="single" w:sz="4" w:space="0" w:color="auto"/>
              <w:right w:val="single" w:sz="4" w:space="0" w:color="auto"/>
            </w:tcBorders>
          </w:tcPr>
          <w:p w14:paraId="2A020368" w14:textId="77777777" w:rsidR="000644BD" w:rsidRPr="007779E2" w:rsidRDefault="000644BD" w:rsidP="0075099D">
            <w:pPr>
              <w:spacing w:after="60"/>
              <w:rPr>
                <w:i/>
                <w:iCs/>
                <w:sz w:val="20"/>
              </w:rPr>
            </w:pPr>
            <w:r w:rsidRPr="007779E2">
              <w:rPr>
                <w:i/>
                <w:iCs/>
                <w:sz w:val="20"/>
              </w:rPr>
              <w:t>Market Clearing Price for Capacity for Responsive Reserve in DAM</w:t>
            </w:r>
            <w:r w:rsidRPr="007779E2">
              <w:rPr>
                <w:iCs/>
                <w:sz w:val="20"/>
              </w:rPr>
              <w:t xml:space="preserve">—The DAM MCPC for </w:t>
            </w:r>
            <w:r>
              <w:rPr>
                <w:iCs/>
                <w:sz w:val="20"/>
              </w:rPr>
              <w:t>RRS</w:t>
            </w:r>
            <w:r w:rsidRPr="007E46C9">
              <w:rPr>
                <w:iCs/>
                <w:sz w:val="20"/>
              </w:rPr>
              <w:t>,</w:t>
            </w:r>
            <w:r w:rsidRPr="007779E2">
              <w:rPr>
                <w:iCs/>
                <w:sz w:val="20"/>
              </w:rPr>
              <w:t xml:space="preserve"> for the hour.</w:t>
            </w:r>
          </w:p>
        </w:tc>
      </w:tr>
      <w:tr w:rsidR="000644BD" w:rsidRPr="007779E2" w14:paraId="69A89CF0" w14:textId="77777777" w:rsidTr="0075099D">
        <w:tc>
          <w:tcPr>
            <w:tcW w:w="1162" w:type="pct"/>
            <w:tcBorders>
              <w:top w:val="single" w:sz="4" w:space="0" w:color="auto"/>
              <w:left w:val="single" w:sz="4" w:space="0" w:color="auto"/>
              <w:bottom w:val="single" w:sz="4" w:space="0" w:color="auto"/>
              <w:right w:val="single" w:sz="4" w:space="0" w:color="auto"/>
            </w:tcBorders>
          </w:tcPr>
          <w:p w14:paraId="60EF5CBE" w14:textId="77777777" w:rsidR="000644BD" w:rsidRPr="007779E2" w:rsidRDefault="000644BD" w:rsidP="0075099D">
            <w:pPr>
              <w:spacing w:after="60"/>
              <w:rPr>
                <w:iCs/>
                <w:sz w:val="20"/>
              </w:rPr>
            </w:pPr>
            <w:r w:rsidRPr="007779E2">
              <w:rPr>
                <w:iCs/>
                <w:sz w:val="20"/>
              </w:rPr>
              <w:t xml:space="preserve">RRINFQ </w:t>
            </w:r>
            <w:r w:rsidRPr="007779E2">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14:paraId="59C5DA96" w14:textId="77777777" w:rsidR="000644BD" w:rsidRPr="007779E2" w:rsidRDefault="000644BD" w:rsidP="0075099D">
            <w:pPr>
              <w:spacing w:after="60"/>
              <w:rPr>
                <w:iCs/>
                <w:sz w:val="20"/>
              </w:rPr>
            </w:pPr>
            <w:r w:rsidRPr="007779E2">
              <w:rPr>
                <w:iCs/>
                <w:sz w:val="20"/>
              </w:rPr>
              <w:t>MW</w:t>
            </w:r>
          </w:p>
        </w:tc>
        <w:tc>
          <w:tcPr>
            <w:tcW w:w="3452" w:type="pct"/>
            <w:tcBorders>
              <w:top w:val="single" w:sz="4" w:space="0" w:color="auto"/>
              <w:left w:val="single" w:sz="4" w:space="0" w:color="auto"/>
              <w:bottom w:val="single" w:sz="4" w:space="0" w:color="auto"/>
              <w:right w:val="single" w:sz="4" w:space="0" w:color="auto"/>
            </w:tcBorders>
          </w:tcPr>
          <w:p w14:paraId="165F861C" w14:textId="77777777" w:rsidR="000644BD" w:rsidRPr="007779E2" w:rsidRDefault="000644BD" w:rsidP="0075099D">
            <w:pPr>
              <w:spacing w:after="60"/>
              <w:rPr>
                <w:i/>
                <w:iCs/>
                <w:sz w:val="20"/>
              </w:rPr>
            </w:pPr>
            <w:r w:rsidRPr="007779E2">
              <w:rPr>
                <w:i/>
                <w:iCs/>
                <w:sz w:val="20"/>
              </w:rPr>
              <w:t>Responsive Reserve Infeasibility Quantity per QSE —</w:t>
            </w:r>
            <w:r w:rsidRPr="007779E2">
              <w:rPr>
                <w:iCs/>
                <w:sz w:val="20"/>
              </w:rPr>
              <w:t xml:space="preserve">QSE </w:t>
            </w:r>
            <w:r w:rsidRPr="007779E2">
              <w:rPr>
                <w:i/>
                <w:iCs/>
                <w:sz w:val="20"/>
              </w:rPr>
              <w:t>q</w:t>
            </w:r>
            <w:r w:rsidRPr="007779E2">
              <w:rPr>
                <w:iCs/>
                <w:sz w:val="20"/>
              </w:rPr>
              <w:t xml:space="preserve">’s total capacity associated with </w:t>
            </w:r>
            <w:r>
              <w:rPr>
                <w:iCs/>
                <w:sz w:val="20"/>
              </w:rPr>
              <w:t>infeasible</w:t>
            </w:r>
            <w:r w:rsidRPr="007779E2">
              <w:rPr>
                <w:i/>
                <w:iCs/>
                <w:sz w:val="20"/>
              </w:rPr>
              <w:t xml:space="preserve"> </w:t>
            </w:r>
            <w:r w:rsidRPr="007779E2">
              <w:rPr>
                <w:iCs/>
                <w:sz w:val="20"/>
              </w:rPr>
              <w:t>Ancilla</w:t>
            </w:r>
            <w:r>
              <w:rPr>
                <w:iCs/>
                <w:sz w:val="20"/>
              </w:rPr>
              <w:t>ry Service Supply Responsibilities</w:t>
            </w:r>
            <w:r>
              <w:rPr>
                <w:i/>
                <w:iCs/>
                <w:sz w:val="20"/>
              </w:rPr>
              <w:t xml:space="preserve"> </w:t>
            </w:r>
            <w:r w:rsidRPr="007779E2">
              <w:rPr>
                <w:iCs/>
                <w:sz w:val="20"/>
              </w:rPr>
              <w:t xml:space="preserve">for </w:t>
            </w:r>
            <w:r>
              <w:rPr>
                <w:iCs/>
                <w:sz w:val="20"/>
              </w:rPr>
              <w:t>RRS</w:t>
            </w:r>
            <w:r w:rsidRPr="007779E2">
              <w:rPr>
                <w:iCs/>
                <w:sz w:val="20"/>
              </w:rPr>
              <w:t>, for the hour.</w:t>
            </w:r>
          </w:p>
        </w:tc>
      </w:tr>
      <w:tr w:rsidR="000644BD" w:rsidRPr="007779E2" w14:paraId="4404F4FA" w14:textId="77777777" w:rsidTr="0075099D">
        <w:tc>
          <w:tcPr>
            <w:tcW w:w="1162" w:type="pct"/>
            <w:tcBorders>
              <w:top w:val="single" w:sz="4" w:space="0" w:color="auto"/>
              <w:left w:val="single" w:sz="4" w:space="0" w:color="auto"/>
              <w:bottom w:val="single" w:sz="4" w:space="0" w:color="auto"/>
              <w:right w:val="single" w:sz="4" w:space="0" w:color="auto"/>
            </w:tcBorders>
          </w:tcPr>
          <w:p w14:paraId="049988F2" w14:textId="77777777" w:rsidR="000644BD" w:rsidRPr="007779E2" w:rsidRDefault="000644BD" w:rsidP="0075099D">
            <w:pPr>
              <w:spacing w:after="60"/>
              <w:rPr>
                <w:i/>
                <w:iCs/>
                <w:sz w:val="20"/>
              </w:rPr>
            </w:pPr>
            <w:r>
              <w:rPr>
                <w:i/>
                <w:iCs/>
                <w:sz w:val="20"/>
              </w:rPr>
              <w:t>q</w:t>
            </w:r>
          </w:p>
        </w:tc>
        <w:tc>
          <w:tcPr>
            <w:tcW w:w="386" w:type="pct"/>
            <w:tcBorders>
              <w:top w:val="single" w:sz="4" w:space="0" w:color="auto"/>
              <w:left w:val="single" w:sz="4" w:space="0" w:color="auto"/>
              <w:bottom w:val="single" w:sz="4" w:space="0" w:color="auto"/>
              <w:right w:val="single" w:sz="4" w:space="0" w:color="auto"/>
            </w:tcBorders>
          </w:tcPr>
          <w:p w14:paraId="112752A8" w14:textId="77777777" w:rsidR="000644BD" w:rsidRPr="007779E2" w:rsidRDefault="000644BD" w:rsidP="0075099D">
            <w:pPr>
              <w:spacing w:after="60"/>
              <w:rPr>
                <w:iCs/>
                <w:sz w:val="20"/>
              </w:rPr>
            </w:pPr>
            <w:r w:rsidRPr="007779E2">
              <w:rPr>
                <w:iCs/>
                <w:sz w:val="20"/>
              </w:rPr>
              <w:t>none</w:t>
            </w:r>
          </w:p>
        </w:tc>
        <w:tc>
          <w:tcPr>
            <w:tcW w:w="3452" w:type="pct"/>
            <w:tcBorders>
              <w:top w:val="single" w:sz="4" w:space="0" w:color="auto"/>
              <w:left w:val="single" w:sz="4" w:space="0" w:color="auto"/>
              <w:bottom w:val="single" w:sz="4" w:space="0" w:color="auto"/>
              <w:right w:val="single" w:sz="4" w:space="0" w:color="auto"/>
            </w:tcBorders>
          </w:tcPr>
          <w:p w14:paraId="2C9AA6FD" w14:textId="77777777" w:rsidR="000644BD" w:rsidRPr="007779E2" w:rsidRDefault="000644BD" w:rsidP="0075099D">
            <w:pPr>
              <w:spacing w:after="60"/>
              <w:rPr>
                <w:iCs/>
                <w:sz w:val="20"/>
              </w:rPr>
            </w:pPr>
            <w:r w:rsidRPr="007779E2">
              <w:rPr>
                <w:iCs/>
                <w:sz w:val="20"/>
              </w:rPr>
              <w:t>A QSE.</w:t>
            </w:r>
          </w:p>
        </w:tc>
      </w:tr>
    </w:tbl>
    <w:p w14:paraId="0D36F616" w14:textId="77777777" w:rsidR="000644BD" w:rsidRPr="007779E2" w:rsidRDefault="000644BD" w:rsidP="000644BD">
      <w:pPr>
        <w:spacing w:before="240" w:after="240"/>
        <w:ind w:left="1260" w:hanging="540"/>
      </w:pPr>
      <w:r w:rsidRPr="007779E2">
        <w:rPr>
          <w:iCs/>
        </w:rPr>
        <w:t>(d)</w:t>
      </w:r>
      <w:r w:rsidRPr="007779E2">
        <w:rPr>
          <w:iCs/>
        </w:rPr>
        <w:tab/>
        <w:t xml:space="preserve">For Non-Spin, if applicable: </w:t>
      </w:r>
    </w:p>
    <w:p w14:paraId="108B669D" w14:textId="77777777" w:rsidR="000644BD" w:rsidRPr="000468AC" w:rsidRDefault="000644BD" w:rsidP="000644BD">
      <w:pPr>
        <w:ind w:left="720" w:firstLine="720"/>
        <w:rPr>
          <w:b/>
        </w:rPr>
      </w:pPr>
      <w:r w:rsidRPr="000468AC">
        <w:rPr>
          <w:b/>
        </w:rPr>
        <w:t xml:space="preserve">NSINFQAMT </w:t>
      </w:r>
      <w:r w:rsidRPr="000468AC">
        <w:rPr>
          <w:b/>
          <w:i/>
          <w:vertAlign w:val="subscript"/>
        </w:rPr>
        <w:t>q</w:t>
      </w:r>
      <w:r w:rsidRPr="000468AC">
        <w:rPr>
          <w:b/>
        </w:rPr>
        <w:t xml:space="preserve"> =  MCPCNS </w:t>
      </w:r>
      <w:r w:rsidRPr="000468AC">
        <w:rPr>
          <w:b/>
          <w:i/>
          <w:vertAlign w:val="subscript"/>
        </w:rPr>
        <w:t>DAM</w:t>
      </w:r>
      <w:r w:rsidRPr="000468AC">
        <w:rPr>
          <w:b/>
        </w:rPr>
        <w:t xml:space="preserve"> * NSINFQ </w:t>
      </w:r>
      <w:r w:rsidRPr="000468AC">
        <w:rPr>
          <w:b/>
          <w:i/>
          <w:vertAlign w:val="subscript"/>
        </w:rPr>
        <w:t>q</w:t>
      </w:r>
    </w:p>
    <w:p w14:paraId="4EEC467D" w14:textId="77777777" w:rsidR="000644BD" w:rsidRPr="007779E2" w:rsidRDefault="000644BD" w:rsidP="000644BD"/>
    <w:p w14:paraId="5958FEC1" w14:textId="77777777" w:rsidR="000644BD" w:rsidRPr="007779E2" w:rsidRDefault="000644BD" w:rsidP="000644BD">
      <w:r w:rsidRPr="007779E2">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39"/>
        <w:gridCol w:w="6456"/>
      </w:tblGrid>
      <w:tr w:rsidR="000644BD" w:rsidRPr="007779E2" w14:paraId="5C9C3BCF" w14:textId="77777777" w:rsidTr="0075099D">
        <w:tc>
          <w:tcPr>
            <w:tcW w:w="1157" w:type="pct"/>
          </w:tcPr>
          <w:p w14:paraId="463207AE" w14:textId="77777777" w:rsidR="000644BD" w:rsidRPr="007779E2" w:rsidRDefault="000644BD" w:rsidP="0075099D">
            <w:pPr>
              <w:spacing w:after="240"/>
              <w:rPr>
                <w:b/>
                <w:iCs/>
                <w:sz w:val="20"/>
              </w:rPr>
            </w:pPr>
            <w:r w:rsidRPr="007779E2">
              <w:rPr>
                <w:b/>
                <w:iCs/>
                <w:sz w:val="20"/>
              </w:rPr>
              <w:t>Variable</w:t>
            </w:r>
          </w:p>
        </w:tc>
        <w:tc>
          <w:tcPr>
            <w:tcW w:w="386" w:type="pct"/>
          </w:tcPr>
          <w:p w14:paraId="085D88B0" w14:textId="77777777" w:rsidR="000644BD" w:rsidRPr="007779E2" w:rsidRDefault="000644BD" w:rsidP="0075099D">
            <w:pPr>
              <w:spacing w:after="240"/>
              <w:rPr>
                <w:b/>
                <w:iCs/>
                <w:sz w:val="20"/>
              </w:rPr>
            </w:pPr>
            <w:r w:rsidRPr="007779E2">
              <w:rPr>
                <w:b/>
                <w:iCs/>
                <w:sz w:val="20"/>
              </w:rPr>
              <w:t>Unit</w:t>
            </w:r>
          </w:p>
        </w:tc>
        <w:tc>
          <w:tcPr>
            <w:tcW w:w="3457" w:type="pct"/>
          </w:tcPr>
          <w:p w14:paraId="07517FB0" w14:textId="77777777" w:rsidR="000644BD" w:rsidRPr="007779E2" w:rsidRDefault="000644BD" w:rsidP="0075099D">
            <w:pPr>
              <w:spacing w:after="240"/>
              <w:rPr>
                <w:b/>
                <w:iCs/>
                <w:sz w:val="20"/>
              </w:rPr>
            </w:pPr>
            <w:r w:rsidRPr="007779E2">
              <w:rPr>
                <w:b/>
                <w:iCs/>
                <w:sz w:val="20"/>
              </w:rPr>
              <w:t>Description</w:t>
            </w:r>
          </w:p>
        </w:tc>
      </w:tr>
      <w:tr w:rsidR="000644BD" w:rsidRPr="007779E2" w14:paraId="6540D3AC" w14:textId="77777777" w:rsidTr="0075099D">
        <w:tc>
          <w:tcPr>
            <w:tcW w:w="1157" w:type="pct"/>
          </w:tcPr>
          <w:p w14:paraId="70AF48DE" w14:textId="77777777" w:rsidR="000644BD" w:rsidRPr="007779E2" w:rsidRDefault="000644BD" w:rsidP="0075099D">
            <w:pPr>
              <w:spacing w:after="60"/>
              <w:rPr>
                <w:iCs/>
                <w:sz w:val="20"/>
              </w:rPr>
            </w:pPr>
            <w:r w:rsidRPr="007779E2">
              <w:rPr>
                <w:iCs/>
                <w:sz w:val="20"/>
              </w:rPr>
              <w:t xml:space="preserve">NSINFQAMT </w:t>
            </w:r>
            <w:r w:rsidRPr="007779E2">
              <w:rPr>
                <w:i/>
                <w:iCs/>
                <w:sz w:val="20"/>
                <w:vertAlign w:val="subscript"/>
              </w:rPr>
              <w:t>q</w:t>
            </w:r>
          </w:p>
        </w:tc>
        <w:tc>
          <w:tcPr>
            <w:tcW w:w="386" w:type="pct"/>
          </w:tcPr>
          <w:p w14:paraId="0F8B503B" w14:textId="77777777" w:rsidR="000644BD" w:rsidRPr="007779E2" w:rsidRDefault="000644BD" w:rsidP="0075099D">
            <w:pPr>
              <w:spacing w:after="60"/>
              <w:rPr>
                <w:iCs/>
                <w:sz w:val="20"/>
              </w:rPr>
            </w:pPr>
            <w:r w:rsidRPr="007779E2">
              <w:rPr>
                <w:iCs/>
                <w:sz w:val="20"/>
              </w:rPr>
              <w:t>$</w:t>
            </w:r>
          </w:p>
        </w:tc>
        <w:tc>
          <w:tcPr>
            <w:tcW w:w="3457" w:type="pct"/>
          </w:tcPr>
          <w:p w14:paraId="6E91AA58" w14:textId="77777777" w:rsidR="000644BD" w:rsidRPr="007779E2" w:rsidRDefault="000644BD" w:rsidP="0075099D">
            <w:pPr>
              <w:spacing w:after="60"/>
              <w:rPr>
                <w:iCs/>
                <w:sz w:val="20"/>
              </w:rPr>
            </w:pPr>
            <w:r w:rsidRPr="007779E2">
              <w:rPr>
                <w:i/>
                <w:iCs/>
                <w:sz w:val="20"/>
              </w:rPr>
              <w:t>Non-Spin Infeasible Quantity Amount per QSE</w:t>
            </w:r>
            <w:r w:rsidRPr="007779E2">
              <w:rPr>
                <w:iCs/>
                <w:sz w:val="20"/>
              </w:rPr>
              <w:t xml:space="preserve">—The charge to QSE </w:t>
            </w:r>
            <w:r w:rsidRPr="007779E2">
              <w:rPr>
                <w:i/>
                <w:iCs/>
                <w:sz w:val="20"/>
              </w:rPr>
              <w:t>q</w:t>
            </w:r>
            <w:r w:rsidRPr="007779E2">
              <w:rPr>
                <w:iCs/>
                <w:sz w:val="20"/>
              </w:rPr>
              <w:t xml:space="preserve"> for its total capacity associated with infeasible deployment of Ancillary Service Supply Responsibilit</w:t>
            </w:r>
            <w:r>
              <w:rPr>
                <w:iCs/>
                <w:sz w:val="20"/>
              </w:rPr>
              <w:t>ies</w:t>
            </w:r>
            <w:r w:rsidRPr="007779E2">
              <w:rPr>
                <w:iCs/>
                <w:sz w:val="20"/>
              </w:rPr>
              <w:t xml:space="preserve"> for Non-Spin, for the hour.</w:t>
            </w:r>
          </w:p>
        </w:tc>
      </w:tr>
      <w:tr w:rsidR="000644BD" w:rsidRPr="007779E2" w14:paraId="5D93686F" w14:textId="77777777" w:rsidTr="0075099D">
        <w:tc>
          <w:tcPr>
            <w:tcW w:w="1157" w:type="pct"/>
            <w:tcBorders>
              <w:top w:val="single" w:sz="4" w:space="0" w:color="auto"/>
              <w:left w:val="single" w:sz="4" w:space="0" w:color="auto"/>
              <w:bottom w:val="single" w:sz="4" w:space="0" w:color="auto"/>
              <w:right w:val="single" w:sz="4" w:space="0" w:color="auto"/>
            </w:tcBorders>
          </w:tcPr>
          <w:p w14:paraId="0305684C" w14:textId="77777777" w:rsidR="000644BD" w:rsidRPr="007779E2" w:rsidRDefault="000644BD" w:rsidP="0075099D">
            <w:pPr>
              <w:spacing w:after="60"/>
              <w:rPr>
                <w:iCs/>
                <w:sz w:val="20"/>
              </w:rPr>
            </w:pPr>
            <w:r w:rsidRPr="007779E2">
              <w:rPr>
                <w:iCs/>
                <w:sz w:val="20"/>
              </w:rPr>
              <w:t xml:space="preserve">MCPCNS </w:t>
            </w:r>
            <w:r w:rsidRPr="007779E2">
              <w:rPr>
                <w:i/>
                <w:iCs/>
                <w:sz w:val="20"/>
                <w:vertAlign w:val="subscript"/>
              </w:rPr>
              <w:t>DAM</w:t>
            </w:r>
          </w:p>
        </w:tc>
        <w:tc>
          <w:tcPr>
            <w:tcW w:w="386" w:type="pct"/>
            <w:tcBorders>
              <w:top w:val="single" w:sz="4" w:space="0" w:color="auto"/>
              <w:left w:val="single" w:sz="4" w:space="0" w:color="auto"/>
              <w:bottom w:val="single" w:sz="4" w:space="0" w:color="auto"/>
              <w:right w:val="single" w:sz="4" w:space="0" w:color="auto"/>
            </w:tcBorders>
          </w:tcPr>
          <w:p w14:paraId="017ED3ED" w14:textId="77777777" w:rsidR="000644BD" w:rsidRPr="007779E2" w:rsidRDefault="000644BD" w:rsidP="0075099D">
            <w:pPr>
              <w:spacing w:after="60"/>
              <w:rPr>
                <w:iCs/>
                <w:sz w:val="20"/>
              </w:rPr>
            </w:pPr>
            <w:r w:rsidRPr="007779E2">
              <w:rPr>
                <w:iCs/>
                <w:sz w:val="20"/>
              </w:rPr>
              <w:t>$/MW per hour</w:t>
            </w:r>
          </w:p>
        </w:tc>
        <w:tc>
          <w:tcPr>
            <w:tcW w:w="3457" w:type="pct"/>
            <w:tcBorders>
              <w:top w:val="single" w:sz="4" w:space="0" w:color="auto"/>
              <w:left w:val="single" w:sz="4" w:space="0" w:color="auto"/>
              <w:bottom w:val="single" w:sz="4" w:space="0" w:color="auto"/>
              <w:right w:val="single" w:sz="4" w:space="0" w:color="auto"/>
            </w:tcBorders>
          </w:tcPr>
          <w:p w14:paraId="7994D3EF" w14:textId="77777777" w:rsidR="000644BD" w:rsidRPr="007779E2" w:rsidRDefault="000644BD" w:rsidP="0075099D">
            <w:pPr>
              <w:spacing w:after="60"/>
              <w:rPr>
                <w:i/>
                <w:iCs/>
                <w:sz w:val="20"/>
              </w:rPr>
            </w:pPr>
            <w:r w:rsidRPr="007779E2">
              <w:rPr>
                <w:i/>
                <w:iCs/>
                <w:sz w:val="20"/>
              </w:rPr>
              <w:t>Market Clearing Price for Capacity for Non-Spin in DAM</w:t>
            </w:r>
            <w:r w:rsidRPr="007779E2">
              <w:rPr>
                <w:iCs/>
                <w:sz w:val="20"/>
              </w:rPr>
              <w:t>—The DAM MCPC for Non-Spin</w:t>
            </w:r>
            <w:r w:rsidRPr="007E46C9">
              <w:rPr>
                <w:iCs/>
                <w:sz w:val="20"/>
              </w:rPr>
              <w:t>,</w:t>
            </w:r>
            <w:r w:rsidRPr="007779E2">
              <w:rPr>
                <w:iCs/>
                <w:sz w:val="20"/>
              </w:rPr>
              <w:t xml:space="preserve"> for the hour.</w:t>
            </w:r>
          </w:p>
        </w:tc>
      </w:tr>
      <w:tr w:rsidR="000644BD" w:rsidRPr="007779E2" w14:paraId="431694E2" w14:textId="77777777" w:rsidTr="0075099D">
        <w:tc>
          <w:tcPr>
            <w:tcW w:w="1157" w:type="pct"/>
            <w:tcBorders>
              <w:top w:val="single" w:sz="4" w:space="0" w:color="auto"/>
              <w:left w:val="single" w:sz="4" w:space="0" w:color="auto"/>
              <w:bottom w:val="single" w:sz="4" w:space="0" w:color="auto"/>
              <w:right w:val="single" w:sz="4" w:space="0" w:color="auto"/>
            </w:tcBorders>
          </w:tcPr>
          <w:p w14:paraId="7B1A57A4" w14:textId="77777777" w:rsidR="000644BD" w:rsidRPr="007779E2" w:rsidRDefault="000644BD" w:rsidP="0075099D">
            <w:pPr>
              <w:spacing w:after="60"/>
              <w:rPr>
                <w:iCs/>
                <w:sz w:val="20"/>
              </w:rPr>
            </w:pPr>
            <w:r w:rsidRPr="007779E2">
              <w:rPr>
                <w:iCs/>
                <w:sz w:val="20"/>
              </w:rPr>
              <w:t xml:space="preserve">NSINFQ </w:t>
            </w:r>
            <w:r w:rsidRPr="007779E2">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tcPr>
          <w:p w14:paraId="3CA12F4E" w14:textId="77777777" w:rsidR="000644BD" w:rsidRPr="007779E2" w:rsidRDefault="000644BD" w:rsidP="0075099D">
            <w:pPr>
              <w:spacing w:after="60"/>
              <w:rPr>
                <w:iCs/>
                <w:sz w:val="20"/>
              </w:rPr>
            </w:pPr>
            <w:r w:rsidRPr="007779E2">
              <w:rPr>
                <w:iCs/>
                <w:sz w:val="20"/>
              </w:rPr>
              <w:t>MW</w:t>
            </w:r>
          </w:p>
        </w:tc>
        <w:tc>
          <w:tcPr>
            <w:tcW w:w="3457" w:type="pct"/>
            <w:tcBorders>
              <w:top w:val="single" w:sz="4" w:space="0" w:color="auto"/>
              <w:left w:val="single" w:sz="4" w:space="0" w:color="auto"/>
              <w:bottom w:val="single" w:sz="4" w:space="0" w:color="auto"/>
              <w:right w:val="single" w:sz="4" w:space="0" w:color="auto"/>
            </w:tcBorders>
          </w:tcPr>
          <w:p w14:paraId="0EA09F93" w14:textId="77777777" w:rsidR="000644BD" w:rsidRPr="007779E2" w:rsidRDefault="000644BD" w:rsidP="0075099D">
            <w:pPr>
              <w:spacing w:after="60"/>
              <w:rPr>
                <w:i/>
                <w:iCs/>
                <w:sz w:val="20"/>
              </w:rPr>
            </w:pPr>
            <w:r w:rsidRPr="007779E2">
              <w:rPr>
                <w:i/>
                <w:iCs/>
                <w:sz w:val="20"/>
              </w:rPr>
              <w:t>Non-Spin Infeasibility Quantity per QSE—</w:t>
            </w:r>
            <w:r w:rsidRPr="007779E2">
              <w:rPr>
                <w:iCs/>
                <w:sz w:val="20"/>
              </w:rPr>
              <w:t xml:space="preserve">QSE </w:t>
            </w:r>
            <w:r w:rsidRPr="007779E2">
              <w:rPr>
                <w:i/>
                <w:iCs/>
                <w:sz w:val="20"/>
              </w:rPr>
              <w:t>q</w:t>
            </w:r>
            <w:r w:rsidRPr="007779E2">
              <w:rPr>
                <w:iCs/>
                <w:sz w:val="20"/>
              </w:rPr>
              <w:t xml:space="preserve">’s total capacity associated with </w:t>
            </w:r>
            <w:r>
              <w:rPr>
                <w:iCs/>
                <w:sz w:val="20"/>
              </w:rPr>
              <w:t xml:space="preserve">infeasible </w:t>
            </w:r>
            <w:r w:rsidRPr="007779E2">
              <w:rPr>
                <w:iCs/>
                <w:sz w:val="20"/>
              </w:rPr>
              <w:t>Ancillary Service Supply Responsibilit</w:t>
            </w:r>
            <w:r>
              <w:rPr>
                <w:iCs/>
                <w:sz w:val="20"/>
              </w:rPr>
              <w:t>ies</w:t>
            </w:r>
            <w:r w:rsidRPr="007779E2">
              <w:rPr>
                <w:iCs/>
                <w:sz w:val="20"/>
              </w:rPr>
              <w:t xml:space="preserve"> for Non-Spin, for the hour.</w:t>
            </w:r>
          </w:p>
        </w:tc>
      </w:tr>
      <w:tr w:rsidR="000644BD" w:rsidRPr="007779E2" w14:paraId="29D8E0AC" w14:textId="77777777" w:rsidTr="0075099D">
        <w:tc>
          <w:tcPr>
            <w:tcW w:w="1157" w:type="pct"/>
            <w:tcBorders>
              <w:top w:val="single" w:sz="4" w:space="0" w:color="auto"/>
              <w:left w:val="single" w:sz="4" w:space="0" w:color="auto"/>
              <w:bottom w:val="single" w:sz="4" w:space="0" w:color="auto"/>
              <w:right w:val="single" w:sz="4" w:space="0" w:color="auto"/>
            </w:tcBorders>
          </w:tcPr>
          <w:p w14:paraId="545A6AB5" w14:textId="77777777" w:rsidR="000644BD" w:rsidRPr="007779E2" w:rsidRDefault="000644BD" w:rsidP="0075099D">
            <w:pPr>
              <w:spacing w:after="60"/>
              <w:rPr>
                <w:i/>
                <w:iCs/>
                <w:sz w:val="20"/>
              </w:rPr>
            </w:pPr>
            <w:r w:rsidRPr="007779E2">
              <w:rPr>
                <w:i/>
                <w:iCs/>
                <w:sz w:val="20"/>
              </w:rPr>
              <w:t>q</w:t>
            </w:r>
          </w:p>
        </w:tc>
        <w:tc>
          <w:tcPr>
            <w:tcW w:w="386" w:type="pct"/>
            <w:tcBorders>
              <w:top w:val="single" w:sz="4" w:space="0" w:color="auto"/>
              <w:left w:val="single" w:sz="4" w:space="0" w:color="auto"/>
              <w:bottom w:val="single" w:sz="4" w:space="0" w:color="auto"/>
              <w:right w:val="single" w:sz="4" w:space="0" w:color="auto"/>
            </w:tcBorders>
          </w:tcPr>
          <w:p w14:paraId="2BBC7BF8" w14:textId="77777777" w:rsidR="000644BD" w:rsidRPr="007779E2" w:rsidRDefault="000644BD" w:rsidP="0075099D">
            <w:pPr>
              <w:spacing w:after="60"/>
              <w:rPr>
                <w:iCs/>
                <w:sz w:val="20"/>
              </w:rPr>
            </w:pPr>
            <w:r w:rsidRPr="007779E2">
              <w:rPr>
                <w:iCs/>
                <w:sz w:val="20"/>
              </w:rPr>
              <w:t>none</w:t>
            </w:r>
          </w:p>
        </w:tc>
        <w:tc>
          <w:tcPr>
            <w:tcW w:w="3457" w:type="pct"/>
            <w:tcBorders>
              <w:top w:val="single" w:sz="4" w:space="0" w:color="auto"/>
              <w:left w:val="single" w:sz="4" w:space="0" w:color="auto"/>
              <w:bottom w:val="single" w:sz="4" w:space="0" w:color="auto"/>
              <w:right w:val="single" w:sz="4" w:space="0" w:color="auto"/>
            </w:tcBorders>
          </w:tcPr>
          <w:p w14:paraId="78ECA73E" w14:textId="77777777" w:rsidR="000644BD" w:rsidRPr="007779E2" w:rsidRDefault="000644BD" w:rsidP="0075099D">
            <w:pPr>
              <w:spacing w:after="60"/>
              <w:rPr>
                <w:iCs/>
                <w:sz w:val="20"/>
              </w:rPr>
            </w:pPr>
            <w:r w:rsidRPr="007779E2">
              <w:rPr>
                <w:iCs/>
                <w:sz w:val="20"/>
              </w:rPr>
              <w:t>A QSE.</w:t>
            </w:r>
          </w:p>
        </w:tc>
      </w:tr>
    </w:tbl>
    <w:p w14:paraId="002FF6BD" w14:textId="77777777" w:rsidR="000644BD" w:rsidRDefault="000644BD" w:rsidP="000644BD">
      <w:pPr>
        <w:pStyle w:val="H3"/>
        <w:spacing w:before="0" w:after="0"/>
      </w:pPr>
    </w:p>
    <w:p w14:paraId="4B195261" w14:textId="65BAD4EF" w:rsidR="000644BD" w:rsidRPr="007779E2" w:rsidRDefault="000644BD" w:rsidP="000644BD">
      <w:pPr>
        <w:spacing w:after="240"/>
        <w:ind w:left="1260" w:hanging="540"/>
        <w:rPr>
          <w:ins w:id="2772" w:author="ERCOT 06XX18" w:date="2018-06-06T10:47:00Z"/>
        </w:rPr>
      </w:pPr>
      <w:ins w:id="2773" w:author="ERCOT 06XX18" w:date="2018-06-06T10:47:00Z">
        <w:r>
          <w:rPr>
            <w:iCs/>
          </w:rPr>
          <w:t>(</w:t>
        </w:r>
      </w:ins>
      <w:ins w:id="2774" w:author="ERCOT 06XX18" w:date="2018-06-06T10:48:00Z">
        <w:r>
          <w:rPr>
            <w:iCs/>
          </w:rPr>
          <w:t>e</w:t>
        </w:r>
      </w:ins>
      <w:ins w:id="2775" w:author="ERCOT 06XX18" w:date="2018-06-06T10:47:00Z">
        <w:r>
          <w:rPr>
            <w:iCs/>
          </w:rPr>
          <w:t>)</w:t>
        </w:r>
        <w:r>
          <w:rPr>
            <w:iCs/>
          </w:rPr>
          <w:tab/>
        </w:r>
        <w:r w:rsidRPr="007779E2">
          <w:rPr>
            <w:iCs/>
          </w:rPr>
          <w:t xml:space="preserve">For </w:t>
        </w:r>
      </w:ins>
      <w:ins w:id="2776" w:author="ERCOT 06XX18" w:date="2018-06-12T14:47:00Z">
        <w:r w:rsidR="00B6471D">
          <w:rPr>
            <w:iCs/>
          </w:rPr>
          <w:t>FRS</w:t>
        </w:r>
      </w:ins>
      <w:ins w:id="2777" w:author="ERCOT 06XX18" w:date="2018-06-06T10:47:00Z">
        <w:r w:rsidRPr="007779E2">
          <w:rPr>
            <w:iCs/>
          </w:rPr>
          <w:t>, if applicable:</w:t>
        </w:r>
      </w:ins>
    </w:p>
    <w:p w14:paraId="257A230A" w14:textId="77777777" w:rsidR="000644BD" w:rsidRPr="000468AC" w:rsidRDefault="000644BD" w:rsidP="000644BD">
      <w:pPr>
        <w:ind w:left="1080" w:firstLine="360"/>
        <w:rPr>
          <w:ins w:id="2778" w:author="ERCOT 06XX18" w:date="2018-06-06T10:47:00Z"/>
          <w:b/>
          <w:i/>
          <w:vertAlign w:val="subscript"/>
        </w:rPr>
      </w:pPr>
      <w:ins w:id="2779" w:author="ERCOT 06XX18" w:date="2018-06-06T10:48:00Z">
        <w:r>
          <w:rPr>
            <w:b/>
          </w:rPr>
          <w:t>FR</w:t>
        </w:r>
      </w:ins>
      <w:ins w:id="2780" w:author="ERCOT 06XX18" w:date="2018-06-06T10:47:00Z">
        <w:r w:rsidRPr="000468AC">
          <w:rPr>
            <w:b/>
          </w:rPr>
          <w:t xml:space="preserve">INFQAMT </w:t>
        </w:r>
        <w:r w:rsidRPr="000468AC">
          <w:rPr>
            <w:b/>
            <w:i/>
            <w:vertAlign w:val="subscript"/>
          </w:rPr>
          <w:t>q</w:t>
        </w:r>
        <w:r w:rsidRPr="000468AC">
          <w:rPr>
            <w:b/>
          </w:rPr>
          <w:t xml:space="preserve"> =  MCPC</w:t>
        </w:r>
      </w:ins>
      <w:ins w:id="2781" w:author="ERCOT 06XX18" w:date="2018-06-06T10:48:00Z">
        <w:r>
          <w:rPr>
            <w:b/>
          </w:rPr>
          <w:t>FR</w:t>
        </w:r>
      </w:ins>
      <w:ins w:id="2782" w:author="ERCOT 06XX18" w:date="2018-06-06T10:47:00Z">
        <w:r w:rsidRPr="000468AC">
          <w:rPr>
            <w:b/>
          </w:rPr>
          <w:t xml:space="preserve"> </w:t>
        </w:r>
        <w:r w:rsidRPr="000468AC">
          <w:rPr>
            <w:b/>
            <w:i/>
            <w:vertAlign w:val="subscript"/>
          </w:rPr>
          <w:t>DAM</w:t>
        </w:r>
        <w:r>
          <w:rPr>
            <w:b/>
          </w:rPr>
          <w:t xml:space="preserve"> * FR</w:t>
        </w:r>
        <w:r w:rsidRPr="000468AC">
          <w:rPr>
            <w:b/>
          </w:rPr>
          <w:t xml:space="preserve">INFQ </w:t>
        </w:r>
        <w:r w:rsidRPr="000468AC">
          <w:rPr>
            <w:b/>
            <w:i/>
            <w:vertAlign w:val="subscript"/>
          </w:rPr>
          <w:t>q</w:t>
        </w:r>
      </w:ins>
    </w:p>
    <w:p w14:paraId="599F09A7" w14:textId="77777777" w:rsidR="000644BD" w:rsidRPr="007779E2" w:rsidRDefault="000644BD" w:rsidP="000644BD">
      <w:pPr>
        <w:ind w:left="1080" w:firstLine="360"/>
        <w:rPr>
          <w:ins w:id="2783" w:author="ERCOT 06XX18" w:date="2018-06-06T10:47:00Z"/>
          <w:vertAlign w:val="subscript"/>
        </w:rPr>
      </w:pPr>
    </w:p>
    <w:p w14:paraId="45422F66" w14:textId="77777777" w:rsidR="000644BD" w:rsidRPr="007779E2" w:rsidRDefault="000644BD" w:rsidP="000644BD">
      <w:pPr>
        <w:rPr>
          <w:ins w:id="2784" w:author="ERCOT 06XX18" w:date="2018-06-06T10:47:00Z"/>
        </w:rPr>
      </w:pPr>
      <w:ins w:id="2785" w:author="ERCOT 06XX18" w:date="2018-06-06T10:47:00Z">
        <w:r w:rsidRPr="007779E2">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739"/>
        <w:gridCol w:w="6436"/>
      </w:tblGrid>
      <w:tr w:rsidR="000644BD" w:rsidRPr="007779E2" w14:paraId="549B488A" w14:textId="77777777" w:rsidTr="0075099D">
        <w:trPr>
          <w:ins w:id="2786" w:author="ERCOT 06XX18" w:date="2018-06-06T10:47:00Z"/>
        </w:trPr>
        <w:tc>
          <w:tcPr>
            <w:tcW w:w="1168" w:type="pct"/>
          </w:tcPr>
          <w:p w14:paraId="17212CD5" w14:textId="77777777" w:rsidR="000644BD" w:rsidRPr="007779E2" w:rsidRDefault="000644BD" w:rsidP="0075099D">
            <w:pPr>
              <w:spacing w:after="240"/>
              <w:rPr>
                <w:ins w:id="2787" w:author="ERCOT 06XX18" w:date="2018-06-06T10:47:00Z"/>
                <w:b/>
                <w:iCs/>
                <w:sz w:val="20"/>
              </w:rPr>
            </w:pPr>
            <w:ins w:id="2788" w:author="ERCOT 06XX18" w:date="2018-06-06T10:47:00Z">
              <w:r w:rsidRPr="007779E2">
                <w:rPr>
                  <w:b/>
                  <w:iCs/>
                  <w:sz w:val="20"/>
                </w:rPr>
                <w:t>Variable</w:t>
              </w:r>
            </w:ins>
          </w:p>
        </w:tc>
        <w:tc>
          <w:tcPr>
            <w:tcW w:w="386" w:type="pct"/>
          </w:tcPr>
          <w:p w14:paraId="6EC19382" w14:textId="77777777" w:rsidR="000644BD" w:rsidRPr="007779E2" w:rsidRDefault="000644BD" w:rsidP="0075099D">
            <w:pPr>
              <w:spacing w:after="240"/>
              <w:rPr>
                <w:ins w:id="2789" w:author="ERCOT 06XX18" w:date="2018-06-06T10:47:00Z"/>
                <w:b/>
                <w:iCs/>
                <w:sz w:val="20"/>
              </w:rPr>
            </w:pPr>
            <w:ins w:id="2790" w:author="ERCOT 06XX18" w:date="2018-06-06T10:47:00Z">
              <w:r w:rsidRPr="007779E2">
                <w:rPr>
                  <w:b/>
                  <w:iCs/>
                  <w:sz w:val="20"/>
                </w:rPr>
                <w:t>Unit</w:t>
              </w:r>
            </w:ins>
          </w:p>
        </w:tc>
        <w:tc>
          <w:tcPr>
            <w:tcW w:w="3446" w:type="pct"/>
          </w:tcPr>
          <w:p w14:paraId="1344E1E8" w14:textId="77777777" w:rsidR="000644BD" w:rsidRPr="007779E2" w:rsidRDefault="000644BD" w:rsidP="0075099D">
            <w:pPr>
              <w:spacing w:after="240"/>
              <w:rPr>
                <w:ins w:id="2791" w:author="ERCOT 06XX18" w:date="2018-06-06T10:47:00Z"/>
                <w:b/>
                <w:iCs/>
                <w:sz w:val="20"/>
              </w:rPr>
            </w:pPr>
            <w:ins w:id="2792" w:author="ERCOT 06XX18" w:date="2018-06-06T10:47:00Z">
              <w:r w:rsidRPr="007779E2">
                <w:rPr>
                  <w:b/>
                  <w:iCs/>
                  <w:sz w:val="20"/>
                </w:rPr>
                <w:t>Description</w:t>
              </w:r>
            </w:ins>
          </w:p>
        </w:tc>
      </w:tr>
      <w:tr w:rsidR="000644BD" w:rsidRPr="007779E2" w14:paraId="2462887F" w14:textId="77777777" w:rsidTr="0075099D">
        <w:trPr>
          <w:ins w:id="2793" w:author="ERCOT 06XX18" w:date="2018-06-06T10:47:00Z"/>
        </w:trPr>
        <w:tc>
          <w:tcPr>
            <w:tcW w:w="1168" w:type="pct"/>
          </w:tcPr>
          <w:p w14:paraId="643AA601" w14:textId="77777777" w:rsidR="000644BD" w:rsidRPr="007779E2" w:rsidRDefault="001A04B9" w:rsidP="00D82B94">
            <w:pPr>
              <w:spacing w:after="60"/>
              <w:rPr>
                <w:ins w:id="2794" w:author="ERCOT 06XX18" w:date="2018-06-06T10:47:00Z"/>
                <w:iCs/>
                <w:sz w:val="20"/>
              </w:rPr>
            </w:pPr>
            <w:ins w:id="2795" w:author="ERCOT 06XX18" w:date="2018-06-06T10:54:00Z">
              <w:r>
                <w:rPr>
                  <w:iCs/>
                  <w:sz w:val="20"/>
                </w:rPr>
                <w:t>FR</w:t>
              </w:r>
            </w:ins>
            <w:ins w:id="2796" w:author="ERCOT 06XX18" w:date="2018-06-06T10:47:00Z">
              <w:r w:rsidR="000644BD" w:rsidRPr="007779E2">
                <w:rPr>
                  <w:iCs/>
                  <w:sz w:val="20"/>
                </w:rPr>
                <w:t xml:space="preserve">INFQAMT </w:t>
              </w:r>
              <w:r w:rsidR="000644BD" w:rsidRPr="007779E2">
                <w:rPr>
                  <w:i/>
                  <w:iCs/>
                  <w:sz w:val="20"/>
                  <w:vertAlign w:val="subscript"/>
                </w:rPr>
                <w:t>q</w:t>
              </w:r>
            </w:ins>
          </w:p>
        </w:tc>
        <w:tc>
          <w:tcPr>
            <w:tcW w:w="386" w:type="pct"/>
          </w:tcPr>
          <w:p w14:paraId="38FF6654" w14:textId="77777777" w:rsidR="000644BD" w:rsidRPr="007779E2" w:rsidRDefault="000644BD" w:rsidP="0075099D">
            <w:pPr>
              <w:spacing w:after="60"/>
              <w:rPr>
                <w:ins w:id="2797" w:author="ERCOT 06XX18" w:date="2018-06-06T10:47:00Z"/>
                <w:iCs/>
                <w:sz w:val="20"/>
              </w:rPr>
            </w:pPr>
            <w:ins w:id="2798" w:author="ERCOT 06XX18" w:date="2018-06-06T10:47:00Z">
              <w:r w:rsidRPr="007779E2">
                <w:rPr>
                  <w:iCs/>
                  <w:sz w:val="20"/>
                </w:rPr>
                <w:t>$</w:t>
              </w:r>
            </w:ins>
          </w:p>
        </w:tc>
        <w:tc>
          <w:tcPr>
            <w:tcW w:w="3446" w:type="pct"/>
          </w:tcPr>
          <w:p w14:paraId="390588EC" w14:textId="77777777" w:rsidR="000644BD" w:rsidRPr="007779E2" w:rsidRDefault="00477D89" w:rsidP="00477D89">
            <w:pPr>
              <w:spacing w:after="60"/>
              <w:rPr>
                <w:ins w:id="2799" w:author="ERCOT 06XX18" w:date="2018-06-06T10:47:00Z"/>
                <w:iCs/>
                <w:sz w:val="20"/>
              </w:rPr>
            </w:pPr>
            <w:ins w:id="2800" w:author="ERCOT 06XX18" w:date="2018-06-06T12:30:00Z">
              <w:r>
                <w:rPr>
                  <w:i/>
                  <w:iCs/>
                  <w:sz w:val="20"/>
                </w:rPr>
                <w:t>Frequency Response Service</w:t>
              </w:r>
            </w:ins>
            <w:ins w:id="2801" w:author="ERCOT 06XX18" w:date="2018-06-06T10:47:00Z">
              <w:r w:rsidR="000644BD" w:rsidRPr="007779E2">
                <w:rPr>
                  <w:i/>
                  <w:iCs/>
                  <w:sz w:val="20"/>
                </w:rPr>
                <w:t xml:space="preserve"> </w:t>
              </w:r>
              <w:r>
                <w:rPr>
                  <w:i/>
                  <w:iCs/>
                  <w:sz w:val="20"/>
                </w:rPr>
                <w:t xml:space="preserve">Infeasible Quantity Amount per </w:t>
              </w:r>
              <w:r w:rsidR="000644BD" w:rsidRPr="007779E2">
                <w:rPr>
                  <w:i/>
                  <w:iCs/>
                  <w:sz w:val="20"/>
                </w:rPr>
                <w:t>QSE</w:t>
              </w:r>
              <w:r w:rsidR="000644BD" w:rsidRPr="007779E2">
                <w:rPr>
                  <w:iCs/>
                  <w:sz w:val="20"/>
                </w:rPr>
                <w:t xml:space="preserve">— The charge to QSE </w:t>
              </w:r>
              <w:r w:rsidR="000644BD" w:rsidRPr="007779E2">
                <w:rPr>
                  <w:i/>
                  <w:iCs/>
                  <w:sz w:val="20"/>
                </w:rPr>
                <w:t>q</w:t>
              </w:r>
              <w:r w:rsidR="000644BD" w:rsidRPr="007779E2">
                <w:rPr>
                  <w:iCs/>
                  <w:sz w:val="20"/>
                </w:rPr>
                <w:t xml:space="preserve"> for its total capacity associated with infeasible deployment of Ancilla</w:t>
              </w:r>
              <w:r w:rsidR="000644BD">
                <w:rPr>
                  <w:iCs/>
                  <w:sz w:val="20"/>
                </w:rPr>
                <w:t>ry Service Supply Responsibilities</w:t>
              </w:r>
              <w:r w:rsidR="000644BD" w:rsidRPr="007779E2">
                <w:rPr>
                  <w:iCs/>
                  <w:sz w:val="20"/>
                </w:rPr>
                <w:t xml:space="preserve"> for </w:t>
              </w:r>
            </w:ins>
            <w:ins w:id="2802" w:author="ERCOT 06XX18" w:date="2018-06-06T12:30:00Z">
              <w:r>
                <w:rPr>
                  <w:iCs/>
                  <w:sz w:val="20"/>
                </w:rPr>
                <w:t>FRS</w:t>
              </w:r>
            </w:ins>
            <w:ins w:id="2803" w:author="ERCOT 06XX18" w:date="2018-06-06T10:47:00Z">
              <w:r w:rsidR="000644BD" w:rsidRPr="007779E2">
                <w:rPr>
                  <w:iCs/>
                  <w:sz w:val="20"/>
                </w:rPr>
                <w:t>, for the hour.</w:t>
              </w:r>
            </w:ins>
          </w:p>
        </w:tc>
      </w:tr>
      <w:tr w:rsidR="000644BD" w:rsidRPr="007779E2" w14:paraId="0D6C7D02" w14:textId="77777777" w:rsidTr="0075099D">
        <w:trPr>
          <w:ins w:id="2804" w:author="ERCOT 06XX18" w:date="2018-06-06T10:47:00Z"/>
        </w:trPr>
        <w:tc>
          <w:tcPr>
            <w:tcW w:w="1168" w:type="pct"/>
            <w:tcBorders>
              <w:top w:val="single" w:sz="4" w:space="0" w:color="auto"/>
              <w:left w:val="single" w:sz="4" w:space="0" w:color="auto"/>
              <w:bottom w:val="single" w:sz="4" w:space="0" w:color="auto"/>
              <w:right w:val="single" w:sz="4" w:space="0" w:color="auto"/>
            </w:tcBorders>
          </w:tcPr>
          <w:p w14:paraId="731B43E7" w14:textId="77777777" w:rsidR="000644BD" w:rsidRPr="007779E2" w:rsidRDefault="000644BD" w:rsidP="00477D89">
            <w:pPr>
              <w:spacing w:after="60"/>
              <w:rPr>
                <w:ins w:id="2805" w:author="ERCOT 06XX18" w:date="2018-06-06T10:47:00Z"/>
                <w:iCs/>
                <w:sz w:val="20"/>
              </w:rPr>
            </w:pPr>
            <w:ins w:id="2806" w:author="ERCOT 06XX18" w:date="2018-06-06T10:47:00Z">
              <w:r w:rsidRPr="007779E2">
                <w:rPr>
                  <w:iCs/>
                  <w:sz w:val="20"/>
                </w:rPr>
                <w:t>MCPC</w:t>
              </w:r>
            </w:ins>
            <w:ins w:id="2807" w:author="ERCOT 06XX18" w:date="2018-06-06T12:30:00Z">
              <w:r w:rsidR="00477D89">
                <w:rPr>
                  <w:iCs/>
                  <w:sz w:val="20"/>
                </w:rPr>
                <w:t>FR</w:t>
              </w:r>
            </w:ins>
            <w:ins w:id="2808" w:author="ERCOT 06XX18" w:date="2018-06-06T10:47:00Z">
              <w:r w:rsidRPr="007779E2">
                <w:rPr>
                  <w:iCs/>
                  <w:sz w:val="20"/>
                </w:rPr>
                <w:t xml:space="preserve"> </w:t>
              </w:r>
              <w:r w:rsidRPr="007779E2">
                <w:rPr>
                  <w:i/>
                  <w:iCs/>
                  <w:sz w:val="20"/>
                  <w:vertAlign w:val="subscript"/>
                </w:rPr>
                <w:t>DAM</w:t>
              </w:r>
            </w:ins>
          </w:p>
        </w:tc>
        <w:tc>
          <w:tcPr>
            <w:tcW w:w="386" w:type="pct"/>
            <w:tcBorders>
              <w:top w:val="single" w:sz="4" w:space="0" w:color="auto"/>
              <w:left w:val="single" w:sz="4" w:space="0" w:color="auto"/>
              <w:bottom w:val="single" w:sz="4" w:space="0" w:color="auto"/>
              <w:right w:val="single" w:sz="4" w:space="0" w:color="auto"/>
            </w:tcBorders>
          </w:tcPr>
          <w:p w14:paraId="7808F7F7" w14:textId="77777777" w:rsidR="000644BD" w:rsidRPr="007779E2" w:rsidRDefault="000644BD" w:rsidP="0075099D">
            <w:pPr>
              <w:spacing w:after="60"/>
              <w:rPr>
                <w:ins w:id="2809" w:author="ERCOT 06XX18" w:date="2018-06-06T10:47:00Z"/>
                <w:iCs/>
                <w:sz w:val="20"/>
              </w:rPr>
            </w:pPr>
            <w:ins w:id="2810" w:author="ERCOT 06XX18" w:date="2018-06-06T10:47:00Z">
              <w:r w:rsidRPr="007779E2">
                <w:rPr>
                  <w:iCs/>
                  <w:sz w:val="20"/>
                </w:rPr>
                <w:t>$/MW per hour</w:t>
              </w:r>
            </w:ins>
          </w:p>
        </w:tc>
        <w:tc>
          <w:tcPr>
            <w:tcW w:w="3446" w:type="pct"/>
            <w:tcBorders>
              <w:top w:val="single" w:sz="4" w:space="0" w:color="auto"/>
              <w:left w:val="single" w:sz="4" w:space="0" w:color="auto"/>
              <w:bottom w:val="single" w:sz="4" w:space="0" w:color="auto"/>
              <w:right w:val="single" w:sz="4" w:space="0" w:color="auto"/>
            </w:tcBorders>
          </w:tcPr>
          <w:p w14:paraId="0B1DB319" w14:textId="77777777" w:rsidR="000644BD" w:rsidRPr="007779E2" w:rsidRDefault="000644BD" w:rsidP="00477D89">
            <w:pPr>
              <w:spacing w:after="60"/>
              <w:rPr>
                <w:ins w:id="2811" w:author="ERCOT 06XX18" w:date="2018-06-06T10:47:00Z"/>
                <w:i/>
                <w:iCs/>
                <w:sz w:val="20"/>
              </w:rPr>
            </w:pPr>
            <w:ins w:id="2812" w:author="ERCOT 06XX18" w:date="2018-06-06T10:47:00Z">
              <w:r w:rsidRPr="007779E2">
                <w:rPr>
                  <w:i/>
                  <w:iCs/>
                  <w:sz w:val="20"/>
                </w:rPr>
                <w:t xml:space="preserve">Market Clearing Price for Capacity for </w:t>
              </w:r>
            </w:ins>
            <w:ins w:id="2813" w:author="ERCOT 06XX18" w:date="2018-06-06T12:31:00Z">
              <w:r w:rsidR="00477D89">
                <w:rPr>
                  <w:i/>
                  <w:iCs/>
                  <w:sz w:val="20"/>
                </w:rPr>
                <w:t>Frequency Response Service</w:t>
              </w:r>
            </w:ins>
            <w:ins w:id="2814" w:author="ERCOT 06XX18" w:date="2018-06-06T10:47:00Z">
              <w:r w:rsidRPr="007779E2">
                <w:rPr>
                  <w:i/>
                  <w:iCs/>
                  <w:sz w:val="20"/>
                </w:rPr>
                <w:t xml:space="preserve"> in DAM</w:t>
              </w:r>
              <w:r w:rsidR="00477D89">
                <w:rPr>
                  <w:iCs/>
                  <w:sz w:val="20"/>
                </w:rPr>
                <w:t>—The DAM MCPC for FRS</w:t>
              </w:r>
              <w:r w:rsidRPr="007E46C9">
                <w:rPr>
                  <w:iCs/>
                  <w:sz w:val="20"/>
                </w:rPr>
                <w:t>,</w:t>
              </w:r>
              <w:r w:rsidRPr="007779E2">
                <w:rPr>
                  <w:iCs/>
                  <w:sz w:val="20"/>
                </w:rPr>
                <w:t xml:space="preserve"> for the hour.</w:t>
              </w:r>
            </w:ins>
          </w:p>
        </w:tc>
      </w:tr>
      <w:tr w:rsidR="000644BD" w:rsidRPr="007779E2" w14:paraId="4D12C86B" w14:textId="77777777" w:rsidTr="0075099D">
        <w:trPr>
          <w:ins w:id="2815" w:author="ERCOT 06XX18" w:date="2018-06-06T10:47:00Z"/>
        </w:trPr>
        <w:tc>
          <w:tcPr>
            <w:tcW w:w="1168" w:type="pct"/>
            <w:tcBorders>
              <w:top w:val="single" w:sz="4" w:space="0" w:color="auto"/>
              <w:left w:val="single" w:sz="4" w:space="0" w:color="auto"/>
              <w:bottom w:val="single" w:sz="4" w:space="0" w:color="auto"/>
              <w:right w:val="single" w:sz="4" w:space="0" w:color="auto"/>
            </w:tcBorders>
          </w:tcPr>
          <w:p w14:paraId="16046EAD" w14:textId="77777777" w:rsidR="000644BD" w:rsidRPr="007779E2" w:rsidRDefault="00477D89" w:rsidP="0075099D">
            <w:pPr>
              <w:spacing w:after="60"/>
              <w:rPr>
                <w:ins w:id="2816" w:author="ERCOT 06XX18" w:date="2018-06-06T10:47:00Z"/>
                <w:iCs/>
                <w:sz w:val="20"/>
              </w:rPr>
            </w:pPr>
            <w:ins w:id="2817" w:author="ERCOT 06XX18" w:date="2018-06-06T12:32:00Z">
              <w:r>
                <w:rPr>
                  <w:iCs/>
                  <w:sz w:val="20"/>
                </w:rPr>
                <w:t>FR</w:t>
              </w:r>
            </w:ins>
            <w:ins w:id="2818" w:author="ERCOT 06XX18" w:date="2018-06-06T10:47:00Z">
              <w:r w:rsidR="000644BD" w:rsidRPr="007779E2">
                <w:rPr>
                  <w:iCs/>
                  <w:sz w:val="20"/>
                </w:rPr>
                <w:t>INFQ</w:t>
              </w:r>
              <w:r w:rsidR="000644BD">
                <w:rPr>
                  <w:iCs/>
                  <w:sz w:val="20"/>
                </w:rPr>
                <w:t xml:space="preserve"> </w:t>
              </w:r>
              <w:r w:rsidR="000644BD" w:rsidRPr="00F31BFC">
                <w:rPr>
                  <w:i/>
                  <w:iCs/>
                  <w:sz w:val="20"/>
                  <w:vertAlign w:val="subscript"/>
                </w:rPr>
                <w:t>q</w:t>
              </w:r>
            </w:ins>
          </w:p>
        </w:tc>
        <w:tc>
          <w:tcPr>
            <w:tcW w:w="386" w:type="pct"/>
            <w:tcBorders>
              <w:top w:val="single" w:sz="4" w:space="0" w:color="auto"/>
              <w:left w:val="single" w:sz="4" w:space="0" w:color="auto"/>
              <w:bottom w:val="single" w:sz="4" w:space="0" w:color="auto"/>
              <w:right w:val="single" w:sz="4" w:space="0" w:color="auto"/>
            </w:tcBorders>
          </w:tcPr>
          <w:p w14:paraId="4316981F" w14:textId="77777777" w:rsidR="000644BD" w:rsidRPr="007779E2" w:rsidRDefault="000644BD" w:rsidP="0075099D">
            <w:pPr>
              <w:spacing w:after="60"/>
              <w:rPr>
                <w:ins w:id="2819" w:author="ERCOT 06XX18" w:date="2018-06-06T10:47:00Z"/>
                <w:iCs/>
                <w:sz w:val="20"/>
              </w:rPr>
            </w:pPr>
            <w:ins w:id="2820" w:author="ERCOT 06XX18" w:date="2018-06-06T10:47:00Z">
              <w:r w:rsidRPr="007779E2">
                <w:rPr>
                  <w:iCs/>
                  <w:sz w:val="20"/>
                </w:rPr>
                <w:t>MW</w:t>
              </w:r>
            </w:ins>
          </w:p>
        </w:tc>
        <w:tc>
          <w:tcPr>
            <w:tcW w:w="3446" w:type="pct"/>
            <w:tcBorders>
              <w:top w:val="single" w:sz="4" w:space="0" w:color="auto"/>
              <w:left w:val="single" w:sz="4" w:space="0" w:color="auto"/>
              <w:bottom w:val="single" w:sz="4" w:space="0" w:color="auto"/>
              <w:right w:val="single" w:sz="4" w:space="0" w:color="auto"/>
            </w:tcBorders>
          </w:tcPr>
          <w:p w14:paraId="54D6BCB8" w14:textId="77777777" w:rsidR="000644BD" w:rsidRPr="007779E2" w:rsidRDefault="00477D89" w:rsidP="00477D89">
            <w:pPr>
              <w:spacing w:after="60"/>
              <w:rPr>
                <w:ins w:id="2821" w:author="ERCOT 06XX18" w:date="2018-06-06T10:47:00Z"/>
                <w:i/>
                <w:iCs/>
                <w:sz w:val="20"/>
              </w:rPr>
            </w:pPr>
            <w:ins w:id="2822" w:author="ERCOT 06XX18" w:date="2018-06-06T12:32:00Z">
              <w:r>
                <w:rPr>
                  <w:i/>
                  <w:iCs/>
                  <w:sz w:val="20"/>
                </w:rPr>
                <w:t>Frequency Response Service</w:t>
              </w:r>
              <w:r w:rsidRPr="007779E2">
                <w:rPr>
                  <w:i/>
                  <w:iCs/>
                  <w:sz w:val="20"/>
                </w:rPr>
                <w:t xml:space="preserve"> </w:t>
              </w:r>
            </w:ins>
            <w:ins w:id="2823" w:author="ERCOT 06XX18" w:date="2018-06-06T10:47:00Z">
              <w:r w:rsidR="000644BD" w:rsidRPr="007779E2">
                <w:rPr>
                  <w:i/>
                  <w:iCs/>
                  <w:sz w:val="20"/>
                </w:rPr>
                <w:t>Infeasible Quantity per QSE —</w:t>
              </w:r>
              <w:r w:rsidR="000644BD" w:rsidRPr="007779E2">
                <w:rPr>
                  <w:iCs/>
                  <w:sz w:val="20"/>
                </w:rPr>
                <w:t xml:space="preserve">QSE </w:t>
              </w:r>
              <w:r w:rsidR="000644BD" w:rsidRPr="007779E2">
                <w:rPr>
                  <w:i/>
                  <w:iCs/>
                  <w:sz w:val="20"/>
                </w:rPr>
                <w:t>q</w:t>
              </w:r>
              <w:r w:rsidR="000644BD" w:rsidRPr="007779E2">
                <w:rPr>
                  <w:iCs/>
                  <w:sz w:val="20"/>
                </w:rPr>
                <w:t xml:space="preserve">’s total capacity associated with </w:t>
              </w:r>
              <w:r w:rsidR="000644BD" w:rsidRPr="00B34409">
                <w:rPr>
                  <w:iCs/>
                  <w:sz w:val="20"/>
                </w:rPr>
                <w:t>infeasibl</w:t>
              </w:r>
              <w:r w:rsidR="000644BD">
                <w:rPr>
                  <w:iCs/>
                  <w:sz w:val="20"/>
                </w:rPr>
                <w:t>e</w:t>
              </w:r>
              <w:r w:rsidR="000644BD" w:rsidRPr="007779E2">
                <w:rPr>
                  <w:i/>
                  <w:iCs/>
                  <w:sz w:val="20"/>
                </w:rPr>
                <w:t xml:space="preserve"> </w:t>
              </w:r>
              <w:r w:rsidR="000644BD" w:rsidRPr="007779E2">
                <w:rPr>
                  <w:iCs/>
                  <w:sz w:val="20"/>
                </w:rPr>
                <w:t>Ancillary Service Supply Responsibilit</w:t>
              </w:r>
              <w:r w:rsidR="000644BD">
                <w:rPr>
                  <w:iCs/>
                  <w:sz w:val="20"/>
                </w:rPr>
                <w:t>ies</w:t>
              </w:r>
              <w:r w:rsidR="000644BD" w:rsidRPr="007779E2">
                <w:rPr>
                  <w:iCs/>
                  <w:sz w:val="20"/>
                </w:rPr>
                <w:t xml:space="preserve"> for </w:t>
              </w:r>
            </w:ins>
            <w:ins w:id="2824" w:author="ERCOT 06XX18" w:date="2018-06-06T12:32:00Z">
              <w:r>
                <w:rPr>
                  <w:iCs/>
                  <w:sz w:val="20"/>
                </w:rPr>
                <w:t>FRS</w:t>
              </w:r>
            </w:ins>
            <w:ins w:id="2825" w:author="ERCOT 06XX18" w:date="2018-06-06T10:47:00Z">
              <w:r w:rsidR="000644BD" w:rsidRPr="007779E2">
                <w:rPr>
                  <w:iCs/>
                  <w:sz w:val="20"/>
                </w:rPr>
                <w:t>, for the hour.</w:t>
              </w:r>
            </w:ins>
          </w:p>
        </w:tc>
      </w:tr>
      <w:tr w:rsidR="000644BD" w:rsidRPr="007779E2" w14:paraId="5A3C2A0F" w14:textId="77777777" w:rsidTr="0075099D">
        <w:trPr>
          <w:ins w:id="2826" w:author="ERCOT 06XX18" w:date="2018-06-06T10:47:00Z"/>
        </w:trPr>
        <w:tc>
          <w:tcPr>
            <w:tcW w:w="1168" w:type="pct"/>
            <w:tcBorders>
              <w:top w:val="single" w:sz="4" w:space="0" w:color="auto"/>
              <w:left w:val="single" w:sz="4" w:space="0" w:color="auto"/>
              <w:bottom w:val="single" w:sz="4" w:space="0" w:color="auto"/>
              <w:right w:val="single" w:sz="4" w:space="0" w:color="auto"/>
            </w:tcBorders>
          </w:tcPr>
          <w:p w14:paraId="649F8816" w14:textId="77777777" w:rsidR="000644BD" w:rsidRPr="007779E2" w:rsidRDefault="000644BD" w:rsidP="0075099D">
            <w:pPr>
              <w:spacing w:after="60"/>
              <w:rPr>
                <w:ins w:id="2827" w:author="ERCOT 06XX18" w:date="2018-06-06T10:47:00Z"/>
                <w:i/>
                <w:iCs/>
                <w:sz w:val="20"/>
              </w:rPr>
            </w:pPr>
            <w:ins w:id="2828" w:author="ERCOT 06XX18" w:date="2018-06-06T10:47:00Z">
              <w:r w:rsidRPr="007779E2">
                <w:rPr>
                  <w:i/>
                  <w:iCs/>
                  <w:sz w:val="20"/>
                </w:rPr>
                <w:t>q</w:t>
              </w:r>
            </w:ins>
          </w:p>
        </w:tc>
        <w:tc>
          <w:tcPr>
            <w:tcW w:w="386" w:type="pct"/>
            <w:tcBorders>
              <w:top w:val="single" w:sz="4" w:space="0" w:color="auto"/>
              <w:left w:val="single" w:sz="4" w:space="0" w:color="auto"/>
              <w:bottom w:val="single" w:sz="4" w:space="0" w:color="auto"/>
              <w:right w:val="single" w:sz="4" w:space="0" w:color="auto"/>
            </w:tcBorders>
          </w:tcPr>
          <w:p w14:paraId="57349E50" w14:textId="77777777" w:rsidR="000644BD" w:rsidRPr="007779E2" w:rsidRDefault="000644BD" w:rsidP="0075099D">
            <w:pPr>
              <w:spacing w:after="60"/>
              <w:rPr>
                <w:ins w:id="2829" w:author="ERCOT 06XX18" w:date="2018-06-06T10:47:00Z"/>
                <w:iCs/>
                <w:sz w:val="20"/>
              </w:rPr>
            </w:pPr>
            <w:ins w:id="2830" w:author="ERCOT 06XX18" w:date="2018-06-06T10:47:00Z">
              <w:r w:rsidRPr="007779E2">
                <w:rPr>
                  <w:iCs/>
                  <w:sz w:val="20"/>
                </w:rPr>
                <w:t>none</w:t>
              </w:r>
            </w:ins>
          </w:p>
        </w:tc>
        <w:tc>
          <w:tcPr>
            <w:tcW w:w="3446" w:type="pct"/>
            <w:tcBorders>
              <w:top w:val="single" w:sz="4" w:space="0" w:color="auto"/>
              <w:left w:val="single" w:sz="4" w:space="0" w:color="auto"/>
              <w:bottom w:val="single" w:sz="4" w:space="0" w:color="auto"/>
              <w:right w:val="single" w:sz="4" w:space="0" w:color="auto"/>
            </w:tcBorders>
          </w:tcPr>
          <w:p w14:paraId="18AA599A" w14:textId="77777777" w:rsidR="000644BD" w:rsidRPr="007779E2" w:rsidRDefault="000644BD" w:rsidP="0075099D">
            <w:pPr>
              <w:spacing w:after="60"/>
              <w:rPr>
                <w:ins w:id="2831" w:author="ERCOT 06XX18" w:date="2018-06-06T10:47:00Z"/>
                <w:iCs/>
                <w:sz w:val="20"/>
              </w:rPr>
            </w:pPr>
            <w:ins w:id="2832" w:author="ERCOT 06XX18" w:date="2018-06-06T10:47:00Z">
              <w:r w:rsidRPr="007779E2">
                <w:rPr>
                  <w:iCs/>
                  <w:sz w:val="20"/>
                </w:rPr>
                <w:t>A QSE.</w:t>
              </w:r>
            </w:ins>
          </w:p>
        </w:tc>
      </w:tr>
    </w:tbl>
    <w:p w14:paraId="5126555E" w14:textId="77777777" w:rsidR="000644BD" w:rsidRPr="000644BD" w:rsidRDefault="000644BD" w:rsidP="000644BD">
      <w:pPr>
        <w:pStyle w:val="BodyText"/>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558"/>
      </w:tblGrid>
      <w:tr w:rsidR="000644BD" w:rsidRPr="00E566EB" w14:paraId="048E9B9F" w14:textId="77777777" w:rsidTr="0075099D">
        <w:tc>
          <w:tcPr>
            <w:tcW w:w="9558" w:type="dxa"/>
            <w:shd w:val="pct12" w:color="auto" w:fill="auto"/>
          </w:tcPr>
          <w:p w14:paraId="46A5E1C5" w14:textId="77777777" w:rsidR="000644BD" w:rsidRDefault="000644BD" w:rsidP="0075099D">
            <w:pPr>
              <w:pStyle w:val="Instructions"/>
              <w:spacing w:before="120"/>
            </w:pPr>
            <w:r>
              <w:t>[NPRR841:  Insert Section 6.7.2.2 below upon system implementation:]</w:t>
            </w:r>
          </w:p>
          <w:p w14:paraId="64D32E9C" w14:textId="77777777" w:rsidR="000644BD" w:rsidRPr="000547B6" w:rsidRDefault="000644BD" w:rsidP="0075099D">
            <w:pPr>
              <w:keepNext/>
              <w:widowControl w:val="0"/>
              <w:tabs>
                <w:tab w:val="left" w:pos="1260"/>
              </w:tabs>
              <w:spacing w:after="240"/>
              <w:ind w:left="1260" w:hanging="1260"/>
              <w:outlineLvl w:val="3"/>
              <w:rPr>
                <w:b/>
              </w:rPr>
            </w:pPr>
            <w:r w:rsidRPr="00D04014">
              <w:rPr>
                <w:b/>
              </w:rPr>
              <w:t>6.7.2.2</w:t>
            </w:r>
            <w:r w:rsidRPr="00D04014">
              <w:rPr>
                <w:b/>
              </w:rPr>
              <w:tab/>
              <w:t xml:space="preserve">Real-Time Adjustments to </w:t>
            </w:r>
            <w:r>
              <w:rPr>
                <w:b/>
              </w:rPr>
              <w:t>Day-Ahead Make Whole Payments</w:t>
            </w:r>
            <w:r w:rsidRPr="00D04014">
              <w:rPr>
                <w:b/>
              </w:rPr>
              <w:t xml:space="preserve"> due to Ancillary Services Infeasibility Charges</w:t>
            </w:r>
          </w:p>
          <w:p w14:paraId="14B01408" w14:textId="77777777" w:rsidR="000644BD" w:rsidRDefault="000644BD" w:rsidP="0075099D">
            <w:pPr>
              <w:spacing w:after="240"/>
              <w:ind w:left="720" w:hanging="720"/>
            </w:pPr>
            <w:r w:rsidRPr="007E46C9">
              <w:rPr>
                <w:iCs/>
              </w:rPr>
              <w:t>(</w:t>
            </w:r>
            <w:r>
              <w:rPr>
                <w:iCs/>
              </w:rPr>
              <w:t>1</w:t>
            </w:r>
            <w:r w:rsidRPr="007E46C9">
              <w:rPr>
                <w:iCs/>
              </w:rPr>
              <w:t>)</w:t>
            </w:r>
            <w:r w:rsidRPr="007E46C9">
              <w:rPr>
                <w:iCs/>
              </w:rPr>
              <w:tab/>
            </w:r>
            <w:r>
              <w:rPr>
                <w:iCs/>
              </w:rPr>
              <w:t>ERCOT shall pay the</w:t>
            </w:r>
            <w:r w:rsidRPr="007E46C9">
              <w:rPr>
                <w:iCs/>
              </w:rPr>
              <w:t xml:space="preserve"> QSE for which ERCOT </w:t>
            </w:r>
            <w:r>
              <w:rPr>
                <w:iCs/>
              </w:rPr>
              <w:t xml:space="preserve">calculates a charge for infeasible </w:t>
            </w:r>
            <w:r w:rsidRPr="007E46C9">
              <w:rPr>
                <w:iCs/>
              </w:rPr>
              <w:t xml:space="preserve">Ancillary Service </w:t>
            </w:r>
            <w:r>
              <w:rPr>
                <w:iCs/>
              </w:rPr>
              <w:t>capacity due to transmission constraints a Real-Time Day-Ahead Make-Whole Payment for an eligible Resource for each Operating Hour in a DAM commitment period.</w:t>
            </w:r>
          </w:p>
          <w:p w14:paraId="41FD25F6" w14:textId="77777777" w:rsidR="000644BD" w:rsidRPr="007E46C9" w:rsidRDefault="000644BD" w:rsidP="0075099D">
            <w:pPr>
              <w:spacing w:after="240"/>
              <w:ind w:left="720" w:hanging="720"/>
              <w:rPr>
                <w:iCs/>
              </w:rPr>
            </w:pPr>
            <w:r>
              <w:rPr>
                <w:lang w:val="pt-BR"/>
              </w:rPr>
              <w:t>(2)</w:t>
            </w:r>
            <w:r>
              <w:rPr>
                <w:lang w:val="pt-BR"/>
              </w:rPr>
              <w:tab/>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w:t>
            </w:r>
            <w:r w:rsidRPr="00A16315">
              <w:rPr>
                <w:lang w:val="pt-BR"/>
              </w:rPr>
              <w:lastRenderedPageBreak/>
              <w:t xml:space="preserve">and the </w:t>
            </w:r>
            <w:r>
              <w:rPr>
                <w:lang w:val="pt-BR"/>
              </w:rPr>
              <w:t xml:space="preserve">Real-Time </w:t>
            </w:r>
            <w:r>
              <w:rPr>
                <w:iCs/>
              </w:rPr>
              <w:t>Day-Ahead</w:t>
            </w:r>
            <w:r>
              <w:rPr>
                <w:lang w:val="pt-BR"/>
              </w:rPr>
              <w:t xml:space="preserve"> M</w:t>
            </w:r>
            <w:r w:rsidRPr="00A16315">
              <w:rPr>
                <w:lang w:val="pt-BR"/>
              </w:rPr>
              <w:t xml:space="preserve">ake-Whole Amount is calculated for the Combined Cycle </w:t>
            </w:r>
            <w:r>
              <w:rPr>
                <w:lang w:val="pt-BR"/>
              </w:rPr>
              <w:t>Train.</w:t>
            </w:r>
          </w:p>
          <w:p w14:paraId="27A62AE8" w14:textId="77777777" w:rsidR="00830837" w:rsidRPr="009E5A27" w:rsidRDefault="00830837" w:rsidP="00830837">
            <w:pPr>
              <w:pStyle w:val="FormulaBold"/>
            </w:pPr>
            <w:r w:rsidRPr="00A331D7">
              <w:rPr>
                <w:color w:val="000000"/>
              </w:rPr>
              <w:t>RTDAMWAMT</w:t>
            </w:r>
            <w:r w:rsidRPr="00A331D7">
              <w:rPr>
                <w:i/>
                <w:vertAlign w:val="subscript"/>
              </w:rPr>
              <w:t xml:space="preserve"> q, r,</w:t>
            </w:r>
            <w:r>
              <w:rPr>
                <w:i/>
                <w:vertAlign w:val="subscript"/>
              </w:rPr>
              <w:t xml:space="preserve"> </w:t>
            </w:r>
            <w:r w:rsidRPr="00A331D7">
              <w:rPr>
                <w:i/>
                <w:vertAlign w:val="subscript"/>
              </w:rPr>
              <w:t xml:space="preserve">p, h  </w:t>
            </w:r>
            <w:r w:rsidRPr="00A331D7">
              <w:t>=  (-1)*Max(0,</w:t>
            </w:r>
            <w:r w:rsidRPr="00A331D7">
              <w:rPr>
                <w:i/>
                <w:vertAlign w:val="subscript"/>
              </w:rPr>
              <w:t xml:space="preserve"> </w:t>
            </w:r>
            <w:r w:rsidRPr="00A331D7">
              <w:t>DAMGCOST</w:t>
            </w:r>
            <w:r>
              <w:t xml:space="preserve"> </w:t>
            </w:r>
            <w:r w:rsidRPr="00A331D7">
              <w:rPr>
                <w:i/>
                <w:color w:val="000000"/>
                <w:vertAlign w:val="subscript"/>
              </w:rPr>
              <w:t>q</w:t>
            </w:r>
            <w:r w:rsidRPr="00A331D7">
              <w:rPr>
                <w:i/>
                <w:vertAlign w:val="subscript"/>
              </w:rPr>
              <w:t>,</w:t>
            </w:r>
            <w:r>
              <w:rPr>
                <w:i/>
                <w:vertAlign w:val="subscript"/>
              </w:rPr>
              <w:t xml:space="preserve"> </w:t>
            </w:r>
            <w:r w:rsidRPr="00A331D7">
              <w:rPr>
                <w:i/>
                <w:vertAlign w:val="subscript"/>
              </w:rPr>
              <w:t>r, p</w:t>
            </w:r>
            <w:r w:rsidRPr="00A331D7">
              <w:t xml:space="preserve"> + </w:t>
            </w:r>
            <w:r w:rsidRPr="00A331D7">
              <w:rPr>
                <w:position w:val="-28"/>
              </w:rPr>
              <w:object w:dxaOrig="460" w:dyaOrig="540" w14:anchorId="4446E108">
                <v:shape id="_x0000_i1040" type="#_x0000_t75" style="width:19.4pt;height:30.7pt" o:ole="">
                  <v:imagedata r:id="rId41" o:title=""/>
                </v:shape>
                <o:OLEObject Type="Embed" ProgID="Equation.3" ShapeID="_x0000_i1040" DrawAspect="Content" ObjectID="_1590320891" r:id="rId42"/>
              </w:object>
            </w:r>
            <w:r w:rsidRPr="00A331D7">
              <w:t>DAEREV</w:t>
            </w:r>
            <w:r>
              <w:t xml:space="preserve"> </w:t>
            </w:r>
            <w:r w:rsidRPr="00A331D7">
              <w:rPr>
                <w:i/>
                <w:vertAlign w:val="subscript"/>
              </w:rPr>
              <w:t xml:space="preserve">q, r, p, h </w:t>
            </w:r>
            <w:r w:rsidRPr="00A331D7">
              <w:t xml:space="preserve">+ </w:t>
            </w:r>
            <w:r w:rsidRPr="00A331D7">
              <w:rPr>
                <w:position w:val="-28"/>
              </w:rPr>
              <w:object w:dxaOrig="460" w:dyaOrig="540" w14:anchorId="6E33C1CD">
                <v:shape id="_x0000_i1041" type="#_x0000_t75" style="width:19.4pt;height:26.9pt" o:ole="">
                  <v:imagedata r:id="rId41" o:title=""/>
                </v:shape>
                <o:OLEObject Type="Embed" ProgID="Equation.3" ShapeID="_x0000_i1041" DrawAspect="Content" ObjectID="_1590320892" r:id="rId43"/>
              </w:object>
            </w:r>
            <w:r w:rsidRPr="00A331D7">
              <w:t>INFQAR</w:t>
            </w:r>
            <w:r>
              <w:t xml:space="preserve"> </w:t>
            </w:r>
            <w:r w:rsidRPr="00A331D7">
              <w:rPr>
                <w:i/>
                <w:vertAlign w:val="subscript"/>
              </w:rPr>
              <w:t>q, r, p, h</w:t>
            </w:r>
            <w:r w:rsidRPr="00A331D7">
              <w:t xml:space="preserve"> + </w:t>
            </w:r>
            <w:r w:rsidRPr="00A331D7">
              <w:rPr>
                <w:position w:val="-28"/>
              </w:rPr>
              <w:object w:dxaOrig="460" w:dyaOrig="540" w14:anchorId="529EC3C4">
                <v:shape id="_x0000_i1042" type="#_x0000_t75" style="width:19.4pt;height:26.9pt" o:ole="">
                  <v:imagedata r:id="rId41" o:title=""/>
                </v:shape>
                <o:OLEObject Type="Embed" ProgID="Equation.3" ShapeID="_x0000_i1042" DrawAspect="Content" ObjectID="_1590320893" r:id="rId44"/>
              </w:object>
            </w:r>
            <w:r w:rsidRPr="00A331D7">
              <w:t>DAASREV</w:t>
            </w:r>
            <w:r w:rsidRPr="00A331D7">
              <w:rPr>
                <w:i/>
                <w:vertAlign w:val="subscript"/>
              </w:rPr>
              <w:t xml:space="preserve"> q, r, h</w:t>
            </w:r>
            <w:r w:rsidRPr="00A331D7">
              <w:t xml:space="preserve"> + </w:t>
            </w:r>
            <w:r w:rsidRPr="00A331D7">
              <w:rPr>
                <w:position w:val="-28"/>
              </w:rPr>
              <w:object w:dxaOrig="460" w:dyaOrig="540" w14:anchorId="2FC91E6E">
                <v:shape id="_x0000_i1043" type="#_x0000_t75" style="width:19.4pt;height:26.9pt" o:ole="">
                  <v:imagedata r:id="rId41" o:title=""/>
                </v:shape>
                <o:OLEObject Type="Embed" ProgID="Equation.3" ShapeID="_x0000_i1043" DrawAspect="Content" ObjectID="_1590320894" r:id="rId45"/>
              </w:object>
            </w:r>
            <w:r w:rsidRPr="00A331D7">
              <w:t>DAMWAMT</w:t>
            </w:r>
            <w:r>
              <w:t xml:space="preserve"> </w:t>
            </w:r>
            <w:r w:rsidRPr="00A331D7">
              <w:rPr>
                <w:i/>
                <w:vertAlign w:val="subscript"/>
              </w:rPr>
              <w:t>q, r, p, h</w:t>
            </w:r>
            <w:r w:rsidRPr="00A331D7">
              <w:t>) * ASINFQR</w:t>
            </w:r>
            <w:r>
              <w:t xml:space="preserve"> </w:t>
            </w:r>
            <w:r w:rsidRPr="00A331D7">
              <w:rPr>
                <w:i/>
                <w:vertAlign w:val="subscript"/>
              </w:rPr>
              <w:t xml:space="preserve">q, r, p, h </w:t>
            </w:r>
            <w:r w:rsidRPr="00A331D7">
              <w:t xml:space="preserve">/ </w:t>
            </w:r>
            <w:r w:rsidRPr="00A331D7">
              <w:rPr>
                <w:position w:val="-28"/>
              </w:rPr>
              <w:object w:dxaOrig="460" w:dyaOrig="540" w14:anchorId="51A12ED6">
                <v:shape id="_x0000_i1044" type="#_x0000_t75" style="width:19.4pt;height:31.3pt" o:ole="">
                  <v:imagedata r:id="rId41" o:title=""/>
                </v:shape>
                <o:OLEObject Type="Embed" ProgID="Equation.3" ShapeID="_x0000_i1044" DrawAspect="Content" ObjectID="_1590320895" r:id="rId46"/>
              </w:object>
            </w:r>
            <w:r w:rsidRPr="00A331D7">
              <w:t>ASINF</w:t>
            </w:r>
            <w:r w:rsidRPr="007873B3">
              <w:t>Q</w:t>
            </w:r>
            <w:r>
              <w:t xml:space="preserve">R </w:t>
            </w:r>
            <w:r w:rsidRPr="003626D9">
              <w:rPr>
                <w:i/>
                <w:vertAlign w:val="subscript"/>
              </w:rPr>
              <w:t>q, r,</w:t>
            </w:r>
            <w:r w:rsidRPr="00FD17F8">
              <w:rPr>
                <w:i/>
                <w:vertAlign w:val="subscript"/>
              </w:rPr>
              <w:t xml:space="preserve"> </w:t>
            </w:r>
            <w:r>
              <w:rPr>
                <w:i/>
                <w:vertAlign w:val="subscript"/>
              </w:rPr>
              <w:t>p,</w:t>
            </w:r>
            <w:r w:rsidRPr="003626D9">
              <w:rPr>
                <w:i/>
                <w:vertAlign w:val="subscript"/>
              </w:rPr>
              <w:t xml:space="preserve"> h</w:t>
            </w:r>
            <w:r>
              <w:rPr>
                <w:i/>
                <w:vertAlign w:val="subscript"/>
              </w:rPr>
              <w:t xml:space="preserve"> </w:t>
            </w:r>
          </w:p>
          <w:p w14:paraId="2CC8C646" w14:textId="77777777" w:rsidR="000644BD" w:rsidRPr="00E41B5C" w:rsidRDefault="000644BD" w:rsidP="0075099D">
            <w:pPr>
              <w:spacing w:after="240"/>
              <w:rPr>
                <w:bCs/>
                <w:lang w:val="pt-BR"/>
              </w:rPr>
            </w:pPr>
            <w:r w:rsidRPr="009E5A27">
              <w:rPr>
                <w:bCs/>
                <w:lang w:val="pt-BR"/>
              </w:rPr>
              <w:t>Where:</w:t>
            </w:r>
          </w:p>
          <w:p w14:paraId="2D6B238D" w14:textId="77777777" w:rsidR="000644BD" w:rsidRPr="00B6471D" w:rsidRDefault="000644BD" w:rsidP="0075099D">
            <w:pPr>
              <w:spacing w:after="240"/>
              <w:ind w:left="720"/>
            </w:pPr>
            <w:r w:rsidRPr="000064DA">
              <w:t>INFQA</w:t>
            </w:r>
            <w:r>
              <w:t xml:space="preserve">R </w:t>
            </w:r>
            <w:r w:rsidRPr="000064DA">
              <w:rPr>
                <w:i/>
                <w:vertAlign w:val="subscript"/>
              </w:rPr>
              <w:t>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sidRPr="00DB47EE">
              <w:rPr>
                <w:i/>
                <w:vertAlign w:val="subscript"/>
              </w:rPr>
              <w:t xml:space="preserve"> </w:t>
            </w:r>
            <w:r w:rsidRPr="000064DA">
              <w:rPr>
                <w:i/>
              </w:rPr>
              <w:t>=</w:t>
            </w:r>
            <w:r w:rsidRPr="004228A8">
              <w:rPr>
                <w:i/>
                <w:vertAlign w:val="subscript"/>
              </w:rPr>
              <w:t xml:space="preserve"> </w:t>
            </w:r>
            <w:r w:rsidRPr="000064DA">
              <w:t>RUINFQ</w:t>
            </w:r>
            <w:r w:rsidRPr="00A663EC">
              <w:t>AR</w:t>
            </w:r>
            <w:r>
              <w:t xml:space="preserve"> </w:t>
            </w:r>
            <w:r w:rsidRPr="000064DA">
              <w:rPr>
                <w:i/>
                <w:vertAlign w:val="subscript"/>
              </w:rPr>
              <w:t>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 xml:space="preserve">h </w:t>
            </w:r>
            <w:r w:rsidRPr="004228A8">
              <w:t>+ RDINFQ</w:t>
            </w:r>
            <w:r>
              <w:t xml:space="preserve">AR </w:t>
            </w:r>
            <w:r w:rsidRPr="000064DA">
              <w:rPr>
                <w:i/>
                <w:vertAlign w:val="subscript"/>
              </w:rPr>
              <w:t>q</w:t>
            </w:r>
            <w:r w:rsidRPr="004228A8">
              <w:rPr>
                <w:i/>
                <w:vertAlign w:val="subscript"/>
              </w:rPr>
              <w:t>, 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sidRPr="000064DA">
              <w:rPr>
                <w:i/>
                <w:vertAlign w:val="subscript"/>
              </w:rPr>
              <w:t xml:space="preserve"> </w:t>
            </w:r>
            <w:r w:rsidRPr="004228A8">
              <w:t>+ RRINFQA</w:t>
            </w:r>
            <w:r>
              <w:t xml:space="preserve">R </w:t>
            </w:r>
            <w:r w:rsidRPr="000064DA">
              <w:rPr>
                <w:i/>
                <w:vertAlign w:val="subscript"/>
              </w:rPr>
              <w:t>q</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sidRPr="000064DA">
              <w:t xml:space="preserve"> +</w:t>
            </w:r>
            <w:r w:rsidRPr="004228A8">
              <w:t xml:space="preserve"> NSINFQA</w:t>
            </w:r>
            <w:r>
              <w:t xml:space="preserve">R </w:t>
            </w:r>
            <w:r w:rsidRPr="000064DA">
              <w:rPr>
                <w:i/>
                <w:vertAlign w:val="subscript"/>
              </w:rPr>
              <w:t>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ins w:id="2833" w:author="ERCOT 06XX18" w:date="2018-06-06T12:33:00Z">
              <w:r w:rsidR="00477D89">
                <w:rPr>
                  <w:i/>
                  <w:vertAlign w:val="subscript"/>
                </w:rPr>
                <w:t xml:space="preserve"> </w:t>
              </w:r>
              <w:r w:rsidR="00477D89">
                <w:t>+ FRINFQ</w:t>
              </w:r>
            </w:ins>
            <w:ins w:id="2834" w:author="ERCOT 06XX18" w:date="2018-06-06T12:35:00Z">
              <w:r w:rsidR="00477D89">
                <w:t>A</w:t>
              </w:r>
            </w:ins>
            <w:ins w:id="2835" w:author="ERCOT 06XX18" w:date="2018-06-06T12:33:00Z">
              <w:r w:rsidR="00477D89">
                <w:t>R</w:t>
              </w:r>
            </w:ins>
            <w:ins w:id="2836" w:author="ERCOT 06XX18" w:date="2018-06-06T12:34:00Z">
              <w:r w:rsidR="00477D89" w:rsidRPr="000064DA">
                <w:rPr>
                  <w:i/>
                  <w:vertAlign w:val="subscript"/>
                </w:rPr>
                <w:t xml:space="preserve"> q</w:t>
              </w:r>
              <w:r w:rsidR="00477D89" w:rsidRPr="004228A8">
                <w:rPr>
                  <w:i/>
                  <w:vertAlign w:val="subscript"/>
                </w:rPr>
                <w:t>,</w:t>
              </w:r>
              <w:r w:rsidR="00477D89">
                <w:rPr>
                  <w:i/>
                  <w:vertAlign w:val="subscript"/>
                </w:rPr>
                <w:t xml:space="preserve"> </w:t>
              </w:r>
              <w:r w:rsidR="00477D89" w:rsidRPr="004228A8">
                <w:rPr>
                  <w:i/>
                  <w:vertAlign w:val="subscript"/>
                </w:rPr>
                <w:t>r,</w:t>
              </w:r>
              <w:r w:rsidR="00477D89" w:rsidRPr="00FD17F8">
                <w:rPr>
                  <w:i/>
                  <w:vertAlign w:val="subscript"/>
                </w:rPr>
                <w:t xml:space="preserve"> </w:t>
              </w:r>
              <w:r w:rsidR="00477D89">
                <w:rPr>
                  <w:i/>
                  <w:vertAlign w:val="subscript"/>
                </w:rPr>
                <w:t>p,</w:t>
              </w:r>
              <w:r w:rsidR="00477D89" w:rsidRPr="00064701">
                <w:rPr>
                  <w:i/>
                  <w:vertAlign w:val="subscript"/>
                </w:rPr>
                <w:t xml:space="preserve"> </w:t>
              </w:r>
              <w:r w:rsidR="00477D89" w:rsidRPr="004228A8">
                <w:rPr>
                  <w:i/>
                  <w:vertAlign w:val="subscript"/>
                </w:rPr>
                <w:t>h</w:t>
              </w:r>
            </w:ins>
          </w:p>
          <w:p w14:paraId="023FB3F0" w14:textId="77777777" w:rsidR="000644BD" w:rsidRPr="00DB47EE" w:rsidRDefault="000644BD" w:rsidP="0075099D">
            <w:pPr>
              <w:spacing w:after="240"/>
            </w:pPr>
            <w:r w:rsidRPr="00DB47EE">
              <w:t xml:space="preserve">And, </w:t>
            </w:r>
          </w:p>
          <w:p w14:paraId="60E6BE40" w14:textId="77777777" w:rsidR="000644BD" w:rsidRPr="004228A8" w:rsidRDefault="000644BD" w:rsidP="0075099D">
            <w:pPr>
              <w:spacing w:after="240"/>
              <w:ind w:left="1260" w:hanging="540"/>
            </w:pPr>
            <w:r w:rsidRPr="000064DA">
              <w:t>RUINFQ</w:t>
            </w:r>
            <w:r w:rsidRPr="003626D9">
              <w:t>AR</w:t>
            </w:r>
            <w:r>
              <w:t xml:space="preserve"> </w:t>
            </w:r>
            <w:r w:rsidRPr="000064DA">
              <w:rPr>
                <w:i/>
                <w:vertAlign w:val="subscript"/>
              </w:rPr>
              <w:t>q</w:t>
            </w:r>
            <w:r w:rsidRPr="004228A8">
              <w:rPr>
                <w:i/>
                <w:vertAlign w:val="subscript"/>
              </w:rPr>
              <w:t>,</w:t>
            </w:r>
            <w:r>
              <w:rPr>
                <w:i/>
                <w:vertAlign w:val="subscript"/>
              </w:rPr>
              <w:t xml:space="preserve"> </w:t>
            </w:r>
            <w:r w:rsidRPr="004228A8">
              <w:rPr>
                <w:i/>
                <w:vertAlign w:val="subscript"/>
              </w:rPr>
              <w:t xml:space="preserve">r, </w:t>
            </w:r>
            <w:r>
              <w:rPr>
                <w:i/>
                <w:vertAlign w:val="subscript"/>
              </w:rPr>
              <w:t>p,</w:t>
            </w:r>
            <w:r w:rsidRPr="00064701">
              <w:rPr>
                <w:i/>
                <w:vertAlign w:val="subscript"/>
              </w:rPr>
              <w:t xml:space="preserve"> </w:t>
            </w:r>
            <w:r w:rsidRPr="004228A8">
              <w:rPr>
                <w:i/>
                <w:vertAlign w:val="subscript"/>
              </w:rPr>
              <w:t xml:space="preserve">h </w:t>
            </w:r>
            <w:r w:rsidRPr="00065EC3">
              <w:rPr>
                <w:i/>
              </w:rPr>
              <w:t xml:space="preserve">=  </w:t>
            </w:r>
            <w:r w:rsidRPr="000064DA">
              <w:t>MCPCRU</w:t>
            </w:r>
            <w:r w:rsidRPr="000064DA">
              <w:rPr>
                <w:i/>
                <w:vertAlign w:val="subscript"/>
              </w:rPr>
              <w:t>DAM</w:t>
            </w:r>
            <w:r w:rsidRPr="004228A8">
              <w:rPr>
                <w:rFonts w:ascii="Arial" w:hAnsi="Arial" w:cs="Arial"/>
                <w:lang w:val="fr-FR"/>
              </w:rPr>
              <w:t xml:space="preserve"> </w:t>
            </w:r>
            <w:r w:rsidRPr="004228A8">
              <w:rPr>
                <w:rFonts w:ascii="Arial" w:hAnsi="Arial" w:cs="Arial"/>
                <w:sz w:val="52"/>
                <w:szCs w:val="52"/>
                <w:vertAlign w:val="subscript"/>
                <w:lang w:val="fr-FR"/>
              </w:rPr>
              <w:t>*</w:t>
            </w:r>
            <w:r w:rsidRPr="004228A8">
              <w:rPr>
                <w:rFonts w:ascii="Arial" w:hAnsi="Arial" w:cs="Arial"/>
                <w:lang w:val="fr-FR"/>
              </w:rPr>
              <w:t xml:space="preserve"> </w:t>
            </w:r>
            <w:r w:rsidRPr="000064DA">
              <w:t>RUINFQR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p>
          <w:p w14:paraId="0F1D82B5" w14:textId="77777777" w:rsidR="000644BD" w:rsidRPr="004228A8" w:rsidRDefault="000644BD" w:rsidP="0075099D">
            <w:pPr>
              <w:spacing w:after="240"/>
              <w:ind w:left="1260" w:hanging="540"/>
            </w:pPr>
            <w:r w:rsidRPr="004228A8">
              <w:t>RDINFQA</w:t>
            </w:r>
            <w:r>
              <w:t xml:space="preserve">R </w:t>
            </w:r>
            <w:r w:rsidRPr="004228A8">
              <w:rPr>
                <w:i/>
                <w:vertAlign w:val="subscript"/>
              </w:rPr>
              <w:t>q,</w:t>
            </w:r>
            <w:r>
              <w:rPr>
                <w:i/>
                <w:vertAlign w:val="subscript"/>
              </w:rPr>
              <w:t xml:space="preserve"> </w:t>
            </w:r>
            <w:r w:rsidRPr="004228A8">
              <w:rPr>
                <w:i/>
                <w:vertAlign w:val="subscript"/>
              </w:rPr>
              <w:t>r,</w:t>
            </w:r>
            <w:r w:rsidRPr="00DB47EE">
              <w:rPr>
                <w:i/>
                <w:vertAlign w:val="subscript"/>
              </w:rPr>
              <w:t xml:space="preserve"> </w:t>
            </w:r>
            <w:r>
              <w:rPr>
                <w:i/>
                <w:vertAlign w:val="subscript"/>
              </w:rPr>
              <w:t>p,</w:t>
            </w:r>
            <w:r w:rsidRPr="00064701">
              <w:rPr>
                <w:i/>
                <w:vertAlign w:val="subscript"/>
              </w:rPr>
              <w:t xml:space="preserve"> </w:t>
            </w:r>
            <w:r w:rsidRPr="00DB47EE">
              <w:rPr>
                <w:i/>
                <w:vertAlign w:val="subscript"/>
              </w:rPr>
              <w:t xml:space="preserve">h </w:t>
            </w:r>
            <w:r w:rsidRPr="00065EC3">
              <w:rPr>
                <w:i/>
              </w:rPr>
              <w:t xml:space="preserve">=  </w:t>
            </w:r>
            <w:r w:rsidRPr="000064DA">
              <w:t>MCPCRD</w:t>
            </w:r>
            <w:r w:rsidRPr="00DB47EE">
              <w:rPr>
                <w:i/>
                <w:vertAlign w:val="subscript"/>
              </w:rPr>
              <w:t>DAM</w:t>
            </w:r>
            <w:r w:rsidRPr="000064DA">
              <w:rPr>
                <w:i/>
                <w:vertAlign w:val="subscript"/>
              </w:rPr>
              <w:t xml:space="preserve"> </w:t>
            </w:r>
            <w:r w:rsidRPr="001F0DC8">
              <w:rPr>
                <w:rFonts w:ascii="Arial" w:hAnsi="Arial" w:cs="Arial"/>
                <w:sz w:val="52"/>
                <w:szCs w:val="52"/>
                <w:vertAlign w:val="subscript"/>
                <w:lang w:val="fr-FR"/>
              </w:rPr>
              <w:t>*</w:t>
            </w:r>
            <w:r w:rsidRPr="00DB47EE">
              <w:rPr>
                <w:rFonts w:ascii="Arial" w:hAnsi="Arial" w:cs="Arial"/>
                <w:lang w:val="fr-FR"/>
              </w:rPr>
              <w:t xml:space="preserve"> </w:t>
            </w:r>
            <w:r w:rsidRPr="000064DA">
              <w:t>RDINFQR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p>
          <w:p w14:paraId="7A2C21FB" w14:textId="77777777" w:rsidR="000644BD" w:rsidRPr="004228A8" w:rsidRDefault="000644BD" w:rsidP="0075099D">
            <w:pPr>
              <w:spacing w:after="240"/>
              <w:ind w:left="1260" w:hanging="540"/>
            </w:pPr>
            <w:r w:rsidRPr="004228A8">
              <w:t>RRINFQ</w:t>
            </w:r>
            <w:r>
              <w:t xml:space="preserve">AR </w:t>
            </w:r>
            <w:r w:rsidRPr="004228A8">
              <w:rPr>
                <w:i/>
                <w:vertAlign w:val="subscript"/>
              </w:rPr>
              <w:t>q,</w:t>
            </w:r>
            <w:r>
              <w:rPr>
                <w:i/>
                <w:vertAlign w:val="subscript"/>
              </w:rPr>
              <w:t xml:space="preserve"> </w:t>
            </w:r>
            <w:r w:rsidRPr="004228A8">
              <w:rPr>
                <w:i/>
                <w:vertAlign w:val="subscript"/>
              </w:rPr>
              <w:t>r,</w:t>
            </w:r>
            <w:r w:rsidRPr="00DB47EE">
              <w:rPr>
                <w:i/>
                <w:vertAlign w:val="subscript"/>
              </w:rPr>
              <w:t xml:space="preserve"> </w:t>
            </w:r>
            <w:r>
              <w:rPr>
                <w:i/>
                <w:vertAlign w:val="subscript"/>
              </w:rPr>
              <w:t>p,</w:t>
            </w:r>
            <w:r w:rsidRPr="00064701">
              <w:rPr>
                <w:i/>
                <w:vertAlign w:val="subscript"/>
              </w:rPr>
              <w:t xml:space="preserve"> </w:t>
            </w:r>
            <w:r w:rsidRPr="00DB47EE">
              <w:rPr>
                <w:i/>
                <w:vertAlign w:val="subscript"/>
              </w:rPr>
              <w:t>h</w:t>
            </w:r>
            <w:r w:rsidRPr="00065EC3">
              <w:rPr>
                <w:i/>
              </w:rPr>
              <w:t xml:space="preserve"> =</w:t>
            </w:r>
            <w:r w:rsidRPr="00DB47EE">
              <w:rPr>
                <w:rFonts w:ascii="Arial" w:hAnsi="Arial" w:cs="Arial"/>
                <w:lang w:val="fr-FR"/>
              </w:rPr>
              <w:t xml:space="preserve">  </w:t>
            </w:r>
            <w:r w:rsidRPr="000064DA">
              <w:t>MCPCRR</w:t>
            </w:r>
            <w:r w:rsidRPr="00DB47EE">
              <w:rPr>
                <w:i/>
                <w:vertAlign w:val="subscript"/>
              </w:rPr>
              <w:t>DAM</w:t>
            </w:r>
            <w:r w:rsidRPr="00DB47EE">
              <w:rPr>
                <w:rFonts w:ascii="Arial" w:hAnsi="Arial" w:cs="Arial"/>
                <w:lang w:val="fr-FR"/>
              </w:rPr>
              <w:t xml:space="preserve"> </w:t>
            </w:r>
            <w:r w:rsidRPr="00DB47EE">
              <w:rPr>
                <w:rFonts w:ascii="Arial" w:hAnsi="Arial" w:cs="Arial"/>
                <w:sz w:val="52"/>
                <w:szCs w:val="52"/>
                <w:vertAlign w:val="subscript"/>
                <w:lang w:val="fr-FR"/>
              </w:rPr>
              <w:t>*</w:t>
            </w:r>
            <w:r w:rsidRPr="00DB47EE">
              <w:rPr>
                <w:rFonts w:ascii="Arial" w:hAnsi="Arial" w:cs="Arial"/>
                <w:lang w:val="fr-FR"/>
              </w:rPr>
              <w:t xml:space="preserve"> </w:t>
            </w:r>
            <w:r w:rsidRPr="000064DA">
              <w:t>RRINFQR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r,</w:t>
            </w:r>
            <w:r w:rsidRPr="00FD17F8">
              <w:rPr>
                <w:i/>
                <w:vertAlign w:val="subscript"/>
              </w:rPr>
              <w:t xml:space="preserve"> </w:t>
            </w:r>
            <w:r>
              <w:rPr>
                <w:i/>
                <w:vertAlign w:val="subscript"/>
              </w:rPr>
              <w:t>p,</w:t>
            </w:r>
            <w:r w:rsidRPr="004C0093">
              <w:rPr>
                <w:i/>
                <w:vertAlign w:val="subscript"/>
              </w:rPr>
              <w:t xml:space="preserve"> h</w:t>
            </w:r>
          </w:p>
          <w:p w14:paraId="0A209E49" w14:textId="77777777" w:rsidR="000644BD" w:rsidRDefault="000644BD" w:rsidP="0075099D">
            <w:pPr>
              <w:spacing w:after="240"/>
              <w:ind w:left="1260" w:hanging="540"/>
              <w:rPr>
                <w:ins w:id="2837" w:author="ERCOT 06XX18" w:date="2018-06-06T12:34:00Z"/>
                <w:i/>
                <w:vertAlign w:val="subscript"/>
              </w:rPr>
            </w:pPr>
            <w:r w:rsidRPr="004228A8">
              <w:t>NSINFQA</w:t>
            </w:r>
            <w:r>
              <w:t xml:space="preserve">R </w:t>
            </w:r>
            <w:r w:rsidRPr="004228A8">
              <w:rPr>
                <w:i/>
                <w:vertAlign w:val="subscript"/>
              </w:rPr>
              <w:t>q</w:t>
            </w:r>
            <w:r w:rsidRPr="00DB47EE">
              <w:rPr>
                <w:i/>
                <w:vertAlign w:val="subscript"/>
              </w:rPr>
              <w:t>,</w:t>
            </w:r>
            <w:r>
              <w:rPr>
                <w:i/>
                <w:vertAlign w:val="subscript"/>
              </w:rPr>
              <w:t xml:space="preserve"> </w:t>
            </w:r>
            <w:r w:rsidRPr="00DB47EE">
              <w:rPr>
                <w:i/>
                <w:vertAlign w:val="subscript"/>
              </w:rPr>
              <w:t xml:space="preserve">r, </w:t>
            </w:r>
            <w:r>
              <w:rPr>
                <w:i/>
                <w:vertAlign w:val="subscript"/>
              </w:rPr>
              <w:t>p,</w:t>
            </w:r>
            <w:r w:rsidRPr="00064701">
              <w:rPr>
                <w:i/>
                <w:vertAlign w:val="subscript"/>
              </w:rPr>
              <w:t xml:space="preserve"> </w:t>
            </w:r>
            <w:r w:rsidRPr="00DB47EE">
              <w:rPr>
                <w:i/>
                <w:vertAlign w:val="subscript"/>
              </w:rPr>
              <w:t xml:space="preserve">h </w:t>
            </w:r>
            <w:r w:rsidRPr="00065EC3">
              <w:rPr>
                <w:i/>
              </w:rPr>
              <w:t xml:space="preserve">=  </w:t>
            </w:r>
            <w:r w:rsidRPr="000064DA">
              <w:t>MCPCNS</w:t>
            </w:r>
            <w:r w:rsidRPr="00DB47EE">
              <w:rPr>
                <w:i/>
                <w:vertAlign w:val="subscript"/>
              </w:rPr>
              <w:t>DAM</w:t>
            </w:r>
            <w:r w:rsidRPr="00DB47EE">
              <w:rPr>
                <w:rFonts w:ascii="Arial" w:hAnsi="Arial" w:cs="Arial"/>
                <w:lang w:val="fr-FR"/>
              </w:rPr>
              <w:t xml:space="preserve"> </w:t>
            </w:r>
            <w:r w:rsidRPr="00DB47EE">
              <w:rPr>
                <w:rFonts w:ascii="Arial" w:hAnsi="Arial" w:cs="Arial"/>
                <w:sz w:val="52"/>
                <w:szCs w:val="52"/>
                <w:vertAlign w:val="subscript"/>
                <w:lang w:val="fr-FR"/>
              </w:rPr>
              <w:t>*</w:t>
            </w:r>
            <w:r w:rsidRPr="00DB47EE">
              <w:rPr>
                <w:rFonts w:ascii="Arial" w:hAnsi="Arial" w:cs="Arial"/>
                <w:lang w:val="fr-FR"/>
              </w:rPr>
              <w:t xml:space="preserve"> </w:t>
            </w:r>
            <w:r w:rsidRPr="000064DA">
              <w:t>NSINFQR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p>
          <w:p w14:paraId="206512FD" w14:textId="77777777" w:rsidR="00477D89" w:rsidRPr="00477D89" w:rsidRDefault="00477D89" w:rsidP="0075099D">
            <w:pPr>
              <w:spacing w:after="240"/>
              <w:ind w:left="1260" w:hanging="540"/>
            </w:pPr>
            <w:ins w:id="2838" w:author="ERCOT 06XX18" w:date="2018-06-06T12:34:00Z">
              <w:r>
                <w:t>FRINFQ</w:t>
              </w:r>
            </w:ins>
            <w:ins w:id="2839" w:author="ERCOT 06XX18" w:date="2018-06-06T12:35:00Z">
              <w:r>
                <w:t>A</w:t>
              </w:r>
            </w:ins>
            <w:ins w:id="2840" w:author="ERCOT 06XX18" w:date="2018-06-06T12:34:00Z">
              <w:r>
                <w:t>R</w:t>
              </w:r>
              <w:r w:rsidRPr="000064DA">
                <w:rPr>
                  <w:i/>
                  <w:vertAlign w:val="subscript"/>
                </w:rPr>
                <w:t xml:space="preserve"> q</w:t>
              </w:r>
              <w:r w:rsidRPr="004228A8">
                <w:rPr>
                  <w:i/>
                  <w:vertAlign w:val="subscript"/>
                </w:rPr>
                <w:t>,</w:t>
              </w:r>
              <w:r>
                <w:rPr>
                  <w:i/>
                  <w:vertAlign w:val="subscript"/>
                </w:rPr>
                <w:t xml:space="preserve"> </w:t>
              </w:r>
              <w:r w:rsidRPr="004228A8">
                <w:rPr>
                  <w:i/>
                  <w:vertAlign w:val="subscript"/>
                </w:rPr>
                <w:t>r,</w:t>
              </w:r>
              <w:r w:rsidRPr="00FD17F8">
                <w:rPr>
                  <w:i/>
                  <w:vertAlign w:val="subscript"/>
                </w:rPr>
                <w:t xml:space="preserve"> </w:t>
              </w:r>
              <w:r>
                <w:rPr>
                  <w:i/>
                  <w:vertAlign w:val="subscript"/>
                </w:rPr>
                <w:t>p,</w:t>
              </w:r>
              <w:r w:rsidRPr="00064701">
                <w:rPr>
                  <w:i/>
                  <w:vertAlign w:val="subscript"/>
                </w:rPr>
                <w:t xml:space="preserve"> </w:t>
              </w:r>
              <w:r w:rsidRPr="004228A8">
                <w:rPr>
                  <w:i/>
                  <w:vertAlign w:val="subscript"/>
                </w:rPr>
                <w:t>h</w:t>
              </w:r>
              <w:r>
                <w:rPr>
                  <w:i/>
                  <w:vertAlign w:val="subscript"/>
                </w:rPr>
                <w:t xml:space="preserve"> </w:t>
              </w:r>
              <w:r>
                <w:t xml:space="preserve"> = MCPCFR</w:t>
              </w:r>
              <w:r w:rsidRPr="00DB47EE">
                <w:rPr>
                  <w:i/>
                  <w:vertAlign w:val="subscript"/>
                </w:rPr>
                <w:t xml:space="preserve"> DAM</w:t>
              </w:r>
              <w:r>
                <w:rPr>
                  <w:i/>
                  <w:vertAlign w:val="subscript"/>
                </w:rPr>
                <w:t xml:space="preserve"> </w:t>
              </w:r>
              <w:r>
                <w:rPr>
                  <w:rFonts w:ascii="Arial" w:hAnsi="Arial" w:cs="Arial"/>
                  <w:sz w:val="52"/>
                  <w:szCs w:val="52"/>
                  <w:vertAlign w:val="subscript"/>
                  <w:lang w:val="fr-FR"/>
                </w:rPr>
                <w:t xml:space="preserve"> *</w:t>
              </w:r>
              <w:r w:rsidRPr="00DB47EE">
                <w:rPr>
                  <w:rFonts w:ascii="Arial" w:hAnsi="Arial" w:cs="Arial"/>
                  <w:lang w:val="fr-FR"/>
                </w:rPr>
                <w:t xml:space="preserve"> </w:t>
              </w:r>
              <w:r>
                <w:t>FR</w:t>
              </w:r>
              <w:r w:rsidRPr="000064DA">
                <w:t>INFQR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p,</w:t>
              </w:r>
              <w:r w:rsidRPr="00064701">
                <w:rPr>
                  <w:i/>
                  <w:vertAlign w:val="subscript"/>
                </w:rPr>
                <w:t xml:space="preserve"> </w:t>
              </w:r>
              <w:r w:rsidRPr="004C0093">
                <w:rPr>
                  <w:i/>
                  <w:vertAlign w:val="subscript"/>
                </w:rPr>
                <w:t>h</w:t>
              </w:r>
            </w:ins>
          </w:p>
          <w:p w14:paraId="60963DCA" w14:textId="77777777" w:rsidR="000644BD" w:rsidRDefault="000644BD" w:rsidP="0075099D">
            <w:pPr>
              <w:ind w:left="1267" w:hanging="547"/>
            </w:pPr>
            <w:r w:rsidRPr="004228A8">
              <w:t>ASINFQ</w:t>
            </w:r>
            <w:r>
              <w:t xml:space="preserve">R </w:t>
            </w:r>
            <w:r w:rsidRPr="004C0093">
              <w:rPr>
                <w:i/>
                <w:vertAlign w:val="subscript"/>
              </w:rPr>
              <w:t xml:space="preserve">q, r, </w:t>
            </w:r>
            <w:r>
              <w:rPr>
                <w:i/>
                <w:vertAlign w:val="subscript"/>
              </w:rPr>
              <w:t>p,</w:t>
            </w:r>
            <w:r w:rsidRPr="00064701">
              <w:rPr>
                <w:i/>
                <w:vertAlign w:val="subscript"/>
              </w:rPr>
              <w:t xml:space="preserve"> </w:t>
            </w:r>
            <w:r w:rsidRPr="004C0093">
              <w:rPr>
                <w:i/>
                <w:vertAlign w:val="subscript"/>
              </w:rPr>
              <w:t>h</w:t>
            </w:r>
            <w:r w:rsidRPr="004228A8">
              <w:rPr>
                <w:i/>
                <w:vertAlign w:val="subscript"/>
              </w:rPr>
              <w:t xml:space="preserve"> </w:t>
            </w:r>
            <w:r w:rsidRPr="004228A8">
              <w:rPr>
                <w:i/>
              </w:rPr>
              <w:t>=</w:t>
            </w:r>
            <w:r w:rsidRPr="004228A8">
              <w:rPr>
                <w:i/>
                <w:vertAlign w:val="subscript"/>
              </w:rPr>
              <w:t xml:space="preserve"> </w:t>
            </w:r>
            <w:r w:rsidRPr="00DB47EE">
              <w:t>RUINFQ</w:t>
            </w:r>
            <w:r>
              <w:t xml:space="preserve">R </w:t>
            </w:r>
            <w:r w:rsidRPr="00DB47EE">
              <w:rPr>
                <w:i/>
                <w:vertAlign w:val="subscript"/>
              </w:rPr>
              <w:t xml:space="preserve">q, r, </w:t>
            </w:r>
            <w:r>
              <w:rPr>
                <w:i/>
                <w:vertAlign w:val="subscript"/>
              </w:rPr>
              <w:t>p,</w:t>
            </w:r>
            <w:r w:rsidRPr="00064701">
              <w:rPr>
                <w:i/>
                <w:vertAlign w:val="subscript"/>
              </w:rPr>
              <w:t xml:space="preserve"> </w:t>
            </w:r>
            <w:r w:rsidRPr="00DB47EE">
              <w:rPr>
                <w:i/>
                <w:vertAlign w:val="subscript"/>
              </w:rPr>
              <w:t xml:space="preserve">h </w:t>
            </w:r>
            <w:r w:rsidRPr="00DB47EE">
              <w:t>+ RDINFQ</w:t>
            </w:r>
            <w:r>
              <w:t xml:space="preserve">R </w:t>
            </w:r>
            <w:r w:rsidRPr="00DB47EE">
              <w:rPr>
                <w:i/>
                <w:vertAlign w:val="subscript"/>
              </w:rPr>
              <w:t>q,</w:t>
            </w:r>
            <w:r>
              <w:rPr>
                <w:i/>
                <w:vertAlign w:val="subscript"/>
              </w:rPr>
              <w:t xml:space="preserve"> </w:t>
            </w:r>
            <w:r w:rsidRPr="00DB47EE">
              <w:rPr>
                <w:i/>
                <w:vertAlign w:val="subscript"/>
              </w:rPr>
              <w:t xml:space="preserve">r, </w:t>
            </w:r>
            <w:r>
              <w:rPr>
                <w:i/>
                <w:vertAlign w:val="subscript"/>
              </w:rPr>
              <w:t>p,</w:t>
            </w:r>
            <w:r w:rsidRPr="00064701">
              <w:rPr>
                <w:i/>
                <w:vertAlign w:val="subscript"/>
              </w:rPr>
              <w:t xml:space="preserve"> </w:t>
            </w:r>
            <w:r w:rsidRPr="00854E01">
              <w:rPr>
                <w:i/>
                <w:vertAlign w:val="subscript"/>
              </w:rPr>
              <w:t xml:space="preserve">h </w:t>
            </w:r>
            <w:r w:rsidRPr="009E5A27">
              <w:t>+ RRINFQ</w:t>
            </w:r>
            <w:r>
              <w:t xml:space="preserve">R </w:t>
            </w:r>
            <w:r w:rsidRPr="009E5A27">
              <w:rPr>
                <w:i/>
                <w:vertAlign w:val="subscript"/>
              </w:rPr>
              <w:t>q,</w:t>
            </w:r>
            <w:r>
              <w:rPr>
                <w:i/>
                <w:vertAlign w:val="subscript"/>
              </w:rPr>
              <w:t xml:space="preserve"> </w:t>
            </w:r>
            <w:r w:rsidRPr="009E5A27">
              <w:rPr>
                <w:i/>
                <w:vertAlign w:val="subscript"/>
              </w:rPr>
              <w:t xml:space="preserve">r, </w:t>
            </w:r>
            <w:r>
              <w:rPr>
                <w:i/>
                <w:vertAlign w:val="subscript"/>
              </w:rPr>
              <w:t>p,</w:t>
            </w:r>
            <w:r w:rsidRPr="00064701">
              <w:rPr>
                <w:i/>
                <w:vertAlign w:val="subscript"/>
              </w:rPr>
              <w:t xml:space="preserve"> </w:t>
            </w:r>
            <w:r w:rsidRPr="009E5A27">
              <w:rPr>
                <w:i/>
                <w:vertAlign w:val="subscript"/>
              </w:rPr>
              <w:t>h</w:t>
            </w:r>
            <w:r w:rsidRPr="009E5A27">
              <w:t xml:space="preserve"> + </w:t>
            </w:r>
          </w:p>
          <w:p w14:paraId="7ECD4BF7" w14:textId="77777777" w:rsidR="000644BD" w:rsidRPr="009E5A27" w:rsidRDefault="000644BD" w:rsidP="0075099D">
            <w:pPr>
              <w:spacing w:after="240"/>
              <w:ind w:left="1260" w:hanging="540"/>
              <w:rPr>
                <w:i/>
                <w:vertAlign w:val="subscript"/>
              </w:rPr>
            </w:pPr>
            <w:r w:rsidRPr="009E5A27">
              <w:t>NSINFQ</w:t>
            </w:r>
            <w:r>
              <w:t xml:space="preserve">R </w:t>
            </w:r>
            <w:r w:rsidRPr="009E5A27">
              <w:rPr>
                <w:i/>
                <w:vertAlign w:val="subscript"/>
              </w:rPr>
              <w:t>q,</w:t>
            </w:r>
            <w:r>
              <w:rPr>
                <w:i/>
                <w:vertAlign w:val="subscript"/>
              </w:rPr>
              <w:t xml:space="preserve"> </w:t>
            </w:r>
            <w:r w:rsidRPr="009E5A27">
              <w:rPr>
                <w:i/>
                <w:vertAlign w:val="subscript"/>
              </w:rPr>
              <w:t>r,</w:t>
            </w:r>
            <w:r w:rsidRPr="00E41B5C">
              <w:rPr>
                <w:i/>
                <w:vertAlign w:val="subscript"/>
              </w:rPr>
              <w:t xml:space="preserve"> </w:t>
            </w:r>
            <w:r>
              <w:rPr>
                <w:i/>
                <w:vertAlign w:val="subscript"/>
              </w:rPr>
              <w:t>p,</w:t>
            </w:r>
            <w:r w:rsidRPr="00064701">
              <w:rPr>
                <w:i/>
                <w:vertAlign w:val="subscript"/>
              </w:rPr>
              <w:t xml:space="preserve"> </w:t>
            </w:r>
            <w:r w:rsidRPr="00E60B40">
              <w:rPr>
                <w:i/>
                <w:vertAlign w:val="subscript"/>
              </w:rPr>
              <w:t xml:space="preserve">h </w:t>
            </w:r>
            <w:ins w:id="2841" w:author="ERCOT 06XX18" w:date="2018-06-06T12:34:00Z">
              <w:r w:rsidR="00477D89">
                <w:rPr>
                  <w:i/>
                  <w:vertAlign w:val="subscript"/>
                </w:rPr>
                <w:t xml:space="preserve"> </w:t>
              </w:r>
            </w:ins>
            <w:ins w:id="2842" w:author="ERCOT 06XX18" w:date="2018-06-06T12:35:00Z">
              <w:r w:rsidR="00477D89" w:rsidRPr="00B6471D">
                <w:t>+</w:t>
              </w:r>
              <w:r w:rsidR="00477D89">
                <w:rPr>
                  <w:i/>
                  <w:vertAlign w:val="subscript"/>
                </w:rPr>
                <w:t xml:space="preserve"> </w:t>
              </w:r>
            </w:ins>
            <w:ins w:id="2843" w:author="ERCOT 06XX18" w:date="2018-06-06T12:34:00Z">
              <w:r w:rsidR="00477D89">
                <w:t>FRINFQR</w:t>
              </w:r>
              <w:r w:rsidR="00477D89" w:rsidRPr="000064DA">
                <w:rPr>
                  <w:i/>
                  <w:vertAlign w:val="subscript"/>
                </w:rPr>
                <w:t xml:space="preserve"> q</w:t>
              </w:r>
              <w:r w:rsidR="00477D89" w:rsidRPr="004228A8">
                <w:rPr>
                  <w:i/>
                  <w:vertAlign w:val="subscript"/>
                </w:rPr>
                <w:t>,</w:t>
              </w:r>
              <w:r w:rsidR="00477D89">
                <w:rPr>
                  <w:i/>
                  <w:vertAlign w:val="subscript"/>
                </w:rPr>
                <w:t xml:space="preserve"> </w:t>
              </w:r>
              <w:r w:rsidR="00477D89" w:rsidRPr="004228A8">
                <w:rPr>
                  <w:i/>
                  <w:vertAlign w:val="subscript"/>
                </w:rPr>
                <w:t>r,</w:t>
              </w:r>
              <w:r w:rsidR="00477D89" w:rsidRPr="00FD17F8">
                <w:rPr>
                  <w:i/>
                  <w:vertAlign w:val="subscript"/>
                </w:rPr>
                <w:t xml:space="preserve"> </w:t>
              </w:r>
              <w:r w:rsidR="00477D89">
                <w:rPr>
                  <w:i/>
                  <w:vertAlign w:val="subscript"/>
                </w:rPr>
                <w:t>p,</w:t>
              </w:r>
              <w:r w:rsidR="00477D89" w:rsidRPr="00064701">
                <w:rPr>
                  <w:i/>
                  <w:vertAlign w:val="subscript"/>
                </w:rPr>
                <w:t xml:space="preserve"> </w:t>
              </w:r>
              <w:r w:rsidR="00477D89" w:rsidRPr="004228A8">
                <w:rPr>
                  <w:i/>
                  <w:vertAlign w:val="subscript"/>
                </w:rPr>
                <w:t>h</w:t>
              </w:r>
            </w:ins>
          </w:p>
          <w:p w14:paraId="24E83DEA" w14:textId="77777777" w:rsidR="000644BD" w:rsidRPr="004C0093" w:rsidRDefault="000644BD" w:rsidP="0075099D">
            <w:r w:rsidRPr="004C009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851"/>
              <w:gridCol w:w="6327"/>
            </w:tblGrid>
            <w:tr w:rsidR="000644BD" w:rsidRPr="004C0093" w14:paraId="362E7ED7" w14:textId="77777777" w:rsidTr="0075099D">
              <w:tc>
                <w:tcPr>
                  <w:tcW w:w="1154" w:type="pct"/>
                  <w:shd w:val="clear" w:color="auto" w:fill="auto"/>
                </w:tcPr>
                <w:p w14:paraId="7C9C0528" w14:textId="77777777" w:rsidR="000644BD" w:rsidRPr="004C0093" w:rsidRDefault="000644BD" w:rsidP="0075099D">
                  <w:pPr>
                    <w:spacing w:after="240"/>
                    <w:rPr>
                      <w:b/>
                      <w:iCs/>
                      <w:sz w:val="20"/>
                    </w:rPr>
                  </w:pPr>
                  <w:r w:rsidRPr="004C0093">
                    <w:rPr>
                      <w:b/>
                      <w:iCs/>
                      <w:sz w:val="20"/>
                    </w:rPr>
                    <w:t>Variable</w:t>
                  </w:r>
                </w:p>
              </w:tc>
              <w:tc>
                <w:tcPr>
                  <w:tcW w:w="456" w:type="pct"/>
                  <w:shd w:val="clear" w:color="auto" w:fill="auto"/>
                </w:tcPr>
                <w:p w14:paraId="087ED6DB" w14:textId="77777777" w:rsidR="000644BD" w:rsidRPr="004C0093" w:rsidRDefault="000644BD" w:rsidP="0075099D">
                  <w:pPr>
                    <w:spacing w:after="240"/>
                    <w:rPr>
                      <w:b/>
                      <w:iCs/>
                      <w:sz w:val="20"/>
                    </w:rPr>
                  </w:pPr>
                  <w:r w:rsidRPr="004C0093">
                    <w:rPr>
                      <w:b/>
                      <w:iCs/>
                      <w:sz w:val="20"/>
                    </w:rPr>
                    <w:t>Unit</w:t>
                  </w:r>
                </w:p>
              </w:tc>
              <w:tc>
                <w:tcPr>
                  <w:tcW w:w="3390" w:type="pct"/>
                  <w:shd w:val="clear" w:color="auto" w:fill="auto"/>
                </w:tcPr>
                <w:p w14:paraId="050544D6" w14:textId="77777777" w:rsidR="000644BD" w:rsidRPr="004C0093" w:rsidRDefault="000644BD" w:rsidP="0075099D">
                  <w:pPr>
                    <w:spacing w:after="240"/>
                    <w:rPr>
                      <w:b/>
                      <w:iCs/>
                      <w:sz w:val="20"/>
                    </w:rPr>
                  </w:pPr>
                  <w:r w:rsidRPr="004C0093">
                    <w:rPr>
                      <w:b/>
                      <w:iCs/>
                      <w:sz w:val="20"/>
                    </w:rPr>
                    <w:t>Description</w:t>
                  </w:r>
                </w:p>
              </w:tc>
            </w:tr>
            <w:tr w:rsidR="000644BD" w:rsidRPr="004C0093" w14:paraId="0329E618" w14:textId="77777777" w:rsidTr="0075099D">
              <w:tc>
                <w:tcPr>
                  <w:tcW w:w="1154" w:type="pct"/>
                  <w:shd w:val="clear" w:color="auto" w:fill="auto"/>
                </w:tcPr>
                <w:p w14:paraId="30C4C151" w14:textId="77777777" w:rsidR="000644BD" w:rsidRPr="004C0093" w:rsidRDefault="000644BD" w:rsidP="0075099D">
                  <w:pPr>
                    <w:spacing w:after="60"/>
                    <w:rPr>
                      <w:iCs/>
                      <w:sz w:val="20"/>
                    </w:rPr>
                  </w:pPr>
                  <w:r w:rsidRPr="004C0093">
                    <w:rPr>
                      <w:color w:val="000000"/>
                      <w:sz w:val="20"/>
                    </w:rPr>
                    <w:t>RTDA</w:t>
                  </w:r>
                  <w:r>
                    <w:rPr>
                      <w:color w:val="000000"/>
                      <w:sz w:val="20"/>
                    </w:rPr>
                    <w:t>M</w:t>
                  </w:r>
                  <w:r w:rsidRPr="004C0093">
                    <w:rPr>
                      <w:color w:val="000000"/>
                      <w:sz w:val="20"/>
                    </w:rPr>
                    <w:t>WA</w:t>
                  </w:r>
                  <w:r>
                    <w:rPr>
                      <w:color w:val="000000"/>
                      <w:sz w:val="20"/>
                    </w:rPr>
                    <w:t>MT</w:t>
                  </w:r>
                  <w:r w:rsidRPr="004C0093">
                    <w:rPr>
                      <w:i/>
                      <w:vertAlign w:val="subscript"/>
                    </w:rPr>
                    <w:t xml:space="preserve"> </w:t>
                  </w:r>
                  <w:r w:rsidRPr="001E48BD">
                    <w:rPr>
                      <w:i/>
                      <w:sz w:val="20"/>
                      <w:vertAlign w:val="subscript"/>
                    </w:rPr>
                    <w:t>q,</w:t>
                  </w:r>
                  <w:r>
                    <w:rPr>
                      <w:i/>
                      <w:sz w:val="20"/>
                      <w:vertAlign w:val="subscript"/>
                    </w:rPr>
                    <w:t xml:space="preserve"> </w:t>
                  </w:r>
                  <w:r w:rsidRPr="001E48BD">
                    <w:rPr>
                      <w:i/>
                      <w:sz w:val="20"/>
                      <w:vertAlign w:val="subscript"/>
                    </w:rPr>
                    <w:t>r, p, h</w:t>
                  </w:r>
                  <w:r w:rsidRPr="004C0093">
                    <w:rPr>
                      <w:i/>
                      <w:sz w:val="20"/>
                      <w:vertAlign w:val="subscript"/>
                    </w:rPr>
                    <w:t xml:space="preserve">  </w:t>
                  </w:r>
                </w:p>
              </w:tc>
              <w:tc>
                <w:tcPr>
                  <w:tcW w:w="456" w:type="pct"/>
                  <w:shd w:val="clear" w:color="auto" w:fill="auto"/>
                </w:tcPr>
                <w:p w14:paraId="073917A5" w14:textId="77777777" w:rsidR="000644BD" w:rsidRPr="004C0093" w:rsidRDefault="000644BD" w:rsidP="0075099D">
                  <w:pPr>
                    <w:spacing w:after="60"/>
                    <w:rPr>
                      <w:iCs/>
                      <w:sz w:val="20"/>
                    </w:rPr>
                  </w:pPr>
                  <w:r w:rsidRPr="004C0093">
                    <w:rPr>
                      <w:iCs/>
                      <w:sz w:val="20"/>
                    </w:rPr>
                    <w:t>$</w:t>
                  </w:r>
                </w:p>
              </w:tc>
              <w:tc>
                <w:tcPr>
                  <w:tcW w:w="3390" w:type="pct"/>
                  <w:shd w:val="clear" w:color="auto" w:fill="auto"/>
                </w:tcPr>
                <w:p w14:paraId="344CD8E7" w14:textId="77777777" w:rsidR="000644BD" w:rsidRPr="004C0093" w:rsidRDefault="000644BD" w:rsidP="0075099D">
                  <w:pPr>
                    <w:spacing w:after="60"/>
                    <w:rPr>
                      <w:iCs/>
                      <w:sz w:val="20"/>
                    </w:rPr>
                  </w:pPr>
                  <w:r w:rsidRPr="004C0093">
                    <w:rPr>
                      <w:i/>
                      <w:sz w:val="20"/>
                    </w:rPr>
                    <w:t xml:space="preserve">Real-Time Day-Ahead Make-Whole Payment </w:t>
                  </w:r>
                  <w:r>
                    <w:rPr>
                      <w:i/>
                      <w:sz w:val="20"/>
                    </w:rPr>
                    <w:t xml:space="preserve">Amount </w:t>
                  </w:r>
                  <w:r w:rsidRPr="004C0093">
                    <w:rPr>
                      <w:i/>
                      <w:sz w:val="20"/>
                    </w:rPr>
                    <w:t>per QSE per Resource per Settlement Point per hour</w:t>
                  </w:r>
                  <w:r>
                    <w:rPr>
                      <w:i/>
                      <w:sz w:val="20"/>
                    </w:rPr>
                    <w:t xml:space="preserve"> </w:t>
                  </w:r>
                  <w:r w:rsidRPr="004C0093">
                    <w:rPr>
                      <w:sz w:val="20"/>
                    </w:rPr>
                    <w:sym w:font="Symbol" w:char="F0BE"/>
                  </w:r>
                  <w:r w:rsidRPr="004C0093">
                    <w:rPr>
                      <w:sz w:val="20"/>
                    </w:rPr>
                    <w:t xml:space="preserve">The Real-Time calculated payment to QSE </w:t>
                  </w:r>
                  <w:r w:rsidRPr="004C0093">
                    <w:rPr>
                      <w:i/>
                      <w:sz w:val="20"/>
                    </w:rPr>
                    <w:t>q</w:t>
                  </w:r>
                  <w:r w:rsidRPr="004C0093">
                    <w:rPr>
                      <w:sz w:val="20"/>
                    </w:rPr>
                    <w:t xml:space="preserve"> to make-whole the Startup </w:t>
                  </w:r>
                  <w:r>
                    <w:rPr>
                      <w:sz w:val="20"/>
                    </w:rPr>
                    <w:t xml:space="preserve">Cost </w:t>
                  </w:r>
                  <w:r w:rsidRPr="004C0093">
                    <w:rPr>
                      <w:sz w:val="20"/>
                    </w:rPr>
                    <w:t xml:space="preserve">and </w:t>
                  </w:r>
                  <w:r>
                    <w:rPr>
                      <w:sz w:val="20"/>
                    </w:rPr>
                    <w:t>e</w:t>
                  </w:r>
                  <w:r w:rsidRPr="004C0093">
                    <w:rPr>
                      <w:sz w:val="20"/>
                    </w:rPr>
                    <w:t xml:space="preserve">nergy costs of Resource </w:t>
                  </w:r>
                  <w:r w:rsidRPr="004C0093">
                    <w:rPr>
                      <w:i/>
                      <w:sz w:val="20"/>
                    </w:rPr>
                    <w:t>r</w:t>
                  </w:r>
                  <w:r w:rsidRPr="004C0093">
                    <w:rPr>
                      <w:sz w:val="20"/>
                    </w:rPr>
                    <w:t xml:space="preserve"> committed in the DAM at Resource Node </w:t>
                  </w:r>
                  <w:r w:rsidRPr="004C0093">
                    <w:rPr>
                      <w:i/>
                      <w:sz w:val="20"/>
                    </w:rPr>
                    <w:t>p</w:t>
                  </w:r>
                  <w:r w:rsidRPr="004C0093">
                    <w:rPr>
                      <w:sz w:val="20"/>
                    </w:rPr>
                    <w:t xml:space="preserve"> for the hour </w:t>
                  </w:r>
                  <w:r w:rsidRPr="004C0093">
                    <w:rPr>
                      <w:i/>
                      <w:sz w:val="20"/>
                    </w:rPr>
                    <w:t>h</w:t>
                  </w:r>
                  <w:r w:rsidRPr="004C0093">
                    <w:rPr>
                      <w:sz w:val="20"/>
                    </w:rPr>
                    <w:t>.  When a Combined Cycle Generation Resource is committed in the DAM, payment is made to the Combined Cycle Train for the DAM-committed Combined Cycle Generation Resource.</w:t>
                  </w:r>
                </w:p>
              </w:tc>
            </w:tr>
            <w:tr w:rsidR="000644BD" w:rsidRPr="004C0093" w14:paraId="4AB0EBA6" w14:textId="77777777" w:rsidTr="0075099D">
              <w:tc>
                <w:tcPr>
                  <w:tcW w:w="1154" w:type="pct"/>
                  <w:shd w:val="clear" w:color="auto" w:fill="auto"/>
                </w:tcPr>
                <w:p w14:paraId="796CE7D4" w14:textId="77777777" w:rsidR="000644BD" w:rsidRPr="004C0093" w:rsidRDefault="000644BD" w:rsidP="0075099D">
                  <w:pPr>
                    <w:spacing w:after="60"/>
                    <w:rPr>
                      <w:sz w:val="20"/>
                    </w:rPr>
                  </w:pPr>
                  <w:r w:rsidRPr="004C0093">
                    <w:rPr>
                      <w:sz w:val="20"/>
                    </w:rPr>
                    <w:t xml:space="preserve">DAMGCOST </w:t>
                  </w:r>
                  <w:r w:rsidRPr="004C0093">
                    <w:rPr>
                      <w:i/>
                      <w:sz w:val="20"/>
                      <w:vertAlign w:val="subscript"/>
                      <w:lang w:val="pt-BR"/>
                    </w:rPr>
                    <w:t>q,</w:t>
                  </w:r>
                  <w:r w:rsidRPr="00B019A1">
                    <w:rPr>
                      <w:i/>
                      <w:sz w:val="20"/>
                      <w:vertAlign w:val="subscript"/>
                      <w:lang w:val="pt-BR"/>
                    </w:rPr>
                    <w:t xml:space="preserve"> r, </w:t>
                  </w:r>
                  <w:r w:rsidRPr="000064DA">
                    <w:rPr>
                      <w:i/>
                      <w:sz w:val="20"/>
                      <w:vertAlign w:val="subscript"/>
                    </w:rPr>
                    <w:t>p</w:t>
                  </w:r>
                </w:p>
              </w:tc>
              <w:tc>
                <w:tcPr>
                  <w:tcW w:w="456" w:type="pct"/>
                  <w:shd w:val="clear" w:color="auto" w:fill="auto"/>
                </w:tcPr>
                <w:p w14:paraId="6206AA4D" w14:textId="77777777" w:rsidR="000644BD" w:rsidRPr="004C0093" w:rsidRDefault="000644BD" w:rsidP="0075099D">
                  <w:pPr>
                    <w:spacing w:after="60"/>
                    <w:rPr>
                      <w:iCs/>
                      <w:sz w:val="20"/>
                    </w:rPr>
                  </w:pPr>
                  <w:r w:rsidRPr="004C0093">
                    <w:rPr>
                      <w:iCs/>
                      <w:sz w:val="20"/>
                    </w:rPr>
                    <w:t>$</w:t>
                  </w:r>
                </w:p>
              </w:tc>
              <w:tc>
                <w:tcPr>
                  <w:tcW w:w="3390" w:type="pct"/>
                  <w:shd w:val="clear" w:color="auto" w:fill="auto"/>
                </w:tcPr>
                <w:p w14:paraId="34C02750" w14:textId="77777777" w:rsidR="000644BD" w:rsidRPr="004C0093" w:rsidRDefault="000644BD" w:rsidP="0075099D">
                  <w:pPr>
                    <w:spacing w:after="60"/>
                    <w:rPr>
                      <w:i/>
                      <w:sz w:val="20"/>
                    </w:rPr>
                  </w:pPr>
                  <w:r w:rsidRPr="004C0093">
                    <w:rPr>
                      <w:i/>
                      <w:sz w:val="20"/>
                    </w:rPr>
                    <w:t xml:space="preserve">Day-Ahead Market Guaranteed Amount per QSE per Resource per Settlement Point </w:t>
                  </w:r>
                  <w:r w:rsidRPr="004C0093">
                    <w:rPr>
                      <w:sz w:val="20"/>
                    </w:rPr>
                    <w:sym w:font="Symbol" w:char="F0BE"/>
                  </w:r>
                  <w:r w:rsidRPr="004C0093">
                    <w:rPr>
                      <w:i/>
                      <w:sz w:val="20"/>
                    </w:rPr>
                    <w:t xml:space="preserve"> </w:t>
                  </w:r>
                  <w:r w:rsidRPr="004C0093">
                    <w:rPr>
                      <w:sz w:val="20"/>
                    </w:rPr>
                    <w:t xml:space="preserve">The sum of the Startup Cost and the operating energy </w:t>
                  </w:r>
                  <w:r w:rsidRPr="004C0093">
                    <w:rPr>
                      <w:sz w:val="20"/>
                    </w:rPr>
                    <w:lastRenderedPageBreak/>
                    <w:t xml:space="preserve">costs of the DAM-committed Resource </w:t>
                  </w:r>
                  <w:r w:rsidRPr="004C0093">
                    <w:rPr>
                      <w:i/>
                      <w:sz w:val="20"/>
                    </w:rPr>
                    <w:t>r</w:t>
                  </w:r>
                  <w:r w:rsidRPr="004C0093">
                    <w:rPr>
                      <w:sz w:val="20"/>
                    </w:rPr>
                    <w:t xml:space="preserve"> at Resource Node </w:t>
                  </w:r>
                  <w:r w:rsidRPr="004C0093">
                    <w:rPr>
                      <w:i/>
                      <w:sz w:val="20"/>
                    </w:rPr>
                    <w:t>p</w:t>
                  </w:r>
                  <w:r w:rsidRPr="004C0093">
                    <w:rPr>
                      <w:sz w:val="20"/>
                    </w:rPr>
                    <w:t xml:space="preserve"> represented by QSE </w:t>
                  </w:r>
                  <w:r w:rsidRPr="004C0093">
                    <w:rPr>
                      <w:i/>
                      <w:sz w:val="20"/>
                    </w:rPr>
                    <w:t>q</w:t>
                  </w:r>
                  <w:r w:rsidRPr="004C0093">
                    <w:rPr>
                      <w:sz w:val="20"/>
                    </w:rPr>
                    <w:t xml:space="preserve">, for the DAM-commitment period.  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7A60FF14" w14:textId="77777777" w:rsidTr="0075099D">
              <w:tc>
                <w:tcPr>
                  <w:tcW w:w="1154" w:type="pct"/>
                  <w:shd w:val="clear" w:color="auto" w:fill="auto"/>
                </w:tcPr>
                <w:p w14:paraId="004D1301" w14:textId="77777777" w:rsidR="000644BD" w:rsidRPr="004C0093" w:rsidRDefault="000644BD" w:rsidP="0075099D">
                  <w:pPr>
                    <w:spacing w:after="60"/>
                    <w:rPr>
                      <w:sz w:val="20"/>
                    </w:rPr>
                  </w:pPr>
                  <w:r w:rsidRPr="004C0093">
                    <w:rPr>
                      <w:sz w:val="20"/>
                      <w:lang w:val="pt-BR"/>
                    </w:rPr>
                    <w:lastRenderedPageBreak/>
                    <w:t xml:space="preserve">DAEREV </w:t>
                  </w:r>
                  <w:r w:rsidRPr="004C0093">
                    <w:rPr>
                      <w:i/>
                      <w:sz w:val="20"/>
                      <w:vertAlign w:val="subscript"/>
                      <w:lang w:val="pt-BR"/>
                    </w:rPr>
                    <w:t>q,</w:t>
                  </w:r>
                  <w:r>
                    <w:rPr>
                      <w:i/>
                      <w:sz w:val="20"/>
                      <w:vertAlign w:val="subscript"/>
                      <w:lang w:val="pt-BR"/>
                    </w:rPr>
                    <w:t xml:space="preserve"> </w:t>
                  </w:r>
                  <w:r w:rsidRPr="004C0093">
                    <w:rPr>
                      <w:i/>
                      <w:sz w:val="20"/>
                      <w:vertAlign w:val="subscript"/>
                      <w:lang w:val="pt-BR"/>
                    </w:rPr>
                    <w:t>r</w:t>
                  </w:r>
                  <w:r w:rsidRPr="00B019A1">
                    <w:rPr>
                      <w:i/>
                      <w:sz w:val="20"/>
                      <w:vertAlign w:val="subscript"/>
                      <w:lang w:val="pt-BR"/>
                    </w:rPr>
                    <w:t xml:space="preserve">, </w:t>
                  </w:r>
                  <w:r w:rsidRPr="000064DA">
                    <w:rPr>
                      <w:i/>
                      <w:sz w:val="20"/>
                      <w:vertAlign w:val="subscript"/>
                    </w:rPr>
                    <w:t xml:space="preserve">p, </w:t>
                  </w:r>
                  <w:r w:rsidRPr="00B019A1">
                    <w:rPr>
                      <w:i/>
                      <w:sz w:val="20"/>
                      <w:vertAlign w:val="subscript"/>
                      <w:lang w:val="pt-BR"/>
                    </w:rPr>
                    <w:t>h</w:t>
                  </w:r>
                </w:p>
              </w:tc>
              <w:tc>
                <w:tcPr>
                  <w:tcW w:w="456" w:type="pct"/>
                  <w:shd w:val="clear" w:color="auto" w:fill="auto"/>
                </w:tcPr>
                <w:p w14:paraId="27DEBCB8" w14:textId="77777777" w:rsidR="000644BD" w:rsidRPr="004C0093" w:rsidRDefault="000644BD" w:rsidP="0075099D">
                  <w:pPr>
                    <w:spacing w:after="60"/>
                    <w:rPr>
                      <w:iCs/>
                      <w:sz w:val="20"/>
                    </w:rPr>
                  </w:pPr>
                  <w:r w:rsidRPr="004C0093">
                    <w:rPr>
                      <w:iCs/>
                      <w:sz w:val="20"/>
                    </w:rPr>
                    <w:t>$</w:t>
                  </w:r>
                </w:p>
              </w:tc>
              <w:tc>
                <w:tcPr>
                  <w:tcW w:w="3390" w:type="pct"/>
                  <w:shd w:val="clear" w:color="auto" w:fill="auto"/>
                </w:tcPr>
                <w:p w14:paraId="26FAB0E5" w14:textId="77777777" w:rsidR="000644BD" w:rsidRPr="004C0093" w:rsidRDefault="000644BD" w:rsidP="0075099D">
                  <w:pPr>
                    <w:spacing w:after="60"/>
                    <w:rPr>
                      <w:i/>
                      <w:sz w:val="20"/>
                    </w:rPr>
                  </w:pPr>
                  <w:r w:rsidRPr="004C0093">
                    <w:rPr>
                      <w:i/>
                      <w:sz w:val="20"/>
                    </w:rPr>
                    <w:t>Day-Ahead Energy Revenue per QSE per Resource per Settlement Point per hour</w:t>
                  </w:r>
                  <w:r w:rsidRPr="004C0093">
                    <w:rPr>
                      <w:sz w:val="20"/>
                    </w:rPr>
                    <w:t xml:space="preserve"> </w:t>
                  </w:r>
                  <w:r w:rsidRPr="004C0093">
                    <w:rPr>
                      <w:sz w:val="20"/>
                    </w:rPr>
                    <w:sym w:font="Symbol" w:char="F0BE"/>
                  </w:r>
                  <w:r w:rsidRPr="004C0093">
                    <w:rPr>
                      <w:sz w:val="20"/>
                    </w:rPr>
                    <w:t xml:space="preserve">The revenue received in the DAM for Resource </w:t>
                  </w:r>
                  <w:r w:rsidRPr="004C0093">
                    <w:rPr>
                      <w:i/>
                      <w:sz w:val="20"/>
                    </w:rPr>
                    <w:t>r</w:t>
                  </w:r>
                  <w:r w:rsidRPr="004C0093">
                    <w:rPr>
                      <w:sz w:val="20"/>
                    </w:rPr>
                    <w:t xml:space="preserve"> at Resource Node </w:t>
                  </w:r>
                  <w:r w:rsidRPr="004C0093">
                    <w:rPr>
                      <w:i/>
                      <w:sz w:val="20"/>
                    </w:rPr>
                    <w:t>p</w:t>
                  </w:r>
                  <w:r w:rsidRPr="004C0093">
                    <w:rPr>
                      <w:sz w:val="20"/>
                    </w:rPr>
                    <w:t xml:space="preserve"> represented by QSE </w:t>
                  </w:r>
                  <w:r w:rsidRPr="004C0093">
                    <w:rPr>
                      <w:i/>
                      <w:sz w:val="20"/>
                    </w:rPr>
                    <w:t>q</w:t>
                  </w:r>
                  <w:r w:rsidRPr="004C0093">
                    <w:rPr>
                      <w:sz w:val="20"/>
                    </w:rPr>
                    <w:t xml:space="preserve">, based on the DAM Settlement Point Price, for the hour </w:t>
                  </w:r>
                  <w:r w:rsidRPr="004C0093">
                    <w:rPr>
                      <w:i/>
                      <w:sz w:val="20"/>
                    </w:rPr>
                    <w:t>h</w:t>
                  </w:r>
                  <w:r w:rsidRPr="004C0093">
                    <w:rPr>
                      <w:sz w:val="20"/>
                    </w:rPr>
                    <w:t xml:space="preserve">.  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066B155C" w14:textId="77777777" w:rsidTr="0075099D">
              <w:tc>
                <w:tcPr>
                  <w:tcW w:w="1154" w:type="pct"/>
                  <w:shd w:val="clear" w:color="auto" w:fill="auto"/>
                </w:tcPr>
                <w:p w14:paraId="7626A3D0" w14:textId="77777777" w:rsidR="000644BD" w:rsidRPr="004C0093" w:rsidRDefault="000644BD" w:rsidP="0075099D">
                  <w:pPr>
                    <w:spacing w:after="60"/>
                    <w:rPr>
                      <w:sz w:val="20"/>
                    </w:rPr>
                  </w:pPr>
                  <w:r w:rsidRPr="004C0093">
                    <w:rPr>
                      <w:sz w:val="20"/>
                    </w:rPr>
                    <w:t>INFQA</w:t>
                  </w:r>
                  <w:r>
                    <w:rPr>
                      <w:sz w:val="20"/>
                    </w:rPr>
                    <w:t xml:space="preserve">R </w:t>
                  </w:r>
                  <w:r w:rsidRPr="000064DA">
                    <w:rPr>
                      <w:i/>
                      <w:sz w:val="22"/>
                      <w:vertAlign w:val="subscript"/>
                    </w:rPr>
                    <w:t>q, r, p, h</w:t>
                  </w:r>
                </w:p>
              </w:tc>
              <w:tc>
                <w:tcPr>
                  <w:tcW w:w="456" w:type="pct"/>
                  <w:shd w:val="clear" w:color="auto" w:fill="auto"/>
                </w:tcPr>
                <w:p w14:paraId="43676503" w14:textId="77777777" w:rsidR="000644BD" w:rsidRPr="004C0093" w:rsidRDefault="000644BD" w:rsidP="0075099D">
                  <w:pPr>
                    <w:spacing w:after="60"/>
                    <w:rPr>
                      <w:iCs/>
                      <w:sz w:val="20"/>
                    </w:rPr>
                  </w:pPr>
                  <w:r w:rsidRPr="004C0093">
                    <w:rPr>
                      <w:iCs/>
                      <w:sz w:val="20"/>
                    </w:rPr>
                    <w:t>$</w:t>
                  </w:r>
                </w:p>
              </w:tc>
              <w:tc>
                <w:tcPr>
                  <w:tcW w:w="3390" w:type="pct"/>
                  <w:shd w:val="clear" w:color="auto" w:fill="auto"/>
                </w:tcPr>
                <w:p w14:paraId="709B0711" w14:textId="77777777" w:rsidR="000644BD" w:rsidRPr="004C0093" w:rsidRDefault="000644BD" w:rsidP="0075099D">
                  <w:pPr>
                    <w:spacing w:after="60"/>
                    <w:rPr>
                      <w:i/>
                      <w:sz w:val="20"/>
                    </w:rPr>
                  </w:pPr>
                  <w:r w:rsidRPr="004C0093">
                    <w:rPr>
                      <w:i/>
                      <w:sz w:val="20"/>
                    </w:rPr>
                    <w:t>Infeasible Quantity Amount per QSE per Resource per Settlement Point per hour</w:t>
                  </w:r>
                  <w:r w:rsidRPr="004C0093">
                    <w:rPr>
                      <w:sz w:val="20"/>
                    </w:rPr>
                    <w:t xml:space="preserve"> —The </w:t>
                  </w:r>
                  <w:r>
                    <w:rPr>
                      <w:sz w:val="20"/>
                    </w:rPr>
                    <w:t>dollar amount</w:t>
                  </w:r>
                  <w:r w:rsidRPr="004C0093">
                    <w:rPr>
                      <w:sz w:val="20"/>
                    </w:rPr>
                    <w:t xml:space="preserve"> to QSE </w:t>
                  </w:r>
                  <w:r w:rsidRPr="004C0093">
                    <w:rPr>
                      <w:i/>
                      <w:sz w:val="20"/>
                    </w:rPr>
                    <w:t>q</w:t>
                  </w:r>
                  <w:r w:rsidRPr="004C0093">
                    <w:rPr>
                      <w:sz w:val="20"/>
                    </w:rPr>
                    <w:t xml:space="preserve"> for Resource </w:t>
                  </w:r>
                  <w:r w:rsidRPr="000064DA">
                    <w:rPr>
                      <w:i/>
                      <w:sz w:val="20"/>
                    </w:rPr>
                    <w:t>r</w:t>
                  </w:r>
                  <w:r w:rsidRPr="004C0093">
                    <w:rPr>
                      <w:sz w:val="20"/>
                    </w:rPr>
                    <w:t xml:space="preserve"> of its total capacity associated with infeasible deployment of Ancillary Service Supply </w:t>
                  </w:r>
                  <w:r w:rsidRPr="004C0093">
                    <w:rPr>
                      <w:iCs/>
                      <w:sz w:val="20"/>
                    </w:rPr>
                    <w:t>Responsibility</w:t>
                  </w:r>
                  <w:r w:rsidRPr="004C0093">
                    <w:rPr>
                      <w:sz w:val="20"/>
                    </w:rPr>
                    <w:t xml:space="preserve">, for the hour </w:t>
                  </w:r>
                  <w:r w:rsidRPr="004C0093">
                    <w:rPr>
                      <w:i/>
                      <w:sz w:val="20"/>
                    </w:rPr>
                    <w:t>h</w:t>
                  </w:r>
                  <w:r w:rsidRPr="004C0093">
                    <w:rPr>
                      <w:sz w:val="20"/>
                    </w:rPr>
                    <w:t>.</w:t>
                  </w:r>
                  <w:r>
                    <w:rPr>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75D3B4EC" w14:textId="77777777" w:rsidTr="0075099D">
              <w:tc>
                <w:tcPr>
                  <w:tcW w:w="1154" w:type="pct"/>
                  <w:shd w:val="clear" w:color="auto" w:fill="auto"/>
                </w:tcPr>
                <w:p w14:paraId="551F1967" w14:textId="77777777" w:rsidR="000644BD" w:rsidRPr="001F0DC8" w:rsidRDefault="000644BD" w:rsidP="0075099D">
                  <w:pPr>
                    <w:spacing w:after="60"/>
                    <w:rPr>
                      <w:sz w:val="20"/>
                    </w:rPr>
                  </w:pPr>
                  <w:r w:rsidRPr="001F0DC8">
                    <w:rPr>
                      <w:sz w:val="20"/>
                    </w:rPr>
                    <w:t xml:space="preserve">DAMWAMT </w:t>
                  </w:r>
                  <w:r w:rsidRPr="001F0DC8">
                    <w:rPr>
                      <w:i/>
                      <w:sz w:val="20"/>
                      <w:vertAlign w:val="subscript"/>
                      <w:lang w:val="pt-BR"/>
                    </w:rPr>
                    <w:t xml:space="preserve">q, </w:t>
                  </w:r>
                  <w:r w:rsidRPr="001F0DC8">
                    <w:rPr>
                      <w:i/>
                      <w:sz w:val="20"/>
                      <w:vertAlign w:val="subscript"/>
                    </w:rPr>
                    <w:t>r, p, h</w:t>
                  </w:r>
                </w:p>
              </w:tc>
              <w:tc>
                <w:tcPr>
                  <w:tcW w:w="456" w:type="pct"/>
                  <w:shd w:val="clear" w:color="auto" w:fill="auto"/>
                </w:tcPr>
                <w:p w14:paraId="251E59FD" w14:textId="77777777" w:rsidR="000644BD" w:rsidRPr="004C0093" w:rsidRDefault="000644BD" w:rsidP="0075099D">
                  <w:pPr>
                    <w:spacing w:after="60"/>
                    <w:rPr>
                      <w:iCs/>
                      <w:sz w:val="20"/>
                    </w:rPr>
                  </w:pPr>
                  <w:r w:rsidRPr="004C0093">
                    <w:rPr>
                      <w:iCs/>
                      <w:sz w:val="20"/>
                    </w:rPr>
                    <w:t>$</w:t>
                  </w:r>
                </w:p>
              </w:tc>
              <w:tc>
                <w:tcPr>
                  <w:tcW w:w="3390" w:type="pct"/>
                  <w:shd w:val="clear" w:color="auto" w:fill="auto"/>
                </w:tcPr>
                <w:p w14:paraId="186F0306" w14:textId="77777777" w:rsidR="000644BD" w:rsidRPr="004C0093" w:rsidRDefault="000644BD" w:rsidP="0075099D">
                  <w:pPr>
                    <w:spacing w:after="60"/>
                    <w:rPr>
                      <w:i/>
                      <w:iCs/>
                      <w:sz w:val="20"/>
                    </w:rPr>
                  </w:pPr>
                  <w:r w:rsidRPr="004C0093">
                    <w:rPr>
                      <w:i/>
                      <w:sz w:val="20"/>
                    </w:rPr>
                    <w:t>Day-Ahead Make-Whole Payment per QSE per Resource per Settlement Point per hour</w:t>
                  </w:r>
                  <w:r w:rsidRPr="004C0093">
                    <w:rPr>
                      <w:sz w:val="20"/>
                    </w:rPr>
                    <w:t xml:space="preserve"> </w:t>
                  </w:r>
                  <w:r w:rsidRPr="004C0093">
                    <w:rPr>
                      <w:sz w:val="20"/>
                    </w:rPr>
                    <w:sym w:font="Symbol" w:char="F0BE"/>
                  </w:r>
                  <w:r w:rsidRPr="004C0093">
                    <w:rPr>
                      <w:sz w:val="20"/>
                    </w:rPr>
                    <w:t xml:space="preserve">The payment to QSE </w:t>
                  </w:r>
                  <w:r w:rsidRPr="004C0093">
                    <w:rPr>
                      <w:i/>
                      <w:sz w:val="20"/>
                    </w:rPr>
                    <w:t>q</w:t>
                  </w:r>
                  <w:r w:rsidRPr="004C0093">
                    <w:rPr>
                      <w:sz w:val="20"/>
                    </w:rPr>
                    <w:t xml:space="preserve"> to make-whole the Startup Cost and energy cost of Resource </w:t>
                  </w:r>
                  <w:r w:rsidRPr="004C0093">
                    <w:rPr>
                      <w:i/>
                      <w:sz w:val="20"/>
                    </w:rPr>
                    <w:t>r</w:t>
                  </w:r>
                  <w:r w:rsidRPr="004C0093">
                    <w:rPr>
                      <w:sz w:val="20"/>
                    </w:rPr>
                    <w:t xml:space="preserve"> committed in the DAM at Resource Node </w:t>
                  </w:r>
                  <w:r w:rsidRPr="004C0093">
                    <w:rPr>
                      <w:i/>
                      <w:sz w:val="20"/>
                    </w:rPr>
                    <w:t>p</w:t>
                  </w:r>
                  <w:r w:rsidRPr="004C0093">
                    <w:rPr>
                      <w:sz w:val="20"/>
                    </w:rPr>
                    <w:t xml:space="preserve"> for the hour </w:t>
                  </w:r>
                  <w:r w:rsidRPr="004C0093">
                    <w:rPr>
                      <w:i/>
                      <w:sz w:val="20"/>
                    </w:rPr>
                    <w:t>h</w:t>
                  </w:r>
                  <w:r w:rsidRPr="004C0093">
                    <w:rPr>
                      <w:sz w:val="20"/>
                    </w:rPr>
                    <w:t>.  When a Combined Cycle Generation Resource is committed in the DAM, payment is made to the Combined Cycle Train for the DAM-committed Combined Cycle Generation Resource.</w:t>
                  </w:r>
                </w:p>
              </w:tc>
            </w:tr>
            <w:tr w:rsidR="000644BD" w:rsidRPr="004C0093" w14:paraId="0F517DC8" w14:textId="77777777" w:rsidTr="0075099D">
              <w:trPr>
                <w:trHeight w:val="1178"/>
              </w:trPr>
              <w:tc>
                <w:tcPr>
                  <w:tcW w:w="1154" w:type="pct"/>
                  <w:shd w:val="clear" w:color="auto" w:fill="auto"/>
                </w:tcPr>
                <w:p w14:paraId="55D0C755" w14:textId="77777777" w:rsidR="000644BD" w:rsidRPr="001F0DC8" w:rsidRDefault="000644BD" w:rsidP="0075099D">
                  <w:pPr>
                    <w:spacing w:after="60"/>
                    <w:rPr>
                      <w:sz w:val="20"/>
                    </w:rPr>
                  </w:pPr>
                  <w:r w:rsidRPr="001F0DC8">
                    <w:rPr>
                      <w:sz w:val="20"/>
                      <w:lang w:val="pt-BR"/>
                    </w:rPr>
                    <w:t xml:space="preserve">DAASREV </w:t>
                  </w:r>
                  <w:r w:rsidRPr="001F0DC8">
                    <w:rPr>
                      <w:i/>
                      <w:sz w:val="20"/>
                      <w:vertAlign w:val="subscript"/>
                      <w:lang w:val="pt-BR"/>
                    </w:rPr>
                    <w:t>q, r, h</w:t>
                  </w:r>
                </w:p>
              </w:tc>
              <w:tc>
                <w:tcPr>
                  <w:tcW w:w="456" w:type="pct"/>
                  <w:shd w:val="clear" w:color="auto" w:fill="auto"/>
                </w:tcPr>
                <w:p w14:paraId="457BDC9F" w14:textId="77777777" w:rsidR="000644BD" w:rsidRPr="004C0093" w:rsidRDefault="000644BD" w:rsidP="0075099D">
                  <w:pPr>
                    <w:spacing w:after="60"/>
                    <w:rPr>
                      <w:iCs/>
                      <w:sz w:val="20"/>
                    </w:rPr>
                  </w:pPr>
                  <w:r w:rsidRPr="004C0093">
                    <w:rPr>
                      <w:iCs/>
                      <w:sz w:val="20"/>
                    </w:rPr>
                    <w:t>$</w:t>
                  </w:r>
                </w:p>
              </w:tc>
              <w:tc>
                <w:tcPr>
                  <w:tcW w:w="3390" w:type="pct"/>
                  <w:shd w:val="clear" w:color="auto" w:fill="auto"/>
                </w:tcPr>
                <w:p w14:paraId="3BCBAA4F" w14:textId="77777777" w:rsidR="000644BD" w:rsidRPr="004C0093" w:rsidRDefault="000644BD" w:rsidP="0075099D">
                  <w:pPr>
                    <w:spacing w:after="60"/>
                    <w:rPr>
                      <w:i/>
                      <w:iCs/>
                      <w:sz w:val="20"/>
                    </w:rPr>
                  </w:pPr>
                  <w:r w:rsidRPr="004C0093">
                    <w:rPr>
                      <w:i/>
                      <w:sz w:val="20"/>
                    </w:rPr>
                    <w:t>Day-Ahead Ancillary Service Revenue per QSE per Resource by hour</w:t>
                  </w:r>
                  <w:r w:rsidRPr="004C0093">
                    <w:rPr>
                      <w:sz w:val="20"/>
                    </w:rPr>
                    <w:sym w:font="Symbol" w:char="F0BE"/>
                  </w:r>
                  <w:r w:rsidRPr="004C0093">
                    <w:rPr>
                      <w:sz w:val="20"/>
                    </w:rPr>
                    <w:t xml:space="preserve">The revenue received in the DAM for Resource </w:t>
                  </w:r>
                  <w:r w:rsidRPr="004C0093">
                    <w:rPr>
                      <w:i/>
                      <w:sz w:val="20"/>
                    </w:rPr>
                    <w:t>r</w:t>
                  </w:r>
                  <w:r w:rsidRPr="004C0093">
                    <w:rPr>
                      <w:sz w:val="20"/>
                    </w:rPr>
                    <w:t xml:space="preserve"> represented by QSE </w:t>
                  </w:r>
                  <w:r w:rsidRPr="004C0093">
                    <w:rPr>
                      <w:i/>
                      <w:sz w:val="20"/>
                    </w:rPr>
                    <w:t>q</w:t>
                  </w:r>
                  <w:r w:rsidRPr="004C0093">
                    <w:rPr>
                      <w:sz w:val="20"/>
                    </w:rPr>
                    <w:t xml:space="preserve">, based on the MCPC for each Ancillary Service in the DAM, for the hour </w:t>
                  </w:r>
                  <w:r w:rsidRPr="004C0093">
                    <w:rPr>
                      <w:i/>
                      <w:sz w:val="20"/>
                    </w:rPr>
                    <w:t>h</w:t>
                  </w:r>
                  <w:r w:rsidRPr="004C0093">
                    <w:rPr>
                      <w:sz w:val="20"/>
                    </w:rPr>
                    <w:t xml:space="preserve">.  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2B978ABB"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44531668" w14:textId="77777777" w:rsidR="000644BD" w:rsidRPr="001F0DC8" w:rsidRDefault="000644BD" w:rsidP="0075099D">
                  <w:pPr>
                    <w:spacing w:after="60"/>
                    <w:rPr>
                      <w:iCs/>
                      <w:sz w:val="20"/>
                    </w:rPr>
                  </w:pPr>
                  <w:r w:rsidRPr="001F0DC8">
                    <w:rPr>
                      <w:sz w:val="20"/>
                    </w:rPr>
                    <w:t xml:space="preserve">RUINFQAR </w:t>
                  </w:r>
                  <w:r w:rsidRPr="001F0DC8">
                    <w:rPr>
                      <w:i/>
                      <w:sz w:val="20"/>
                      <w:vertAlign w:val="subscript"/>
                    </w:rPr>
                    <w:t>q, r, p, h</w:t>
                  </w:r>
                </w:p>
                <w:p w14:paraId="428F68D3" w14:textId="77777777" w:rsidR="000644BD" w:rsidRPr="001F0DC8" w:rsidRDefault="000644BD" w:rsidP="0075099D">
                  <w:pPr>
                    <w:spacing w:after="60"/>
                    <w:rPr>
                      <w:iCs/>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12B546B7" w14:textId="77777777"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4F6688B6" w14:textId="77777777" w:rsidR="000644BD" w:rsidRPr="004C0093" w:rsidRDefault="000644BD" w:rsidP="0075099D">
                  <w:pPr>
                    <w:spacing w:after="60"/>
                    <w:rPr>
                      <w:i/>
                      <w:iCs/>
                      <w:sz w:val="20"/>
                    </w:rPr>
                  </w:pPr>
                  <w:r>
                    <w:rPr>
                      <w:i/>
                      <w:iCs/>
                      <w:sz w:val="20"/>
                    </w:rPr>
                    <w:t xml:space="preserve">Reg-Up </w:t>
                  </w:r>
                  <w:r w:rsidRPr="004C0093">
                    <w:rPr>
                      <w:i/>
                      <w:iCs/>
                      <w:sz w:val="20"/>
                    </w:rPr>
                    <w:t xml:space="preserve">Infeasible Quantity Amount </w:t>
                  </w:r>
                  <w:r w:rsidRPr="004C0093">
                    <w:rPr>
                      <w:i/>
                      <w:sz w:val="20"/>
                    </w:rPr>
                    <w:t>per QSE per Resource per Settlement Point per hour</w:t>
                  </w:r>
                  <w:r w:rsidRPr="004C0093">
                    <w:rPr>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capacity associated with infeasible deployment of Ancillary Service Supply Responsibility for Reg-Up, for the hour</w:t>
                  </w:r>
                  <w:r w:rsidRPr="004C0093">
                    <w:rPr>
                      <w:sz w:val="20"/>
                    </w:rPr>
                    <w:t xml:space="preserve"> </w:t>
                  </w:r>
                  <w:r w:rsidRPr="004C0093">
                    <w:rPr>
                      <w:i/>
                      <w:sz w:val="20"/>
                    </w:rPr>
                    <w:t>h</w:t>
                  </w:r>
                  <w:r w:rsidRPr="004C0093">
                    <w:rPr>
                      <w:iCs/>
                      <w:sz w:val="20"/>
                    </w:rPr>
                    <w:t>.</w:t>
                  </w:r>
                  <w:r>
                    <w:rPr>
                      <w:iCs/>
                      <w:sz w:val="20"/>
                    </w:rPr>
                    <w:t xml:space="preserve">  </w:t>
                  </w:r>
                  <w:r w:rsidRPr="00F74B73">
                    <w:rPr>
                      <w:sz w:val="20"/>
                    </w:rPr>
                    <w:t xml:space="preserve">Where for a Combined Cycle Train, the Resource </w:t>
                  </w:r>
                  <w:r w:rsidRPr="00F74B73">
                    <w:rPr>
                      <w:i/>
                      <w:sz w:val="20"/>
                    </w:rPr>
                    <w:t xml:space="preserve">r </w:t>
                  </w:r>
                  <w:r w:rsidRPr="00F74B73">
                    <w:rPr>
                      <w:sz w:val="20"/>
                    </w:rPr>
                    <w:t>is a Combined Cycle Generation Resource within the Combined Cycle Train.</w:t>
                  </w:r>
                </w:p>
              </w:tc>
            </w:tr>
            <w:tr w:rsidR="000644BD" w:rsidRPr="004C0093" w14:paraId="71573E23"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6FB1EEE3" w14:textId="77777777" w:rsidR="000644BD" w:rsidRPr="001F0DC8" w:rsidRDefault="000644BD" w:rsidP="0075099D">
                  <w:pPr>
                    <w:spacing w:after="60"/>
                    <w:rPr>
                      <w:iCs/>
                      <w:sz w:val="20"/>
                    </w:rPr>
                  </w:pPr>
                  <w:r w:rsidRPr="001F0DC8">
                    <w:rPr>
                      <w:iCs/>
                      <w:sz w:val="20"/>
                    </w:rPr>
                    <w:t xml:space="preserve">MCPCRU </w:t>
                  </w:r>
                  <w:r w:rsidRPr="001F0DC8">
                    <w:rPr>
                      <w:i/>
                      <w:iCs/>
                      <w:sz w:val="20"/>
                      <w:vertAlign w:val="subscript"/>
                    </w:rPr>
                    <w:t>DAM</w:t>
                  </w:r>
                </w:p>
                <w:p w14:paraId="18267B32" w14:textId="77777777" w:rsidR="000644BD" w:rsidRPr="001F0DC8" w:rsidRDefault="000644BD" w:rsidP="0075099D">
                  <w:pPr>
                    <w:spacing w:after="60"/>
                    <w:rPr>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1750E30A" w14:textId="77777777"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1522C11D" w14:textId="77777777" w:rsidR="000644BD" w:rsidRPr="004C0093" w:rsidRDefault="000644BD" w:rsidP="0075099D">
                  <w:pPr>
                    <w:spacing w:after="60"/>
                    <w:rPr>
                      <w:i/>
                      <w:iCs/>
                      <w:sz w:val="20"/>
                    </w:rPr>
                  </w:pPr>
                  <w:r w:rsidRPr="004C0093">
                    <w:rPr>
                      <w:i/>
                      <w:iCs/>
                      <w:sz w:val="20"/>
                    </w:rPr>
                    <w:t>Market Clearing Price for Capacity for Reg-Up in DAM</w:t>
                  </w:r>
                  <w:r w:rsidRPr="004C0093">
                    <w:rPr>
                      <w:iCs/>
                      <w:sz w:val="20"/>
                    </w:rPr>
                    <w:t>—The DAM MCPC for Reg-Up for the hour.</w:t>
                  </w:r>
                </w:p>
              </w:tc>
            </w:tr>
            <w:tr w:rsidR="000644BD" w:rsidRPr="004C0093" w14:paraId="30DAD466"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3AF7C54B" w14:textId="77777777" w:rsidR="000644BD" w:rsidRPr="001F0DC8" w:rsidRDefault="000644BD" w:rsidP="0075099D">
                  <w:pPr>
                    <w:spacing w:after="60"/>
                    <w:rPr>
                      <w:iCs/>
                      <w:sz w:val="20"/>
                    </w:rPr>
                  </w:pPr>
                  <w:r w:rsidRPr="001F0DC8">
                    <w:rPr>
                      <w:sz w:val="20"/>
                    </w:rPr>
                    <w:t xml:space="preserve">RDINFQAR </w:t>
                  </w:r>
                  <w:r w:rsidRPr="001F0DC8">
                    <w:rPr>
                      <w:i/>
                      <w:sz w:val="20"/>
                      <w:vertAlign w:val="subscript"/>
                    </w:rPr>
                    <w:t>q, r, p, h</w:t>
                  </w:r>
                </w:p>
                <w:p w14:paraId="4E589C65" w14:textId="77777777" w:rsidR="000644BD" w:rsidRPr="001F0DC8" w:rsidRDefault="000644BD" w:rsidP="0075099D">
                  <w:pPr>
                    <w:spacing w:after="60"/>
                    <w:rPr>
                      <w:iCs/>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3874B9D7" w14:textId="77777777"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710A3D33" w14:textId="77777777" w:rsidR="000644BD" w:rsidRPr="004C0093" w:rsidRDefault="000644BD" w:rsidP="0075099D">
                  <w:pPr>
                    <w:spacing w:after="60"/>
                    <w:rPr>
                      <w:i/>
                      <w:iCs/>
                      <w:sz w:val="20"/>
                    </w:rPr>
                  </w:pPr>
                  <w:r w:rsidRPr="004C0093">
                    <w:rPr>
                      <w:i/>
                      <w:iCs/>
                      <w:sz w:val="20"/>
                    </w:rPr>
                    <w:t xml:space="preserve">Reg-Down Infeasible Quantity Amount </w:t>
                  </w:r>
                  <w:r w:rsidRPr="004C0093">
                    <w:rPr>
                      <w:i/>
                      <w:sz w:val="20"/>
                    </w:rPr>
                    <w:t>per QSE per Resource per Settlement Point per hour</w:t>
                  </w:r>
                  <w:r w:rsidRPr="004C0093">
                    <w:rPr>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Reg-Down,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42A901CD"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56132518" w14:textId="77777777" w:rsidR="000644BD" w:rsidRPr="001F0DC8" w:rsidRDefault="000644BD" w:rsidP="0075099D">
                  <w:pPr>
                    <w:spacing w:after="60"/>
                    <w:rPr>
                      <w:iCs/>
                      <w:sz w:val="20"/>
                    </w:rPr>
                  </w:pPr>
                  <w:r w:rsidRPr="001F0DC8">
                    <w:rPr>
                      <w:iCs/>
                      <w:sz w:val="20"/>
                    </w:rPr>
                    <w:t xml:space="preserve">MCPCRD </w:t>
                  </w:r>
                  <w:r w:rsidRPr="001F0DC8">
                    <w:rPr>
                      <w:i/>
                      <w:iCs/>
                      <w:sz w:val="20"/>
                      <w:vertAlign w:val="subscript"/>
                    </w:rPr>
                    <w:t>DAM</w:t>
                  </w:r>
                </w:p>
                <w:p w14:paraId="3782F3F8" w14:textId="77777777" w:rsidR="000644BD" w:rsidRPr="001F0DC8" w:rsidRDefault="000644BD" w:rsidP="0075099D">
                  <w:pPr>
                    <w:spacing w:after="60"/>
                    <w:rPr>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35D63A4D" w14:textId="77777777"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76876134" w14:textId="77777777" w:rsidR="000644BD" w:rsidRPr="004C0093" w:rsidRDefault="000644BD" w:rsidP="0075099D">
                  <w:pPr>
                    <w:spacing w:after="60"/>
                    <w:rPr>
                      <w:i/>
                      <w:iCs/>
                      <w:sz w:val="20"/>
                    </w:rPr>
                  </w:pPr>
                  <w:r w:rsidRPr="004C0093">
                    <w:rPr>
                      <w:i/>
                      <w:iCs/>
                      <w:sz w:val="20"/>
                    </w:rPr>
                    <w:t>Market Clearing Price for Capacity for Reg-Down in DAM</w:t>
                  </w:r>
                  <w:r w:rsidRPr="004C0093">
                    <w:rPr>
                      <w:iCs/>
                      <w:sz w:val="20"/>
                    </w:rPr>
                    <w:t>—The DAM MCPC for Reg-Down for the hour.</w:t>
                  </w:r>
                </w:p>
              </w:tc>
            </w:tr>
            <w:tr w:rsidR="000644BD" w:rsidRPr="004C0093" w14:paraId="341B3780"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68B6DD54" w14:textId="77777777" w:rsidR="000644BD" w:rsidRPr="001F0DC8" w:rsidRDefault="000644BD" w:rsidP="0075099D">
                  <w:pPr>
                    <w:spacing w:after="60"/>
                    <w:rPr>
                      <w:iCs/>
                      <w:sz w:val="20"/>
                    </w:rPr>
                  </w:pPr>
                  <w:r w:rsidRPr="001F0DC8">
                    <w:rPr>
                      <w:sz w:val="20"/>
                    </w:rPr>
                    <w:t xml:space="preserve">RRINFQAR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4A55C0C6" w14:textId="77777777"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56D13CED" w14:textId="77777777" w:rsidR="000644BD" w:rsidRPr="004C0093" w:rsidRDefault="000644BD" w:rsidP="0075099D">
                  <w:pPr>
                    <w:spacing w:after="60"/>
                    <w:rPr>
                      <w:i/>
                      <w:iCs/>
                      <w:sz w:val="20"/>
                    </w:rPr>
                  </w:pPr>
                  <w:r w:rsidRPr="004C0093">
                    <w:rPr>
                      <w:i/>
                      <w:iCs/>
                      <w:sz w:val="20"/>
                    </w:rPr>
                    <w:t xml:space="preserve">Responsive Reserve Service Infeasible Quantity Amount </w:t>
                  </w:r>
                  <w:r w:rsidRPr="004C0093">
                    <w:rPr>
                      <w:i/>
                      <w:sz w:val="20"/>
                    </w:rPr>
                    <w:t>per QSE per Resource per Settlement Point per hour</w:t>
                  </w:r>
                  <w:r>
                    <w:rPr>
                      <w:i/>
                      <w:iCs/>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RRS,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2EBB5642"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132CF674" w14:textId="77777777" w:rsidR="000644BD" w:rsidRPr="001F0DC8" w:rsidRDefault="000644BD" w:rsidP="0075099D">
                  <w:pPr>
                    <w:spacing w:after="60"/>
                    <w:rPr>
                      <w:iCs/>
                      <w:sz w:val="20"/>
                    </w:rPr>
                  </w:pPr>
                  <w:r w:rsidRPr="001F0DC8">
                    <w:rPr>
                      <w:iCs/>
                      <w:sz w:val="20"/>
                    </w:rPr>
                    <w:lastRenderedPageBreak/>
                    <w:t xml:space="preserve">MCPCRR </w:t>
                  </w:r>
                  <w:r w:rsidRPr="001F0DC8">
                    <w:rPr>
                      <w:i/>
                      <w:iCs/>
                      <w:sz w:val="20"/>
                      <w:vertAlign w:val="subscript"/>
                    </w:rPr>
                    <w:t>DAM</w:t>
                  </w:r>
                </w:p>
                <w:p w14:paraId="3EF78886" w14:textId="77777777" w:rsidR="000644BD" w:rsidRPr="001F0DC8" w:rsidRDefault="000644BD" w:rsidP="0075099D">
                  <w:pPr>
                    <w:spacing w:after="60"/>
                    <w:rPr>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393D41FD" w14:textId="77777777"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7E19616C" w14:textId="77777777" w:rsidR="000644BD" w:rsidRPr="004C0093" w:rsidRDefault="000644BD" w:rsidP="0075099D">
                  <w:pPr>
                    <w:spacing w:after="60"/>
                    <w:rPr>
                      <w:i/>
                      <w:iCs/>
                      <w:sz w:val="20"/>
                    </w:rPr>
                  </w:pPr>
                  <w:r w:rsidRPr="004C0093">
                    <w:rPr>
                      <w:i/>
                      <w:iCs/>
                      <w:sz w:val="20"/>
                    </w:rPr>
                    <w:t>Market Clearing Price for Capacity for Responsive Reserve Service in DAM</w:t>
                  </w:r>
                  <w:r w:rsidRPr="004C0093">
                    <w:rPr>
                      <w:iCs/>
                      <w:sz w:val="20"/>
                    </w:rPr>
                    <w:t>—The DAM MCPC for RR</w:t>
                  </w:r>
                  <w:r>
                    <w:rPr>
                      <w:iCs/>
                      <w:sz w:val="20"/>
                    </w:rPr>
                    <w:t xml:space="preserve">S </w:t>
                  </w:r>
                  <w:r w:rsidRPr="004C0093">
                    <w:rPr>
                      <w:iCs/>
                      <w:sz w:val="20"/>
                    </w:rPr>
                    <w:t>for the hour.</w:t>
                  </w:r>
                </w:p>
              </w:tc>
            </w:tr>
            <w:tr w:rsidR="000644BD" w:rsidRPr="004C0093" w14:paraId="4F4C3131"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63E8FCB6" w14:textId="77777777" w:rsidR="000644BD" w:rsidRPr="001F0DC8" w:rsidRDefault="000644BD" w:rsidP="0075099D">
                  <w:pPr>
                    <w:spacing w:after="60"/>
                    <w:rPr>
                      <w:iCs/>
                      <w:sz w:val="20"/>
                    </w:rPr>
                  </w:pPr>
                  <w:r w:rsidRPr="001F0DC8">
                    <w:rPr>
                      <w:iCs/>
                      <w:sz w:val="20"/>
                    </w:rPr>
                    <w:t xml:space="preserve">NSINFQAR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7C33D10B" w14:textId="77777777" w:rsidR="000644BD" w:rsidRPr="004C0093" w:rsidRDefault="000644BD" w:rsidP="0075099D">
                  <w:pPr>
                    <w:spacing w:after="60"/>
                    <w:rPr>
                      <w:iCs/>
                      <w:sz w:val="20"/>
                    </w:rPr>
                  </w:pPr>
                  <w:r w:rsidRPr="004C0093">
                    <w:rPr>
                      <w:iCs/>
                      <w:sz w:val="20"/>
                    </w:rPr>
                    <w:t>$</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6AE787A8" w14:textId="77777777" w:rsidR="000644BD" w:rsidRPr="004C0093" w:rsidRDefault="000644BD" w:rsidP="0075099D">
                  <w:pPr>
                    <w:spacing w:after="60"/>
                    <w:rPr>
                      <w:i/>
                      <w:iCs/>
                      <w:sz w:val="20"/>
                    </w:rPr>
                  </w:pPr>
                  <w:r w:rsidRPr="004C0093">
                    <w:rPr>
                      <w:i/>
                      <w:iCs/>
                      <w:sz w:val="20"/>
                    </w:rPr>
                    <w:t xml:space="preserve">Non-Spin Infeasible Quantity Amount </w:t>
                  </w:r>
                  <w:r w:rsidRPr="004C0093">
                    <w:rPr>
                      <w:i/>
                      <w:sz w:val="20"/>
                    </w:rPr>
                    <w:t>per QSE per Resource per Settlement Point per hour</w:t>
                  </w:r>
                  <w:r>
                    <w:rPr>
                      <w:i/>
                      <w:iCs/>
                      <w:sz w:val="20"/>
                    </w:rPr>
                    <w:t xml:space="preserve"> </w:t>
                  </w:r>
                  <w:r w:rsidRPr="004C0093">
                    <w:rPr>
                      <w:iCs/>
                      <w:sz w:val="20"/>
                    </w:rPr>
                    <w:t xml:space="preserve">— The </w:t>
                  </w:r>
                  <w:r>
                    <w:rPr>
                      <w:iCs/>
                      <w:sz w:val="20"/>
                    </w:rPr>
                    <w:t>dollar amount</w:t>
                  </w:r>
                  <w:r w:rsidRPr="004C0093">
                    <w:rPr>
                      <w:iCs/>
                      <w:sz w:val="20"/>
                    </w:rPr>
                    <w:t xml:space="preserve"> to QSE </w:t>
                  </w:r>
                  <w:r w:rsidRPr="004C0093">
                    <w:rPr>
                      <w:i/>
                      <w:iCs/>
                      <w:sz w:val="20"/>
                    </w:rPr>
                    <w:t xml:space="preserve">q, </w:t>
                  </w:r>
                  <w:r w:rsidRPr="004C0093">
                    <w:rPr>
                      <w:sz w:val="20"/>
                    </w:rPr>
                    <w:t xml:space="preserve">for Resource </w:t>
                  </w:r>
                  <w:r w:rsidRPr="004C0093">
                    <w:rPr>
                      <w:i/>
                      <w:sz w:val="20"/>
                    </w:rPr>
                    <w:t>r,</w:t>
                  </w:r>
                  <w:r w:rsidRPr="004C0093">
                    <w:rPr>
                      <w:iCs/>
                      <w:sz w:val="20"/>
                    </w:rPr>
                    <w:t xml:space="preserve"> for its total capacity associated with infeasible deployment of Ancillary Service Supply Responsibility for Non-Spin,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0644BD" w:rsidRPr="004C0093" w14:paraId="2614662E"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3907F3B3" w14:textId="77777777" w:rsidR="000644BD" w:rsidRPr="001F0DC8" w:rsidRDefault="000644BD" w:rsidP="0075099D">
                  <w:pPr>
                    <w:spacing w:after="60"/>
                    <w:rPr>
                      <w:iCs/>
                      <w:sz w:val="20"/>
                    </w:rPr>
                  </w:pPr>
                  <w:r w:rsidRPr="001F0DC8">
                    <w:rPr>
                      <w:iCs/>
                      <w:sz w:val="20"/>
                    </w:rPr>
                    <w:t xml:space="preserve">MCPCNS </w:t>
                  </w:r>
                  <w:r w:rsidRPr="001F0DC8">
                    <w:rPr>
                      <w:i/>
                      <w:iCs/>
                      <w:sz w:val="20"/>
                      <w:vertAlign w:val="subscript"/>
                    </w:rPr>
                    <w:t>DAM</w:t>
                  </w:r>
                </w:p>
                <w:p w14:paraId="011CFE23" w14:textId="77777777" w:rsidR="000644BD" w:rsidRPr="001F0DC8" w:rsidRDefault="000644BD" w:rsidP="0075099D">
                  <w:pPr>
                    <w:spacing w:after="60"/>
                    <w:rPr>
                      <w:iCs/>
                      <w:sz w:val="20"/>
                    </w:rPr>
                  </w:pP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504E2B9A" w14:textId="77777777" w:rsidR="000644BD" w:rsidRPr="00AC4B3E" w:rsidRDefault="000644BD" w:rsidP="0075099D">
                  <w:pPr>
                    <w:spacing w:after="60"/>
                    <w:rPr>
                      <w:iCs/>
                      <w:sz w:val="20"/>
                    </w:rPr>
                  </w:pPr>
                  <w:r w:rsidRPr="004C0093">
                    <w:rPr>
                      <w:iCs/>
                      <w:sz w:val="20"/>
                    </w:rPr>
                    <w:t>$/MW per hour</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61EB9733" w14:textId="77777777" w:rsidR="000644BD" w:rsidRPr="004C0093" w:rsidRDefault="000644BD" w:rsidP="0075099D">
                  <w:pPr>
                    <w:spacing w:after="60"/>
                    <w:rPr>
                      <w:i/>
                      <w:iCs/>
                      <w:sz w:val="20"/>
                    </w:rPr>
                  </w:pPr>
                  <w:r w:rsidRPr="004C0093">
                    <w:rPr>
                      <w:i/>
                      <w:iCs/>
                      <w:sz w:val="20"/>
                    </w:rPr>
                    <w:t>Market Clearing Price for Capacity for Non-Spin Service in DAM</w:t>
                  </w:r>
                  <w:r w:rsidRPr="004C0093">
                    <w:rPr>
                      <w:iCs/>
                      <w:sz w:val="20"/>
                    </w:rPr>
                    <w:t>—The DAM MCPC for N</w:t>
                  </w:r>
                  <w:r>
                    <w:rPr>
                      <w:iCs/>
                      <w:sz w:val="20"/>
                    </w:rPr>
                    <w:t>on-</w:t>
                  </w:r>
                  <w:r w:rsidRPr="004C0093">
                    <w:rPr>
                      <w:iCs/>
                      <w:sz w:val="20"/>
                    </w:rPr>
                    <w:t>S</w:t>
                  </w:r>
                  <w:r>
                    <w:rPr>
                      <w:iCs/>
                      <w:sz w:val="20"/>
                    </w:rPr>
                    <w:t>pin</w:t>
                  </w:r>
                  <w:r w:rsidRPr="004C0093">
                    <w:rPr>
                      <w:iCs/>
                      <w:sz w:val="20"/>
                    </w:rPr>
                    <w:t xml:space="preserve"> for the hour.</w:t>
                  </w:r>
                </w:p>
              </w:tc>
            </w:tr>
            <w:tr w:rsidR="00477D89" w:rsidRPr="004C0093" w14:paraId="7F15F29C" w14:textId="77777777" w:rsidTr="0075099D">
              <w:trPr>
                <w:ins w:id="2844" w:author="ERCOT 06XX18" w:date="2018-06-06T12:36:00Z"/>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77A0C6B4" w14:textId="77777777" w:rsidR="00477D89" w:rsidRPr="00477D89" w:rsidRDefault="00477D89" w:rsidP="00477D89">
                  <w:pPr>
                    <w:spacing w:after="60"/>
                    <w:rPr>
                      <w:ins w:id="2845" w:author="ERCOT 06XX18" w:date="2018-06-06T12:36:00Z"/>
                      <w:iCs/>
                      <w:sz w:val="20"/>
                      <w:szCs w:val="20"/>
                    </w:rPr>
                  </w:pPr>
                  <w:ins w:id="2846" w:author="ERCOT 06XX18" w:date="2018-06-06T12:36:00Z">
                    <w:r w:rsidRPr="00B6471D">
                      <w:rPr>
                        <w:sz w:val="20"/>
                        <w:szCs w:val="20"/>
                      </w:rPr>
                      <w:t>FRINFQ</w:t>
                    </w:r>
                  </w:ins>
                  <w:ins w:id="2847" w:author="ERCOT 06XX18" w:date="2018-06-06T12:38:00Z">
                    <w:r w:rsidRPr="00B6471D">
                      <w:rPr>
                        <w:sz w:val="20"/>
                        <w:szCs w:val="20"/>
                      </w:rPr>
                      <w:t>A</w:t>
                    </w:r>
                  </w:ins>
                  <w:ins w:id="2848" w:author="ERCOT 06XX18" w:date="2018-06-06T12:36:00Z">
                    <w:r w:rsidRPr="00B6471D">
                      <w:rPr>
                        <w:sz w:val="20"/>
                        <w:szCs w:val="20"/>
                      </w:rPr>
                      <w:t>R</w:t>
                    </w:r>
                    <w:r w:rsidRPr="00B6471D">
                      <w:rPr>
                        <w:i/>
                        <w:sz w:val="20"/>
                        <w:szCs w:val="20"/>
                        <w:vertAlign w:val="subscript"/>
                      </w:rPr>
                      <w:t xml:space="preserve"> q, r, p, h</w:t>
                    </w:r>
                  </w:ins>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6DF3D8FB" w14:textId="77777777" w:rsidR="00477D89" w:rsidRPr="00CA5137" w:rsidRDefault="00477D89" w:rsidP="00477D89">
                  <w:pPr>
                    <w:spacing w:after="60"/>
                    <w:rPr>
                      <w:ins w:id="2849" w:author="ERCOT 06XX18" w:date="2018-06-06T12:36:00Z"/>
                      <w:iCs/>
                      <w:sz w:val="20"/>
                      <w:szCs w:val="20"/>
                    </w:rPr>
                  </w:pPr>
                  <w:ins w:id="2850" w:author="ERCOT 06XX18" w:date="2018-06-06T12:36:00Z">
                    <w:r w:rsidRPr="002370F4">
                      <w:rPr>
                        <w:iCs/>
                        <w:sz w:val="20"/>
                        <w:szCs w:val="20"/>
                      </w:rPr>
                      <w:t>$</w:t>
                    </w:r>
                  </w:ins>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3ED7FD1C" w14:textId="77777777" w:rsidR="00477D89" w:rsidRPr="00F04B6B" w:rsidRDefault="00477D89" w:rsidP="00477D89">
                  <w:pPr>
                    <w:spacing w:after="60"/>
                    <w:rPr>
                      <w:ins w:id="2851" w:author="ERCOT 06XX18" w:date="2018-06-06T12:36:00Z"/>
                      <w:i/>
                      <w:iCs/>
                      <w:sz w:val="20"/>
                      <w:szCs w:val="20"/>
                    </w:rPr>
                  </w:pPr>
                  <w:ins w:id="2852" w:author="ERCOT 06XX18" w:date="2018-06-06T12:37:00Z">
                    <w:r w:rsidRPr="00830F30">
                      <w:rPr>
                        <w:i/>
                        <w:iCs/>
                        <w:sz w:val="20"/>
                        <w:szCs w:val="20"/>
                      </w:rPr>
                      <w:t>Frequency Response Service</w:t>
                    </w:r>
                    <w:r w:rsidRPr="00DC2692">
                      <w:rPr>
                        <w:i/>
                        <w:iCs/>
                        <w:sz w:val="20"/>
                        <w:szCs w:val="20"/>
                      </w:rPr>
                      <w:t xml:space="preserve"> Infeasible Quantity Amount </w:t>
                    </w:r>
                    <w:r w:rsidRPr="00DC2692">
                      <w:rPr>
                        <w:i/>
                        <w:sz w:val="20"/>
                        <w:szCs w:val="20"/>
                      </w:rPr>
                      <w:t>per QSE per Resource per Settlement Point per hour</w:t>
                    </w:r>
                    <w:r w:rsidRPr="00DC2692">
                      <w:rPr>
                        <w:i/>
                        <w:iCs/>
                        <w:sz w:val="20"/>
                        <w:szCs w:val="20"/>
                      </w:rPr>
                      <w:t xml:space="preserve"> </w:t>
                    </w:r>
                    <w:r w:rsidRPr="00DC2692">
                      <w:rPr>
                        <w:iCs/>
                        <w:sz w:val="20"/>
                        <w:szCs w:val="20"/>
                      </w:rPr>
                      <w:t xml:space="preserve">— The </w:t>
                    </w:r>
                    <w:r w:rsidRPr="00F04B6B">
                      <w:rPr>
                        <w:iCs/>
                        <w:sz w:val="20"/>
                        <w:szCs w:val="20"/>
                      </w:rPr>
                      <w:t xml:space="preserve">dollar amount to QSE </w:t>
                    </w:r>
                    <w:r w:rsidRPr="00F04B6B">
                      <w:rPr>
                        <w:i/>
                        <w:iCs/>
                        <w:sz w:val="20"/>
                        <w:szCs w:val="20"/>
                      </w:rPr>
                      <w:t xml:space="preserve">q, </w:t>
                    </w:r>
                    <w:r w:rsidRPr="00F04B6B">
                      <w:rPr>
                        <w:sz w:val="20"/>
                        <w:szCs w:val="20"/>
                      </w:rPr>
                      <w:t xml:space="preserve">for Resource </w:t>
                    </w:r>
                    <w:r w:rsidRPr="00F04B6B">
                      <w:rPr>
                        <w:i/>
                        <w:sz w:val="20"/>
                        <w:szCs w:val="20"/>
                      </w:rPr>
                      <w:t>r,</w:t>
                    </w:r>
                    <w:r w:rsidRPr="00F04B6B">
                      <w:rPr>
                        <w:iCs/>
                        <w:sz w:val="20"/>
                        <w:szCs w:val="20"/>
                      </w:rPr>
                      <w:t xml:space="preserve"> for its total capacity associated with infeasible deployment of Ancillary Service Supply Responsibility for FRS, for the hour</w:t>
                    </w:r>
                    <w:r w:rsidRPr="00F04B6B">
                      <w:rPr>
                        <w:sz w:val="20"/>
                        <w:szCs w:val="20"/>
                      </w:rPr>
                      <w:t xml:space="preserve"> </w:t>
                    </w:r>
                    <w:r w:rsidRPr="00F04B6B">
                      <w:rPr>
                        <w:i/>
                        <w:sz w:val="20"/>
                        <w:szCs w:val="20"/>
                      </w:rPr>
                      <w:t>h</w:t>
                    </w:r>
                    <w:r w:rsidRPr="00F04B6B">
                      <w:rPr>
                        <w:iCs/>
                        <w:sz w:val="20"/>
                        <w:szCs w:val="20"/>
                      </w:rPr>
                      <w:t xml:space="preserve">.  </w:t>
                    </w:r>
                    <w:r w:rsidRPr="00F04B6B">
                      <w:rPr>
                        <w:sz w:val="20"/>
                        <w:szCs w:val="20"/>
                      </w:rPr>
                      <w:t xml:space="preserve">Where for a Combined Cycle Train, the Resource </w:t>
                    </w:r>
                    <w:r w:rsidRPr="00F04B6B">
                      <w:rPr>
                        <w:i/>
                        <w:sz w:val="20"/>
                        <w:szCs w:val="20"/>
                      </w:rPr>
                      <w:t xml:space="preserve">r </w:t>
                    </w:r>
                    <w:r w:rsidRPr="00F04B6B">
                      <w:rPr>
                        <w:sz w:val="20"/>
                        <w:szCs w:val="20"/>
                      </w:rPr>
                      <w:t>is a Combined Cycle Generation Resource within the Combined Cycle Train.</w:t>
                    </w:r>
                  </w:ins>
                </w:p>
              </w:tc>
            </w:tr>
            <w:tr w:rsidR="00477D89" w:rsidRPr="004C0093" w14:paraId="2927731F" w14:textId="77777777" w:rsidTr="0075099D">
              <w:trPr>
                <w:ins w:id="2853" w:author="ERCOT 06XX18" w:date="2018-06-06T12:36:00Z"/>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080949E7" w14:textId="77777777" w:rsidR="00477D89" w:rsidRPr="00477D89" w:rsidRDefault="00477D89" w:rsidP="00477D89">
                  <w:pPr>
                    <w:spacing w:after="60"/>
                    <w:rPr>
                      <w:ins w:id="2854" w:author="ERCOT 06XX18" w:date="2018-06-06T12:36:00Z"/>
                      <w:iCs/>
                      <w:sz w:val="20"/>
                      <w:szCs w:val="20"/>
                    </w:rPr>
                  </w:pPr>
                  <w:ins w:id="2855" w:author="ERCOT 06XX18" w:date="2018-06-06T12:36:00Z">
                    <w:r w:rsidRPr="00477D89">
                      <w:rPr>
                        <w:iCs/>
                        <w:sz w:val="20"/>
                        <w:szCs w:val="20"/>
                      </w:rPr>
                      <w:t xml:space="preserve">MCPCFR </w:t>
                    </w:r>
                    <w:r w:rsidRPr="00477D89">
                      <w:rPr>
                        <w:i/>
                        <w:iCs/>
                        <w:sz w:val="20"/>
                        <w:szCs w:val="20"/>
                        <w:vertAlign w:val="subscript"/>
                      </w:rPr>
                      <w:t>DAM</w:t>
                    </w:r>
                  </w:ins>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6764E6E0" w14:textId="77777777" w:rsidR="00477D89" w:rsidRPr="00830F30" w:rsidRDefault="00477D89" w:rsidP="00477D89">
                  <w:pPr>
                    <w:spacing w:after="60"/>
                    <w:rPr>
                      <w:ins w:id="2856" w:author="ERCOT 06XX18" w:date="2018-06-06T12:36:00Z"/>
                      <w:iCs/>
                      <w:sz w:val="20"/>
                      <w:szCs w:val="20"/>
                    </w:rPr>
                  </w:pPr>
                  <w:ins w:id="2857" w:author="ERCOT 06XX18" w:date="2018-06-06T12:36:00Z">
                    <w:r w:rsidRPr="002370F4">
                      <w:rPr>
                        <w:iCs/>
                        <w:sz w:val="20"/>
                        <w:szCs w:val="20"/>
                      </w:rPr>
                      <w:t>$/MW per hour</w:t>
                    </w:r>
                  </w:ins>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24FA15EA" w14:textId="77777777" w:rsidR="00477D89" w:rsidRPr="00F04B6B" w:rsidRDefault="00477D89" w:rsidP="00477D89">
                  <w:pPr>
                    <w:spacing w:after="60"/>
                    <w:rPr>
                      <w:ins w:id="2858" w:author="ERCOT 06XX18" w:date="2018-06-06T12:36:00Z"/>
                      <w:i/>
                      <w:iCs/>
                      <w:sz w:val="20"/>
                      <w:szCs w:val="20"/>
                    </w:rPr>
                  </w:pPr>
                  <w:ins w:id="2859" w:author="ERCOT 06XX18" w:date="2018-06-06T12:36:00Z">
                    <w:r w:rsidRPr="00DC2692">
                      <w:rPr>
                        <w:i/>
                        <w:iCs/>
                        <w:sz w:val="20"/>
                        <w:szCs w:val="20"/>
                      </w:rPr>
                      <w:t xml:space="preserve">Market Clearing Price for Capacity for Frequency </w:t>
                    </w:r>
                    <w:r w:rsidRPr="00F04B6B">
                      <w:rPr>
                        <w:i/>
                        <w:iCs/>
                        <w:sz w:val="20"/>
                        <w:szCs w:val="20"/>
                      </w:rPr>
                      <w:t>Response Service in DAM</w:t>
                    </w:r>
                    <w:r w:rsidRPr="00F04B6B">
                      <w:rPr>
                        <w:iCs/>
                        <w:sz w:val="20"/>
                        <w:szCs w:val="20"/>
                      </w:rPr>
                      <w:t>—The DAM MCPC for FRS for the hour.</w:t>
                    </w:r>
                  </w:ins>
                </w:p>
              </w:tc>
            </w:tr>
            <w:tr w:rsidR="00477D89" w:rsidRPr="004C0093" w14:paraId="572C2A17"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6978402E" w14:textId="77777777" w:rsidR="00477D89" w:rsidRPr="001F0DC8" w:rsidRDefault="00477D89" w:rsidP="00477D89">
                  <w:pPr>
                    <w:spacing w:after="60"/>
                    <w:rPr>
                      <w:iCs/>
                      <w:sz w:val="20"/>
                    </w:rPr>
                  </w:pPr>
                  <w:r w:rsidRPr="001F0DC8">
                    <w:rPr>
                      <w:sz w:val="20"/>
                    </w:rPr>
                    <w:t xml:space="preserve">ASINFQR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45430F55" w14:textId="77777777"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38B01BED" w14:textId="77777777" w:rsidR="00477D89" w:rsidRPr="004C0093" w:rsidRDefault="00477D89" w:rsidP="00477D89">
                  <w:pPr>
                    <w:spacing w:after="60"/>
                    <w:rPr>
                      <w:i/>
                      <w:iCs/>
                      <w:sz w:val="20"/>
                    </w:rPr>
                  </w:pPr>
                  <w:r w:rsidRPr="004C0093">
                    <w:rPr>
                      <w:i/>
                      <w:iCs/>
                      <w:sz w:val="20"/>
                    </w:rPr>
                    <w:t xml:space="preserve">Ancillary Service Infeasible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the hour</w:t>
                  </w:r>
                  <w:r>
                    <w:rPr>
                      <w:iCs/>
                      <w:sz w:val="20"/>
                    </w:rPr>
                    <w:t xml:space="preserve"> </w:t>
                  </w:r>
                  <w:r w:rsidRPr="00D518CB">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14:paraId="2B99969D"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545789C6" w14:textId="77777777" w:rsidR="00477D89" w:rsidRPr="001F0DC8" w:rsidRDefault="00477D89" w:rsidP="00477D89">
                  <w:pPr>
                    <w:spacing w:after="60"/>
                    <w:rPr>
                      <w:sz w:val="20"/>
                    </w:rPr>
                  </w:pPr>
                  <w:r w:rsidRPr="001F0DC8">
                    <w:rPr>
                      <w:iCs/>
                      <w:sz w:val="20"/>
                    </w:rPr>
                    <w:t xml:space="preserve">RUINFQR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3D4D4D77" w14:textId="77777777"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59A1B495" w14:textId="77777777" w:rsidR="00477D89" w:rsidRPr="004C0093" w:rsidRDefault="00477D89" w:rsidP="00477D89">
                  <w:pPr>
                    <w:spacing w:after="60"/>
                    <w:rPr>
                      <w:i/>
                      <w:iCs/>
                      <w:sz w:val="20"/>
                    </w:rPr>
                  </w:pPr>
                  <w:r w:rsidRPr="004C0093">
                    <w:rPr>
                      <w:i/>
                      <w:iCs/>
                      <w:sz w:val="20"/>
                    </w:rPr>
                    <w:t xml:space="preserve">Reg-Up Infeasible Quantity </w:t>
                  </w:r>
                  <w:r w:rsidRPr="004C0093">
                    <w:rPr>
                      <w:i/>
                      <w:sz w:val="20"/>
                    </w:rPr>
                    <w:t>per QSE per Resource per Settlement Point per hour</w:t>
                  </w:r>
                  <w:r>
                    <w:rPr>
                      <w:i/>
                      <w:iCs/>
                      <w:sz w:val="20"/>
                    </w:rPr>
                    <w:t xml:space="preserve"> </w:t>
                  </w:r>
                  <w:r w:rsidRPr="004C0093">
                    <w:rPr>
                      <w:i/>
                      <w:iCs/>
                      <w:sz w:val="20"/>
                    </w:rPr>
                    <w:t>—</w:t>
                  </w:r>
                  <w:r w:rsidRPr="00065EC3">
                    <w:rPr>
                      <w:iCs/>
                      <w:sz w:val="20"/>
                    </w:rPr>
                    <w:t>The Resource</w:t>
                  </w:r>
                  <w:r w:rsidRPr="004C0093">
                    <w:rPr>
                      <w:i/>
                      <w:iCs/>
                      <w:sz w:val="20"/>
                    </w:rPr>
                    <w:t xml:space="preserve"> r </w:t>
                  </w:r>
                  <w:r w:rsidRPr="00065EC3">
                    <w:rPr>
                      <w:iCs/>
                      <w:sz w:val="20"/>
                    </w:rPr>
                    <w:t>total</w:t>
                  </w:r>
                  <w:r w:rsidRPr="004C0093">
                    <w:rPr>
                      <w:i/>
                      <w:iCs/>
                      <w:sz w:val="20"/>
                    </w:rPr>
                    <w:t xml:space="preserve"> </w:t>
                  </w:r>
                  <w:r w:rsidRPr="004C0093">
                    <w:rPr>
                      <w:iCs/>
                      <w:sz w:val="20"/>
                    </w:rPr>
                    <w:t>capacity associated with infeasible</w:t>
                  </w:r>
                  <w:r w:rsidRPr="004C0093">
                    <w:rPr>
                      <w:i/>
                      <w:iCs/>
                      <w:sz w:val="20"/>
                    </w:rPr>
                    <w:t xml:space="preserve"> </w:t>
                  </w:r>
                  <w:r w:rsidRPr="004C0093">
                    <w:rPr>
                      <w:iCs/>
                      <w:sz w:val="20"/>
                    </w:rPr>
                    <w:t>Ancillary Service Supply Responsibility for Reg-Up,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14:paraId="18636B0C"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3E33E0BF" w14:textId="77777777" w:rsidR="00477D89" w:rsidRPr="001F0DC8" w:rsidRDefault="00477D89" w:rsidP="00477D89">
                  <w:pPr>
                    <w:spacing w:after="60"/>
                    <w:rPr>
                      <w:iCs/>
                      <w:sz w:val="20"/>
                    </w:rPr>
                  </w:pPr>
                  <w:r w:rsidRPr="001F0DC8">
                    <w:rPr>
                      <w:iCs/>
                      <w:sz w:val="20"/>
                    </w:rPr>
                    <w:t xml:space="preserve">RDINFQR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6741E5D0" w14:textId="77777777"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661A4203" w14:textId="77777777" w:rsidR="00477D89" w:rsidRPr="004C0093" w:rsidRDefault="00477D89" w:rsidP="00477D89">
                  <w:pPr>
                    <w:spacing w:after="60"/>
                    <w:rPr>
                      <w:i/>
                      <w:iCs/>
                      <w:sz w:val="20"/>
                    </w:rPr>
                  </w:pPr>
                  <w:r w:rsidRPr="004C0093">
                    <w:rPr>
                      <w:i/>
                      <w:iCs/>
                      <w:sz w:val="20"/>
                    </w:rPr>
                    <w:t>Reg-Down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Reg-Down,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14:paraId="1A807903"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390E6BCC" w14:textId="77777777" w:rsidR="00477D89" w:rsidRPr="001F0DC8" w:rsidRDefault="00477D89" w:rsidP="00477D89">
                  <w:pPr>
                    <w:spacing w:after="60"/>
                    <w:rPr>
                      <w:iCs/>
                      <w:sz w:val="20"/>
                    </w:rPr>
                  </w:pPr>
                  <w:r w:rsidRPr="001F0DC8">
                    <w:rPr>
                      <w:iCs/>
                      <w:sz w:val="20"/>
                    </w:rPr>
                    <w:t xml:space="preserve">RRINFQR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794A530A" w14:textId="77777777"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33608FFC" w14:textId="77777777" w:rsidR="00477D89" w:rsidRPr="004C0093" w:rsidRDefault="00477D89" w:rsidP="00477D89">
                  <w:pPr>
                    <w:spacing w:after="60"/>
                    <w:rPr>
                      <w:i/>
                      <w:iCs/>
                      <w:sz w:val="20"/>
                    </w:rPr>
                  </w:pPr>
                  <w:r w:rsidRPr="004C0093">
                    <w:rPr>
                      <w:i/>
                      <w:iCs/>
                      <w:sz w:val="20"/>
                    </w:rPr>
                    <w:t>Responsive Reserve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RRS,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14:paraId="6F3B8965"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4DAF1FFC" w14:textId="77777777" w:rsidR="00477D89" w:rsidRPr="001F0DC8" w:rsidRDefault="00477D89" w:rsidP="00477D89">
                  <w:pPr>
                    <w:spacing w:after="60"/>
                    <w:rPr>
                      <w:sz w:val="20"/>
                    </w:rPr>
                  </w:pPr>
                  <w:r w:rsidRPr="001F0DC8">
                    <w:rPr>
                      <w:iCs/>
                      <w:sz w:val="20"/>
                    </w:rPr>
                    <w:t xml:space="preserve">NSINFQR </w:t>
                  </w:r>
                  <w:r w:rsidRPr="001F0DC8">
                    <w:rPr>
                      <w:i/>
                      <w:sz w:val="20"/>
                      <w:vertAlign w:val="subscript"/>
                    </w:rPr>
                    <w:t>q, r, p, 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526AF3B7" w14:textId="77777777" w:rsidR="00477D89" w:rsidRPr="004C0093" w:rsidRDefault="00477D89" w:rsidP="00477D89">
                  <w:pPr>
                    <w:spacing w:after="60"/>
                    <w:rPr>
                      <w:iCs/>
                      <w:sz w:val="20"/>
                    </w:rPr>
                  </w:pPr>
                  <w:r w:rsidRPr="004C0093">
                    <w:rPr>
                      <w:iCs/>
                      <w:sz w:val="20"/>
                    </w:rPr>
                    <w:t>MW</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6C14A645" w14:textId="77777777" w:rsidR="00477D89" w:rsidRPr="004C0093" w:rsidRDefault="00477D89" w:rsidP="00477D89">
                  <w:pPr>
                    <w:spacing w:after="60"/>
                    <w:rPr>
                      <w:i/>
                      <w:iCs/>
                      <w:sz w:val="20"/>
                    </w:rPr>
                  </w:pPr>
                  <w:r w:rsidRPr="004C0093">
                    <w:rPr>
                      <w:i/>
                      <w:iCs/>
                      <w:sz w:val="20"/>
                    </w:rPr>
                    <w:t>Non-Spin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 </w:t>
                  </w:r>
                  <w:r w:rsidRPr="004C0093">
                    <w:rPr>
                      <w:iCs/>
                      <w:sz w:val="20"/>
                    </w:rPr>
                    <w:t>total capacity associated with infeasible Ancillary Service Supply Responsibility for Non-Spin,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477D89" w:rsidRPr="004C0093" w14:paraId="027EC3DC" w14:textId="77777777" w:rsidTr="0075099D">
              <w:trPr>
                <w:ins w:id="2860" w:author="ERCOT 06XX18" w:date="2018-06-06T12:38:00Z"/>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5A12C9EC" w14:textId="77777777" w:rsidR="00477D89" w:rsidRPr="001F0DC8" w:rsidRDefault="00477D89" w:rsidP="00D82B94">
                  <w:pPr>
                    <w:spacing w:after="60"/>
                    <w:rPr>
                      <w:ins w:id="2861" w:author="ERCOT 06XX18" w:date="2018-06-06T12:38:00Z"/>
                      <w:iCs/>
                      <w:sz w:val="20"/>
                    </w:rPr>
                  </w:pPr>
                  <w:ins w:id="2862" w:author="ERCOT 06XX18" w:date="2018-06-06T12:38:00Z">
                    <w:r w:rsidRPr="00477D89">
                      <w:rPr>
                        <w:iCs/>
                        <w:sz w:val="20"/>
                      </w:rPr>
                      <w:t xml:space="preserve">FRINFQR </w:t>
                    </w:r>
                    <w:r w:rsidRPr="00B6471D">
                      <w:rPr>
                        <w:i/>
                        <w:iCs/>
                        <w:sz w:val="20"/>
                        <w:vertAlign w:val="subscript"/>
                      </w:rPr>
                      <w:t>q, r, p, h</w:t>
                    </w:r>
                  </w:ins>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1DD941AC" w14:textId="77777777" w:rsidR="00477D89" w:rsidRPr="004C0093" w:rsidRDefault="00477D89" w:rsidP="00477D89">
                  <w:pPr>
                    <w:spacing w:after="60"/>
                    <w:rPr>
                      <w:ins w:id="2863" w:author="ERCOT 06XX18" w:date="2018-06-06T12:38:00Z"/>
                      <w:iCs/>
                      <w:sz w:val="20"/>
                    </w:rPr>
                  </w:pPr>
                  <w:ins w:id="2864" w:author="ERCOT 06XX18" w:date="2018-06-06T12:38:00Z">
                    <w:r>
                      <w:rPr>
                        <w:iCs/>
                        <w:sz w:val="20"/>
                      </w:rPr>
                      <w:t>MW</w:t>
                    </w:r>
                  </w:ins>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32B91C48" w14:textId="77777777" w:rsidR="00477D89" w:rsidRPr="004C0093" w:rsidRDefault="00477D89" w:rsidP="00477D89">
                  <w:pPr>
                    <w:spacing w:after="60"/>
                    <w:rPr>
                      <w:ins w:id="2865" w:author="ERCOT 06XX18" w:date="2018-06-06T12:38:00Z"/>
                      <w:i/>
                      <w:iCs/>
                      <w:sz w:val="20"/>
                    </w:rPr>
                  </w:pPr>
                  <w:ins w:id="2866" w:author="ERCOT 06XX18" w:date="2018-06-06T12:38:00Z">
                    <w:r>
                      <w:rPr>
                        <w:i/>
                        <w:iCs/>
                        <w:sz w:val="20"/>
                      </w:rPr>
                      <w:t xml:space="preserve">Frequency Response Service Quantity per </w:t>
                    </w:r>
                  </w:ins>
                  <w:ins w:id="2867" w:author="ERCOT 06XX18" w:date="2018-06-06T12:39:00Z">
                    <w:r w:rsidRPr="004C0093">
                      <w:rPr>
                        <w:i/>
                        <w:sz w:val="20"/>
                      </w:rPr>
                      <w:t>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 </w:t>
                    </w:r>
                    <w:r w:rsidRPr="004C0093">
                      <w:rPr>
                        <w:iCs/>
                        <w:sz w:val="20"/>
                      </w:rPr>
                      <w:t xml:space="preserve">total capacity associated with infeasible Ancillary Service Supply Responsibility for </w:t>
                    </w:r>
                    <w:r>
                      <w:rPr>
                        <w:iCs/>
                        <w:sz w:val="20"/>
                      </w:rPr>
                      <w:t>FRS</w:t>
                    </w:r>
                    <w:r w:rsidRPr="004C0093">
                      <w:rPr>
                        <w:iCs/>
                        <w:sz w:val="20"/>
                      </w:rPr>
                      <w:t>,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ins>
                </w:p>
              </w:tc>
            </w:tr>
            <w:tr w:rsidR="00477D89" w:rsidRPr="004C0093" w14:paraId="6895E566"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542C9042" w14:textId="77777777" w:rsidR="00477D89" w:rsidRPr="000064DA" w:rsidRDefault="00477D89" w:rsidP="00477D89">
                  <w:pPr>
                    <w:spacing w:after="60"/>
                    <w:rPr>
                      <w:i/>
                      <w:sz w:val="20"/>
                    </w:rPr>
                  </w:pPr>
                  <w:r w:rsidRPr="000064DA">
                    <w:rPr>
                      <w:i/>
                      <w:sz w:val="20"/>
                    </w:rPr>
                    <w:t>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4CA71CCE" w14:textId="77777777" w:rsidR="00477D89" w:rsidRPr="004C0093" w:rsidRDefault="00477D89" w:rsidP="00477D89">
                  <w:pPr>
                    <w:spacing w:after="60"/>
                    <w:rPr>
                      <w:iCs/>
                      <w:sz w:val="20"/>
                    </w:rPr>
                  </w:pPr>
                  <w:r w:rsidRPr="004C0093">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4208D9BC" w14:textId="77777777" w:rsidR="00477D89" w:rsidRPr="004C0093" w:rsidRDefault="00477D89" w:rsidP="00477D89">
                  <w:pPr>
                    <w:spacing w:after="60"/>
                    <w:rPr>
                      <w:i/>
                      <w:iCs/>
                      <w:sz w:val="20"/>
                    </w:rPr>
                  </w:pPr>
                  <w:r w:rsidRPr="000064DA">
                    <w:rPr>
                      <w:iCs/>
                      <w:sz w:val="20"/>
                    </w:rPr>
                    <w:t>An hour in the DAM-commitment period.</w:t>
                  </w:r>
                </w:p>
              </w:tc>
            </w:tr>
            <w:tr w:rsidR="00477D89" w:rsidRPr="004C0093" w14:paraId="17CA8CD4" w14:textId="77777777"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598E6DAB" w14:textId="77777777" w:rsidR="00477D89" w:rsidRPr="004C0093" w:rsidRDefault="00477D89" w:rsidP="00477D89">
                  <w:pPr>
                    <w:spacing w:after="60"/>
                    <w:rPr>
                      <w:i/>
                      <w:iCs/>
                      <w:sz w:val="20"/>
                    </w:rPr>
                  </w:pPr>
                  <w:r w:rsidRPr="004C0093">
                    <w:rPr>
                      <w:i/>
                      <w:iCs/>
                      <w:sz w:val="20"/>
                    </w:rPr>
                    <w:lastRenderedPageBreak/>
                    <w:t>q</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48121D60" w14:textId="77777777" w:rsidR="00477D89" w:rsidRPr="004C0093" w:rsidRDefault="00477D89" w:rsidP="00477D89">
                  <w:pPr>
                    <w:spacing w:after="60"/>
                    <w:rPr>
                      <w:iCs/>
                      <w:sz w:val="20"/>
                    </w:rPr>
                  </w:pPr>
                  <w:r w:rsidRPr="004C0093">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79FDC70F" w14:textId="77777777" w:rsidR="00477D89" w:rsidRPr="004C0093" w:rsidRDefault="00477D89" w:rsidP="00477D89">
                  <w:pPr>
                    <w:spacing w:after="60"/>
                    <w:rPr>
                      <w:iCs/>
                      <w:sz w:val="20"/>
                    </w:rPr>
                  </w:pPr>
                  <w:r w:rsidRPr="004C0093">
                    <w:rPr>
                      <w:iCs/>
                      <w:sz w:val="20"/>
                    </w:rPr>
                    <w:t>A QSE.</w:t>
                  </w:r>
                </w:p>
              </w:tc>
            </w:tr>
            <w:tr w:rsidR="00477D89" w:rsidRPr="004C0093" w14:paraId="1B1117BE" w14:textId="77777777"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50895697" w14:textId="77777777" w:rsidR="00477D89" w:rsidRPr="004C0093" w:rsidRDefault="00477D89" w:rsidP="00477D89">
                  <w:pPr>
                    <w:spacing w:after="60"/>
                    <w:rPr>
                      <w:i/>
                      <w:iCs/>
                      <w:sz w:val="20"/>
                    </w:rPr>
                  </w:pPr>
                  <w:r w:rsidRPr="004C0093">
                    <w:rPr>
                      <w:i/>
                      <w:iCs/>
                      <w:sz w:val="20"/>
                    </w:rPr>
                    <w:t>r</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3FCBB3D3" w14:textId="77777777" w:rsidR="00477D89" w:rsidRPr="004C0093" w:rsidRDefault="00477D89" w:rsidP="00477D89">
                  <w:pPr>
                    <w:spacing w:after="60"/>
                    <w:rPr>
                      <w:iCs/>
                      <w:sz w:val="20"/>
                    </w:rPr>
                  </w:pPr>
                  <w:r w:rsidRPr="004C0093">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04BE7EBF" w14:textId="77777777" w:rsidR="00477D89" w:rsidRPr="004C0093" w:rsidRDefault="00477D89" w:rsidP="00477D89">
                  <w:pPr>
                    <w:spacing w:after="60"/>
                    <w:rPr>
                      <w:iCs/>
                      <w:sz w:val="20"/>
                    </w:rPr>
                  </w:pPr>
                  <w:r w:rsidRPr="000064DA">
                    <w:rPr>
                      <w:iCs/>
                      <w:sz w:val="20"/>
                    </w:rPr>
                    <w:t>A DAM-committed Generation Resource.</w:t>
                  </w:r>
                </w:p>
              </w:tc>
            </w:tr>
            <w:tr w:rsidR="00477D89" w:rsidRPr="004C0093" w14:paraId="7903A754" w14:textId="77777777"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79C889E5" w14:textId="77777777" w:rsidR="00477D89" w:rsidRPr="004C0093" w:rsidRDefault="00477D89" w:rsidP="00477D89">
                  <w:pPr>
                    <w:spacing w:after="60"/>
                    <w:rPr>
                      <w:i/>
                      <w:iCs/>
                      <w:sz w:val="20"/>
                    </w:rPr>
                  </w:pPr>
                  <w:r>
                    <w:rPr>
                      <w:i/>
                      <w:iCs/>
                      <w:sz w:val="20"/>
                    </w:rPr>
                    <w:t>p</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1D5F0709" w14:textId="77777777" w:rsidR="00477D89" w:rsidRPr="004C0093" w:rsidRDefault="00477D89" w:rsidP="00477D89">
                  <w:pPr>
                    <w:spacing w:after="60"/>
                    <w:rPr>
                      <w:iCs/>
                      <w:sz w:val="20"/>
                    </w:rPr>
                  </w:pPr>
                  <w:r>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619DAD06" w14:textId="77777777" w:rsidR="00477D89" w:rsidRPr="00B019A1" w:rsidRDefault="00477D89" w:rsidP="00477D89">
                  <w:pPr>
                    <w:spacing w:after="60"/>
                    <w:rPr>
                      <w:iCs/>
                      <w:sz w:val="20"/>
                    </w:rPr>
                  </w:pPr>
                  <w:r w:rsidRPr="009D409E">
                    <w:rPr>
                      <w:iCs/>
                      <w:sz w:val="20"/>
                    </w:rPr>
                    <w:t>A Resource Node Settlement Point.</w:t>
                  </w:r>
                </w:p>
              </w:tc>
            </w:tr>
          </w:tbl>
          <w:p w14:paraId="1C372DCA" w14:textId="77777777" w:rsidR="000644BD" w:rsidRDefault="000644BD" w:rsidP="0075099D">
            <w:pPr>
              <w:pStyle w:val="BodyTextNumbered"/>
              <w:spacing w:before="240"/>
            </w:pPr>
            <w:r>
              <w:t>(3)</w:t>
            </w:r>
            <w:r>
              <w:tab/>
              <w:t xml:space="preserve">The total Real-Time </w:t>
            </w:r>
            <w:r>
              <w:rPr>
                <w:iCs w:val="0"/>
              </w:rPr>
              <w:t>Day-Ahead</w:t>
            </w:r>
            <w:r>
              <w:t xml:space="preserve"> Make-Whole Payments to each QSE for Generation Resources for a given hour is calculated as follows:</w:t>
            </w:r>
          </w:p>
          <w:p w14:paraId="0BE463FF" w14:textId="77777777" w:rsidR="00830837" w:rsidRDefault="00830837" w:rsidP="00830837">
            <w:pPr>
              <w:pStyle w:val="FormulaBold"/>
              <w:rPr>
                <w:i/>
                <w:vertAlign w:val="subscript"/>
              </w:rPr>
            </w:pPr>
            <w:r w:rsidRPr="005F2651">
              <w:rPr>
                <w:color w:val="000000"/>
              </w:rPr>
              <w:t>RTDAMWA</w:t>
            </w:r>
            <w:r>
              <w:rPr>
                <w:color w:val="000000"/>
              </w:rPr>
              <w:t>MT</w:t>
            </w:r>
            <w:r>
              <w:t xml:space="preserve">QSETOT </w:t>
            </w:r>
            <w:r>
              <w:rPr>
                <w:i/>
                <w:vertAlign w:val="subscript"/>
              </w:rPr>
              <w:t>q, h</w:t>
            </w:r>
            <w:r>
              <w:tab/>
              <w:t xml:space="preserve"> = </w:t>
            </w:r>
            <w:r w:rsidRPr="006F784F">
              <w:rPr>
                <w:position w:val="-18"/>
              </w:rPr>
              <w:object w:dxaOrig="225" w:dyaOrig="420" w14:anchorId="2F8EAF85">
                <v:shape id="_x0000_i1045" type="#_x0000_t75" style="width:11.25pt;height:21.3pt" o:ole="">
                  <v:imagedata r:id="rId47" o:title=""/>
                </v:shape>
                <o:OLEObject Type="Embed" ProgID="Equation.3" ShapeID="_x0000_i1045" DrawAspect="Content" ObjectID="_1590320896" r:id="rId48"/>
              </w:object>
            </w:r>
            <w:r w:rsidRPr="00304F53">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 xml:space="preserve">q, r, </w:t>
            </w:r>
            <w:r>
              <w:rPr>
                <w:i/>
                <w:vertAlign w:val="subscript"/>
              </w:rPr>
              <w:t>p,</w:t>
            </w:r>
            <w:r w:rsidRPr="004C0093">
              <w:rPr>
                <w:i/>
                <w:vertAlign w:val="subscript"/>
              </w:rPr>
              <w:t xml:space="preserve"> h</w:t>
            </w:r>
            <w:r w:rsidRPr="004228A8">
              <w:rPr>
                <w:i/>
                <w:vertAlign w:val="subscript"/>
              </w:rPr>
              <w:t xml:space="preserve">  </w:t>
            </w:r>
          </w:p>
          <w:p w14:paraId="53DCD74C" w14:textId="77777777" w:rsidR="00830837" w:rsidRPr="00703801" w:rsidRDefault="00830837" w:rsidP="00830837">
            <w:pPr>
              <w:pStyle w:val="BodyTextNumbered"/>
            </w:pPr>
            <w:r w:rsidRPr="00703801">
              <w:t>And,</w:t>
            </w:r>
          </w:p>
          <w:p w14:paraId="5A3C5826" w14:textId="77777777" w:rsidR="00830837" w:rsidRDefault="00830837" w:rsidP="00830837">
            <w:pPr>
              <w:pStyle w:val="FormulaBold"/>
            </w:pPr>
            <w:r w:rsidRPr="005F2651">
              <w:rPr>
                <w:color w:val="000000"/>
              </w:rPr>
              <w:t>RTDAMWA</w:t>
            </w:r>
            <w:r>
              <w:rPr>
                <w:color w:val="000000"/>
              </w:rPr>
              <w:t>MT</w:t>
            </w:r>
            <w:r>
              <w:t>TOT</w:t>
            </w:r>
            <w:r w:rsidRPr="00197458">
              <w:rPr>
                <w:i/>
                <w:vertAlign w:val="subscript"/>
              </w:rPr>
              <w:t xml:space="preserve"> </w:t>
            </w:r>
            <w:r>
              <w:rPr>
                <w:i/>
                <w:vertAlign w:val="subscript"/>
              </w:rPr>
              <w:t>h</w:t>
            </w:r>
            <w:r>
              <w:tab/>
              <w:t xml:space="preserve"> = </w:t>
            </w:r>
            <w:r w:rsidRPr="00F74B73">
              <w:rPr>
                <w:position w:val="-22"/>
              </w:rPr>
              <w:object w:dxaOrig="220" w:dyaOrig="460" w14:anchorId="0FF04AC0">
                <v:shape id="_x0000_i1046" type="#_x0000_t75" style="width:11.25pt;height:23.15pt" o:ole="">
                  <v:imagedata r:id="rId49" o:title=""/>
                </v:shape>
                <o:OLEObject Type="Embed" ProgID="Equation.3" ShapeID="_x0000_i1046" DrawAspect="Content" ObjectID="_1590320897" r:id="rId50"/>
              </w:object>
            </w:r>
            <w:r w:rsidRPr="00304F53">
              <w:rPr>
                <w:color w:val="000000"/>
              </w:rPr>
              <w:t xml:space="preserve"> </w:t>
            </w:r>
            <w:r w:rsidRPr="005F2651">
              <w:rPr>
                <w:color w:val="000000"/>
              </w:rPr>
              <w:t>RTDAMWA</w:t>
            </w:r>
            <w:r>
              <w:rPr>
                <w:color w:val="000000"/>
              </w:rPr>
              <w:t>MT</w:t>
            </w:r>
            <w:r>
              <w:t xml:space="preserve">QSETOT </w:t>
            </w:r>
            <w:r>
              <w:rPr>
                <w:i/>
                <w:vertAlign w:val="subscript"/>
              </w:rPr>
              <w:t>q, h</w:t>
            </w:r>
          </w:p>
          <w:p w14:paraId="580E85F7" w14:textId="77777777" w:rsidR="000644BD" w:rsidRDefault="000644BD" w:rsidP="0075099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316"/>
            </w:tblGrid>
            <w:tr w:rsidR="000644BD" w14:paraId="67BF3FEB" w14:textId="77777777" w:rsidTr="0075099D">
              <w:trPr>
                <w:cantSplit/>
                <w:tblHeader/>
              </w:trPr>
              <w:tc>
                <w:tcPr>
                  <w:tcW w:w="1296" w:type="pct"/>
                </w:tcPr>
                <w:p w14:paraId="40363E9B" w14:textId="77777777" w:rsidR="000644BD" w:rsidRDefault="000644BD" w:rsidP="0075099D">
                  <w:pPr>
                    <w:pStyle w:val="TableHead"/>
                  </w:pPr>
                  <w:r>
                    <w:t>Variable</w:t>
                  </w:r>
                </w:p>
              </w:tc>
              <w:tc>
                <w:tcPr>
                  <w:tcW w:w="316" w:type="pct"/>
                </w:tcPr>
                <w:p w14:paraId="7C0C8D08" w14:textId="77777777" w:rsidR="000644BD" w:rsidRDefault="000644BD" w:rsidP="0075099D">
                  <w:pPr>
                    <w:pStyle w:val="TableHead"/>
                  </w:pPr>
                  <w:r>
                    <w:t>Unit</w:t>
                  </w:r>
                </w:p>
              </w:tc>
              <w:tc>
                <w:tcPr>
                  <w:tcW w:w="3388" w:type="pct"/>
                </w:tcPr>
                <w:p w14:paraId="088B6C1D" w14:textId="77777777" w:rsidR="000644BD" w:rsidRDefault="000644BD" w:rsidP="0075099D">
                  <w:pPr>
                    <w:pStyle w:val="TableHead"/>
                  </w:pPr>
                  <w:r>
                    <w:t>Definition</w:t>
                  </w:r>
                </w:p>
              </w:tc>
            </w:tr>
            <w:tr w:rsidR="000644BD" w14:paraId="477C724C" w14:textId="77777777" w:rsidTr="0075099D">
              <w:trPr>
                <w:cantSplit/>
              </w:trPr>
              <w:tc>
                <w:tcPr>
                  <w:tcW w:w="1296" w:type="pct"/>
                </w:tcPr>
                <w:p w14:paraId="2F03FABB" w14:textId="77777777" w:rsidR="000644BD" w:rsidRPr="004C0093" w:rsidRDefault="000644BD" w:rsidP="0075099D">
                  <w:pPr>
                    <w:pStyle w:val="TableBody"/>
                    <w:rPr>
                      <w:color w:val="000000"/>
                    </w:rPr>
                  </w:pPr>
                  <w:r w:rsidRPr="005F2651">
                    <w:rPr>
                      <w:color w:val="000000"/>
                    </w:rPr>
                    <w:t>RTDAMWA</w:t>
                  </w:r>
                  <w:r>
                    <w:rPr>
                      <w:color w:val="000000"/>
                    </w:rPr>
                    <w:t>MT</w:t>
                  </w:r>
                  <w:r>
                    <w:t xml:space="preserve">QSETOT </w:t>
                  </w:r>
                  <w:r>
                    <w:rPr>
                      <w:i/>
                      <w:vertAlign w:val="subscript"/>
                    </w:rPr>
                    <w:t>q, h</w:t>
                  </w:r>
                </w:p>
              </w:tc>
              <w:tc>
                <w:tcPr>
                  <w:tcW w:w="316" w:type="pct"/>
                </w:tcPr>
                <w:p w14:paraId="46B6A20A" w14:textId="77777777" w:rsidR="000644BD" w:rsidRDefault="000644BD" w:rsidP="0075099D">
                  <w:pPr>
                    <w:pStyle w:val="TableBody"/>
                  </w:pPr>
                  <w:r>
                    <w:t>$</w:t>
                  </w:r>
                </w:p>
              </w:tc>
              <w:tc>
                <w:tcPr>
                  <w:tcW w:w="3388" w:type="pct"/>
                </w:tcPr>
                <w:p w14:paraId="677325C2" w14:textId="77777777" w:rsidR="000644BD" w:rsidRPr="004C0093" w:rsidRDefault="000644BD" w:rsidP="0075099D">
                  <w:pPr>
                    <w:pStyle w:val="TableBody"/>
                    <w:rPr>
                      <w:i/>
                    </w:rPr>
                  </w:pPr>
                  <w:r w:rsidRPr="004C0093">
                    <w:rPr>
                      <w:i/>
                    </w:rPr>
                    <w:t xml:space="preserve">Real-Time Day-Ahead Make-Whole Payment </w:t>
                  </w:r>
                  <w:r>
                    <w:rPr>
                      <w:i/>
                    </w:rPr>
                    <w:t xml:space="preserve">Amount </w:t>
                  </w:r>
                  <w:r w:rsidRPr="004C0093">
                    <w:rPr>
                      <w:i/>
                    </w:rPr>
                    <w:t>per QSE per hour</w:t>
                  </w:r>
                  <w:r w:rsidRPr="004C0093">
                    <w:sym w:font="Symbol" w:char="F0BE"/>
                  </w:r>
                  <w:r w:rsidRPr="004C0093">
                    <w:t xml:space="preserve">The Real-Time calculated payment to QSE </w:t>
                  </w:r>
                  <w:r w:rsidRPr="004C0093">
                    <w:rPr>
                      <w:i/>
                    </w:rPr>
                    <w:t>q</w:t>
                  </w:r>
                  <w:r w:rsidRPr="004C0093">
                    <w:t xml:space="preserve"> to make-whole the Startup </w:t>
                  </w:r>
                  <w:r>
                    <w:t xml:space="preserve">Cost </w:t>
                  </w:r>
                  <w:r w:rsidRPr="004C0093">
                    <w:t xml:space="preserve">and </w:t>
                  </w:r>
                  <w:r>
                    <w:t>e</w:t>
                  </w:r>
                  <w:r w:rsidRPr="004C0093">
                    <w:t xml:space="preserve">nergy costs of </w:t>
                  </w:r>
                  <w:r>
                    <w:t xml:space="preserve">all </w:t>
                  </w:r>
                  <w:r w:rsidRPr="004C0093">
                    <w:t>Resource</w:t>
                  </w:r>
                  <w:r>
                    <w:t>s</w:t>
                  </w:r>
                  <w:r w:rsidRPr="004C0093">
                    <w:t xml:space="preserve"> </w:t>
                  </w:r>
                  <w:r w:rsidRPr="004C0093">
                    <w:rPr>
                      <w:i/>
                    </w:rPr>
                    <w:t>r</w:t>
                  </w:r>
                  <w:r w:rsidRPr="004C0093">
                    <w:t xml:space="preserve"> committed in the DAM at Resource Node </w:t>
                  </w:r>
                  <w:r w:rsidRPr="004C0093">
                    <w:rPr>
                      <w:i/>
                    </w:rPr>
                    <w:t>p</w:t>
                  </w:r>
                  <w:r w:rsidRPr="004C0093">
                    <w:t xml:space="preserve"> for the hour </w:t>
                  </w:r>
                  <w:r w:rsidRPr="004C0093">
                    <w:rPr>
                      <w:i/>
                    </w:rPr>
                    <w:t>h</w:t>
                  </w:r>
                  <w:r w:rsidRPr="004C0093">
                    <w:t xml:space="preserve">.  </w:t>
                  </w:r>
                </w:p>
              </w:tc>
            </w:tr>
            <w:tr w:rsidR="000644BD" w14:paraId="30F3A426" w14:textId="77777777" w:rsidTr="0075099D">
              <w:trPr>
                <w:cantSplit/>
              </w:trPr>
              <w:tc>
                <w:tcPr>
                  <w:tcW w:w="1296" w:type="pct"/>
                </w:tcPr>
                <w:p w14:paraId="0C3999E4" w14:textId="77777777" w:rsidR="000644BD" w:rsidRDefault="000644BD" w:rsidP="0075099D">
                  <w:pPr>
                    <w:pStyle w:val="TableBody"/>
                  </w:pPr>
                  <w:r w:rsidRPr="004C0093">
                    <w:rPr>
                      <w:color w:val="000000"/>
                    </w:rPr>
                    <w:t>RTDA</w:t>
                  </w:r>
                  <w:r>
                    <w:rPr>
                      <w:color w:val="000000"/>
                    </w:rPr>
                    <w:t>M</w:t>
                  </w:r>
                  <w:r w:rsidRPr="004C0093">
                    <w:rPr>
                      <w:color w:val="000000"/>
                    </w:rPr>
                    <w:t>WA</w:t>
                  </w:r>
                  <w:r>
                    <w:rPr>
                      <w:color w:val="000000"/>
                    </w:rPr>
                    <w:t>MT</w:t>
                  </w:r>
                  <w:r w:rsidRPr="004C0093">
                    <w:rPr>
                      <w:i/>
                      <w:vertAlign w:val="subscript"/>
                    </w:rPr>
                    <w:t xml:space="preserve"> q, r, </w:t>
                  </w:r>
                  <w:r>
                    <w:rPr>
                      <w:i/>
                      <w:vertAlign w:val="subscript"/>
                    </w:rPr>
                    <w:t xml:space="preserve">p, </w:t>
                  </w:r>
                  <w:r w:rsidRPr="004C0093">
                    <w:rPr>
                      <w:i/>
                      <w:vertAlign w:val="subscript"/>
                    </w:rPr>
                    <w:t xml:space="preserve">h  </w:t>
                  </w:r>
                </w:p>
              </w:tc>
              <w:tc>
                <w:tcPr>
                  <w:tcW w:w="316" w:type="pct"/>
                </w:tcPr>
                <w:p w14:paraId="18D16FDC" w14:textId="77777777" w:rsidR="000644BD" w:rsidRDefault="000644BD" w:rsidP="0075099D">
                  <w:pPr>
                    <w:pStyle w:val="TableBody"/>
                  </w:pPr>
                  <w:r>
                    <w:t>$</w:t>
                  </w:r>
                </w:p>
              </w:tc>
              <w:tc>
                <w:tcPr>
                  <w:tcW w:w="3388" w:type="pct"/>
                </w:tcPr>
                <w:p w14:paraId="35BD0EF5" w14:textId="77777777" w:rsidR="000644BD" w:rsidRDefault="000644BD" w:rsidP="0075099D">
                  <w:pPr>
                    <w:pStyle w:val="TableBody"/>
                  </w:pPr>
                  <w:r w:rsidRPr="004C0093">
                    <w:rPr>
                      <w:i/>
                    </w:rPr>
                    <w:t xml:space="preserve">Real-Time Day-Ahead Make-Whole Payment </w:t>
                  </w:r>
                  <w:r>
                    <w:rPr>
                      <w:i/>
                    </w:rPr>
                    <w:t xml:space="preserve">Amount </w:t>
                  </w:r>
                  <w:r w:rsidRPr="004C0093">
                    <w:rPr>
                      <w:i/>
                    </w:rPr>
                    <w:t>per QSE per Resource per Settlement Point per hour</w:t>
                  </w:r>
                  <w:r w:rsidRPr="004C0093">
                    <w:t xml:space="preserve"> </w:t>
                  </w:r>
                  <w:r w:rsidRPr="004C0093">
                    <w:sym w:font="Symbol" w:char="F0BE"/>
                  </w:r>
                  <w:r w:rsidRPr="004C0093">
                    <w:t xml:space="preserve">The Real-Time calculated payment to QSE </w:t>
                  </w:r>
                  <w:r w:rsidRPr="004C0093">
                    <w:rPr>
                      <w:i/>
                    </w:rPr>
                    <w:t>q</w:t>
                  </w:r>
                  <w:r w:rsidRPr="004C0093">
                    <w:t xml:space="preserve"> to make-whole the Startup and </w:t>
                  </w:r>
                  <w:r>
                    <w:t>e</w:t>
                  </w:r>
                  <w:r w:rsidRPr="004C0093">
                    <w:t xml:space="preserve">nergy costs of Resource </w:t>
                  </w:r>
                  <w:r w:rsidRPr="004C0093">
                    <w:rPr>
                      <w:i/>
                    </w:rPr>
                    <w:t>r</w:t>
                  </w:r>
                  <w:r w:rsidRPr="004C0093">
                    <w:t xml:space="preserve"> committed in the DAM at Resource Node </w:t>
                  </w:r>
                  <w:r w:rsidRPr="004C0093">
                    <w:rPr>
                      <w:i/>
                    </w:rPr>
                    <w:t>p</w:t>
                  </w:r>
                  <w:r w:rsidRPr="004C0093">
                    <w:t xml:space="preserve"> for the hour </w:t>
                  </w:r>
                  <w:r w:rsidRPr="004C0093">
                    <w:rPr>
                      <w:i/>
                    </w:rPr>
                    <w:t>h</w:t>
                  </w:r>
                  <w:r w:rsidRPr="004C0093">
                    <w:t xml:space="preserve">.  </w:t>
                  </w:r>
                  <w:r>
                    <w:t xml:space="preserve">For a </w:t>
                  </w:r>
                  <w:r w:rsidRPr="004C0093">
                    <w:t>Combined Cycle Generation Resource is committed in the DAM, payment is made to the Combined Cycle Train for the DAM-committed Combined Cycle Generation Resource.</w:t>
                  </w:r>
                </w:p>
              </w:tc>
            </w:tr>
            <w:tr w:rsidR="000644BD" w14:paraId="37C223C2" w14:textId="77777777" w:rsidTr="0075099D">
              <w:trPr>
                <w:cantSplit/>
              </w:trPr>
              <w:tc>
                <w:tcPr>
                  <w:tcW w:w="1296" w:type="pct"/>
                </w:tcPr>
                <w:p w14:paraId="0DED02CD" w14:textId="77777777" w:rsidR="000644BD" w:rsidRPr="004C0093" w:rsidRDefault="000644BD" w:rsidP="0075099D">
                  <w:pPr>
                    <w:pStyle w:val="TableBody"/>
                    <w:rPr>
                      <w:color w:val="000000"/>
                    </w:rPr>
                  </w:pPr>
                  <w:r w:rsidRPr="005F2651">
                    <w:rPr>
                      <w:color w:val="000000"/>
                    </w:rPr>
                    <w:t>RTDAMWA</w:t>
                  </w:r>
                  <w:r>
                    <w:rPr>
                      <w:color w:val="000000"/>
                    </w:rPr>
                    <w:t>MT</w:t>
                  </w:r>
                  <w:r>
                    <w:t>TOT</w:t>
                  </w:r>
                  <w:r>
                    <w:rPr>
                      <w:i/>
                      <w:vertAlign w:val="subscript"/>
                    </w:rPr>
                    <w:t xml:space="preserve"> h</w:t>
                  </w:r>
                </w:p>
              </w:tc>
              <w:tc>
                <w:tcPr>
                  <w:tcW w:w="316" w:type="pct"/>
                </w:tcPr>
                <w:p w14:paraId="58912067" w14:textId="77777777" w:rsidR="000644BD" w:rsidRDefault="000644BD" w:rsidP="0075099D">
                  <w:pPr>
                    <w:pStyle w:val="TableBody"/>
                  </w:pPr>
                  <w:r>
                    <w:t>$</w:t>
                  </w:r>
                </w:p>
              </w:tc>
              <w:tc>
                <w:tcPr>
                  <w:tcW w:w="3388" w:type="pct"/>
                </w:tcPr>
                <w:p w14:paraId="5294F685" w14:textId="77777777" w:rsidR="000644BD" w:rsidRPr="004C0093" w:rsidRDefault="000644BD" w:rsidP="0075099D">
                  <w:pPr>
                    <w:pStyle w:val="TableBody"/>
                    <w:rPr>
                      <w:i/>
                    </w:rPr>
                  </w:pPr>
                  <w:r w:rsidRPr="004C0093">
                    <w:rPr>
                      <w:i/>
                    </w:rPr>
                    <w:t xml:space="preserve">Real-Time Day-Ahead Make-Whole Payment </w:t>
                  </w:r>
                  <w:r>
                    <w:rPr>
                      <w:i/>
                    </w:rPr>
                    <w:t xml:space="preserve">Amount per </w:t>
                  </w:r>
                  <w:r w:rsidRPr="004C0093">
                    <w:rPr>
                      <w:i/>
                    </w:rPr>
                    <w:t>hour</w:t>
                  </w:r>
                  <w:r w:rsidRPr="004C0093">
                    <w:sym w:font="Symbol" w:char="F0BE"/>
                  </w:r>
                  <w:r w:rsidRPr="004C0093">
                    <w:t xml:space="preserve">The Real-Time calculated payment to </w:t>
                  </w:r>
                  <w:r>
                    <w:t xml:space="preserve">all </w:t>
                  </w:r>
                  <w:r w:rsidRPr="004C0093">
                    <w:t>QSE</w:t>
                  </w:r>
                  <w:r>
                    <w:t>s</w:t>
                  </w:r>
                  <w:r w:rsidRPr="004C0093">
                    <w:t xml:space="preserve"> to make-whole the Startup and </w:t>
                  </w:r>
                  <w:r>
                    <w:t>e</w:t>
                  </w:r>
                  <w:r w:rsidRPr="004C0093">
                    <w:t xml:space="preserve">nergy costs of </w:t>
                  </w:r>
                  <w:r>
                    <w:t xml:space="preserve">all </w:t>
                  </w:r>
                  <w:r w:rsidRPr="004C0093">
                    <w:t>Resource</w:t>
                  </w:r>
                  <w:r>
                    <w:t>s</w:t>
                  </w:r>
                  <w:r w:rsidRPr="004C0093">
                    <w:t xml:space="preserve"> </w:t>
                  </w:r>
                  <w:r w:rsidRPr="004C0093">
                    <w:rPr>
                      <w:i/>
                    </w:rPr>
                    <w:t>r</w:t>
                  </w:r>
                  <w:r w:rsidRPr="004C0093">
                    <w:t xml:space="preserve"> committed for the hour </w:t>
                  </w:r>
                  <w:r w:rsidRPr="004C0093">
                    <w:rPr>
                      <w:i/>
                    </w:rPr>
                    <w:t>h</w:t>
                  </w:r>
                  <w:r w:rsidRPr="004C0093">
                    <w:t xml:space="preserve">.  </w:t>
                  </w:r>
                </w:p>
              </w:tc>
            </w:tr>
            <w:tr w:rsidR="000644BD" w14:paraId="0814A18D" w14:textId="77777777" w:rsidTr="0075099D">
              <w:trPr>
                <w:cantSplit/>
              </w:trPr>
              <w:tc>
                <w:tcPr>
                  <w:tcW w:w="1296" w:type="pct"/>
                  <w:tcBorders>
                    <w:top w:val="single" w:sz="4" w:space="0" w:color="auto"/>
                    <w:left w:val="single" w:sz="4" w:space="0" w:color="auto"/>
                    <w:bottom w:val="single" w:sz="4" w:space="0" w:color="auto"/>
                    <w:right w:val="single" w:sz="4" w:space="0" w:color="auto"/>
                  </w:tcBorders>
                </w:tcPr>
                <w:p w14:paraId="2DE2A258" w14:textId="77777777" w:rsidR="000644BD" w:rsidRPr="00D661BC" w:rsidRDefault="000644BD" w:rsidP="0075099D">
                  <w:pPr>
                    <w:pStyle w:val="TableBody"/>
                    <w:rPr>
                      <w:i/>
                    </w:rPr>
                  </w:pPr>
                  <w:r>
                    <w:rPr>
                      <w:i/>
                    </w:rPr>
                    <w:t>h</w:t>
                  </w:r>
                </w:p>
              </w:tc>
              <w:tc>
                <w:tcPr>
                  <w:tcW w:w="316" w:type="pct"/>
                  <w:tcBorders>
                    <w:top w:val="single" w:sz="4" w:space="0" w:color="auto"/>
                    <w:left w:val="single" w:sz="4" w:space="0" w:color="auto"/>
                    <w:bottom w:val="single" w:sz="4" w:space="0" w:color="auto"/>
                    <w:right w:val="single" w:sz="4" w:space="0" w:color="auto"/>
                  </w:tcBorders>
                </w:tcPr>
                <w:p w14:paraId="6A7ACDC7" w14:textId="77777777" w:rsidR="000644BD" w:rsidRDefault="000644BD" w:rsidP="0075099D">
                  <w:pPr>
                    <w:pStyle w:val="TableBody"/>
                  </w:pPr>
                  <w:r>
                    <w:t>none</w:t>
                  </w:r>
                </w:p>
              </w:tc>
              <w:tc>
                <w:tcPr>
                  <w:tcW w:w="3388" w:type="pct"/>
                  <w:tcBorders>
                    <w:top w:val="single" w:sz="4" w:space="0" w:color="auto"/>
                    <w:left w:val="single" w:sz="4" w:space="0" w:color="auto"/>
                    <w:bottom w:val="single" w:sz="4" w:space="0" w:color="auto"/>
                    <w:right w:val="single" w:sz="4" w:space="0" w:color="auto"/>
                  </w:tcBorders>
                </w:tcPr>
                <w:p w14:paraId="043533E6" w14:textId="77777777" w:rsidR="000644BD" w:rsidRDefault="000644BD" w:rsidP="0075099D">
                  <w:pPr>
                    <w:pStyle w:val="TableBody"/>
                  </w:pPr>
                  <w:r w:rsidRPr="003530E3">
                    <w:rPr>
                      <w:iCs w:val="0"/>
                    </w:rPr>
                    <w:t>An hour in the DAM-commitment period</w:t>
                  </w:r>
                  <w:r>
                    <w:rPr>
                      <w:iCs w:val="0"/>
                    </w:rPr>
                    <w:t>.</w:t>
                  </w:r>
                </w:p>
              </w:tc>
            </w:tr>
            <w:tr w:rsidR="000644BD" w14:paraId="5FA1CA0C" w14:textId="77777777" w:rsidTr="0075099D">
              <w:trPr>
                <w:cantSplit/>
              </w:trPr>
              <w:tc>
                <w:tcPr>
                  <w:tcW w:w="1296" w:type="pct"/>
                  <w:tcBorders>
                    <w:top w:val="single" w:sz="4" w:space="0" w:color="auto"/>
                    <w:left w:val="single" w:sz="4" w:space="0" w:color="auto"/>
                    <w:bottom w:val="single" w:sz="4" w:space="0" w:color="auto"/>
                    <w:right w:val="single" w:sz="4" w:space="0" w:color="auto"/>
                  </w:tcBorders>
                </w:tcPr>
                <w:p w14:paraId="1A864B08" w14:textId="77777777" w:rsidR="000644BD" w:rsidRPr="00A24281" w:rsidRDefault="000644BD" w:rsidP="0075099D">
                  <w:pPr>
                    <w:pStyle w:val="TableBody"/>
                    <w:rPr>
                      <w:i/>
                    </w:rPr>
                  </w:pPr>
                  <w:r w:rsidRPr="00D661BC">
                    <w:rPr>
                      <w:i/>
                    </w:rPr>
                    <w:t>q</w:t>
                  </w:r>
                </w:p>
              </w:tc>
              <w:tc>
                <w:tcPr>
                  <w:tcW w:w="316" w:type="pct"/>
                  <w:tcBorders>
                    <w:top w:val="single" w:sz="4" w:space="0" w:color="auto"/>
                    <w:left w:val="single" w:sz="4" w:space="0" w:color="auto"/>
                    <w:bottom w:val="single" w:sz="4" w:space="0" w:color="auto"/>
                    <w:right w:val="single" w:sz="4" w:space="0" w:color="auto"/>
                  </w:tcBorders>
                </w:tcPr>
                <w:p w14:paraId="2CF93D36" w14:textId="77777777" w:rsidR="000644BD" w:rsidRDefault="000644BD" w:rsidP="0075099D">
                  <w:pPr>
                    <w:pStyle w:val="TableBody"/>
                  </w:pPr>
                  <w:r>
                    <w:t>none</w:t>
                  </w:r>
                </w:p>
              </w:tc>
              <w:tc>
                <w:tcPr>
                  <w:tcW w:w="3388" w:type="pct"/>
                  <w:tcBorders>
                    <w:top w:val="single" w:sz="4" w:space="0" w:color="auto"/>
                    <w:left w:val="single" w:sz="4" w:space="0" w:color="auto"/>
                    <w:bottom w:val="single" w:sz="4" w:space="0" w:color="auto"/>
                    <w:right w:val="single" w:sz="4" w:space="0" w:color="auto"/>
                  </w:tcBorders>
                </w:tcPr>
                <w:p w14:paraId="70AE0925" w14:textId="77777777" w:rsidR="000644BD" w:rsidRDefault="000644BD" w:rsidP="0075099D">
                  <w:pPr>
                    <w:pStyle w:val="TableBody"/>
                  </w:pPr>
                  <w:r>
                    <w:t>A QSE.</w:t>
                  </w:r>
                </w:p>
              </w:tc>
            </w:tr>
            <w:tr w:rsidR="000644BD" w14:paraId="69845022" w14:textId="77777777" w:rsidTr="0075099D">
              <w:trPr>
                <w:cantSplit/>
              </w:trPr>
              <w:tc>
                <w:tcPr>
                  <w:tcW w:w="1296" w:type="pct"/>
                  <w:tcBorders>
                    <w:top w:val="single" w:sz="4" w:space="0" w:color="auto"/>
                    <w:left w:val="single" w:sz="4" w:space="0" w:color="auto"/>
                    <w:bottom w:val="single" w:sz="4" w:space="0" w:color="auto"/>
                    <w:right w:val="single" w:sz="4" w:space="0" w:color="auto"/>
                  </w:tcBorders>
                </w:tcPr>
                <w:p w14:paraId="5CD12711" w14:textId="77777777" w:rsidR="000644BD" w:rsidRPr="00A24281" w:rsidRDefault="000644BD" w:rsidP="0075099D">
                  <w:pPr>
                    <w:pStyle w:val="TableBody"/>
                    <w:rPr>
                      <w:i/>
                    </w:rPr>
                  </w:pPr>
                  <w:r w:rsidRPr="00D661BC">
                    <w:rPr>
                      <w:i/>
                    </w:rPr>
                    <w:t>r</w:t>
                  </w:r>
                </w:p>
              </w:tc>
              <w:tc>
                <w:tcPr>
                  <w:tcW w:w="316" w:type="pct"/>
                  <w:tcBorders>
                    <w:top w:val="single" w:sz="4" w:space="0" w:color="auto"/>
                    <w:left w:val="single" w:sz="4" w:space="0" w:color="auto"/>
                    <w:bottom w:val="single" w:sz="4" w:space="0" w:color="auto"/>
                    <w:right w:val="single" w:sz="4" w:space="0" w:color="auto"/>
                  </w:tcBorders>
                </w:tcPr>
                <w:p w14:paraId="5ED4A8EA" w14:textId="77777777" w:rsidR="000644BD" w:rsidRDefault="000644BD" w:rsidP="0075099D">
                  <w:pPr>
                    <w:pStyle w:val="TableBody"/>
                  </w:pPr>
                  <w:r>
                    <w:t>none</w:t>
                  </w:r>
                </w:p>
              </w:tc>
              <w:tc>
                <w:tcPr>
                  <w:tcW w:w="3388" w:type="pct"/>
                  <w:tcBorders>
                    <w:top w:val="single" w:sz="4" w:space="0" w:color="auto"/>
                    <w:left w:val="single" w:sz="4" w:space="0" w:color="auto"/>
                    <w:bottom w:val="single" w:sz="4" w:space="0" w:color="auto"/>
                    <w:right w:val="single" w:sz="4" w:space="0" w:color="auto"/>
                  </w:tcBorders>
                </w:tcPr>
                <w:p w14:paraId="1F610EDF" w14:textId="77777777" w:rsidR="000644BD" w:rsidRDefault="000644BD" w:rsidP="0075099D">
                  <w:pPr>
                    <w:pStyle w:val="TableBody"/>
                  </w:pPr>
                  <w:r w:rsidRPr="003530E3">
                    <w:rPr>
                      <w:iCs w:val="0"/>
                    </w:rPr>
                    <w:t>A DAM-committed Generation Resource</w:t>
                  </w:r>
                  <w:r>
                    <w:rPr>
                      <w:iCs w:val="0"/>
                    </w:rPr>
                    <w:t>.</w:t>
                  </w:r>
                </w:p>
              </w:tc>
            </w:tr>
            <w:tr w:rsidR="000644BD" w14:paraId="0A57E2E9" w14:textId="77777777" w:rsidTr="0075099D">
              <w:trPr>
                <w:cantSplit/>
              </w:trPr>
              <w:tc>
                <w:tcPr>
                  <w:tcW w:w="1296" w:type="pct"/>
                  <w:tcBorders>
                    <w:top w:val="single" w:sz="4" w:space="0" w:color="auto"/>
                    <w:left w:val="single" w:sz="4" w:space="0" w:color="auto"/>
                    <w:bottom w:val="single" w:sz="4" w:space="0" w:color="auto"/>
                    <w:right w:val="single" w:sz="4" w:space="0" w:color="auto"/>
                  </w:tcBorders>
                </w:tcPr>
                <w:p w14:paraId="1403215D" w14:textId="77777777" w:rsidR="000644BD" w:rsidRPr="00D661BC" w:rsidRDefault="000644BD" w:rsidP="0075099D">
                  <w:pPr>
                    <w:pStyle w:val="TableBody"/>
                    <w:rPr>
                      <w:i/>
                    </w:rPr>
                  </w:pPr>
                  <w:r>
                    <w:rPr>
                      <w:i/>
                      <w:iCs w:val="0"/>
                    </w:rPr>
                    <w:t>p</w:t>
                  </w:r>
                </w:p>
              </w:tc>
              <w:tc>
                <w:tcPr>
                  <w:tcW w:w="316" w:type="pct"/>
                  <w:tcBorders>
                    <w:top w:val="single" w:sz="4" w:space="0" w:color="auto"/>
                    <w:left w:val="single" w:sz="4" w:space="0" w:color="auto"/>
                    <w:bottom w:val="single" w:sz="4" w:space="0" w:color="auto"/>
                    <w:right w:val="single" w:sz="4" w:space="0" w:color="auto"/>
                  </w:tcBorders>
                </w:tcPr>
                <w:p w14:paraId="5723ADAC" w14:textId="77777777" w:rsidR="000644BD" w:rsidRDefault="000644BD" w:rsidP="0075099D">
                  <w:pPr>
                    <w:pStyle w:val="TableBody"/>
                  </w:pPr>
                  <w:r>
                    <w:rPr>
                      <w:iCs w:val="0"/>
                    </w:rPr>
                    <w:t>none</w:t>
                  </w:r>
                </w:p>
              </w:tc>
              <w:tc>
                <w:tcPr>
                  <w:tcW w:w="3388" w:type="pct"/>
                  <w:tcBorders>
                    <w:top w:val="single" w:sz="4" w:space="0" w:color="auto"/>
                    <w:left w:val="single" w:sz="4" w:space="0" w:color="auto"/>
                    <w:bottom w:val="single" w:sz="4" w:space="0" w:color="auto"/>
                    <w:right w:val="single" w:sz="4" w:space="0" w:color="auto"/>
                  </w:tcBorders>
                </w:tcPr>
                <w:p w14:paraId="0ECA84DE" w14:textId="77777777" w:rsidR="000644BD" w:rsidRPr="003530E3" w:rsidRDefault="000644BD" w:rsidP="0075099D">
                  <w:pPr>
                    <w:pStyle w:val="TableBody"/>
                    <w:rPr>
                      <w:iCs w:val="0"/>
                    </w:rPr>
                  </w:pPr>
                  <w:r w:rsidRPr="009D409E">
                    <w:t>A Resource Node Settlement Point.</w:t>
                  </w:r>
                </w:p>
              </w:tc>
            </w:tr>
          </w:tbl>
          <w:p w14:paraId="68A8C934" w14:textId="77777777" w:rsidR="000644BD" w:rsidRPr="007779E2" w:rsidRDefault="000644BD" w:rsidP="0075099D">
            <w:pPr>
              <w:spacing w:before="240" w:after="240"/>
              <w:ind w:left="720" w:hanging="720"/>
            </w:pPr>
            <w:r w:rsidRPr="007E46C9">
              <w:rPr>
                <w:iCs/>
              </w:rPr>
              <w:t xml:space="preserve"> (</w:t>
            </w:r>
            <w:r>
              <w:rPr>
                <w:iCs/>
              </w:rPr>
              <w:t>4</w:t>
            </w:r>
            <w:r w:rsidRPr="007E46C9">
              <w:rPr>
                <w:iCs/>
              </w:rPr>
              <w:t>)</w:t>
            </w:r>
            <w:r w:rsidRPr="007E46C9">
              <w:rPr>
                <w:iCs/>
              </w:rPr>
              <w:tab/>
            </w:r>
            <w:r>
              <w:rPr>
                <w:iCs/>
              </w:rPr>
              <w:t>For e</w:t>
            </w:r>
            <w:r w:rsidRPr="007E46C9">
              <w:rPr>
                <w:iCs/>
              </w:rPr>
              <w:t xml:space="preserve">ach QSE for which ERCOT </w:t>
            </w:r>
            <w:r>
              <w:rPr>
                <w:iCs/>
              </w:rPr>
              <w:t xml:space="preserve">calculates a Real-Time DAM Make-Whole payment an adjustment for each Ancillary Service is computed </w:t>
            </w:r>
            <w:r w:rsidRPr="007779E2">
              <w:t>as follows:</w:t>
            </w:r>
          </w:p>
          <w:p w14:paraId="2E3BB173" w14:textId="77777777" w:rsidR="000644BD" w:rsidRDefault="000644BD" w:rsidP="0075099D">
            <w:pPr>
              <w:spacing w:after="240"/>
              <w:ind w:left="1260" w:hanging="540"/>
              <w:rPr>
                <w:i/>
                <w:vertAlign w:val="subscript"/>
              </w:rPr>
            </w:pPr>
            <w:r>
              <w:rPr>
                <w:color w:val="000000"/>
              </w:rPr>
              <w:t>RUMWINFA</w:t>
            </w:r>
            <w:r w:rsidRPr="00806A30">
              <w:rPr>
                <w:i/>
                <w:vertAlign w:val="subscript"/>
              </w:rPr>
              <w:t xml:space="preserve"> </w:t>
            </w:r>
            <w:r>
              <w:rPr>
                <w:i/>
                <w:vertAlign w:val="subscript"/>
              </w:rPr>
              <w:t>q ,</w:t>
            </w:r>
            <w:r w:rsidRPr="004C0093">
              <w:rPr>
                <w:i/>
                <w:vertAlign w:val="subscript"/>
              </w:rPr>
              <w:t xml:space="preserve">h  </w:t>
            </w:r>
            <w:r w:rsidRPr="004C0093">
              <w:t>=</w:t>
            </w:r>
            <w:r w:rsidRPr="004057CD">
              <w:rPr>
                <w:position w:val="-18"/>
                <w:lang w:val="pt-BR"/>
              </w:rPr>
              <w:object w:dxaOrig="220" w:dyaOrig="420" w14:anchorId="10705B87">
                <v:shape id="_x0000_i1047" type="#_x0000_t75" style="width:15.05pt;height:21.3pt" o:ole="">
                  <v:imagedata r:id="rId51" o:title=""/>
                </v:shape>
                <o:OLEObject Type="Embed" ProgID="Equation.3" ShapeID="_x0000_i1047" DrawAspect="Content" ObjectID="_1590320898" r:id="rId52"/>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r w:rsidRPr="004228A8">
              <w:rPr>
                <w:i/>
                <w:vertAlign w:val="subscript"/>
              </w:rPr>
              <w:t xml:space="preserve"> </w:t>
            </w:r>
            <w:r w:rsidRPr="004C0093">
              <w:rPr>
                <w:i/>
                <w:vertAlign w:val="subscript"/>
              </w:rPr>
              <w:t xml:space="preserve"> </w:t>
            </w:r>
            <w:r>
              <w:t xml:space="preserve">* </w:t>
            </w:r>
            <w:r>
              <w:rPr>
                <w:lang w:val="pt-BR"/>
              </w:rPr>
              <w:t>R</w:t>
            </w:r>
            <w:r w:rsidRPr="00E07CAD">
              <w:t>UINFQ</w:t>
            </w:r>
            <w:r>
              <w:t>R</w:t>
            </w:r>
            <w:r w:rsidRPr="00E07CAD">
              <w:t xml:space="preserve"> </w:t>
            </w:r>
            <w:r w:rsidRPr="004C0093">
              <w:rPr>
                <w:i/>
                <w:vertAlign w:val="subscript"/>
              </w:rPr>
              <w:t>q</w:t>
            </w:r>
            <w:r>
              <w:rPr>
                <w:i/>
                <w:vertAlign w:val="subscript"/>
              </w:rPr>
              <w:t xml:space="preserve"> </w:t>
            </w:r>
            <w:r w:rsidRPr="004C0093">
              <w:rPr>
                <w:i/>
                <w:vertAlign w:val="subscript"/>
              </w:rPr>
              <w:t xml:space="preserve">, r,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p>
          <w:p w14:paraId="43134F49" w14:textId="77777777" w:rsidR="000644BD" w:rsidRPr="00E07CAD" w:rsidRDefault="000644BD" w:rsidP="0075099D">
            <w:pPr>
              <w:spacing w:after="240"/>
              <w:ind w:left="1260" w:hanging="540"/>
              <w:rPr>
                <w:i/>
                <w:vertAlign w:val="subscript"/>
              </w:rPr>
            </w:pPr>
            <w:r>
              <w:rPr>
                <w:color w:val="000000"/>
              </w:rPr>
              <w:t>RDMWINFA</w:t>
            </w:r>
            <w:r w:rsidRPr="00806A30">
              <w:rPr>
                <w:i/>
                <w:vertAlign w:val="subscript"/>
              </w:rPr>
              <w:t xml:space="preserve"> </w:t>
            </w:r>
            <w:r>
              <w:rPr>
                <w:i/>
                <w:vertAlign w:val="subscript"/>
              </w:rPr>
              <w:t xml:space="preserve">q, </w:t>
            </w:r>
            <w:r w:rsidRPr="004C0093">
              <w:rPr>
                <w:i/>
                <w:vertAlign w:val="subscript"/>
              </w:rPr>
              <w:t xml:space="preserve">h  </w:t>
            </w:r>
            <w:r w:rsidRPr="004C0093">
              <w:t>=</w:t>
            </w:r>
            <w:r w:rsidRPr="004057CD">
              <w:rPr>
                <w:position w:val="-18"/>
                <w:lang w:val="pt-BR"/>
              </w:rPr>
              <w:object w:dxaOrig="220" w:dyaOrig="420" w14:anchorId="4174113A">
                <v:shape id="_x0000_i1048" type="#_x0000_t75" style="width:15.05pt;height:21.3pt" o:ole="">
                  <v:imagedata r:id="rId51" o:title=""/>
                </v:shape>
                <o:OLEObject Type="Embed" ProgID="Equation.3" ShapeID="_x0000_i1048" DrawAspect="Content" ObjectID="_1590320899" r:id="rId53"/>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r w:rsidRPr="004228A8">
              <w:rPr>
                <w:i/>
                <w:vertAlign w:val="subscript"/>
              </w:rPr>
              <w:t xml:space="preserve">  </w:t>
            </w:r>
            <w:r>
              <w:t>* RD</w:t>
            </w:r>
            <w:r w:rsidRPr="00E07CAD">
              <w:t>INFQ</w:t>
            </w:r>
            <w:r>
              <w:t>R</w:t>
            </w:r>
            <w:r w:rsidRPr="00E07CAD">
              <w:t xml:space="preserve"> </w:t>
            </w:r>
            <w:r w:rsidRPr="004C0093">
              <w:rPr>
                <w:i/>
                <w:vertAlign w:val="subscript"/>
              </w:rPr>
              <w:t xml:space="preserve">q, r, </w:t>
            </w:r>
            <w:r>
              <w:rPr>
                <w:i/>
                <w:vertAlign w:val="subscript"/>
              </w:rPr>
              <w:t>p,</w:t>
            </w:r>
            <w:r w:rsidRPr="004C0093">
              <w:rPr>
                <w:i/>
                <w:vertAlign w:val="subscript"/>
              </w:rPr>
              <w:t xml:space="preserve"> 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 xml:space="preserve">q, r, </w:t>
            </w:r>
            <w:r>
              <w:rPr>
                <w:i/>
                <w:vertAlign w:val="subscript"/>
              </w:rPr>
              <w:t xml:space="preserve">p, </w:t>
            </w:r>
            <w:r w:rsidRPr="004C0093">
              <w:rPr>
                <w:i/>
                <w:vertAlign w:val="subscript"/>
              </w:rPr>
              <w:t>h</w:t>
            </w:r>
          </w:p>
          <w:p w14:paraId="56D57A6F" w14:textId="77777777" w:rsidR="000644BD" w:rsidRPr="00E07CAD" w:rsidRDefault="000644BD" w:rsidP="0075099D">
            <w:pPr>
              <w:spacing w:after="240"/>
              <w:ind w:left="1260" w:hanging="540"/>
              <w:rPr>
                <w:i/>
                <w:vertAlign w:val="subscript"/>
              </w:rPr>
            </w:pPr>
            <w:r>
              <w:rPr>
                <w:color w:val="000000"/>
              </w:rPr>
              <w:t>RRMWINFA</w:t>
            </w:r>
            <w:r w:rsidRPr="00806A30">
              <w:rPr>
                <w:i/>
                <w:vertAlign w:val="subscript"/>
              </w:rPr>
              <w:t xml:space="preserve"> </w:t>
            </w:r>
            <w:r>
              <w:rPr>
                <w:i/>
                <w:vertAlign w:val="subscript"/>
              </w:rPr>
              <w:t xml:space="preserve">q, </w:t>
            </w:r>
            <w:r w:rsidRPr="004C0093">
              <w:rPr>
                <w:i/>
                <w:vertAlign w:val="subscript"/>
              </w:rPr>
              <w:t xml:space="preserve">h  </w:t>
            </w:r>
            <w:r w:rsidRPr="004C0093">
              <w:t>=</w:t>
            </w:r>
            <w:r w:rsidRPr="004057CD">
              <w:rPr>
                <w:position w:val="-18"/>
                <w:lang w:val="pt-BR"/>
              </w:rPr>
              <w:object w:dxaOrig="220" w:dyaOrig="420" w14:anchorId="1CC5A6FA">
                <v:shape id="_x0000_i1049" type="#_x0000_t75" style="width:15.05pt;height:21.3pt" o:ole="">
                  <v:imagedata r:id="rId51" o:title=""/>
                </v:shape>
                <o:OLEObject Type="Embed" ProgID="Equation.3" ShapeID="_x0000_i1049" DrawAspect="Content" ObjectID="_1590320900" r:id="rId54"/>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r,</w:t>
            </w:r>
            <w:r w:rsidRPr="003D17C5">
              <w:rPr>
                <w:i/>
                <w:vertAlign w:val="subscript"/>
              </w:rPr>
              <w:t xml:space="preserve"> </w:t>
            </w:r>
            <w:r>
              <w:rPr>
                <w:i/>
                <w:vertAlign w:val="subscript"/>
              </w:rPr>
              <w:t xml:space="preserve">p, </w:t>
            </w:r>
            <w:r w:rsidRPr="004C0093">
              <w:rPr>
                <w:i/>
                <w:vertAlign w:val="subscript"/>
              </w:rPr>
              <w:t xml:space="preserve"> h</w:t>
            </w:r>
            <w:r w:rsidRPr="004228A8">
              <w:rPr>
                <w:i/>
                <w:vertAlign w:val="subscript"/>
              </w:rPr>
              <w:t xml:space="preserve"> </w:t>
            </w:r>
            <w:r w:rsidRPr="004C0093">
              <w:rPr>
                <w:i/>
                <w:vertAlign w:val="subscript"/>
              </w:rPr>
              <w:t xml:space="preserve"> </w:t>
            </w:r>
            <w:r>
              <w:t xml:space="preserve">* </w:t>
            </w:r>
            <w:r w:rsidRPr="00E07CAD">
              <w:t>R</w:t>
            </w:r>
            <w:r>
              <w:t>RINFQR</w:t>
            </w:r>
            <w:r>
              <w:rPr>
                <w:color w:val="000000"/>
                <w:vertAlign w:val="subscript"/>
              </w:rPr>
              <w:t xml:space="preserve"> </w:t>
            </w:r>
            <w:r w:rsidRPr="004C0093">
              <w:rPr>
                <w:i/>
                <w:vertAlign w:val="subscript"/>
              </w:rPr>
              <w:t xml:space="preserve">q, r,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p>
          <w:p w14:paraId="56C6E923" w14:textId="77777777" w:rsidR="000644BD" w:rsidRDefault="000644BD" w:rsidP="0075099D">
            <w:pPr>
              <w:spacing w:after="240"/>
              <w:ind w:left="1260" w:hanging="540"/>
              <w:rPr>
                <w:ins w:id="2868" w:author="ERCOT 06XX18" w:date="2018-06-06T12:41:00Z"/>
                <w:i/>
                <w:vertAlign w:val="subscript"/>
              </w:rPr>
            </w:pPr>
            <w:r>
              <w:rPr>
                <w:color w:val="000000"/>
              </w:rPr>
              <w:lastRenderedPageBreak/>
              <w:t xml:space="preserve">NSMWINFA </w:t>
            </w:r>
            <w:r>
              <w:rPr>
                <w:i/>
                <w:vertAlign w:val="subscript"/>
              </w:rPr>
              <w:t>q,</w:t>
            </w:r>
            <w:r w:rsidRPr="004C0093">
              <w:rPr>
                <w:i/>
                <w:vertAlign w:val="subscript"/>
              </w:rPr>
              <w:t xml:space="preserve"> h  </w:t>
            </w:r>
            <w:r w:rsidRPr="004C0093">
              <w:t>=</w:t>
            </w:r>
            <w:r w:rsidRPr="004057CD">
              <w:rPr>
                <w:position w:val="-18"/>
                <w:lang w:val="pt-BR"/>
              </w:rPr>
              <w:object w:dxaOrig="220" w:dyaOrig="420" w14:anchorId="65A3948B">
                <v:shape id="_x0000_i1050" type="#_x0000_t75" style="width:15.05pt;height:21.3pt" o:ole="">
                  <v:imagedata r:id="rId51" o:title=""/>
                </v:shape>
                <o:OLEObject Type="Embed" ProgID="Equation.3" ShapeID="_x0000_i1050" DrawAspect="Content" ObjectID="_1590320901" r:id="rId55"/>
              </w:object>
            </w:r>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 r, </w:t>
            </w:r>
            <w:r>
              <w:rPr>
                <w:i/>
                <w:vertAlign w:val="subscript"/>
              </w:rPr>
              <w:t xml:space="preserve">p, </w:t>
            </w:r>
            <w:r w:rsidRPr="004C0093">
              <w:rPr>
                <w:i/>
                <w:vertAlign w:val="subscript"/>
              </w:rPr>
              <w:t>h</w:t>
            </w:r>
            <w:r w:rsidRPr="004228A8">
              <w:rPr>
                <w:i/>
                <w:vertAlign w:val="subscript"/>
              </w:rPr>
              <w:t xml:space="preserve">  </w:t>
            </w:r>
            <w:r>
              <w:t>* NS</w:t>
            </w:r>
            <w:r w:rsidRPr="00E07CAD">
              <w:t>INFQ</w:t>
            </w:r>
            <w:r>
              <w:t>R</w:t>
            </w:r>
            <w:r w:rsidRPr="00E07CAD">
              <w:t xml:space="preserve"> </w:t>
            </w:r>
            <w:r w:rsidRPr="004C0093">
              <w:rPr>
                <w:i/>
                <w:vertAlign w:val="subscript"/>
              </w:rPr>
              <w:t>q, r,</w:t>
            </w:r>
            <w:r w:rsidRPr="003D17C5">
              <w:rPr>
                <w:i/>
                <w:vertAlign w:val="subscript"/>
              </w:rPr>
              <w:t xml:space="preserve">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p>
          <w:p w14:paraId="27EAC460" w14:textId="77777777" w:rsidR="00CA5137" w:rsidRPr="00E07CAD" w:rsidRDefault="00CA5137" w:rsidP="00CA5137">
            <w:pPr>
              <w:spacing w:after="240"/>
              <w:ind w:left="1260" w:hanging="540"/>
              <w:rPr>
                <w:i/>
                <w:vertAlign w:val="subscript"/>
              </w:rPr>
            </w:pPr>
            <w:ins w:id="2869" w:author="ERCOT 06XX18" w:date="2018-06-06T12:41:00Z">
              <w:r>
                <w:rPr>
                  <w:color w:val="000000"/>
                </w:rPr>
                <w:t xml:space="preserve">FRMWINFA </w:t>
              </w:r>
              <w:r>
                <w:rPr>
                  <w:i/>
                  <w:vertAlign w:val="subscript"/>
                </w:rPr>
                <w:t>q,</w:t>
              </w:r>
              <w:r w:rsidRPr="004C0093">
                <w:rPr>
                  <w:i/>
                  <w:vertAlign w:val="subscript"/>
                </w:rPr>
                <w:t xml:space="preserve"> h  </w:t>
              </w:r>
              <w:r w:rsidRPr="004C0093">
                <w:t>=</w:t>
              </w:r>
            </w:ins>
            <w:ins w:id="2870" w:author="ERCOT 06XX18" w:date="2018-06-06T12:41:00Z">
              <w:r w:rsidRPr="004057CD">
                <w:rPr>
                  <w:position w:val="-18"/>
                  <w:lang w:val="pt-BR"/>
                </w:rPr>
                <w:object w:dxaOrig="220" w:dyaOrig="420" w14:anchorId="4F867C86">
                  <v:shape id="_x0000_i1051" type="#_x0000_t75" style="width:15.05pt;height:21.3pt" o:ole="">
                    <v:imagedata r:id="rId51" o:title=""/>
                  </v:shape>
                  <o:OLEObject Type="Embed" ProgID="Equation.3" ShapeID="_x0000_i1051" DrawAspect="Content" ObjectID="_1590320902" r:id="rId56"/>
                </w:object>
              </w:r>
            </w:ins>
            <w:ins w:id="2871" w:author="ERCOT 06XX18" w:date="2018-06-06T12:41:00Z">
              <w:r w:rsidRPr="006A51E2">
                <w:rPr>
                  <w:color w:val="000000"/>
                </w:rPr>
                <w:t xml:space="preserve"> </w:t>
              </w:r>
              <w:r w:rsidRPr="005F2651">
                <w:rPr>
                  <w:color w:val="000000"/>
                </w:rPr>
                <w:t>RTDAMWA</w:t>
              </w:r>
              <w:r>
                <w:rPr>
                  <w:color w:val="000000"/>
                </w:rPr>
                <w:t>MT</w:t>
              </w:r>
              <w:r w:rsidRPr="00806A30">
                <w:rPr>
                  <w:i/>
                  <w:vertAlign w:val="subscript"/>
                </w:rPr>
                <w:t xml:space="preserve"> </w:t>
              </w:r>
              <w:r w:rsidRPr="004C0093">
                <w:rPr>
                  <w:i/>
                  <w:vertAlign w:val="subscript"/>
                </w:rPr>
                <w:t>q</w:t>
              </w:r>
              <w:r>
                <w:rPr>
                  <w:i/>
                  <w:vertAlign w:val="subscript"/>
                </w:rPr>
                <w:t xml:space="preserve"> </w:t>
              </w:r>
              <w:r w:rsidRPr="004C0093">
                <w:rPr>
                  <w:i/>
                  <w:vertAlign w:val="subscript"/>
                </w:rPr>
                <w:t xml:space="preserve">, r, </w:t>
              </w:r>
              <w:r>
                <w:rPr>
                  <w:i/>
                  <w:vertAlign w:val="subscript"/>
                </w:rPr>
                <w:t xml:space="preserve">p, </w:t>
              </w:r>
              <w:r w:rsidRPr="004C0093">
                <w:rPr>
                  <w:i/>
                  <w:vertAlign w:val="subscript"/>
                </w:rPr>
                <w:t>h</w:t>
              </w:r>
              <w:r w:rsidRPr="004228A8">
                <w:rPr>
                  <w:i/>
                  <w:vertAlign w:val="subscript"/>
                </w:rPr>
                <w:t xml:space="preserve">  </w:t>
              </w:r>
              <w:r>
                <w:t xml:space="preserve">* </w:t>
              </w:r>
            </w:ins>
            <w:ins w:id="2872" w:author="ERCOT 06XX18" w:date="2018-06-06T12:42:00Z">
              <w:r>
                <w:t>FR</w:t>
              </w:r>
            </w:ins>
            <w:ins w:id="2873" w:author="ERCOT 06XX18" w:date="2018-06-06T12:41:00Z">
              <w:r w:rsidRPr="00E07CAD">
                <w:t>INFQ</w:t>
              </w:r>
              <w:r>
                <w:t>R</w:t>
              </w:r>
              <w:r w:rsidRPr="00E07CAD">
                <w:t xml:space="preserve"> </w:t>
              </w:r>
              <w:r w:rsidRPr="004C0093">
                <w:rPr>
                  <w:i/>
                  <w:vertAlign w:val="subscript"/>
                </w:rPr>
                <w:t>q, r,</w:t>
              </w:r>
              <w:r w:rsidRPr="003D17C5">
                <w:rPr>
                  <w:i/>
                  <w:vertAlign w:val="subscript"/>
                </w:rPr>
                <w:t xml:space="preserve"> </w:t>
              </w:r>
              <w:r>
                <w:rPr>
                  <w:i/>
                  <w:vertAlign w:val="subscript"/>
                </w:rPr>
                <w:t xml:space="preserve">p, </w:t>
              </w:r>
              <w:r w:rsidRPr="004C0093">
                <w:rPr>
                  <w:i/>
                  <w:vertAlign w:val="subscript"/>
                </w:rPr>
                <w:t>h</w:t>
              </w:r>
              <w:r w:rsidRPr="00E07CAD">
                <w:rPr>
                  <w:i/>
                  <w:vertAlign w:val="subscript"/>
                </w:rPr>
                <w:t xml:space="preserve"> </w:t>
              </w:r>
              <w:r>
                <w:t xml:space="preserve">/ </w:t>
              </w:r>
              <w:r w:rsidRPr="00E07CAD">
                <w:t xml:space="preserve"> ASINFQ</w:t>
              </w:r>
              <w:r>
                <w:t>R</w:t>
              </w:r>
              <w:r>
                <w:rPr>
                  <w:color w:val="000000"/>
                  <w:vertAlign w:val="subscript"/>
                </w:rPr>
                <w:t xml:space="preserve"> </w:t>
              </w:r>
              <w:r w:rsidRPr="004C0093">
                <w:rPr>
                  <w:i/>
                  <w:vertAlign w:val="subscript"/>
                </w:rPr>
                <w:t>q,</w:t>
              </w:r>
              <w:r>
                <w:rPr>
                  <w:i/>
                  <w:vertAlign w:val="subscript"/>
                </w:rPr>
                <w:t xml:space="preserve"> </w:t>
              </w:r>
              <w:r w:rsidRPr="004C0093">
                <w:rPr>
                  <w:i/>
                  <w:vertAlign w:val="subscript"/>
                </w:rPr>
                <w:t xml:space="preserve">r, </w:t>
              </w:r>
              <w:r>
                <w:rPr>
                  <w:i/>
                  <w:vertAlign w:val="subscript"/>
                </w:rPr>
                <w:t xml:space="preserve">p, </w:t>
              </w:r>
              <w:r w:rsidRPr="004C0093">
                <w:rPr>
                  <w:i/>
                  <w:vertAlign w:val="subscript"/>
                </w:rPr>
                <w:t>h</w:t>
              </w:r>
            </w:ins>
          </w:p>
          <w:p w14:paraId="747C567C" w14:textId="77777777" w:rsidR="000644BD" w:rsidRDefault="000644BD" w:rsidP="0075099D">
            <w:pPr>
              <w:spacing w:before="120"/>
            </w:pPr>
            <w:r w:rsidRPr="004228A8">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851"/>
              <w:gridCol w:w="6327"/>
            </w:tblGrid>
            <w:tr w:rsidR="000644BD" w:rsidRPr="007873B3" w14:paraId="55BF81F3" w14:textId="77777777" w:rsidTr="0075099D">
              <w:tc>
                <w:tcPr>
                  <w:tcW w:w="1154" w:type="pct"/>
                  <w:shd w:val="clear" w:color="auto" w:fill="auto"/>
                </w:tcPr>
                <w:p w14:paraId="610EDB6A" w14:textId="77777777" w:rsidR="000644BD" w:rsidRPr="000064DA" w:rsidRDefault="000644BD" w:rsidP="0075099D">
                  <w:pPr>
                    <w:spacing w:after="240"/>
                    <w:rPr>
                      <w:b/>
                      <w:iCs/>
                      <w:sz w:val="20"/>
                    </w:rPr>
                  </w:pPr>
                  <w:r w:rsidRPr="000064DA">
                    <w:rPr>
                      <w:b/>
                      <w:iCs/>
                      <w:sz w:val="20"/>
                    </w:rPr>
                    <w:t>Variable</w:t>
                  </w:r>
                </w:p>
              </w:tc>
              <w:tc>
                <w:tcPr>
                  <w:tcW w:w="456" w:type="pct"/>
                  <w:shd w:val="clear" w:color="auto" w:fill="auto"/>
                </w:tcPr>
                <w:p w14:paraId="120461D4" w14:textId="77777777" w:rsidR="000644BD" w:rsidRPr="000064DA" w:rsidRDefault="000644BD" w:rsidP="0075099D">
                  <w:pPr>
                    <w:spacing w:after="240"/>
                    <w:rPr>
                      <w:b/>
                      <w:iCs/>
                      <w:sz w:val="20"/>
                    </w:rPr>
                  </w:pPr>
                  <w:r w:rsidRPr="000064DA">
                    <w:rPr>
                      <w:b/>
                      <w:iCs/>
                      <w:sz w:val="20"/>
                    </w:rPr>
                    <w:t>Unit</w:t>
                  </w:r>
                </w:p>
              </w:tc>
              <w:tc>
                <w:tcPr>
                  <w:tcW w:w="3390" w:type="pct"/>
                  <w:shd w:val="clear" w:color="auto" w:fill="auto"/>
                </w:tcPr>
                <w:p w14:paraId="4D29C035" w14:textId="77777777" w:rsidR="000644BD" w:rsidRPr="000064DA" w:rsidRDefault="000644BD" w:rsidP="0075099D">
                  <w:pPr>
                    <w:spacing w:after="240"/>
                    <w:rPr>
                      <w:b/>
                      <w:iCs/>
                      <w:sz w:val="20"/>
                    </w:rPr>
                  </w:pPr>
                  <w:r w:rsidRPr="000064DA">
                    <w:rPr>
                      <w:b/>
                      <w:iCs/>
                      <w:sz w:val="20"/>
                    </w:rPr>
                    <w:t>Description</w:t>
                  </w:r>
                </w:p>
              </w:tc>
            </w:tr>
            <w:tr w:rsidR="000644BD" w:rsidRPr="007873B3" w14:paraId="3904E246" w14:textId="77777777" w:rsidTr="0075099D">
              <w:tc>
                <w:tcPr>
                  <w:tcW w:w="1154" w:type="pct"/>
                  <w:shd w:val="clear" w:color="auto" w:fill="auto"/>
                </w:tcPr>
                <w:p w14:paraId="2EE9392B" w14:textId="77777777" w:rsidR="000644BD" w:rsidRPr="003E2347" w:rsidRDefault="000644BD" w:rsidP="0075099D">
                  <w:pPr>
                    <w:spacing w:after="240"/>
                    <w:rPr>
                      <w:iCs/>
                      <w:sz w:val="20"/>
                    </w:rPr>
                  </w:pPr>
                  <w:r w:rsidRPr="003E2347">
                    <w:rPr>
                      <w:color w:val="000000"/>
                      <w:sz w:val="20"/>
                    </w:rPr>
                    <w:t>RUMWINFA</w:t>
                  </w:r>
                  <w:r w:rsidRPr="003E2347">
                    <w:rPr>
                      <w:i/>
                      <w:sz w:val="20"/>
                      <w:vertAlign w:val="subscript"/>
                    </w:rPr>
                    <w:t xml:space="preserve"> q, h </w:t>
                  </w:r>
                </w:p>
              </w:tc>
              <w:tc>
                <w:tcPr>
                  <w:tcW w:w="456" w:type="pct"/>
                  <w:shd w:val="clear" w:color="auto" w:fill="auto"/>
                </w:tcPr>
                <w:p w14:paraId="4443040F" w14:textId="77777777" w:rsidR="000644BD" w:rsidRPr="000064DA" w:rsidRDefault="000644BD" w:rsidP="0075099D">
                  <w:pPr>
                    <w:spacing w:after="60"/>
                    <w:rPr>
                      <w:iCs/>
                      <w:sz w:val="20"/>
                    </w:rPr>
                  </w:pPr>
                  <w:r w:rsidRPr="000064DA">
                    <w:rPr>
                      <w:iCs/>
                      <w:sz w:val="20"/>
                    </w:rPr>
                    <w:t>$</w:t>
                  </w:r>
                </w:p>
              </w:tc>
              <w:tc>
                <w:tcPr>
                  <w:tcW w:w="3390" w:type="pct"/>
                  <w:shd w:val="clear" w:color="auto" w:fill="auto"/>
                </w:tcPr>
                <w:p w14:paraId="59FF7A55" w14:textId="77777777" w:rsidR="000644BD" w:rsidRPr="000064DA" w:rsidRDefault="000644BD" w:rsidP="0075099D">
                  <w:pPr>
                    <w:spacing w:after="60"/>
                    <w:rPr>
                      <w:iCs/>
                      <w:sz w:val="20"/>
                    </w:rPr>
                  </w:pPr>
                  <w:r>
                    <w:rPr>
                      <w:i/>
                      <w:sz w:val="20"/>
                    </w:rPr>
                    <w:t>Regulation Up Make-Whole Infeasible Amount</w:t>
                  </w:r>
                  <w:r w:rsidRPr="004C0093">
                    <w:rPr>
                      <w:i/>
                      <w:sz w:val="20"/>
                    </w:rPr>
                    <w:t xml:space="preserve"> </w:t>
                  </w:r>
                  <w:r>
                    <w:rPr>
                      <w:i/>
                      <w:sz w:val="20"/>
                    </w:rPr>
                    <w:t>per QSE per hour</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Regulation Up Ancillary Service,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0644BD" w:rsidRPr="007873B3" w14:paraId="1FEFFB2F" w14:textId="77777777" w:rsidTr="0075099D">
              <w:tc>
                <w:tcPr>
                  <w:tcW w:w="1154" w:type="pct"/>
                  <w:shd w:val="clear" w:color="auto" w:fill="auto"/>
                </w:tcPr>
                <w:p w14:paraId="0B6977A4" w14:textId="77777777" w:rsidR="000644BD" w:rsidRPr="003E2347" w:rsidRDefault="000644BD" w:rsidP="0075099D">
                  <w:pPr>
                    <w:spacing w:after="60"/>
                    <w:rPr>
                      <w:color w:val="000000"/>
                      <w:sz w:val="20"/>
                    </w:rPr>
                  </w:pPr>
                  <w:r w:rsidRPr="003E2347">
                    <w:rPr>
                      <w:color w:val="000000"/>
                      <w:sz w:val="20"/>
                    </w:rPr>
                    <w:t xml:space="preserve">RDMWINFA </w:t>
                  </w:r>
                  <w:r w:rsidRPr="003E2347">
                    <w:rPr>
                      <w:i/>
                      <w:sz w:val="20"/>
                      <w:vertAlign w:val="subscript"/>
                    </w:rPr>
                    <w:t>q, h</w:t>
                  </w:r>
                </w:p>
              </w:tc>
              <w:tc>
                <w:tcPr>
                  <w:tcW w:w="456" w:type="pct"/>
                  <w:shd w:val="clear" w:color="auto" w:fill="auto"/>
                </w:tcPr>
                <w:p w14:paraId="681F8ABE" w14:textId="77777777" w:rsidR="000644BD" w:rsidRPr="004228A8" w:rsidRDefault="000644BD" w:rsidP="0075099D">
                  <w:pPr>
                    <w:spacing w:after="60"/>
                    <w:rPr>
                      <w:iCs/>
                      <w:sz w:val="20"/>
                    </w:rPr>
                  </w:pPr>
                  <w:r>
                    <w:rPr>
                      <w:iCs/>
                      <w:sz w:val="20"/>
                    </w:rPr>
                    <w:t>$</w:t>
                  </w:r>
                </w:p>
              </w:tc>
              <w:tc>
                <w:tcPr>
                  <w:tcW w:w="3390" w:type="pct"/>
                  <w:shd w:val="clear" w:color="auto" w:fill="auto"/>
                </w:tcPr>
                <w:p w14:paraId="1D1A95C2" w14:textId="77777777" w:rsidR="000644BD" w:rsidRPr="004C0093" w:rsidRDefault="000644BD" w:rsidP="0075099D">
                  <w:pPr>
                    <w:spacing w:after="60"/>
                    <w:rPr>
                      <w:i/>
                      <w:sz w:val="20"/>
                    </w:rPr>
                  </w:pPr>
                  <w:r>
                    <w:rPr>
                      <w:i/>
                      <w:sz w:val="20"/>
                    </w:rPr>
                    <w:t xml:space="preserve">Regulation Down Make-Whole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0644BD" w:rsidRPr="007873B3" w14:paraId="6F3F2D87" w14:textId="77777777" w:rsidTr="0075099D">
              <w:tc>
                <w:tcPr>
                  <w:tcW w:w="1154" w:type="pct"/>
                  <w:shd w:val="clear" w:color="auto" w:fill="auto"/>
                </w:tcPr>
                <w:p w14:paraId="54840D65" w14:textId="77777777" w:rsidR="000644BD" w:rsidRPr="003E2347" w:rsidRDefault="000644BD" w:rsidP="0075099D">
                  <w:pPr>
                    <w:spacing w:after="60"/>
                    <w:rPr>
                      <w:color w:val="000000"/>
                      <w:sz w:val="20"/>
                    </w:rPr>
                  </w:pPr>
                  <w:r w:rsidRPr="003E2347">
                    <w:rPr>
                      <w:color w:val="000000"/>
                      <w:sz w:val="20"/>
                    </w:rPr>
                    <w:t xml:space="preserve">RRMWINFA </w:t>
                  </w:r>
                  <w:r w:rsidRPr="003E2347">
                    <w:rPr>
                      <w:i/>
                      <w:sz w:val="20"/>
                      <w:vertAlign w:val="subscript"/>
                    </w:rPr>
                    <w:t>q, h</w:t>
                  </w:r>
                </w:p>
              </w:tc>
              <w:tc>
                <w:tcPr>
                  <w:tcW w:w="456" w:type="pct"/>
                  <w:shd w:val="clear" w:color="auto" w:fill="auto"/>
                </w:tcPr>
                <w:p w14:paraId="6902B4EE" w14:textId="77777777" w:rsidR="000644BD" w:rsidRDefault="000644BD" w:rsidP="0075099D">
                  <w:pPr>
                    <w:spacing w:after="60"/>
                    <w:rPr>
                      <w:iCs/>
                      <w:sz w:val="20"/>
                    </w:rPr>
                  </w:pPr>
                  <w:r>
                    <w:rPr>
                      <w:iCs/>
                      <w:sz w:val="20"/>
                    </w:rPr>
                    <w:t>$</w:t>
                  </w:r>
                </w:p>
              </w:tc>
              <w:tc>
                <w:tcPr>
                  <w:tcW w:w="3390" w:type="pct"/>
                  <w:shd w:val="clear" w:color="auto" w:fill="auto"/>
                </w:tcPr>
                <w:p w14:paraId="27E3F51D" w14:textId="77777777" w:rsidR="000644BD" w:rsidRPr="004C0093" w:rsidRDefault="000644BD" w:rsidP="0075099D">
                  <w:pPr>
                    <w:spacing w:after="60"/>
                    <w:rPr>
                      <w:i/>
                      <w:sz w:val="20"/>
                    </w:rPr>
                  </w:pPr>
                  <w:r>
                    <w:rPr>
                      <w:i/>
                      <w:sz w:val="20"/>
                    </w:rPr>
                    <w:t xml:space="preserve">Responsive Reserve Make-Whole Infeasible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0644BD" w:rsidRPr="007873B3" w14:paraId="77974170" w14:textId="77777777" w:rsidTr="0075099D">
              <w:tc>
                <w:tcPr>
                  <w:tcW w:w="1154" w:type="pct"/>
                  <w:shd w:val="clear" w:color="auto" w:fill="auto"/>
                </w:tcPr>
                <w:p w14:paraId="65C285A2" w14:textId="77777777" w:rsidR="000644BD" w:rsidRPr="003E2347" w:rsidRDefault="000644BD" w:rsidP="0075099D">
                  <w:pPr>
                    <w:spacing w:after="60"/>
                    <w:rPr>
                      <w:color w:val="000000"/>
                      <w:sz w:val="20"/>
                    </w:rPr>
                  </w:pPr>
                  <w:r w:rsidRPr="003E2347">
                    <w:rPr>
                      <w:color w:val="000000"/>
                      <w:sz w:val="20"/>
                    </w:rPr>
                    <w:t xml:space="preserve">NSMWINFA </w:t>
                  </w:r>
                  <w:r w:rsidRPr="003E2347">
                    <w:rPr>
                      <w:i/>
                      <w:sz w:val="20"/>
                      <w:vertAlign w:val="subscript"/>
                    </w:rPr>
                    <w:t>q, h</w:t>
                  </w:r>
                </w:p>
              </w:tc>
              <w:tc>
                <w:tcPr>
                  <w:tcW w:w="456" w:type="pct"/>
                  <w:shd w:val="clear" w:color="auto" w:fill="auto"/>
                </w:tcPr>
                <w:p w14:paraId="728D7FC6" w14:textId="77777777" w:rsidR="000644BD" w:rsidRDefault="000644BD" w:rsidP="0075099D">
                  <w:pPr>
                    <w:spacing w:after="60"/>
                    <w:rPr>
                      <w:iCs/>
                      <w:sz w:val="20"/>
                    </w:rPr>
                  </w:pPr>
                  <w:r>
                    <w:rPr>
                      <w:iCs/>
                      <w:sz w:val="20"/>
                    </w:rPr>
                    <w:t>$</w:t>
                  </w:r>
                </w:p>
              </w:tc>
              <w:tc>
                <w:tcPr>
                  <w:tcW w:w="3390" w:type="pct"/>
                  <w:shd w:val="clear" w:color="auto" w:fill="auto"/>
                </w:tcPr>
                <w:p w14:paraId="396BCCA9" w14:textId="77777777" w:rsidR="000644BD" w:rsidRPr="004C0093" w:rsidRDefault="000644BD" w:rsidP="0075099D">
                  <w:pPr>
                    <w:spacing w:after="60"/>
                    <w:rPr>
                      <w:i/>
                      <w:sz w:val="20"/>
                    </w:rPr>
                  </w:pPr>
                  <w:r>
                    <w:rPr>
                      <w:i/>
                      <w:sz w:val="20"/>
                    </w:rPr>
                    <w:t xml:space="preserve">Non-Spin Make-Whole Infeasible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p>
              </w:tc>
            </w:tr>
            <w:tr w:rsidR="00CA5137" w:rsidRPr="007873B3" w14:paraId="32039DA1" w14:textId="77777777" w:rsidTr="0075099D">
              <w:trPr>
                <w:ins w:id="2874" w:author="ERCOT 06XX18" w:date="2018-06-06T12:42:00Z"/>
              </w:trPr>
              <w:tc>
                <w:tcPr>
                  <w:tcW w:w="1154" w:type="pct"/>
                  <w:shd w:val="clear" w:color="auto" w:fill="auto"/>
                </w:tcPr>
                <w:p w14:paraId="00B661EC" w14:textId="77777777" w:rsidR="00CA5137" w:rsidRPr="003E2347" w:rsidRDefault="00CA5137" w:rsidP="00D82B94">
                  <w:pPr>
                    <w:spacing w:after="60"/>
                    <w:rPr>
                      <w:ins w:id="2875" w:author="ERCOT 06XX18" w:date="2018-06-06T12:42:00Z"/>
                      <w:color w:val="000000"/>
                      <w:sz w:val="20"/>
                    </w:rPr>
                  </w:pPr>
                  <w:ins w:id="2876" w:author="ERCOT 06XX18" w:date="2018-06-06T12:42:00Z">
                    <w:r w:rsidRPr="00B6471D">
                      <w:rPr>
                        <w:color w:val="000000"/>
                        <w:sz w:val="20"/>
                      </w:rPr>
                      <w:t xml:space="preserve">FRMWINFA </w:t>
                    </w:r>
                    <w:r w:rsidRPr="00B6471D">
                      <w:rPr>
                        <w:i/>
                        <w:sz w:val="20"/>
                        <w:vertAlign w:val="subscript"/>
                      </w:rPr>
                      <w:t xml:space="preserve">q, h  </w:t>
                    </w:r>
                  </w:ins>
                </w:p>
              </w:tc>
              <w:tc>
                <w:tcPr>
                  <w:tcW w:w="456" w:type="pct"/>
                  <w:shd w:val="clear" w:color="auto" w:fill="auto"/>
                </w:tcPr>
                <w:p w14:paraId="6FD75480" w14:textId="77777777" w:rsidR="00CA5137" w:rsidRDefault="00CA5137" w:rsidP="00CA5137">
                  <w:pPr>
                    <w:spacing w:after="60"/>
                    <w:rPr>
                      <w:ins w:id="2877" w:author="ERCOT 06XX18" w:date="2018-06-06T12:42:00Z"/>
                      <w:iCs/>
                      <w:sz w:val="20"/>
                    </w:rPr>
                  </w:pPr>
                  <w:ins w:id="2878" w:author="ERCOT 06XX18" w:date="2018-06-06T12:42:00Z">
                    <w:r>
                      <w:rPr>
                        <w:iCs/>
                        <w:sz w:val="20"/>
                      </w:rPr>
                      <w:t>$</w:t>
                    </w:r>
                  </w:ins>
                </w:p>
              </w:tc>
              <w:tc>
                <w:tcPr>
                  <w:tcW w:w="3390" w:type="pct"/>
                  <w:shd w:val="clear" w:color="auto" w:fill="auto"/>
                </w:tcPr>
                <w:p w14:paraId="32D1B46E" w14:textId="77777777" w:rsidR="00CA5137" w:rsidRDefault="00CA5137" w:rsidP="00CA5137">
                  <w:pPr>
                    <w:spacing w:after="60"/>
                    <w:rPr>
                      <w:ins w:id="2879" w:author="ERCOT 06XX18" w:date="2018-06-06T12:42:00Z"/>
                      <w:i/>
                      <w:sz w:val="20"/>
                    </w:rPr>
                  </w:pPr>
                  <w:ins w:id="2880" w:author="ERCOT 06XX18" w:date="2018-06-06T12:42:00Z">
                    <w:r>
                      <w:rPr>
                        <w:i/>
                        <w:sz w:val="20"/>
                      </w:rPr>
                      <w:t xml:space="preserve">Frequency Response Service Make-Whole Infeasible Amount </w:t>
                    </w:r>
                    <w:r w:rsidRPr="004C0093">
                      <w:rPr>
                        <w:i/>
                        <w:sz w:val="20"/>
                      </w:rPr>
                      <w:t xml:space="preserve">per QSE </w:t>
                    </w:r>
                    <w:r>
                      <w:rPr>
                        <w:i/>
                        <w:sz w:val="20"/>
                      </w:rPr>
                      <w:t>per hour</w:t>
                    </w:r>
                    <w:r w:rsidRPr="004C0093">
                      <w:rPr>
                        <w:sz w:val="20"/>
                      </w:rPr>
                      <w:t xml:space="preserve"> </w:t>
                    </w:r>
                    <w:r w:rsidRPr="004C0093">
                      <w:rPr>
                        <w:sz w:val="20"/>
                      </w:rPr>
                      <w:sym w:font="Symbol" w:char="F0BE"/>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FRS,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 for the hour </w:t>
                    </w:r>
                    <w:r w:rsidRPr="004C0093">
                      <w:rPr>
                        <w:i/>
                        <w:sz w:val="20"/>
                      </w:rPr>
                      <w:t>h</w:t>
                    </w:r>
                    <w:r w:rsidRPr="004C0093">
                      <w:rPr>
                        <w:sz w:val="20"/>
                      </w:rPr>
                      <w:t xml:space="preserve">.  </w:t>
                    </w:r>
                  </w:ins>
                </w:p>
              </w:tc>
            </w:tr>
            <w:tr w:rsidR="00CA5137" w:rsidRPr="007873B3" w14:paraId="11042752" w14:textId="77777777" w:rsidTr="0075099D">
              <w:tc>
                <w:tcPr>
                  <w:tcW w:w="1154" w:type="pct"/>
                  <w:shd w:val="clear" w:color="auto" w:fill="auto"/>
                </w:tcPr>
                <w:p w14:paraId="4FC2EFC5" w14:textId="77777777" w:rsidR="00CA5137" w:rsidRPr="003E2347" w:rsidRDefault="00CA5137" w:rsidP="00CA5137">
                  <w:pPr>
                    <w:spacing w:after="60"/>
                    <w:rPr>
                      <w:color w:val="000000"/>
                      <w:sz w:val="20"/>
                    </w:rPr>
                  </w:pPr>
                  <w:r w:rsidRPr="003E2347">
                    <w:rPr>
                      <w:color w:val="000000"/>
                      <w:sz w:val="20"/>
                    </w:rPr>
                    <w:t>RTDAMWAMT</w:t>
                  </w:r>
                  <w:r w:rsidRPr="003E2347">
                    <w:rPr>
                      <w:i/>
                      <w:sz w:val="20"/>
                      <w:vertAlign w:val="subscript"/>
                    </w:rPr>
                    <w:t xml:space="preserve"> q, r, p, h  </w:t>
                  </w:r>
                </w:p>
              </w:tc>
              <w:tc>
                <w:tcPr>
                  <w:tcW w:w="456" w:type="pct"/>
                  <w:shd w:val="clear" w:color="auto" w:fill="auto"/>
                </w:tcPr>
                <w:p w14:paraId="047540F2" w14:textId="77777777" w:rsidR="00CA5137" w:rsidRPr="004228A8" w:rsidRDefault="00CA5137" w:rsidP="00CA5137">
                  <w:pPr>
                    <w:spacing w:after="60"/>
                    <w:rPr>
                      <w:iCs/>
                      <w:sz w:val="20"/>
                    </w:rPr>
                  </w:pPr>
                  <w:r>
                    <w:rPr>
                      <w:iCs/>
                      <w:sz w:val="20"/>
                    </w:rPr>
                    <w:t>$</w:t>
                  </w:r>
                </w:p>
              </w:tc>
              <w:tc>
                <w:tcPr>
                  <w:tcW w:w="3390" w:type="pct"/>
                  <w:shd w:val="clear" w:color="auto" w:fill="auto"/>
                </w:tcPr>
                <w:p w14:paraId="2149385E" w14:textId="77777777" w:rsidR="00CA5137" w:rsidRPr="004C0093" w:rsidRDefault="00CA5137" w:rsidP="00CA5137">
                  <w:pPr>
                    <w:spacing w:after="60"/>
                    <w:rPr>
                      <w:i/>
                      <w:sz w:val="20"/>
                    </w:rPr>
                  </w:pPr>
                  <w:r w:rsidRPr="004C0093">
                    <w:rPr>
                      <w:i/>
                      <w:sz w:val="20"/>
                    </w:rPr>
                    <w:t xml:space="preserve">Real-Time Day-Ahead Make-Whole Payment </w:t>
                  </w:r>
                  <w:r>
                    <w:rPr>
                      <w:i/>
                      <w:sz w:val="20"/>
                    </w:rPr>
                    <w:t xml:space="preserve">Amount </w:t>
                  </w:r>
                  <w:r w:rsidRPr="004C0093">
                    <w:rPr>
                      <w:i/>
                      <w:sz w:val="20"/>
                    </w:rPr>
                    <w:t>per QSE per Resource per Settlement Point per hour</w:t>
                  </w:r>
                  <w:r w:rsidRPr="004C0093" w:rsidDel="00282BD0">
                    <w:rPr>
                      <w:i/>
                      <w:sz w:val="20"/>
                    </w:rPr>
                    <w:t xml:space="preserve"> </w:t>
                  </w:r>
                  <w:r w:rsidRPr="004C0093">
                    <w:rPr>
                      <w:sz w:val="20"/>
                    </w:rPr>
                    <w:sym w:font="Symbol" w:char="F0BE"/>
                  </w:r>
                  <w:r w:rsidRPr="004C0093">
                    <w:rPr>
                      <w:sz w:val="20"/>
                    </w:rPr>
                    <w:t xml:space="preserve">The Real-Time calculated payment to QSE </w:t>
                  </w:r>
                  <w:r w:rsidRPr="004C0093">
                    <w:rPr>
                      <w:i/>
                      <w:sz w:val="20"/>
                    </w:rPr>
                    <w:t>q</w:t>
                  </w:r>
                  <w:r w:rsidRPr="004C0093">
                    <w:rPr>
                      <w:sz w:val="20"/>
                    </w:rPr>
                    <w:t xml:space="preserve"> to make-whole the Startup </w:t>
                  </w:r>
                  <w:r>
                    <w:rPr>
                      <w:sz w:val="20"/>
                    </w:rPr>
                    <w:t xml:space="preserve">Cost </w:t>
                  </w:r>
                  <w:r w:rsidRPr="004C0093">
                    <w:rPr>
                      <w:sz w:val="20"/>
                    </w:rPr>
                    <w:t xml:space="preserve">and </w:t>
                  </w:r>
                  <w:r>
                    <w:rPr>
                      <w:sz w:val="20"/>
                    </w:rPr>
                    <w:t>e</w:t>
                  </w:r>
                  <w:r w:rsidRPr="004C0093">
                    <w:rPr>
                      <w:sz w:val="20"/>
                    </w:rPr>
                    <w:t xml:space="preserve">nergy costs of Resource </w:t>
                  </w:r>
                  <w:r w:rsidRPr="004C0093">
                    <w:rPr>
                      <w:i/>
                      <w:sz w:val="20"/>
                    </w:rPr>
                    <w:t>r</w:t>
                  </w:r>
                  <w:r w:rsidRPr="004C0093">
                    <w:rPr>
                      <w:sz w:val="20"/>
                    </w:rPr>
                    <w:t xml:space="preserve"> committed in the DAM at Resource Node </w:t>
                  </w:r>
                  <w:r w:rsidRPr="004C0093">
                    <w:rPr>
                      <w:i/>
                      <w:sz w:val="20"/>
                    </w:rPr>
                    <w:t>p</w:t>
                  </w:r>
                  <w:r w:rsidRPr="004C0093">
                    <w:rPr>
                      <w:sz w:val="20"/>
                    </w:rPr>
                    <w:t xml:space="preserve"> for the hour </w:t>
                  </w:r>
                  <w:r w:rsidRPr="004C0093">
                    <w:rPr>
                      <w:i/>
                      <w:sz w:val="20"/>
                    </w:rPr>
                    <w:t>h</w:t>
                  </w:r>
                  <w:r w:rsidRPr="004C0093">
                    <w:rPr>
                      <w:sz w:val="20"/>
                    </w:rPr>
                    <w:t>.  When a Combined Cycle Generation Resource is committed in the DAM, payment is made to the Combined Cycle Train for the DAM-committed Combined Cycle Generation Resource.</w:t>
                  </w:r>
                </w:p>
              </w:tc>
            </w:tr>
            <w:tr w:rsidR="00CA5137" w:rsidRPr="007873B3" w14:paraId="29FB125E" w14:textId="77777777" w:rsidTr="0075099D">
              <w:tc>
                <w:tcPr>
                  <w:tcW w:w="1154" w:type="pct"/>
                  <w:shd w:val="clear" w:color="auto" w:fill="auto"/>
                </w:tcPr>
                <w:p w14:paraId="67653EF7" w14:textId="77777777" w:rsidR="00CA5137" w:rsidRPr="003E2347" w:rsidRDefault="00CA5137" w:rsidP="00CA5137">
                  <w:pPr>
                    <w:spacing w:after="60"/>
                    <w:rPr>
                      <w:color w:val="000000"/>
                      <w:sz w:val="20"/>
                    </w:rPr>
                  </w:pPr>
                  <w:r w:rsidRPr="003E2347">
                    <w:rPr>
                      <w:iCs/>
                      <w:sz w:val="20"/>
                    </w:rPr>
                    <w:t xml:space="preserve">RUINFQR </w:t>
                  </w:r>
                  <w:r w:rsidRPr="003E2347">
                    <w:rPr>
                      <w:i/>
                      <w:sz w:val="20"/>
                      <w:vertAlign w:val="subscript"/>
                    </w:rPr>
                    <w:t>q, r, p, h</w:t>
                  </w:r>
                </w:p>
              </w:tc>
              <w:tc>
                <w:tcPr>
                  <w:tcW w:w="456" w:type="pct"/>
                  <w:shd w:val="clear" w:color="auto" w:fill="auto"/>
                </w:tcPr>
                <w:p w14:paraId="322D8331" w14:textId="77777777" w:rsidR="00CA5137" w:rsidRPr="004228A8" w:rsidRDefault="00CA5137" w:rsidP="00CA5137">
                  <w:pPr>
                    <w:spacing w:after="60"/>
                    <w:rPr>
                      <w:iCs/>
                      <w:sz w:val="20"/>
                    </w:rPr>
                  </w:pPr>
                  <w:r>
                    <w:rPr>
                      <w:iCs/>
                      <w:sz w:val="20"/>
                    </w:rPr>
                    <w:t>MW</w:t>
                  </w:r>
                </w:p>
              </w:tc>
              <w:tc>
                <w:tcPr>
                  <w:tcW w:w="3390" w:type="pct"/>
                  <w:shd w:val="clear" w:color="auto" w:fill="auto"/>
                </w:tcPr>
                <w:p w14:paraId="170EB323" w14:textId="77777777" w:rsidR="00CA5137" w:rsidRPr="004C0093" w:rsidRDefault="00CA5137" w:rsidP="00CA5137">
                  <w:pPr>
                    <w:spacing w:after="60"/>
                    <w:rPr>
                      <w:i/>
                      <w:sz w:val="20"/>
                    </w:rPr>
                  </w:pPr>
                  <w:r w:rsidRPr="004C0093">
                    <w:rPr>
                      <w:i/>
                      <w:iCs/>
                      <w:sz w:val="20"/>
                    </w:rPr>
                    <w:t xml:space="preserve">Reg-Up Infeasible Quantity </w:t>
                  </w:r>
                  <w:r w:rsidRPr="004C0093">
                    <w:rPr>
                      <w:i/>
                      <w:sz w:val="20"/>
                    </w:rPr>
                    <w:t>per QSE per Resource per Settlement Point per hour</w:t>
                  </w:r>
                  <w:r>
                    <w:rPr>
                      <w:i/>
                      <w:iCs/>
                      <w:sz w:val="20"/>
                    </w:rPr>
                    <w:t xml:space="preserve"> </w:t>
                  </w:r>
                  <w:r w:rsidRPr="004C0093">
                    <w:rPr>
                      <w:i/>
                      <w:iCs/>
                      <w:sz w:val="20"/>
                    </w:rPr>
                    <w:t>—</w:t>
                  </w:r>
                  <w:r w:rsidRPr="00065EC3">
                    <w:rPr>
                      <w:iCs/>
                      <w:sz w:val="20"/>
                    </w:rPr>
                    <w:t>The Resource</w:t>
                  </w:r>
                  <w:r w:rsidRPr="004C0093">
                    <w:rPr>
                      <w:i/>
                      <w:iCs/>
                      <w:sz w:val="20"/>
                    </w:rPr>
                    <w:t xml:space="preserve"> r total </w:t>
                  </w:r>
                  <w:r w:rsidRPr="004C0093">
                    <w:rPr>
                      <w:iCs/>
                      <w:sz w:val="20"/>
                    </w:rPr>
                    <w:t>capacity associated with infeasible</w:t>
                  </w:r>
                  <w:r w:rsidRPr="004C0093">
                    <w:rPr>
                      <w:i/>
                      <w:iCs/>
                      <w:sz w:val="20"/>
                    </w:rPr>
                    <w:t xml:space="preserve"> </w:t>
                  </w:r>
                  <w:r w:rsidRPr="004C0093">
                    <w:rPr>
                      <w:iCs/>
                      <w:sz w:val="20"/>
                    </w:rPr>
                    <w:t>Ancillary Service Supply Responsibility for Reg-Up, for the hour</w:t>
                  </w:r>
                  <w:r>
                    <w:rPr>
                      <w:iCs/>
                      <w:sz w:val="20"/>
                    </w:rPr>
                    <w:t xml:space="preserve"> </w:t>
                  </w:r>
                  <w:r w:rsidRPr="00D518CB">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CA5137" w:rsidRPr="007873B3" w14:paraId="6A3722AF" w14:textId="77777777" w:rsidTr="0075099D">
              <w:tc>
                <w:tcPr>
                  <w:tcW w:w="1154" w:type="pct"/>
                  <w:shd w:val="clear" w:color="auto" w:fill="auto"/>
                </w:tcPr>
                <w:p w14:paraId="1FFC7305" w14:textId="77777777" w:rsidR="00CA5137" w:rsidRPr="003E2347" w:rsidRDefault="00CA5137" w:rsidP="00CA5137">
                  <w:pPr>
                    <w:spacing w:after="60"/>
                    <w:rPr>
                      <w:iCs/>
                      <w:sz w:val="20"/>
                    </w:rPr>
                  </w:pPr>
                  <w:r w:rsidRPr="003E2347">
                    <w:rPr>
                      <w:iCs/>
                      <w:sz w:val="20"/>
                    </w:rPr>
                    <w:t xml:space="preserve">RDINFQR </w:t>
                  </w:r>
                  <w:r w:rsidRPr="003E2347">
                    <w:rPr>
                      <w:i/>
                      <w:sz w:val="20"/>
                      <w:vertAlign w:val="subscript"/>
                    </w:rPr>
                    <w:t>q, r, p, h</w:t>
                  </w:r>
                </w:p>
              </w:tc>
              <w:tc>
                <w:tcPr>
                  <w:tcW w:w="456" w:type="pct"/>
                  <w:shd w:val="clear" w:color="auto" w:fill="auto"/>
                </w:tcPr>
                <w:p w14:paraId="32D55C9C" w14:textId="77777777" w:rsidR="00CA5137" w:rsidRDefault="00CA5137" w:rsidP="00CA5137">
                  <w:pPr>
                    <w:spacing w:after="60"/>
                    <w:rPr>
                      <w:iCs/>
                      <w:sz w:val="20"/>
                    </w:rPr>
                  </w:pPr>
                  <w:r>
                    <w:rPr>
                      <w:iCs/>
                      <w:sz w:val="20"/>
                    </w:rPr>
                    <w:t>MW</w:t>
                  </w:r>
                </w:p>
              </w:tc>
              <w:tc>
                <w:tcPr>
                  <w:tcW w:w="3390" w:type="pct"/>
                  <w:shd w:val="clear" w:color="auto" w:fill="auto"/>
                </w:tcPr>
                <w:p w14:paraId="3E4EA5B0" w14:textId="77777777" w:rsidR="00CA5137" w:rsidRPr="004C0093" w:rsidRDefault="00CA5137" w:rsidP="00CA5137">
                  <w:pPr>
                    <w:spacing w:after="60"/>
                    <w:rPr>
                      <w:i/>
                      <w:iCs/>
                      <w:sz w:val="20"/>
                    </w:rPr>
                  </w:pPr>
                  <w:r w:rsidRPr="004C0093">
                    <w:rPr>
                      <w:i/>
                      <w:iCs/>
                      <w:sz w:val="20"/>
                    </w:rPr>
                    <w:t>Reg-Down Infeasib</w:t>
                  </w:r>
                  <w:r>
                    <w:rPr>
                      <w:i/>
                      <w:iCs/>
                      <w:sz w:val="20"/>
                    </w:rPr>
                    <w:t>le</w:t>
                  </w:r>
                  <w:r w:rsidRPr="004C0093">
                    <w:rPr>
                      <w:i/>
                      <w:iCs/>
                      <w:sz w:val="20"/>
                    </w:rPr>
                    <w:t xml:space="preserve"> Quantity</w:t>
                  </w:r>
                  <w:r w:rsidRPr="004C0093">
                    <w:rPr>
                      <w:i/>
                      <w:sz w:val="20"/>
                    </w:rPr>
                    <w:t xml:space="preserve"> 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Reg-Down,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CA5137" w:rsidRPr="007873B3" w14:paraId="22197050" w14:textId="77777777" w:rsidTr="0075099D">
              <w:tc>
                <w:tcPr>
                  <w:tcW w:w="1154" w:type="pct"/>
                  <w:shd w:val="clear" w:color="auto" w:fill="auto"/>
                </w:tcPr>
                <w:p w14:paraId="603A73EE" w14:textId="77777777" w:rsidR="00CA5137" w:rsidRPr="003E2347" w:rsidRDefault="00CA5137" w:rsidP="00CA5137">
                  <w:pPr>
                    <w:spacing w:after="60"/>
                    <w:rPr>
                      <w:iCs/>
                      <w:sz w:val="20"/>
                    </w:rPr>
                  </w:pPr>
                  <w:r w:rsidRPr="003E2347">
                    <w:rPr>
                      <w:iCs/>
                      <w:sz w:val="20"/>
                    </w:rPr>
                    <w:t xml:space="preserve">RRINFQR </w:t>
                  </w:r>
                  <w:r w:rsidRPr="003E2347">
                    <w:rPr>
                      <w:i/>
                      <w:iCs/>
                      <w:sz w:val="20"/>
                      <w:vertAlign w:val="subscript"/>
                    </w:rPr>
                    <w:t xml:space="preserve">q, r, </w:t>
                  </w:r>
                  <w:r w:rsidRPr="003E2347">
                    <w:rPr>
                      <w:i/>
                      <w:sz w:val="20"/>
                      <w:vertAlign w:val="subscript"/>
                    </w:rPr>
                    <w:t xml:space="preserve">p, </w:t>
                  </w:r>
                  <w:r w:rsidRPr="003E2347">
                    <w:rPr>
                      <w:i/>
                      <w:iCs/>
                      <w:sz w:val="20"/>
                      <w:vertAlign w:val="subscript"/>
                    </w:rPr>
                    <w:t>h</w:t>
                  </w:r>
                </w:p>
              </w:tc>
              <w:tc>
                <w:tcPr>
                  <w:tcW w:w="456" w:type="pct"/>
                  <w:shd w:val="clear" w:color="auto" w:fill="auto"/>
                </w:tcPr>
                <w:p w14:paraId="3D7E61EE" w14:textId="77777777" w:rsidR="00CA5137" w:rsidRDefault="00CA5137" w:rsidP="00CA5137">
                  <w:pPr>
                    <w:spacing w:after="60"/>
                    <w:rPr>
                      <w:iCs/>
                      <w:sz w:val="20"/>
                    </w:rPr>
                  </w:pPr>
                  <w:r>
                    <w:rPr>
                      <w:iCs/>
                      <w:sz w:val="20"/>
                    </w:rPr>
                    <w:t>MW</w:t>
                  </w:r>
                </w:p>
              </w:tc>
              <w:tc>
                <w:tcPr>
                  <w:tcW w:w="3390" w:type="pct"/>
                  <w:shd w:val="clear" w:color="auto" w:fill="auto"/>
                </w:tcPr>
                <w:p w14:paraId="347FB397" w14:textId="77777777" w:rsidR="00CA5137" w:rsidRPr="004C0093" w:rsidRDefault="00CA5137" w:rsidP="00CA5137">
                  <w:pPr>
                    <w:spacing w:after="60"/>
                    <w:rPr>
                      <w:i/>
                      <w:iCs/>
                      <w:sz w:val="20"/>
                    </w:rPr>
                  </w:pPr>
                  <w:r w:rsidRPr="004C0093">
                    <w:rPr>
                      <w:i/>
                      <w:iCs/>
                      <w:sz w:val="20"/>
                    </w:rPr>
                    <w:t>Responsive Reserve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RRS,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CA5137" w:rsidRPr="007873B3" w14:paraId="77D2A168" w14:textId="77777777" w:rsidTr="0075099D">
              <w:tc>
                <w:tcPr>
                  <w:tcW w:w="1154" w:type="pct"/>
                  <w:shd w:val="clear" w:color="auto" w:fill="auto"/>
                </w:tcPr>
                <w:p w14:paraId="44F67957" w14:textId="77777777" w:rsidR="00CA5137" w:rsidRPr="003E2347" w:rsidRDefault="00CA5137" w:rsidP="00CA5137">
                  <w:pPr>
                    <w:spacing w:after="60"/>
                    <w:rPr>
                      <w:iCs/>
                      <w:sz w:val="20"/>
                    </w:rPr>
                  </w:pPr>
                  <w:r w:rsidRPr="003E2347">
                    <w:rPr>
                      <w:iCs/>
                      <w:sz w:val="20"/>
                    </w:rPr>
                    <w:lastRenderedPageBreak/>
                    <w:t xml:space="preserve">NSINFQR </w:t>
                  </w:r>
                  <w:r w:rsidRPr="003E2347">
                    <w:rPr>
                      <w:i/>
                      <w:iCs/>
                      <w:sz w:val="20"/>
                      <w:vertAlign w:val="subscript"/>
                    </w:rPr>
                    <w:t xml:space="preserve">q, r, </w:t>
                  </w:r>
                  <w:r w:rsidRPr="003E2347">
                    <w:rPr>
                      <w:i/>
                      <w:sz w:val="20"/>
                      <w:vertAlign w:val="subscript"/>
                    </w:rPr>
                    <w:t xml:space="preserve">p, </w:t>
                  </w:r>
                  <w:r w:rsidRPr="003E2347">
                    <w:rPr>
                      <w:i/>
                      <w:iCs/>
                      <w:sz w:val="20"/>
                      <w:vertAlign w:val="subscript"/>
                    </w:rPr>
                    <w:t>h</w:t>
                  </w:r>
                </w:p>
              </w:tc>
              <w:tc>
                <w:tcPr>
                  <w:tcW w:w="456" w:type="pct"/>
                  <w:shd w:val="clear" w:color="auto" w:fill="auto"/>
                </w:tcPr>
                <w:p w14:paraId="3E99D500" w14:textId="77777777" w:rsidR="00CA5137" w:rsidRDefault="00CA5137" w:rsidP="00CA5137">
                  <w:pPr>
                    <w:spacing w:after="60"/>
                    <w:rPr>
                      <w:iCs/>
                      <w:sz w:val="20"/>
                    </w:rPr>
                  </w:pPr>
                  <w:r>
                    <w:rPr>
                      <w:iCs/>
                      <w:sz w:val="20"/>
                    </w:rPr>
                    <w:t>MW</w:t>
                  </w:r>
                </w:p>
              </w:tc>
              <w:tc>
                <w:tcPr>
                  <w:tcW w:w="3390" w:type="pct"/>
                  <w:shd w:val="clear" w:color="auto" w:fill="auto"/>
                </w:tcPr>
                <w:p w14:paraId="2E8D2509" w14:textId="77777777" w:rsidR="00CA5137" w:rsidRPr="004C0093" w:rsidRDefault="00CA5137" w:rsidP="00CA5137">
                  <w:pPr>
                    <w:spacing w:after="60"/>
                    <w:rPr>
                      <w:i/>
                      <w:iCs/>
                      <w:sz w:val="20"/>
                    </w:rPr>
                  </w:pPr>
                  <w:r w:rsidRPr="004C0093">
                    <w:rPr>
                      <w:i/>
                      <w:iCs/>
                      <w:sz w:val="20"/>
                    </w:rPr>
                    <w:t>Non-Spin Infeasib</w:t>
                  </w:r>
                  <w:r>
                    <w:rPr>
                      <w:i/>
                      <w:iCs/>
                      <w:sz w:val="20"/>
                    </w:rPr>
                    <w:t>le</w:t>
                  </w:r>
                  <w:r w:rsidRPr="004C0093">
                    <w:rPr>
                      <w:i/>
                      <w:iCs/>
                      <w:sz w:val="20"/>
                    </w:rPr>
                    <w:t xml:space="preserv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 Ancillary Service Supply Responsibility for Non-Spin,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CA5137" w:rsidRPr="007873B3" w14:paraId="52C2180E" w14:textId="77777777" w:rsidTr="0075099D">
              <w:trPr>
                <w:ins w:id="2881" w:author="ERCOT 06XX18" w:date="2018-06-06T12:43:00Z"/>
              </w:trPr>
              <w:tc>
                <w:tcPr>
                  <w:tcW w:w="1154" w:type="pct"/>
                  <w:shd w:val="clear" w:color="auto" w:fill="auto"/>
                </w:tcPr>
                <w:p w14:paraId="66871C7F" w14:textId="77777777" w:rsidR="00CA5137" w:rsidRPr="003E2347" w:rsidRDefault="00CA5137" w:rsidP="00D82B94">
                  <w:pPr>
                    <w:spacing w:after="60"/>
                    <w:rPr>
                      <w:ins w:id="2882" w:author="ERCOT 06XX18" w:date="2018-06-06T12:43:00Z"/>
                      <w:iCs/>
                      <w:sz w:val="20"/>
                    </w:rPr>
                  </w:pPr>
                  <w:ins w:id="2883" w:author="ERCOT 06XX18" w:date="2018-06-06T12:43:00Z">
                    <w:r w:rsidRPr="00477D89">
                      <w:rPr>
                        <w:iCs/>
                        <w:sz w:val="20"/>
                      </w:rPr>
                      <w:t xml:space="preserve">FRINFQR </w:t>
                    </w:r>
                    <w:r w:rsidRPr="0094035D">
                      <w:rPr>
                        <w:i/>
                        <w:iCs/>
                        <w:sz w:val="20"/>
                        <w:vertAlign w:val="subscript"/>
                      </w:rPr>
                      <w:t>q, r, p, h</w:t>
                    </w:r>
                  </w:ins>
                </w:p>
              </w:tc>
              <w:tc>
                <w:tcPr>
                  <w:tcW w:w="456" w:type="pct"/>
                  <w:shd w:val="clear" w:color="auto" w:fill="auto"/>
                </w:tcPr>
                <w:p w14:paraId="685D2EF1" w14:textId="77777777" w:rsidR="00CA5137" w:rsidRDefault="00CA5137" w:rsidP="00CA5137">
                  <w:pPr>
                    <w:spacing w:after="60"/>
                    <w:rPr>
                      <w:ins w:id="2884" w:author="ERCOT 06XX18" w:date="2018-06-06T12:43:00Z"/>
                      <w:iCs/>
                      <w:sz w:val="20"/>
                    </w:rPr>
                  </w:pPr>
                  <w:ins w:id="2885" w:author="ERCOT 06XX18" w:date="2018-06-06T12:43:00Z">
                    <w:r>
                      <w:rPr>
                        <w:iCs/>
                        <w:sz w:val="20"/>
                      </w:rPr>
                      <w:t>MW</w:t>
                    </w:r>
                  </w:ins>
                </w:p>
              </w:tc>
              <w:tc>
                <w:tcPr>
                  <w:tcW w:w="3390" w:type="pct"/>
                  <w:shd w:val="clear" w:color="auto" w:fill="auto"/>
                </w:tcPr>
                <w:p w14:paraId="59DEC896" w14:textId="77777777" w:rsidR="00CA5137" w:rsidRPr="004C0093" w:rsidRDefault="00CA5137" w:rsidP="00CA5137">
                  <w:pPr>
                    <w:spacing w:after="60"/>
                    <w:rPr>
                      <w:ins w:id="2886" w:author="ERCOT 06XX18" w:date="2018-06-06T12:43:00Z"/>
                      <w:i/>
                      <w:iCs/>
                      <w:sz w:val="20"/>
                    </w:rPr>
                  </w:pPr>
                  <w:ins w:id="2887" w:author="ERCOT 06XX18" w:date="2018-06-06T12:43:00Z">
                    <w:r>
                      <w:rPr>
                        <w:i/>
                        <w:iCs/>
                        <w:sz w:val="20"/>
                      </w:rPr>
                      <w:t xml:space="preserve">Frequency Response Service Quantity per </w:t>
                    </w:r>
                    <w:r w:rsidRPr="004C0093">
                      <w:rPr>
                        <w:i/>
                        <w:sz w:val="20"/>
                      </w:rPr>
                      <w:t>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 </w:t>
                    </w:r>
                    <w:r w:rsidRPr="004C0093">
                      <w:rPr>
                        <w:iCs/>
                        <w:sz w:val="20"/>
                      </w:rPr>
                      <w:t xml:space="preserve">total capacity associated with infeasible Ancillary Service Supply Responsibility for </w:t>
                    </w:r>
                    <w:r>
                      <w:rPr>
                        <w:iCs/>
                        <w:sz w:val="20"/>
                      </w:rPr>
                      <w:t>FRS</w:t>
                    </w:r>
                    <w:r w:rsidRPr="004C0093">
                      <w:rPr>
                        <w:iCs/>
                        <w:sz w:val="20"/>
                      </w:rPr>
                      <w:t>, for the hour</w:t>
                    </w:r>
                    <w:r w:rsidRPr="004C0093">
                      <w:rPr>
                        <w:sz w:val="20"/>
                      </w:rPr>
                      <w:t xml:space="preserve"> </w:t>
                    </w:r>
                    <w:r w:rsidRPr="004C0093">
                      <w:rPr>
                        <w:i/>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ins>
                </w:p>
              </w:tc>
            </w:tr>
            <w:tr w:rsidR="00CA5137" w:rsidRPr="007873B3" w14:paraId="7ED3A97D" w14:textId="77777777" w:rsidTr="0075099D">
              <w:tc>
                <w:tcPr>
                  <w:tcW w:w="1154" w:type="pct"/>
                  <w:shd w:val="clear" w:color="auto" w:fill="auto"/>
                </w:tcPr>
                <w:p w14:paraId="7B21AAB2" w14:textId="77777777" w:rsidR="00CA5137" w:rsidRPr="003E2347" w:rsidRDefault="00CA5137" w:rsidP="00CA5137">
                  <w:pPr>
                    <w:spacing w:after="60"/>
                    <w:rPr>
                      <w:iCs/>
                      <w:sz w:val="20"/>
                    </w:rPr>
                  </w:pPr>
                  <w:r w:rsidRPr="003E2347">
                    <w:rPr>
                      <w:sz w:val="20"/>
                    </w:rPr>
                    <w:t xml:space="preserve">ASINFQR </w:t>
                  </w:r>
                  <w:r w:rsidRPr="003E2347">
                    <w:rPr>
                      <w:i/>
                      <w:sz w:val="20"/>
                      <w:vertAlign w:val="subscript"/>
                    </w:rPr>
                    <w:t>q, r, p, h</w:t>
                  </w:r>
                </w:p>
              </w:tc>
              <w:tc>
                <w:tcPr>
                  <w:tcW w:w="456" w:type="pct"/>
                  <w:shd w:val="clear" w:color="auto" w:fill="auto"/>
                </w:tcPr>
                <w:p w14:paraId="559E7828" w14:textId="77777777" w:rsidR="00CA5137" w:rsidRDefault="00CA5137" w:rsidP="00CA5137">
                  <w:pPr>
                    <w:spacing w:after="60"/>
                    <w:rPr>
                      <w:iCs/>
                      <w:sz w:val="20"/>
                    </w:rPr>
                  </w:pPr>
                  <w:r>
                    <w:rPr>
                      <w:iCs/>
                      <w:sz w:val="20"/>
                    </w:rPr>
                    <w:t>MW</w:t>
                  </w:r>
                </w:p>
              </w:tc>
              <w:tc>
                <w:tcPr>
                  <w:tcW w:w="3390" w:type="pct"/>
                  <w:shd w:val="clear" w:color="auto" w:fill="auto"/>
                </w:tcPr>
                <w:p w14:paraId="3B747C5C" w14:textId="77777777" w:rsidR="00CA5137" w:rsidRPr="004C0093" w:rsidRDefault="00CA5137" w:rsidP="00CA5137">
                  <w:pPr>
                    <w:spacing w:after="60"/>
                    <w:rPr>
                      <w:i/>
                      <w:iCs/>
                      <w:sz w:val="20"/>
                    </w:rPr>
                  </w:pPr>
                  <w:r w:rsidRPr="004C0093">
                    <w:rPr>
                      <w:i/>
                      <w:iCs/>
                      <w:sz w:val="20"/>
                    </w:rPr>
                    <w:t xml:space="preserve">Ancillary Service Infeasible Quantity </w:t>
                  </w:r>
                  <w:r w:rsidRPr="004C0093">
                    <w:rPr>
                      <w:i/>
                      <w:sz w:val="20"/>
                    </w:rPr>
                    <w:t>per QSE per Resource per Settlement Point per hour</w:t>
                  </w:r>
                  <w:r>
                    <w:rPr>
                      <w:i/>
                      <w:iCs/>
                      <w:sz w:val="20"/>
                    </w:rPr>
                    <w:t xml:space="preserve"> </w:t>
                  </w:r>
                  <w:r w:rsidRPr="004C0093">
                    <w:rPr>
                      <w:i/>
                      <w:iCs/>
                      <w:sz w:val="20"/>
                    </w:rPr>
                    <w:t xml:space="preserve">— </w:t>
                  </w:r>
                  <w:r w:rsidRPr="00065EC3">
                    <w:rPr>
                      <w:iCs/>
                      <w:sz w:val="20"/>
                    </w:rPr>
                    <w:t>The Resource</w:t>
                  </w:r>
                  <w:r w:rsidRPr="004C0093">
                    <w:rPr>
                      <w:i/>
                      <w:iCs/>
                      <w:sz w:val="20"/>
                    </w:rPr>
                    <w:t xml:space="preserve"> r</w:t>
                  </w:r>
                  <w:r w:rsidRPr="004C0093">
                    <w:rPr>
                      <w:iCs/>
                      <w:sz w:val="20"/>
                    </w:rPr>
                    <w:t xml:space="preserve"> total capacity associated with infeasible</w:t>
                  </w:r>
                  <w:r w:rsidRPr="004C0093">
                    <w:rPr>
                      <w:i/>
                      <w:iCs/>
                      <w:sz w:val="20"/>
                    </w:rPr>
                    <w:t xml:space="preserve"> </w:t>
                  </w:r>
                  <w:r w:rsidRPr="004C0093">
                    <w:rPr>
                      <w:iCs/>
                      <w:sz w:val="20"/>
                    </w:rPr>
                    <w:t>Ancillary Service Supply Responsibility, for the hour</w:t>
                  </w:r>
                  <w:r>
                    <w:rPr>
                      <w:iCs/>
                      <w:sz w:val="20"/>
                    </w:rPr>
                    <w:t xml:space="preserve"> </w:t>
                  </w:r>
                  <w:r w:rsidRPr="007F1F71">
                    <w:rPr>
                      <w:i/>
                      <w:iCs/>
                      <w:sz w:val="20"/>
                    </w:rPr>
                    <w:t>h</w:t>
                  </w:r>
                  <w:r w:rsidRPr="004C0093">
                    <w:rPr>
                      <w:iCs/>
                      <w:sz w:val="20"/>
                    </w:rPr>
                    <w:t>.</w:t>
                  </w:r>
                  <w:r>
                    <w:rPr>
                      <w:iCs/>
                      <w:sz w:val="20"/>
                    </w:rPr>
                    <w:t xml:space="preserve">  </w:t>
                  </w:r>
                  <w:r w:rsidRPr="004C0093">
                    <w:rPr>
                      <w:sz w:val="20"/>
                    </w:rPr>
                    <w:t xml:space="preserve">Where for a Combined Cycle Train, the Resource </w:t>
                  </w:r>
                  <w:r w:rsidRPr="004C0093">
                    <w:rPr>
                      <w:i/>
                      <w:sz w:val="20"/>
                    </w:rPr>
                    <w:t xml:space="preserve">r </w:t>
                  </w:r>
                  <w:r w:rsidRPr="004C0093">
                    <w:rPr>
                      <w:sz w:val="20"/>
                    </w:rPr>
                    <w:t>is a Combined Cycle Generation Resource within the Combined Cycle Train.</w:t>
                  </w:r>
                </w:p>
              </w:tc>
            </w:tr>
            <w:tr w:rsidR="00CA5137" w:rsidRPr="007873B3" w14:paraId="186FFBE1" w14:textId="77777777" w:rsidTr="0075099D">
              <w:tc>
                <w:tcPr>
                  <w:tcW w:w="1154" w:type="pct"/>
                  <w:tcBorders>
                    <w:top w:val="single" w:sz="4" w:space="0" w:color="auto"/>
                    <w:left w:val="single" w:sz="4" w:space="0" w:color="auto"/>
                    <w:bottom w:val="single" w:sz="4" w:space="0" w:color="auto"/>
                    <w:right w:val="single" w:sz="4" w:space="0" w:color="auto"/>
                  </w:tcBorders>
                  <w:shd w:val="clear" w:color="auto" w:fill="auto"/>
                </w:tcPr>
                <w:p w14:paraId="191A18F9" w14:textId="77777777" w:rsidR="00CA5137" w:rsidRPr="003E2347" w:rsidRDefault="00CA5137" w:rsidP="00CA5137">
                  <w:pPr>
                    <w:spacing w:after="60"/>
                    <w:rPr>
                      <w:i/>
                      <w:sz w:val="20"/>
                    </w:rPr>
                  </w:pPr>
                  <w:r w:rsidRPr="003E2347">
                    <w:rPr>
                      <w:i/>
                      <w:sz w:val="20"/>
                    </w:rPr>
                    <w:t>h</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193CC5FA" w14:textId="77777777" w:rsidR="00CA5137" w:rsidRPr="000064DA" w:rsidRDefault="00CA5137" w:rsidP="00CA5137">
                  <w:pPr>
                    <w:spacing w:after="60"/>
                    <w:rPr>
                      <w:iCs/>
                      <w:sz w:val="20"/>
                    </w:rPr>
                  </w:pPr>
                  <w:r w:rsidRPr="000064DA">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4B83C02A" w14:textId="77777777" w:rsidR="00CA5137" w:rsidRPr="000064DA" w:rsidRDefault="00CA5137" w:rsidP="00CA5137">
                  <w:pPr>
                    <w:spacing w:after="60"/>
                    <w:rPr>
                      <w:i/>
                      <w:iCs/>
                      <w:sz w:val="20"/>
                    </w:rPr>
                  </w:pPr>
                  <w:r w:rsidRPr="003530E3">
                    <w:rPr>
                      <w:iCs/>
                      <w:sz w:val="20"/>
                    </w:rPr>
                    <w:t>An hour in the DAM-commitment period.</w:t>
                  </w:r>
                </w:p>
              </w:tc>
            </w:tr>
            <w:tr w:rsidR="00CA5137" w:rsidRPr="007873B3" w14:paraId="7F7B2748" w14:textId="77777777"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1B1E9A71" w14:textId="77777777" w:rsidR="00CA5137" w:rsidRPr="003E2347" w:rsidRDefault="00CA5137" w:rsidP="00CA5137">
                  <w:pPr>
                    <w:spacing w:after="60"/>
                    <w:rPr>
                      <w:i/>
                      <w:iCs/>
                      <w:sz w:val="20"/>
                    </w:rPr>
                  </w:pPr>
                  <w:r w:rsidRPr="003E2347">
                    <w:rPr>
                      <w:i/>
                      <w:iCs/>
                      <w:sz w:val="20"/>
                    </w:rPr>
                    <w:t>q</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0017A145" w14:textId="77777777" w:rsidR="00CA5137" w:rsidRPr="000064DA" w:rsidRDefault="00CA5137" w:rsidP="00CA5137">
                  <w:pPr>
                    <w:spacing w:after="60"/>
                    <w:rPr>
                      <w:iCs/>
                      <w:sz w:val="20"/>
                    </w:rPr>
                  </w:pPr>
                  <w:r w:rsidRPr="000064DA">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25927ABB" w14:textId="77777777" w:rsidR="00CA5137" w:rsidRPr="000064DA" w:rsidRDefault="00CA5137" w:rsidP="00CA5137">
                  <w:pPr>
                    <w:spacing w:after="60"/>
                    <w:rPr>
                      <w:iCs/>
                      <w:sz w:val="20"/>
                    </w:rPr>
                  </w:pPr>
                  <w:r w:rsidRPr="000064DA">
                    <w:rPr>
                      <w:iCs/>
                      <w:sz w:val="20"/>
                    </w:rPr>
                    <w:t>A QSE.</w:t>
                  </w:r>
                </w:p>
              </w:tc>
            </w:tr>
            <w:tr w:rsidR="00CA5137" w:rsidRPr="007873B3" w14:paraId="28F9D898" w14:textId="77777777"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329EEA58" w14:textId="77777777" w:rsidR="00CA5137" w:rsidRPr="003E2347" w:rsidRDefault="00CA5137" w:rsidP="00CA5137">
                  <w:pPr>
                    <w:spacing w:after="60"/>
                    <w:rPr>
                      <w:i/>
                      <w:iCs/>
                      <w:sz w:val="20"/>
                    </w:rPr>
                  </w:pPr>
                  <w:r w:rsidRPr="003E2347">
                    <w:rPr>
                      <w:i/>
                      <w:iCs/>
                      <w:sz w:val="20"/>
                    </w:rPr>
                    <w:t>r</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15910F1C" w14:textId="77777777" w:rsidR="00CA5137" w:rsidRPr="000064DA" w:rsidRDefault="00CA5137" w:rsidP="00CA5137">
                  <w:pPr>
                    <w:spacing w:after="60"/>
                    <w:rPr>
                      <w:iCs/>
                      <w:sz w:val="20"/>
                    </w:rPr>
                  </w:pPr>
                  <w:r w:rsidRPr="000064DA">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78FD502D" w14:textId="77777777" w:rsidR="00CA5137" w:rsidRPr="000064DA" w:rsidRDefault="00CA5137" w:rsidP="00CA5137">
                  <w:pPr>
                    <w:spacing w:after="60"/>
                    <w:rPr>
                      <w:iCs/>
                      <w:sz w:val="20"/>
                    </w:rPr>
                  </w:pPr>
                  <w:r w:rsidRPr="003530E3">
                    <w:rPr>
                      <w:iCs/>
                      <w:sz w:val="20"/>
                    </w:rPr>
                    <w:t>A DAM-committed Generation Resource</w:t>
                  </w:r>
                  <w:r>
                    <w:rPr>
                      <w:iCs/>
                      <w:sz w:val="20"/>
                    </w:rPr>
                    <w:t>.</w:t>
                  </w:r>
                </w:p>
              </w:tc>
            </w:tr>
            <w:tr w:rsidR="00CA5137" w:rsidRPr="007873B3" w14:paraId="61FDB675" w14:textId="77777777" w:rsidTr="0075099D">
              <w:trPr>
                <w:trHeight w:val="60"/>
              </w:trPr>
              <w:tc>
                <w:tcPr>
                  <w:tcW w:w="1154" w:type="pct"/>
                  <w:tcBorders>
                    <w:top w:val="single" w:sz="4" w:space="0" w:color="auto"/>
                    <w:left w:val="single" w:sz="4" w:space="0" w:color="auto"/>
                    <w:bottom w:val="single" w:sz="4" w:space="0" w:color="auto"/>
                    <w:right w:val="single" w:sz="4" w:space="0" w:color="auto"/>
                  </w:tcBorders>
                  <w:shd w:val="clear" w:color="auto" w:fill="auto"/>
                </w:tcPr>
                <w:p w14:paraId="13F6F7A5" w14:textId="77777777" w:rsidR="00CA5137" w:rsidRPr="003E2347" w:rsidRDefault="00CA5137" w:rsidP="00CA5137">
                  <w:pPr>
                    <w:spacing w:after="60"/>
                    <w:rPr>
                      <w:i/>
                      <w:iCs/>
                      <w:sz w:val="20"/>
                    </w:rPr>
                  </w:pPr>
                  <w:r w:rsidRPr="003E2347">
                    <w:rPr>
                      <w:i/>
                      <w:iCs/>
                      <w:sz w:val="20"/>
                    </w:rPr>
                    <w:t>p</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04871FCE" w14:textId="77777777" w:rsidR="00CA5137" w:rsidRPr="00B019A1" w:rsidRDefault="00CA5137" w:rsidP="00CA5137">
                  <w:pPr>
                    <w:spacing w:after="60"/>
                    <w:rPr>
                      <w:iCs/>
                      <w:sz w:val="20"/>
                    </w:rPr>
                  </w:pPr>
                  <w:r>
                    <w:rPr>
                      <w:iCs/>
                      <w:sz w:val="20"/>
                    </w:rPr>
                    <w:t>none</w:t>
                  </w:r>
                </w:p>
              </w:tc>
              <w:tc>
                <w:tcPr>
                  <w:tcW w:w="3390" w:type="pct"/>
                  <w:tcBorders>
                    <w:top w:val="single" w:sz="4" w:space="0" w:color="auto"/>
                    <w:left w:val="single" w:sz="4" w:space="0" w:color="auto"/>
                    <w:bottom w:val="single" w:sz="4" w:space="0" w:color="auto"/>
                    <w:right w:val="single" w:sz="4" w:space="0" w:color="auto"/>
                  </w:tcBorders>
                  <w:shd w:val="clear" w:color="auto" w:fill="auto"/>
                </w:tcPr>
                <w:p w14:paraId="4EDBD16A" w14:textId="77777777" w:rsidR="00CA5137" w:rsidRPr="003530E3" w:rsidRDefault="00CA5137" w:rsidP="00CA5137">
                  <w:pPr>
                    <w:spacing w:after="60"/>
                    <w:rPr>
                      <w:iCs/>
                      <w:sz w:val="20"/>
                    </w:rPr>
                  </w:pPr>
                  <w:r w:rsidRPr="009D409E">
                    <w:rPr>
                      <w:iCs/>
                      <w:sz w:val="20"/>
                    </w:rPr>
                    <w:t>A Resource Node Settlement Point.</w:t>
                  </w:r>
                </w:p>
              </w:tc>
            </w:tr>
          </w:tbl>
          <w:p w14:paraId="5D4D965F" w14:textId="77777777" w:rsidR="000644BD" w:rsidRPr="00F00076" w:rsidRDefault="000644BD" w:rsidP="0075099D">
            <w:pPr>
              <w:spacing w:before="120" w:after="240"/>
              <w:rPr>
                <w:b/>
                <w:i/>
                <w:iCs/>
              </w:rPr>
            </w:pPr>
          </w:p>
        </w:tc>
      </w:tr>
    </w:tbl>
    <w:p w14:paraId="6DF4E5D2" w14:textId="77777777" w:rsidR="00BA7A09" w:rsidRPr="0003648D" w:rsidRDefault="00BA7A09" w:rsidP="00BA7A09">
      <w:pPr>
        <w:pStyle w:val="H3"/>
        <w:spacing w:before="480"/>
      </w:pPr>
      <w:r w:rsidRPr="0003648D">
        <w:lastRenderedPageBreak/>
        <w:t>6.7.3</w:t>
      </w:r>
      <w:r w:rsidRPr="0003648D">
        <w:tab/>
        <w:t>Charges for Ancillary Service Capacity Replaced Due to Failure to Provide</w:t>
      </w:r>
      <w:bookmarkEnd w:id="2768"/>
      <w:bookmarkEnd w:id="2769"/>
      <w:bookmarkEnd w:id="2770"/>
      <w:bookmarkEnd w:id="2771"/>
    </w:p>
    <w:p w14:paraId="672198EE" w14:textId="77777777" w:rsidR="00BA7A09" w:rsidRPr="0003648D" w:rsidRDefault="00BA7A09" w:rsidP="004B27C3">
      <w:pPr>
        <w:pStyle w:val="BodyText"/>
        <w:spacing w:before="0" w:after="240"/>
        <w:ind w:left="720" w:hanging="720"/>
      </w:pPr>
      <w:r w:rsidRPr="0003648D">
        <w:t xml:space="preserve">(1) </w:t>
      </w:r>
      <w:r w:rsidRPr="0003648D">
        <w:tab/>
        <w:t>A charge to each QSE that fails on its Ancillary Service Supply Responsibility, whether or not a SASM is executed due to its failure to supply, is 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14:paraId="0EF4D52E" w14:textId="77777777" w:rsidR="00BA7A09" w:rsidRPr="0003648D" w:rsidRDefault="00BA7A09" w:rsidP="00BA7A09">
      <w:pPr>
        <w:pStyle w:val="BodyTextNumbered"/>
        <w:ind w:left="1440"/>
        <w:rPr>
          <w:iCs w:val="0"/>
        </w:rPr>
      </w:pPr>
      <w:r w:rsidRPr="0003648D">
        <w:rPr>
          <w:iCs w:val="0"/>
        </w:rPr>
        <w:t>(a)</w:t>
      </w:r>
      <w:r w:rsidRPr="0003648D">
        <w:rPr>
          <w:iCs w:val="0"/>
        </w:rPr>
        <w:tab/>
        <w:t>The t</w:t>
      </w:r>
      <w:r w:rsidRPr="0003648D">
        <w:t>otal charge of failure on Ancillary Service Supply Responsibility for</w:t>
      </w:r>
      <w:r w:rsidRPr="0003648D">
        <w:rPr>
          <w:iCs w:val="0"/>
        </w:rPr>
        <w:t xml:space="preserve"> Reg-Up by QSE, if applicable:</w:t>
      </w:r>
    </w:p>
    <w:p w14:paraId="61A2FCB5" w14:textId="77777777" w:rsidR="00BA7A09" w:rsidRPr="0003648D" w:rsidRDefault="00BA7A09" w:rsidP="00BA7A09">
      <w:pPr>
        <w:pStyle w:val="BodyTextNumbered"/>
        <w:ind w:left="2880" w:hanging="2160"/>
        <w:rPr>
          <w:b/>
          <w:i/>
          <w:vertAlign w:val="subscript"/>
        </w:rPr>
      </w:pPr>
      <w:r w:rsidRPr="0003648D">
        <w:rPr>
          <w:b/>
        </w:rPr>
        <w:t xml:space="preserve">RUFQAMTQSETOT </w:t>
      </w:r>
      <w:r w:rsidRPr="0003648D">
        <w:rPr>
          <w:b/>
          <w:i/>
          <w:vertAlign w:val="subscript"/>
        </w:rPr>
        <w:t>q</w:t>
      </w:r>
      <w:r w:rsidRPr="0003648D">
        <w:rPr>
          <w:b/>
        </w:rPr>
        <w:tab/>
        <w:t>=</w:t>
      </w:r>
      <w:r w:rsidRPr="0003648D">
        <w:rPr>
          <w:b/>
        </w:rPr>
        <w:tab/>
        <w:t xml:space="preserve">RUFQAMT </w:t>
      </w:r>
      <w:r w:rsidRPr="0003648D">
        <w:rPr>
          <w:b/>
          <w:i/>
          <w:vertAlign w:val="subscript"/>
        </w:rPr>
        <w:t xml:space="preserve">q + </w:t>
      </w:r>
      <w:r w:rsidRPr="0003648D">
        <w:rPr>
          <w:b/>
        </w:rPr>
        <w:t xml:space="preserve">RRUFQAMT </w:t>
      </w:r>
      <w:r w:rsidRPr="0003648D">
        <w:rPr>
          <w:b/>
          <w:i/>
          <w:vertAlign w:val="subscript"/>
        </w:rPr>
        <w:t>q</w:t>
      </w:r>
    </w:p>
    <w:p w14:paraId="44C59208" w14:textId="77777777" w:rsidR="00BA7A09" w:rsidRPr="0003648D" w:rsidRDefault="00BA7A09" w:rsidP="00BA7A09">
      <w:pPr>
        <w:pStyle w:val="BodyTextNumbered"/>
        <w:ind w:left="1440"/>
        <w:rPr>
          <w:iCs w:val="0"/>
        </w:rPr>
      </w:pPr>
      <w:r w:rsidRPr="0003648D">
        <w:t>Where:</w:t>
      </w:r>
    </w:p>
    <w:p w14:paraId="6A80146C" w14:textId="77777777" w:rsidR="00BA7A09" w:rsidRPr="0003648D" w:rsidRDefault="00BA7A09" w:rsidP="00BA7A09">
      <w:pPr>
        <w:tabs>
          <w:tab w:val="left" w:pos="2340"/>
          <w:tab w:val="left" w:pos="3420"/>
        </w:tabs>
        <w:spacing w:after="240"/>
        <w:ind w:left="3420" w:hanging="2700"/>
        <w:rPr>
          <w:bCs/>
        </w:rPr>
      </w:pPr>
      <w:r w:rsidRPr="0003648D">
        <w:t xml:space="preserve">RUFQAMT </w:t>
      </w:r>
      <w:r w:rsidRPr="0003648D">
        <w:rPr>
          <w:i/>
          <w:vertAlign w:val="subscript"/>
        </w:rPr>
        <w:t>q</w:t>
      </w:r>
      <w:r w:rsidRPr="0003648D">
        <w:tab/>
      </w:r>
      <w:r w:rsidRPr="0003648D">
        <w:tab/>
      </w:r>
      <w:r w:rsidRPr="0003648D">
        <w:tab/>
        <w:t>=</w:t>
      </w:r>
      <w:r w:rsidRPr="0003648D">
        <w:tab/>
        <w:t>(</w:t>
      </w:r>
      <w:r w:rsidRPr="0003648D">
        <w:rPr>
          <w:position w:val="-20"/>
        </w:rPr>
        <w:object w:dxaOrig="495" w:dyaOrig="435" w14:anchorId="75640D53">
          <v:shape id="_x0000_i1052" type="#_x0000_t75" style="width:25.05pt;height:21.9pt" o:ole="">
            <v:imagedata r:id="rId57" o:title=""/>
          </v:shape>
          <o:OLEObject Type="Embed" ProgID="Equation.3" ShapeID="_x0000_i1052" DrawAspect="Content" ObjectID="_1590320903" r:id="rId58"/>
        </w:object>
      </w:r>
      <w:r w:rsidRPr="0003648D">
        <w:t xml:space="preserve">(MCPCRU </w:t>
      </w:r>
      <w:r w:rsidRPr="0003648D">
        <w:rPr>
          <w:i/>
          <w:vertAlign w:val="subscript"/>
        </w:rPr>
        <w:t>m</w:t>
      </w:r>
      <w:r w:rsidRPr="0003648D">
        <w:t xml:space="preserve">) * RUFQ </w:t>
      </w:r>
      <w:r w:rsidRPr="0003648D">
        <w:rPr>
          <w:i/>
          <w:vertAlign w:val="subscript"/>
        </w:rPr>
        <w:t>q</w:t>
      </w:r>
      <w:r w:rsidRPr="0003648D">
        <w:t>)</w:t>
      </w:r>
    </w:p>
    <w:p w14:paraId="4E9C5311" w14:textId="77777777" w:rsidR="00BA7A09" w:rsidRPr="0003648D" w:rsidRDefault="00BA7A09" w:rsidP="00BA7A09">
      <w:pPr>
        <w:pStyle w:val="BodyTextNumbered"/>
        <w:ind w:left="1440"/>
      </w:pPr>
      <w:r w:rsidRPr="0003648D">
        <w:t xml:space="preserve">RRUFQAMT </w:t>
      </w:r>
      <w:r w:rsidRPr="0003648D">
        <w:rPr>
          <w:i/>
          <w:vertAlign w:val="subscript"/>
        </w:rPr>
        <w:t>q</w:t>
      </w:r>
      <w:r w:rsidRPr="0003648D">
        <w:tab/>
      </w:r>
      <w:r w:rsidRPr="0003648D">
        <w:tab/>
        <w:t>=</w:t>
      </w:r>
      <w:r w:rsidRPr="0003648D">
        <w:tab/>
        <w:t xml:space="preserve">MCPCRU </w:t>
      </w:r>
      <w:r w:rsidRPr="0003648D">
        <w:rPr>
          <w:bCs/>
          <w:i/>
          <w:vertAlign w:val="subscript"/>
        </w:rPr>
        <w:t>rs</w:t>
      </w:r>
      <w:r w:rsidRPr="0003648D">
        <w:t xml:space="preserve"> * RRUFQ </w:t>
      </w:r>
      <w:r w:rsidRPr="0003648D">
        <w:rPr>
          <w:i/>
          <w:vertAlign w:val="subscript"/>
        </w:rPr>
        <w:t>q,</w:t>
      </w:r>
      <w:r w:rsidRPr="0003648D">
        <w:t xml:space="preserve"> </w:t>
      </w:r>
      <w:r w:rsidRPr="0003648D">
        <w:rPr>
          <w:bCs/>
          <w:i/>
          <w:vertAlign w:val="subscript"/>
        </w:rPr>
        <w:t>rs</w:t>
      </w:r>
    </w:p>
    <w:p w14:paraId="5E2B993A" w14:textId="77777777"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BA7A09" w:rsidRPr="0003648D" w14:paraId="42882C2F" w14:textId="77777777" w:rsidTr="004B27C3">
        <w:tc>
          <w:tcPr>
            <w:tcW w:w="1024" w:type="pct"/>
          </w:tcPr>
          <w:p w14:paraId="49A22F0B" w14:textId="77777777" w:rsidR="00BA7A09" w:rsidRPr="0003648D" w:rsidRDefault="00BA7A09" w:rsidP="00FF6149">
            <w:pPr>
              <w:pStyle w:val="TableHead"/>
            </w:pPr>
            <w:r w:rsidRPr="0003648D">
              <w:t>Variable</w:t>
            </w:r>
          </w:p>
        </w:tc>
        <w:tc>
          <w:tcPr>
            <w:tcW w:w="386" w:type="pct"/>
          </w:tcPr>
          <w:p w14:paraId="6DF3A531" w14:textId="77777777" w:rsidR="00BA7A09" w:rsidRPr="0003648D" w:rsidRDefault="00BA7A09" w:rsidP="00FF6149">
            <w:pPr>
              <w:pStyle w:val="TableHead"/>
            </w:pPr>
            <w:r w:rsidRPr="0003648D">
              <w:t>Unit</w:t>
            </w:r>
          </w:p>
        </w:tc>
        <w:tc>
          <w:tcPr>
            <w:tcW w:w="3590" w:type="pct"/>
          </w:tcPr>
          <w:p w14:paraId="37152DBB" w14:textId="77777777" w:rsidR="00BA7A09" w:rsidRPr="0003648D" w:rsidRDefault="00BA7A09" w:rsidP="00FF6149">
            <w:pPr>
              <w:pStyle w:val="TableHead"/>
            </w:pPr>
            <w:r w:rsidRPr="0003648D">
              <w:t>Description</w:t>
            </w:r>
          </w:p>
        </w:tc>
      </w:tr>
      <w:tr w:rsidR="00BA7A09" w:rsidRPr="0003648D" w14:paraId="7297DC39" w14:textId="77777777" w:rsidTr="004B27C3">
        <w:tc>
          <w:tcPr>
            <w:tcW w:w="1024" w:type="pct"/>
          </w:tcPr>
          <w:p w14:paraId="7D13EB53" w14:textId="77777777" w:rsidR="00BA7A09" w:rsidRPr="0003648D" w:rsidRDefault="00BA7A09" w:rsidP="00FF6149">
            <w:pPr>
              <w:pStyle w:val="TableBody"/>
            </w:pPr>
            <w:r w:rsidRPr="0003648D">
              <w:t xml:space="preserve">RUFQAMTQSETOT </w:t>
            </w:r>
            <w:r w:rsidRPr="0003648D">
              <w:rPr>
                <w:i/>
                <w:vertAlign w:val="subscript"/>
              </w:rPr>
              <w:t>q</w:t>
            </w:r>
          </w:p>
        </w:tc>
        <w:tc>
          <w:tcPr>
            <w:tcW w:w="386" w:type="pct"/>
          </w:tcPr>
          <w:p w14:paraId="0037D0B5" w14:textId="77777777" w:rsidR="00BA7A09" w:rsidRPr="0003648D" w:rsidRDefault="00BA7A09" w:rsidP="00FF6149">
            <w:pPr>
              <w:pStyle w:val="TableBody"/>
            </w:pPr>
            <w:r w:rsidRPr="0003648D">
              <w:t>$</w:t>
            </w:r>
          </w:p>
        </w:tc>
        <w:tc>
          <w:tcPr>
            <w:tcW w:w="3590" w:type="pct"/>
          </w:tcPr>
          <w:p w14:paraId="784E6579" w14:textId="77777777" w:rsidR="00BA7A09" w:rsidRPr="0003648D" w:rsidRDefault="00BA7A09" w:rsidP="00FF6149">
            <w:pPr>
              <w:pStyle w:val="TableBody"/>
              <w:rPr>
                <w:i/>
              </w:rPr>
            </w:pPr>
            <w:r w:rsidRPr="0003648D">
              <w:rPr>
                <w:i/>
              </w:rPr>
              <w:t>Reg-Up Failure Quantity Amount per QSE</w:t>
            </w:r>
            <w:r w:rsidRPr="0003648D">
              <w:t xml:space="preserve">—The total charge to QSE </w:t>
            </w:r>
            <w:r w:rsidRPr="0003648D">
              <w:rPr>
                <w:i/>
              </w:rPr>
              <w:t>q</w:t>
            </w:r>
            <w:r w:rsidRPr="0003648D">
              <w:t xml:space="preserve"> for its total capacity associated with failures and reconfiguration reductions on its Ancillary Service Supply Responsibility for Reg-Up, for the hour.</w:t>
            </w:r>
          </w:p>
        </w:tc>
      </w:tr>
      <w:tr w:rsidR="00BA7A09" w:rsidRPr="0003648D" w14:paraId="1F658EA5" w14:textId="77777777" w:rsidTr="004B27C3">
        <w:tc>
          <w:tcPr>
            <w:tcW w:w="1024" w:type="pct"/>
          </w:tcPr>
          <w:p w14:paraId="46E87C4E" w14:textId="77777777" w:rsidR="00BA7A09" w:rsidRPr="0003648D" w:rsidRDefault="00BA7A09" w:rsidP="00FF6149">
            <w:pPr>
              <w:pStyle w:val="TableBody"/>
            </w:pPr>
            <w:r w:rsidRPr="0003648D">
              <w:lastRenderedPageBreak/>
              <w:t xml:space="preserve">RRUFQAMT </w:t>
            </w:r>
            <w:r w:rsidRPr="0003648D">
              <w:rPr>
                <w:i/>
                <w:vertAlign w:val="subscript"/>
              </w:rPr>
              <w:t>q</w:t>
            </w:r>
          </w:p>
        </w:tc>
        <w:tc>
          <w:tcPr>
            <w:tcW w:w="386" w:type="pct"/>
          </w:tcPr>
          <w:p w14:paraId="5FF59114" w14:textId="77777777" w:rsidR="00BA7A09" w:rsidRPr="0003648D" w:rsidRDefault="00BA7A09" w:rsidP="00FF6149">
            <w:pPr>
              <w:pStyle w:val="TableBody"/>
            </w:pPr>
            <w:r w:rsidRPr="0003648D">
              <w:t>$</w:t>
            </w:r>
          </w:p>
        </w:tc>
        <w:tc>
          <w:tcPr>
            <w:tcW w:w="3590" w:type="pct"/>
          </w:tcPr>
          <w:p w14:paraId="6ACB96D0" w14:textId="77777777" w:rsidR="00BA7A09" w:rsidRPr="0003648D" w:rsidRDefault="00BA7A09" w:rsidP="00FF6149">
            <w:pPr>
              <w:pStyle w:val="TableBody"/>
              <w:rPr>
                <w:i/>
              </w:rPr>
            </w:pPr>
            <w:r w:rsidRPr="0003648D">
              <w:rPr>
                <w:i/>
                <w:iCs w:val="0"/>
              </w:rPr>
              <w:t xml:space="preserve">Reconfiguration </w:t>
            </w:r>
            <w:r w:rsidRPr="0003648D">
              <w:rPr>
                <w:i/>
              </w:rPr>
              <w:t>Reg-Up Failure Quantity Amount per QSE</w:t>
            </w:r>
            <w:r w:rsidRPr="0003648D">
              <w:t xml:space="preserve">—The charge to QSE </w:t>
            </w:r>
            <w:r w:rsidRPr="0003648D">
              <w:rPr>
                <w:i/>
              </w:rPr>
              <w:t>q</w:t>
            </w:r>
            <w:r w:rsidRPr="0003648D">
              <w:t xml:space="preserve"> for its total capacity associated with reconfiguration reductions on its Ancillary Service Supply Responsibility for Reg-Up, for the hour.</w:t>
            </w:r>
          </w:p>
        </w:tc>
      </w:tr>
      <w:tr w:rsidR="00BA7A09" w:rsidRPr="0003648D" w14:paraId="47FD8857" w14:textId="77777777" w:rsidTr="004B27C3">
        <w:tc>
          <w:tcPr>
            <w:tcW w:w="1024" w:type="pct"/>
          </w:tcPr>
          <w:p w14:paraId="161E04C5" w14:textId="77777777" w:rsidR="00BA7A09" w:rsidRPr="0003648D" w:rsidRDefault="00BA7A09" w:rsidP="00FF6149">
            <w:pPr>
              <w:pStyle w:val="TableBody"/>
            </w:pPr>
            <w:r w:rsidRPr="0003648D">
              <w:t xml:space="preserve">RUFQAMT </w:t>
            </w:r>
            <w:r w:rsidRPr="0003648D">
              <w:rPr>
                <w:i/>
                <w:vertAlign w:val="subscript"/>
              </w:rPr>
              <w:t>q</w:t>
            </w:r>
          </w:p>
        </w:tc>
        <w:tc>
          <w:tcPr>
            <w:tcW w:w="386" w:type="pct"/>
          </w:tcPr>
          <w:p w14:paraId="18A9AF38" w14:textId="77777777" w:rsidR="00BA7A09" w:rsidRPr="0003648D" w:rsidRDefault="00BA7A09" w:rsidP="00FF6149">
            <w:pPr>
              <w:pStyle w:val="TableBody"/>
            </w:pPr>
            <w:r w:rsidRPr="0003648D">
              <w:t>$</w:t>
            </w:r>
          </w:p>
        </w:tc>
        <w:tc>
          <w:tcPr>
            <w:tcW w:w="3590" w:type="pct"/>
          </w:tcPr>
          <w:p w14:paraId="40B3ACEB" w14:textId="77777777" w:rsidR="00BA7A09" w:rsidRPr="0003648D" w:rsidRDefault="00BA7A09" w:rsidP="00FF6149">
            <w:pPr>
              <w:pStyle w:val="TableBody"/>
            </w:pPr>
            <w:r w:rsidRPr="0003648D">
              <w:rPr>
                <w:i/>
              </w:rPr>
              <w:t>Reg-Up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Reg-Up, for the hour.</w:t>
            </w:r>
          </w:p>
        </w:tc>
      </w:tr>
      <w:tr w:rsidR="00BA7A09" w:rsidRPr="0003648D" w14:paraId="0D0EA2E1" w14:textId="77777777" w:rsidTr="004B27C3">
        <w:tc>
          <w:tcPr>
            <w:tcW w:w="1024" w:type="pct"/>
            <w:tcBorders>
              <w:top w:val="single" w:sz="4" w:space="0" w:color="auto"/>
              <w:left w:val="single" w:sz="4" w:space="0" w:color="auto"/>
              <w:bottom w:val="single" w:sz="4" w:space="0" w:color="auto"/>
              <w:right w:val="single" w:sz="4" w:space="0" w:color="auto"/>
            </w:tcBorders>
          </w:tcPr>
          <w:p w14:paraId="64644AB1" w14:textId="77777777" w:rsidR="00BA7A09" w:rsidRPr="0003648D" w:rsidRDefault="00BA7A09" w:rsidP="00FF6149">
            <w:pPr>
              <w:pStyle w:val="TableBody"/>
            </w:pPr>
            <w:r w:rsidRPr="0003648D">
              <w:t>MCPCRU</w:t>
            </w:r>
            <w:r w:rsidRPr="0003648D">
              <w:rPr>
                <w:i/>
              </w:rPr>
              <w:t xml:space="preserve"> </w:t>
            </w:r>
            <w:r w:rsidRPr="0003648D">
              <w:rPr>
                <w:i/>
                <w:vertAlign w:val="subscript"/>
              </w:rPr>
              <w:t>m</w:t>
            </w:r>
          </w:p>
        </w:tc>
        <w:tc>
          <w:tcPr>
            <w:tcW w:w="386" w:type="pct"/>
            <w:tcBorders>
              <w:top w:val="single" w:sz="4" w:space="0" w:color="auto"/>
              <w:left w:val="single" w:sz="4" w:space="0" w:color="auto"/>
              <w:bottom w:val="single" w:sz="4" w:space="0" w:color="auto"/>
              <w:right w:val="single" w:sz="4" w:space="0" w:color="auto"/>
            </w:tcBorders>
          </w:tcPr>
          <w:p w14:paraId="76926760" w14:textId="77777777" w:rsidR="00BA7A09" w:rsidRPr="0003648D" w:rsidRDefault="00BA7A09" w:rsidP="00FF6149">
            <w:pPr>
              <w:pStyle w:val="TableBody"/>
            </w:pPr>
            <w:r w:rsidRPr="0003648D">
              <w:t>$/MW per hour</w:t>
            </w:r>
          </w:p>
        </w:tc>
        <w:tc>
          <w:tcPr>
            <w:tcW w:w="3590" w:type="pct"/>
            <w:tcBorders>
              <w:top w:val="single" w:sz="4" w:space="0" w:color="auto"/>
              <w:left w:val="single" w:sz="4" w:space="0" w:color="auto"/>
              <w:bottom w:val="single" w:sz="4" w:space="0" w:color="auto"/>
              <w:right w:val="single" w:sz="4" w:space="0" w:color="auto"/>
            </w:tcBorders>
          </w:tcPr>
          <w:p w14:paraId="6994D079" w14:textId="77777777" w:rsidR="00BA7A09" w:rsidRPr="0003648D" w:rsidRDefault="00BA7A09" w:rsidP="00FF6149">
            <w:pPr>
              <w:pStyle w:val="TableBody"/>
              <w:rPr>
                <w:i/>
              </w:rPr>
            </w:pPr>
            <w:r w:rsidRPr="0003648D">
              <w:rPr>
                <w:i/>
              </w:rPr>
              <w:t>Market Clearing Price for Capacity for Reg-Up by market—</w:t>
            </w:r>
            <w:r w:rsidRPr="0003648D">
              <w:t xml:space="preserve">The MCPC for Reg-Up in the market </w:t>
            </w:r>
            <w:r w:rsidRPr="0003648D">
              <w:rPr>
                <w:i/>
              </w:rPr>
              <w:t>m</w:t>
            </w:r>
            <w:r w:rsidRPr="0003648D">
              <w:t>, for the hour.</w:t>
            </w:r>
          </w:p>
        </w:tc>
      </w:tr>
      <w:tr w:rsidR="00BA7A09" w:rsidRPr="0003648D" w14:paraId="1C76A1E6" w14:textId="77777777" w:rsidTr="004B27C3">
        <w:tc>
          <w:tcPr>
            <w:tcW w:w="1024" w:type="pct"/>
            <w:tcBorders>
              <w:top w:val="single" w:sz="4" w:space="0" w:color="auto"/>
              <w:left w:val="single" w:sz="4" w:space="0" w:color="auto"/>
              <w:bottom w:val="single" w:sz="4" w:space="0" w:color="auto"/>
              <w:right w:val="single" w:sz="4" w:space="0" w:color="auto"/>
            </w:tcBorders>
          </w:tcPr>
          <w:p w14:paraId="058B3AF4" w14:textId="77777777" w:rsidR="00BA7A09" w:rsidRPr="0003648D" w:rsidRDefault="00BA7A09" w:rsidP="00FF6149">
            <w:pPr>
              <w:pStyle w:val="TableBody"/>
            </w:pPr>
            <w:r w:rsidRPr="0003648D">
              <w:rPr>
                <w:iCs w:val="0"/>
              </w:rPr>
              <w:t xml:space="preserve">MCPCRU </w:t>
            </w:r>
            <w:r w:rsidRPr="0003648D">
              <w:rPr>
                <w:i/>
                <w:iCs w:val="0"/>
                <w:vertAlign w:val="subscript"/>
              </w:rPr>
              <w:t>rs</w:t>
            </w:r>
          </w:p>
        </w:tc>
        <w:tc>
          <w:tcPr>
            <w:tcW w:w="386" w:type="pct"/>
            <w:tcBorders>
              <w:top w:val="single" w:sz="4" w:space="0" w:color="auto"/>
              <w:left w:val="single" w:sz="4" w:space="0" w:color="auto"/>
              <w:bottom w:val="single" w:sz="4" w:space="0" w:color="auto"/>
              <w:right w:val="single" w:sz="4" w:space="0" w:color="auto"/>
            </w:tcBorders>
          </w:tcPr>
          <w:p w14:paraId="4961525F" w14:textId="77777777" w:rsidR="00BA7A09" w:rsidRPr="0003648D" w:rsidRDefault="00BA7A09" w:rsidP="00FF6149">
            <w:pPr>
              <w:pStyle w:val="TableBody"/>
            </w:pPr>
            <w:r w:rsidRPr="0003648D">
              <w:rPr>
                <w:iCs w:val="0"/>
              </w:rPr>
              <w:t>$/MW per hour</w:t>
            </w:r>
          </w:p>
        </w:tc>
        <w:tc>
          <w:tcPr>
            <w:tcW w:w="3590" w:type="pct"/>
            <w:tcBorders>
              <w:top w:val="single" w:sz="4" w:space="0" w:color="auto"/>
              <w:left w:val="single" w:sz="4" w:space="0" w:color="auto"/>
              <w:bottom w:val="single" w:sz="4" w:space="0" w:color="auto"/>
              <w:right w:val="single" w:sz="4" w:space="0" w:color="auto"/>
            </w:tcBorders>
          </w:tcPr>
          <w:p w14:paraId="35A1D50A" w14:textId="77777777" w:rsidR="00BA7A09" w:rsidRPr="0003648D" w:rsidRDefault="00BA7A09" w:rsidP="00FF6149">
            <w:pPr>
              <w:pStyle w:val="TableBody"/>
              <w:rPr>
                <w:i/>
              </w:rPr>
            </w:pPr>
            <w:r w:rsidRPr="0003648D">
              <w:rPr>
                <w:i/>
                <w:iCs w:val="0"/>
              </w:rPr>
              <w:t>Market Clearing Price for Capacity for Reg-Up by RSASM—</w:t>
            </w:r>
            <w:r w:rsidRPr="0003648D">
              <w:rPr>
                <w:iCs w:val="0"/>
              </w:rPr>
              <w:t xml:space="preserve">The MCPC for Reg-Up in the RSASM </w:t>
            </w:r>
            <w:r w:rsidRPr="0003648D">
              <w:rPr>
                <w:i/>
                <w:iCs w:val="0"/>
              </w:rPr>
              <w:t>rs</w:t>
            </w:r>
            <w:r w:rsidRPr="0003648D">
              <w:rPr>
                <w:iCs w:val="0"/>
              </w:rPr>
              <w:t>, for the hour.</w:t>
            </w:r>
          </w:p>
        </w:tc>
      </w:tr>
      <w:tr w:rsidR="00BA7A09" w:rsidRPr="0003648D" w14:paraId="07D54975" w14:textId="77777777" w:rsidTr="004B27C3">
        <w:tc>
          <w:tcPr>
            <w:tcW w:w="1024" w:type="pct"/>
            <w:tcBorders>
              <w:top w:val="single" w:sz="4" w:space="0" w:color="auto"/>
              <w:left w:val="single" w:sz="4" w:space="0" w:color="auto"/>
              <w:bottom w:val="single" w:sz="4" w:space="0" w:color="auto"/>
              <w:right w:val="single" w:sz="4" w:space="0" w:color="auto"/>
            </w:tcBorders>
          </w:tcPr>
          <w:p w14:paraId="0E2DB00D" w14:textId="77777777" w:rsidR="00BA7A09" w:rsidRPr="0003648D" w:rsidRDefault="00BA7A09" w:rsidP="00FF6149">
            <w:pPr>
              <w:pStyle w:val="TableBody"/>
            </w:pPr>
            <w:r w:rsidRPr="0003648D">
              <w:t xml:space="preserve">RUFQ </w:t>
            </w:r>
            <w:r w:rsidRPr="0003648D">
              <w:rPr>
                <w:i/>
                <w:vertAlign w:val="subscript"/>
              </w:rPr>
              <w:t>q</w:t>
            </w:r>
          </w:p>
        </w:tc>
        <w:tc>
          <w:tcPr>
            <w:tcW w:w="386" w:type="pct"/>
            <w:tcBorders>
              <w:top w:val="single" w:sz="4" w:space="0" w:color="auto"/>
              <w:left w:val="single" w:sz="4" w:space="0" w:color="auto"/>
              <w:bottom w:val="single" w:sz="4" w:space="0" w:color="auto"/>
              <w:right w:val="single" w:sz="4" w:space="0" w:color="auto"/>
            </w:tcBorders>
          </w:tcPr>
          <w:p w14:paraId="09C79EBE" w14:textId="77777777" w:rsidR="00BA7A09" w:rsidRPr="0003648D" w:rsidRDefault="00BA7A09" w:rsidP="00FF6149">
            <w:pPr>
              <w:pStyle w:val="TableBody"/>
            </w:pPr>
            <w:r w:rsidRPr="0003648D">
              <w:t>MW</w:t>
            </w:r>
          </w:p>
        </w:tc>
        <w:tc>
          <w:tcPr>
            <w:tcW w:w="3590" w:type="pct"/>
            <w:tcBorders>
              <w:top w:val="single" w:sz="4" w:space="0" w:color="auto"/>
              <w:left w:val="single" w:sz="4" w:space="0" w:color="auto"/>
              <w:bottom w:val="single" w:sz="4" w:space="0" w:color="auto"/>
              <w:right w:val="single" w:sz="4" w:space="0" w:color="auto"/>
            </w:tcBorders>
          </w:tcPr>
          <w:p w14:paraId="4A21A575" w14:textId="77777777" w:rsidR="00BA7A09" w:rsidRPr="0003648D" w:rsidRDefault="00BA7A09" w:rsidP="00FF6149">
            <w:pPr>
              <w:pStyle w:val="TableBody"/>
              <w:rPr>
                <w:i/>
              </w:rPr>
            </w:pPr>
            <w:r w:rsidRPr="0003648D">
              <w:rPr>
                <w:i/>
              </w:rPr>
              <w:t>Reg-Up Failure Quantity per QSE—</w:t>
            </w:r>
            <w:r w:rsidRPr="0003648D">
              <w:t xml:space="preserve">QSE </w:t>
            </w:r>
            <w:r w:rsidRPr="0003648D">
              <w:rPr>
                <w:i/>
              </w:rPr>
              <w:t>q</w:t>
            </w:r>
            <w:r w:rsidRPr="0003648D">
              <w:t xml:space="preserve"> total capacity associated with failures on its Ancillary Service Supply Responsibility for Reg-Up, for the hour.</w:t>
            </w:r>
          </w:p>
        </w:tc>
      </w:tr>
      <w:tr w:rsidR="00BA7A09" w:rsidRPr="0003648D" w14:paraId="4616B4D6" w14:textId="77777777" w:rsidTr="004B27C3">
        <w:tc>
          <w:tcPr>
            <w:tcW w:w="1024" w:type="pct"/>
            <w:tcBorders>
              <w:top w:val="single" w:sz="4" w:space="0" w:color="auto"/>
              <w:left w:val="single" w:sz="4" w:space="0" w:color="auto"/>
              <w:bottom w:val="single" w:sz="4" w:space="0" w:color="auto"/>
              <w:right w:val="single" w:sz="4" w:space="0" w:color="auto"/>
            </w:tcBorders>
          </w:tcPr>
          <w:p w14:paraId="1C6FB9B7" w14:textId="77777777" w:rsidR="00BA7A09" w:rsidRPr="0003648D" w:rsidRDefault="00BA7A09" w:rsidP="00FF6149">
            <w:pPr>
              <w:pStyle w:val="TableBody"/>
              <w:rPr>
                <w:iCs w:val="0"/>
              </w:rPr>
            </w:pPr>
            <w:r w:rsidRPr="0003648D">
              <w:rPr>
                <w:iCs w:val="0"/>
              </w:rPr>
              <w:t xml:space="preserve">RRUFQ </w:t>
            </w:r>
            <w:r w:rsidRPr="0003648D">
              <w:rPr>
                <w:i/>
                <w:iCs w:val="0"/>
                <w:vertAlign w:val="subscript"/>
              </w:rPr>
              <w:t>q, rs</w:t>
            </w:r>
          </w:p>
        </w:tc>
        <w:tc>
          <w:tcPr>
            <w:tcW w:w="386" w:type="pct"/>
            <w:tcBorders>
              <w:top w:val="single" w:sz="4" w:space="0" w:color="auto"/>
              <w:left w:val="single" w:sz="4" w:space="0" w:color="auto"/>
              <w:bottom w:val="single" w:sz="4" w:space="0" w:color="auto"/>
              <w:right w:val="single" w:sz="4" w:space="0" w:color="auto"/>
            </w:tcBorders>
          </w:tcPr>
          <w:p w14:paraId="05345B67" w14:textId="77777777" w:rsidR="00BA7A09" w:rsidRPr="0003648D" w:rsidRDefault="00BA7A09" w:rsidP="00FF6149">
            <w:pPr>
              <w:pStyle w:val="TableBody"/>
              <w:rPr>
                <w:iCs w:val="0"/>
              </w:rPr>
            </w:pPr>
            <w:r w:rsidRPr="0003648D">
              <w:rPr>
                <w:iCs w:val="0"/>
              </w:rPr>
              <w:t>MW</w:t>
            </w:r>
          </w:p>
        </w:tc>
        <w:tc>
          <w:tcPr>
            <w:tcW w:w="3590" w:type="pct"/>
            <w:tcBorders>
              <w:top w:val="single" w:sz="4" w:space="0" w:color="auto"/>
              <w:left w:val="single" w:sz="4" w:space="0" w:color="auto"/>
              <w:bottom w:val="single" w:sz="4" w:space="0" w:color="auto"/>
              <w:right w:val="single" w:sz="4" w:space="0" w:color="auto"/>
            </w:tcBorders>
          </w:tcPr>
          <w:p w14:paraId="44A3418E" w14:textId="77777777" w:rsidR="00BA7A09" w:rsidRPr="0003648D" w:rsidRDefault="00BA7A09" w:rsidP="00FF6149">
            <w:pPr>
              <w:pStyle w:val="TableBody"/>
              <w:rPr>
                <w:iCs w:val="0"/>
              </w:rPr>
            </w:pPr>
            <w:r w:rsidRPr="0003648D">
              <w:rPr>
                <w:i/>
                <w:iCs w:val="0"/>
              </w:rPr>
              <w:t>Reconfiguration Reg-Up Failure Quantity per QSE—</w:t>
            </w:r>
            <w:r w:rsidRPr="0003648D">
              <w:rPr>
                <w:iCs w:val="0"/>
              </w:rPr>
              <w:t xml:space="preserve">QSE </w:t>
            </w:r>
            <w:r w:rsidRPr="0003648D">
              <w:rPr>
                <w:i/>
                <w:iCs w:val="0"/>
              </w:rPr>
              <w:t>q</w:t>
            </w:r>
            <w:r w:rsidRPr="0003648D">
              <w:rPr>
                <w:iCs w:val="0"/>
              </w:rPr>
              <w:t xml:space="preserve"> total capacity associated with reconfiguration reductions on its Ancillary Service Supply Responsibility for Reg-Up, for the hour.</w:t>
            </w:r>
          </w:p>
        </w:tc>
      </w:tr>
      <w:tr w:rsidR="004B27C3" w:rsidRPr="0003648D" w14:paraId="6B3AD153" w14:textId="77777777" w:rsidTr="004B27C3">
        <w:tc>
          <w:tcPr>
            <w:tcW w:w="1024" w:type="pct"/>
            <w:tcBorders>
              <w:top w:val="single" w:sz="4" w:space="0" w:color="auto"/>
              <w:left w:val="single" w:sz="4" w:space="0" w:color="auto"/>
              <w:bottom w:val="single" w:sz="4" w:space="0" w:color="auto"/>
              <w:right w:val="single" w:sz="4" w:space="0" w:color="auto"/>
            </w:tcBorders>
          </w:tcPr>
          <w:p w14:paraId="70243DD2" w14:textId="77777777" w:rsidR="004B27C3" w:rsidRPr="0003648D" w:rsidRDefault="004B27C3" w:rsidP="004B27C3">
            <w:pPr>
              <w:pStyle w:val="TableBody"/>
              <w:rPr>
                <w:i/>
              </w:rPr>
            </w:pPr>
            <w:r w:rsidRPr="0003648D">
              <w:rPr>
                <w:i/>
                <w:iCs w:val="0"/>
              </w:rPr>
              <w:t>rs</w:t>
            </w:r>
          </w:p>
        </w:tc>
        <w:tc>
          <w:tcPr>
            <w:tcW w:w="386" w:type="pct"/>
            <w:tcBorders>
              <w:top w:val="single" w:sz="4" w:space="0" w:color="auto"/>
              <w:left w:val="single" w:sz="4" w:space="0" w:color="auto"/>
              <w:bottom w:val="single" w:sz="4" w:space="0" w:color="auto"/>
              <w:right w:val="single" w:sz="4" w:space="0" w:color="auto"/>
            </w:tcBorders>
          </w:tcPr>
          <w:p w14:paraId="39649774" w14:textId="77777777" w:rsidR="004B27C3" w:rsidRPr="0003648D" w:rsidRDefault="004B27C3" w:rsidP="004B27C3">
            <w:pPr>
              <w:pStyle w:val="TableBody"/>
            </w:pPr>
            <w:r w:rsidRPr="0003648D">
              <w:rPr>
                <w:iCs w:val="0"/>
              </w:rPr>
              <w:t>none</w:t>
            </w:r>
          </w:p>
        </w:tc>
        <w:tc>
          <w:tcPr>
            <w:tcW w:w="3590" w:type="pct"/>
            <w:tcBorders>
              <w:top w:val="single" w:sz="4" w:space="0" w:color="auto"/>
              <w:left w:val="single" w:sz="4" w:space="0" w:color="auto"/>
              <w:bottom w:val="single" w:sz="4" w:space="0" w:color="auto"/>
              <w:right w:val="single" w:sz="4" w:space="0" w:color="auto"/>
            </w:tcBorders>
          </w:tcPr>
          <w:p w14:paraId="631301D9" w14:textId="77777777" w:rsidR="004B27C3" w:rsidRPr="0003648D" w:rsidRDefault="004B27C3" w:rsidP="004B27C3">
            <w:pPr>
              <w:pStyle w:val="TableBody"/>
            </w:pPr>
            <w:r w:rsidRPr="0003648D">
              <w:rPr>
                <w:iCs w:val="0"/>
              </w:rPr>
              <w:t>The RSASM for the given Operating Hour.</w:t>
            </w:r>
          </w:p>
        </w:tc>
      </w:tr>
      <w:tr w:rsidR="004B27C3" w:rsidRPr="0003648D" w14:paraId="222345A7" w14:textId="77777777" w:rsidTr="004B27C3">
        <w:tc>
          <w:tcPr>
            <w:tcW w:w="1024" w:type="pct"/>
            <w:tcBorders>
              <w:top w:val="single" w:sz="4" w:space="0" w:color="auto"/>
              <w:left w:val="single" w:sz="4" w:space="0" w:color="auto"/>
              <w:bottom w:val="single" w:sz="4" w:space="0" w:color="auto"/>
              <w:right w:val="single" w:sz="4" w:space="0" w:color="auto"/>
            </w:tcBorders>
          </w:tcPr>
          <w:p w14:paraId="4A7D41C8" w14:textId="77777777" w:rsidR="004B27C3" w:rsidRPr="0003648D" w:rsidRDefault="004B27C3" w:rsidP="004B27C3">
            <w:pPr>
              <w:pStyle w:val="TableBody"/>
              <w:rPr>
                <w:i/>
              </w:rPr>
            </w:pPr>
            <w:r w:rsidRPr="0003648D">
              <w:rPr>
                <w:i/>
              </w:rPr>
              <w:t>m</w:t>
            </w:r>
          </w:p>
        </w:tc>
        <w:tc>
          <w:tcPr>
            <w:tcW w:w="386" w:type="pct"/>
            <w:tcBorders>
              <w:top w:val="single" w:sz="4" w:space="0" w:color="auto"/>
              <w:left w:val="single" w:sz="4" w:space="0" w:color="auto"/>
              <w:bottom w:val="single" w:sz="4" w:space="0" w:color="auto"/>
              <w:right w:val="single" w:sz="4" w:space="0" w:color="auto"/>
            </w:tcBorders>
          </w:tcPr>
          <w:p w14:paraId="42516D66" w14:textId="77777777" w:rsidR="004B27C3" w:rsidRPr="0003648D" w:rsidRDefault="004B27C3" w:rsidP="004B27C3">
            <w:pPr>
              <w:pStyle w:val="TableBody"/>
            </w:pPr>
            <w:r w:rsidRPr="0003648D">
              <w:t>none</w:t>
            </w:r>
          </w:p>
        </w:tc>
        <w:tc>
          <w:tcPr>
            <w:tcW w:w="3590" w:type="pct"/>
            <w:tcBorders>
              <w:top w:val="single" w:sz="4" w:space="0" w:color="auto"/>
              <w:left w:val="single" w:sz="4" w:space="0" w:color="auto"/>
              <w:bottom w:val="single" w:sz="4" w:space="0" w:color="auto"/>
              <w:right w:val="single" w:sz="4" w:space="0" w:color="auto"/>
            </w:tcBorders>
          </w:tcPr>
          <w:p w14:paraId="48DEB06E" w14:textId="77777777" w:rsidR="004B27C3" w:rsidRPr="0003648D" w:rsidRDefault="004B27C3" w:rsidP="004B27C3">
            <w:pPr>
              <w:pStyle w:val="TableBody"/>
            </w:pPr>
            <w:r w:rsidRPr="0003648D">
              <w:t>The DAM, SASM, or RSASM for the given Operating Hour.</w:t>
            </w:r>
          </w:p>
        </w:tc>
      </w:tr>
      <w:tr w:rsidR="004B27C3" w:rsidRPr="0003648D" w14:paraId="7B141752" w14:textId="77777777" w:rsidTr="004B27C3">
        <w:tc>
          <w:tcPr>
            <w:tcW w:w="1024" w:type="pct"/>
            <w:tcBorders>
              <w:top w:val="single" w:sz="4" w:space="0" w:color="auto"/>
              <w:left w:val="single" w:sz="4" w:space="0" w:color="auto"/>
              <w:bottom w:val="single" w:sz="4" w:space="0" w:color="auto"/>
              <w:right w:val="single" w:sz="4" w:space="0" w:color="auto"/>
            </w:tcBorders>
          </w:tcPr>
          <w:p w14:paraId="3E33DB67" w14:textId="77777777" w:rsidR="004B27C3" w:rsidRPr="0003648D" w:rsidRDefault="004B27C3" w:rsidP="004B27C3">
            <w:pPr>
              <w:pStyle w:val="TableBody"/>
              <w:rPr>
                <w:i/>
              </w:rPr>
            </w:pPr>
            <w:r w:rsidRPr="0003648D">
              <w:rPr>
                <w:i/>
              </w:rPr>
              <w:t>q</w:t>
            </w:r>
          </w:p>
        </w:tc>
        <w:tc>
          <w:tcPr>
            <w:tcW w:w="386" w:type="pct"/>
            <w:tcBorders>
              <w:top w:val="single" w:sz="4" w:space="0" w:color="auto"/>
              <w:left w:val="single" w:sz="4" w:space="0" w:color="auto"/>
              <w:bottom w:val="single" w:sz="4" w:space="0" w:color="auto"/>
              <w:right w:val="single" w:sz="4" w:space="0" w:color="auto"/>
            </w:tcBorders>
          </w:tcPr>
          <w:p w14:paraId="6674E00C" w14:textId="77777777" w:rsidR="004B27C3" w:rsidRPr="0003648D" w:rsidRDefault="004B27C3" w:rsidP="004B27C3">
            <w:pPr>
              <w:pStyle w:val="TableBody"/>
            </w:pPr>
            <w:r w:rsidRPr="0003648D">
              <w:t>none</w:t>
            </w:r>
          </w:p>
        </w:tc>
        <w:tc>
          <w:tcPr>
            <w:tcW w:w="3590" w:type="pct"/>
            <w:tcBorders>
              <w:top w:val="single" w:sz="4" w:space="0" w:color="auto"/>
              <w:left w:val="single" w:sz="4" w:space="0" w:color="auto"/>
              <w:bottom w:val="single" w:sz="4" w:space="0" w:color="auto"/>
              <w:right w:val="single" w:sz="4" w:space="0" w:color="auto"/>
            </w:tcBorders>
          </w:tcPr>
          <w:p w14:paraId="2CC42033" w14:textId="77777777" w:rsidR="004B27C3" w:rsidRPr="0003648D" w:rsidRDefault="004B27C3" w:rsidP="004B27C3">
            <w:pPr>
              <w:pStyle w:val="TableBody"/>
            </w:pPr>
            <w:r w:rsidRPr="0003648D">
              <w:t>A QSE.</w:t>
            </w:r>
          </w:p>
        </w:tc>
      </w:tr>
    </w:tbl>
    <w:p w14:paraId="4CCF99FA" w14:textId="77777777" w:rsidR="00BA7A09" w:rsidRPr="0003648D" w:rsidRDefault="00BA7A09" w:rsidP="00BA7A09">
      <w:pPr>
        <w:pStyle w:val="BodyTextNumbered"/>
        <w:spacing w:before="240"/>
        <w:ind w:left="1440"/>
        <w:rPr>
          <w:iCs w:val="0"/>
        </w:rPr>
      </w:pPr>
      <w:r w:rsidRPr="0003648D">
        <w:rPr>
          <w:iCs w:val="0"/>
        </w:rPr>
        <w:t>(b)</w:t>
      </w:r>
      <w:r w:rsidRPr="0003648D">
        <w:rPr>
          <w:iCs w:val="0"/>
        </w:rPr>
        <w:tab/>
        <w:t>The t</w:t>
      </w:r>
      <w:r w:rsidRPr="0003648D">
        <w:t>otal charge of failure on Ancillary Service Supply Responsibility for</w:t>
      </w:r>
      <w:r w:rsidRPr="0003648D">
        <w:rPr>
          <w:iCs w:val="0"/>
        </w:rPr>
        <w:t xml:space="preserve"> Reg-Down by QSE, if applicable:</w:t>
      </w:r>
    </w:p>
    <w:p w14:paraId="5352E8F5" w14:textId="77777777" w:rsidR="00BA7A09" w:rsidRPr="0003648D" w:rsidRDefault="00BA7A09" w:rsidP="00BA7A09">
      <w:pPr>
        <w:pStyle w:val="BodyTextNumbered"/>
        <w:spacing w:before="240"/>
        <w:ind w:left="2880" w:hanging="2160"/>
        <w:rPr>
          <w:iCs w:val="0"/>
        </w:rPr>
      </w:pPr>
      <w:r w:rsidRPr="0003648D">
        <w:rPr>
          <w:b/>
        </w:rPr>
        <w:t xml:space="preserve">RDFQAMTQSETOT </w:t>
      </w:r>
      <w:r w:rsidRPr="0003648D">
        <w:rPr>
          <w:b/>
          <w:i/>
          <w:vertAlign w:val="subscript"/>
        </w:rPr>
        <w:t>q</w:t>
      </w:r>
      <w:r w:rsidRPr="0003648D">
        <w:rPr>
          <w:b/>
          <w:i/>
          <w:vertAlign w:val="subscript"/>
        </w:rPr>
        <w:tab/>
      </w:r>
      <w:r w:rsidRPr="0003648D">
        <w:rPr>
          <w:b/>
        </w:rPr>
        <w:t>=</w:t>
      </w:r>
      <w:r w:rsidRPr="0003648D">
        <w:rPr>
          <w:b/>
        </w:rPr>
        <w:tab/>
        <w:t xml:space="preserve">RDFQAMT </w:t>
      </w:r>
      <w:r w:rsidRPr="0003648D">
        <w:rPr>
          <w:b/>
          <w:i/>
          <w:vertAlign w:val="subscript"/>
        </w:rPr>
        <w:t xml:space="preserve">q + </w:t>
      </w:r>
      <w:r w:rsidRPr="0003648D">
        <w:rPr>
          <w:b/>
        </w:rPr>
        <w:t xml:space="preserve">RRDFQAMT </w:t>
      </w:r>
      <w:r w:rsidRPr="0003648D">
        <w:rPr>
          <w:b/>
          <w:i/>
          <w:vertAlign w:val="subscript"/>
        </w:rPr>
        <w:t>q</w:t>
      </w:r>
    </w:p>
    <w:p w14:paraId="2EBFD061" w14:textId="77777777" w:rsidR="00BA7A09" w:rsidRPr="0003648D" w:rsidRDefault="00BA7A09" w:rsidP="00D55D02">
      <w:pPr>
        <w:pStyle w:val="FormulaBold"/>
      </w:pPr>
      <w:r w:rsidRPr="0003648D">
        <w:t>Where:</w:t>
      </w:r>
    </w:p>
    <w:p w14:paraId="0FA9D6C2" w14:textId="77777777" w:rsidR="00BA7A09" w:rsidRPr="0003648D" w:rsidRDefault="00BA7A09" w:rsidP="00D55D02">
      <w:pPr>
        <w:pStyle w:val="FormulaBold"/>
      </w:pPr>
      <w:r w:rsidRPr="0003648D">
        <w:t xml:space="preserve">RDFQAMT </w:t>
      </w:r>
      <w:r w:rsidRPr="0003648D">
        <w:rPr>
          <w:i/>
          <w:vertAlign w:val="subscript"/>
        </w:rPr>
        <w:t>q</w:t>
      </w:r>
      <w:r w:rsidRPr="0003648D">
        <w:tab/>
      </w:r>
      <w:r w:rsidRPr="0003648D">
        <w:tab/>
        <w:t>=</w:t>
      </w:r>
      <w:r w:rsidRPr="0003648D">
        <w:tab/>
        <w:t>(</w:t>
      </w:r>
      <w:r w:rsidRPr="0003648D">
        <w:rPr>
          <w:position w:val="-20"/>
        </w:rPr>
        <w:object w:dxaOrig="495" w:dyaOrig="435" w14:anchorId="1A601188">
          <v:shape id="_x0000_i1053" type="#_x0000_t75" style="width:25.05pt;height:21.9pt" o:ole="">
            <v:imagedata r:id="rId57" o:title=""/>
          </v:shape>
          <o:OLEObject Type="Embed" ProgID="Equation.3" ShapeID="_x0000_i1053" DrawAspect="Content" ObjectID="_1590320904" r:id="rId59"/>
        </w:object>
      </w:r>
      <w:r w:rsidRPr="0003648D">
        <w:t xml:space="preserve">(MCPCRD </w:t>
      </w:r>
      <w:r w:rsidRPr="0003648D">
        <w:rPr>
          <w:i/>
          <w:vertAlign w:val="subscript"/>
        </w:rPr>
        <w:t>m</w:t>
      </w:r>
      <w:r w:rsidRPr="0003648D">
        <w:t xml:space="preserve">) * RDFQ </w:t>
      </w:r>
      <w:r w:rsidRPr="0003648D">
        <w:rPr>
          <w:i/>
          <w:vertAlign w:val="subscript"/>
        </w:rPr>
        <w:t>q</w:t>
      </w:r>
      <w:r w:rsidRPr="0003648D">
        <w:t>)</w:t>
      </w:r>
    </w:p>
    <w:p w14:paraId="01A088D4" w14:textId="77777777" w:rsidR="00BA7A09" w:rsidRPr="0003648D" w:rsidRDefault="00BA7A09" w:rsidP="00BA7A09">
      <w:pPr>
        <w:pStyle w:val="BodyTextNumbered"/>
        <w:spacing w:before="240"/>
        <w:ind w:left="2880" w:hanging="2160"/>
        <w:rPr>
          <w:i/>
          <w:vertAlign w:val="subscript"/>
        </w:rPr>
      </w:pPr>
      <w:r w:rsidRPr="0003648D">
        <w:t xml:space="preserve">RRDFQAMT </w:t>
      </w:r>
      <w:r w:rsidRPr="0003648D">
        <w:rPr>
          <w:i/>
          <w:vertAlign w:val="subscript"/>
        </w:rPr>
        <w:t>q</w:t>
      </w:r>
      <w:r w:rsidRPr="0003648D">
        <w:tab/>
      </w:r>
      <w:r w:rsidRPr="0003648D">
        <w:tab/>
        <w:t>=</w:t>
      </w:r>
      <w:r w:rsidRPr="0003648D">
        <w:tab/>
        <w:t xml:space="preserve">MCPCRD </w:t>
      </w:r>
      <w:r w:rsidRPr="0003648D">
        <w:rPr>
          <w:i/>
          <w:vertAlign w:val="subscript"/>
        </w:rPr>
        <w:t>rs</w:t>
      </w:r>
      <w:r w:rsidRPr="0003648D">
        <w:t xml:space="preserve"> * RRDFQ </w:t>
      </w:r>
      <w:r w:rsidRPr="0003648D">
        <w:rPr>
          <w:i/>
          <w:vertAlign w:val="subscript"/>
        </w:rPr>
        <w:t>q,</w:t>
      </w:r>
      <w:r w:rsidRPr="0003648D">
        <w:t xml:space="preserve"> </w:t>
      </w:r>
      <w:r w:rsidRPr="0003648D">
        <w:rPr>
          <w:i/>
          <w:vertAlign w:val="subscript"/>
        </w:rPr>
        <w:t>rs</w:t>
      </w:r>
    </w:p>
    <w:p w14:paraId="06ADD0E9" w14:textId="77777777"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BA7A09" w:rsidRPr="0003648D" w14:paraId="64E638F7" w14:textId="77777777" w:rsidTr="00FF6149">
        <w:tc>
          <w:tcPr>
            <w:tcW w:w="808" w:type="pct"/>
          </w:tcPr>
          <w:p w14:paraId="55342E58" w14:textId="77777777" w:rsidR="00BA7A09" w:rsidRPr="0003648D" w:rsidRDefault="00BA7A09" w:rsidP="00FF6149">
            <w:pPr>
              <w:pStyle w:val="TableHead"/>
            </w:pPr>
            <w:r w:rsidRPr="0003648D">
              <w:t>Variable</w:t>
            </w:r>
          </w:p>
        </w:tc>
        <w:tc>
          <w:tcPr>
            <w:tcW w:w="465" w:type="pct"/>
          </w:tcPr>
          <w:p w14:paraId="4DE2D80C" w14:textId="77777777" w:rsidR="00BA7A09" w:rsidRPr="0003648D" w:rsidRDefault="00BA7A09" w:rsidP="00FF6149">
            <w:pPr>
              <w:pStyle w:val="TableHead"/>
            </w:pPr>
            <w:r w:rsidRPr="0003648D">
              <w:t>Unit</w:t>
            </w:r>
          </w:p>
        </w:tc>
        <w:tc>
          <w:tcPr>
            <w:tcW w:w="3727" w:type="pct"/>
          </w:tcPr>
          <w:p w14:paraId="12872013" w14:textId="77777777" w:rsidR="00BA7A09" w:rsidRPr="0003648D" w:rsidRDefault="00BA7A09" w:rsidP="00FF6149">
            <w:pPr>
              <w:pStyle w:val="TableHead"/>
            </w:pPr>
            <w:r w:rsidRPr="0003648D">
              <w:t>Description</w:t>
            </w:r>
          </w:p>
        </w:tc>
      </w:tr>
      <w:tr w:rsidR="00BA7A09" w:rsidRPr="0003648D" w14:paraId="4A49C6C0" w14:textId="77777777" w:rsidTr="00FF6149">
        <w:tc>
          <w:tcPr>
            <w:tcW w:w="808" w:type="pct"/>
          </w:tcPr>
          <w:p w14:paraId="6F24412E" w14:textId="77777777" w:rsidR="00BA7A09" w:rsidRPr="0003648D" w:rsidRDefault="00BA7A09" w:rsidP="00FF6149">
            <w:pPr>
              <w:pStyle w:val="TableBody"/>
            </w:pPr>
            <w:r w:rsidRPr="0003648D">
              <w:t xml:space="preserve">RDFQAMTQSETOT </w:t>
            </w:r>
            <w:r w:rsidRPr="0003648D">
              <w:rPr>
                <w:i/>
                <w:vertAlign w:val="subscript"/>
              </w:rPr>
              <w:t>q</w:t>
            </w:r>
          </w:p>
        </w:tc>
        <w:tc>
          <w:tcPr>
            <w:tcW w:w="465" w:type="pct"/>
          </w:tcPr>
          <w:p w14:paraId="5CE57FAA" w14:textId="77777777" w:rsidR="00BA7A09" w:rsidRPr="0003648D" w:rsidRDefault="00BA7A09" w:rsidP="00FF6149">
            <w:pPr>
              <w:pStyle w:val="TableBody"/>
            </w:pPr>
            <w:r w:rsidRPr="0003648D">
              <w:t>$</w:t>
            </w:r>
          </w:p>
        </w:tc>
        <w:tc>
          <w:tcPr>
            <w:tcW w:w="3727" w:type="pct"/>
          </w:tcPr>
          <w:p w14:paraId="6B5F83A2" w14:textId="77777777" w:rsidR="00BA7A09" w:rsidRPr="0003648D" w:rsidRDefault="00BA7A09" w:rsidP="00FF6149">
            <w:pPr>
              <w:pStyle w:val="TableBody"/>
              <w:rPr>
                <w:i/>
              </w:rPr>
            </w:pPr>
            <w:r w:rsidRPr="0003648D">
              <w:rPr>
                <w:i/>
              </w:rPr>
              <w:t>Reg-Down Failure Quantity Amount per QSE</w:t>
            </w:r>
            <w:r w:rsidRPr="0003648D">
              <w:t xml:space="preserve">—The total charge to QSE </w:t>
            </w:r>
            <w:r w:rsidRPr="0003648D">
              <w:rPr>
                <w:i/>
              </w:rPr>
              <w:t>q</w:t>
            </w:r>
            <w:r w:rsidRPr="0003648D">
              <w:t xml:space="preserve"> for its total capacity associated with failures and reconfiguration reductions on its Ancillary Service Supply Responsibility for Reg-Down, for the hour.</w:t>
            </w:r>
          </w:p>
        </w:tc>
      </w:tr>
      <w:tr w:rsidR="00BA7A09" w:rsidRPr="0003648D" w14:paraId="0A549660" w14:textId="77777777" w:rsidTr="00FF6149">
        <w:tc>
          <w:tcPr>
            <w:tcW w:w="808" w:type="pct"/>
          </w:tcPr>
          <w:p w14:paraId="0B5A98FB" w14:textId="77777777" w:rsidR="00BA7A09" w:rsidRPr="0003648D" w:rsidRDefault="00BA7A09" w:rsidP="00FF6149">
            <w:pPr>
              <w:pStyle w:val="TableBody"/>
            </w:pPr>
            <w:r w:rsidRPr="0003648D">
              <w:t xml:space="preserve">RRDFQAMT </w:t>
            </w:r>
            <w:r w:rsidRPr="0003648D">
              <w:rPr>
                <w:i/>
                <w:vertAlign w:val="subscript"/>
              </w:rPr>
              <w:t>q</w:t>
            </w:r>
          </w:p>
        </w:tc>
        <w:tc>
          <w:tcPr>
            <w:tcW w:w="465" w:type="pct"/>
          </w:tcPr>
          <w:p w14:paraId="2DAB97DF" w14:textId="77777777" w:rsidR="00BA7A09" w:rsidRPr="0003648D" w:rsidRDefault="00BA7A09" w:rsidP="00FF6149">
            <w:pPr>
              <w:pStyle w:val="TableBody"/>
            </w:pPr>
            <w:r w:rsidRPr="0003648D">
              <w:t>$</w:t>
            </w:r>
          </w:p>
        </w:tc>
        <w:tc>
          <w:tcPr>
            <w:tcW w:w="3727" w:type="pct"/>
          </w:tcPr>
          <w:p w14:paraId="2AEE12D1" w14:textId="77777777" w:rsidR="00BA7A09" w:rsidRPr="0003648D" w:rsidRDefault="00BA7A09" w:rsidP="00FF6149">
            <w:pPr>
              <w:pStyle w:val="TableBody"/>
              <w:rPr>
                <w:i/>
              </w:rPr>
            </w:pPr>
            <w:r w:rsidRPr="0003648D">
              <w:rPr>
                <w:i/>
                <w:iCs w:val="0"/>
              </w:rPr>
              <w:t xml:space="preserve">Reconfiguration </w:t>
            </w:r>
            <w:r w:rsidRPr="0003648D">
              <w:rPr>
                <w:i/>
              </w:rPr>
              <w:t>Reg-Down Failure Quantity Amount per QSE</w:t>
            </w:r>
            <w:r w:rsidRPr="0003648D">
              <w:t xml:space="preserve">—The charge to QSE </w:t>
            </w:r>
            <w:r w:rsidRPr="0003648D">
              <w:rPr>
                <w:i/>
              </w:rPr>
              <w:t>q</w:t>
            </w:r>
            <w:r w:rsidRPr="0003648D">
              <w:t xml:space="preserve"> for its total capacity associated with reconfiguration reductions on its Ancillary Service Supply Responsibility for Reg-Down, for the hour.</w:t>
            </w:r>
          </w:p>
        </w:tc>
      </w:tr>
      <w:tr w:rsidR="00BA7A09" w:rsidRPr="0003648D" w14:paraId="45DE102E" w14:textId="77777777" w:rsidTr="00FF6149">
        <w:tc>
          <w:tcPr>
            <w:tcW w:w="808" w:type="pct"/>
          </w:tcPr>
          <w:p w14:paraId="6A19880F" w14:textId="77777777" w:rsidR="00BA7A09" w:rsidRPr="0003648D" w:rsidRDefault="00BA7A09" w:rsidP="00FF6149">
            <w:pPr>
              <w:pStyle w:val="TableBody"/>
            </w:pPr>
            <w:r w:rsidRPr="0003648D">
              <w:t xml:space="preserve">RDFQAMT </w:t>
            </w:r>
            <w:r w:rsidRPr="0003648D">
              <w:rPr>
                <w:i/>
                <w:vertAlign w:val="subscript"/>
              </w:rPr>
              <w:t>q</w:t>
            </w:r>
          </w:p>
        </w:tc>
        <w:tc>
          <w:tcPr>
            <w:tcW w:w="465" w:type="pct"/>
          </w:tcPr>
          <w:p w14:paraId="7085A793" w14:textId="77777777" w:rsidR="00BA7A09" w:rsidRPr="0003648D" w:rsidRDefault="00BA7A09" w:rsidP="00FF6149">
            <w:pPr>
              <w:pStyle w:val="TableBody"/>
            </w:pPr>
            <w:r w:rsidRPr="0003648D">
              <w:t>$</w:t>
            </w:r>
          </w:p>
        </w:tc>
        <w:tc>
          <w:tcPr>
            <w:tcW w:w="3727" w:type="pct"/>
          </w:tcPr>
          <w:p w14:paraId="527AA378" w14:textId="77777777" w:rsidR="00BA7A09" w:rsidRPr="0003648D" w:rsidRDefault="00BA7A09" w:rsidP="00FF6149">
            <w:pPr>
              <w:pStyle w:val="TableBody"/>
            </w:pPr>
            <w:r w:rsidRPr="0003648D">
              <w:rPr>
                <w:i/>
              </w:rPr>
              <w:t>Reg-Down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Reg-Down, for the hour.</w:t>
            </w:r>
          </w:p>
        </w:tc>
      </w:tr>
      <w:tr w:rsidR="00BA7A09" w:rsidRPr="0003648D" w14:paraId="7A6A0EA3" w14:textId="77777777" w:rsidTr="00FF6149">
        <w:tc>
          <w:tcPr>
            <w:tcW w:w="808" w:type="pct"/>
            <w:tcBorders>
              <w:top w:val="single" w:sz="4" w:space="0" w:color="auto"/>
              <w:left w:val="single" w:sz="4" w:space="0" w:color="auto"/>
              <w:bottom w:val="single" w:sz="4" w:space="0" w:color="auto"/>
              <w:right w:val="single" w:sz="4" w:space="0" w:color="auto"/>
            </w:tcBorders>
          </w:tcPr>
          <w:p w14:paraId="731F8987" w14:textId="77777777" w:rsidR="00BA7A09" w:rsidRPr="0003648D" w:rsidRDefault="00BA7A09" w:rsidP="00FF6149">
            <w:pPr>
              <w:pStyle w:val="TableBody"/>
            </w:pPr>
            <w:r w:rsidRPr="0003648D">
              <w:t xml:space="preserve">MCPCRD </w:t>
            </w:r>
            <w:r w:rsidRPr="0003648D">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1BEBF190" w14:textId="77777777" w:rsidR="00BA7A09" w:rsidRPr="0003648D" w:rsidRDefault="00BA7A09" w:rsidP="00FF6149">
            <w:pPr>
              <w:pStyle w:val="TableBody"/>
            </w:pPr>
            <w:r w:rsidRPr="0003648D">
              <w:t>$/MW per hour</w:t>
            </w:r>
          </w:p>
        </w:tc>
        <w:tc>
          <w:tcPr>
            <w:tcW w:w="3727" w:type="pct"/>
            <w:tcBorders>
              <w:top w:val="single" w:sz="4" w:space="0" w:color="auto"/>
              <w:left w:val="single" w:sz="4" w:space="0" w:color="auto"/>
              <w:bottom w:val="single" w:sz="4" w:space="0" w:color="auto"/>
              <w:right w:val="single" w:sz="4" w:space="0" w:color="auto"/>
            </w:tcBorders>
          </w:tcPr>
          <w:p w14:paraId="459EDBFB" w14:textId="77777777" w:rsidR="00BA7A09" w:rsidRPr="0003648D" w:rsidRDefault="00BA7A09" w:rsidP="00FF6149">
            <w:pPr>
              <w:pStyle w:val="TableBody"/>
              <w:rPr>
                <w:i/>
              </w:rPr>
            </w:pPr>
            <w:r w:rsidRPr="0003648D">
              <w:rPr>
                <w:i/>
              </w:rPr>
              <w:t>Market Clearing Price for Capacity for Reg-Down by market—</w:t>
            </w:r>
            <w:r w:rsidRPr="0003648D">
              <w:t xml:space="preserve">The MCPC for Reg-Down in the market </w:t>
            </w:r>
            <w:r w:rsidRPr="0003648D">
              <w:rPr>
                <w:i/>
              </w:rPr>
              <w:t>m</w:t>
            </w:r>
            <w:r w:rsidRPr="0003648D">
              <w:t>, for the hour.</w:t>
            </w:r>
          </w:p>
        </w:tc>
      </w:tr>
      <w:tr w:rsidR="00BA7A09" w:rsidRPr="0003648D" w14:paraId="7596CCEB" w14:textId="77777777" w:rsidTr="00FF6149">
        <w:tc>
          <w:tcPr>
            <w:tcW w:w="808" w:type="pct"/>
            <w:tcBorders>
              <w:top w:val="single" w:sz="4" w:space="0" w:color="auto"/>
              <w:left w:val="single" w:sz="4" w:space="0" w:color="auto"/>
              <w:bottom w:val="single" w:sz="4" w:space="0" w:color="auto"/>
              <w:right w:val="single" w:sz="4" w:space="0" w:color="auto"/>
            </w:tcBorders>
          </w:tcPr>
          <w:p w14:paraId="51C076FA" w14:textId="77777777" w:rsidR="00BA7A09" w:rsidRPr="0003648D" w:rsidRDefault="00BA7A09" w:rsidP="00FF6149">
            <w:pPr>
              <w:pStyle w:val="TableBody"/>
            </w:pPr>
            <w:r w:rsidRPr="0003648D">
              <w:rPr>
                <w:iCs w:val="0"/>
              </w:rPr>
              <w:lastRenderedPageBreak/>
              <w:t xml:space="preserve">MCPCRD </w:t>
            </w:r>
            <w:r w:rsidRPr="0003648D">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5FA14716" w14:textId="77777777" w:rsidR="00BA7A09" w:rsidRPr="0003648D" w:rsidRDefault="00BA7A09" w:rsidP="00FF6149">
            <w:pPr>
              <w:pStyle w:val="TableBody"/>
            </w:pPr>
            <w:r w:rsidRPr="0003648D">
              <w:rPr>
                <w:iCs w:val="0"/>
              </w:rPr>
              <w:t>$/MW per hour</w:t>
            </w:r>
          </w:p>
        </w:tc>
        <w:tc>
          <w:tcPr>
            <w:tcW w:w="3727" w:type="pct"/>
            <w:tcBorders>
              <w:top w:val="single" w:sz="4" w:space="0" w:color="auto"/>
              <w:left w:val="single" w:sz="4" w:space="0" w:color="auto"/>
              <w:bottom w:val="single" w:sz="4" w:space="0" w:color="auto"/>
              <w:right w:val="single" w:sz="4" w:space="0" w:color="auto"/>
            </w:tcBorders>
          </w:tcPr>
          <w:p w14:paraId="4930F0E8" w14:textId="77777777" w:rsidR="00BA7A09" w:rsidRPr="0003648D" w:rsidRDefault="00BA7A09" w:rsidP="00FF6149">
            <w:pPr>
              <w:pStyle w:val="TableBody"/>
              <w:rPr>
                <w:i/>
              </w:rPr>
            </w:pPr>
            <w:r w:rsidRPr="0003648D">
              <w:rPr>
                <w:i/>
                <w:iCs w:val="0"/>
              </w:rPr>
              <w:t>Market Clearing Price for Capacity for Reg-Down by RSASM—</w:t>
            </w:r>
            <w:r w:rsidRPr="0003648D">
              <w:rPr>
                <w:iCs w:val="0"/>
              </w:rPr>
              <w:t xml:space="preserve">The MCPC for Reg-Down in the RSASM </w:t>
            </w:r>
            <w:r w:rsidRPr="0003648D">
              <w:rPr>
                <w:i/>
                <w:iCs w:val="0"/>
              </w:rPr>
              <w:t>rs</w:t>
            </w:r>
            <w:r w:rsidRPr="0003648D">
              <w:rPr>
                <w:iCs w:val="0"/>
              </w:rPr>
              <w:t>, for the hour.</w:t>
            </w:r>
          </w:p>
        </w:tc>
      </w:tr>
      <w:tr w:rsidR="00BA7A09" w:rsidRPr="0003648D" w14:paraId="7B406D08" w14:textId="77777777" w:rsidTr="00FF6149">
        <w:tc>
          <w:tcPr>
            <w:tcW w:w="808" w:type="pct"/>
            <w:tcBorders>
              <w:top w:val="single" w:sz="4" w:space="0" w:color="auto"/>
              <w:left w:val="single" w:sz="4" w:space="0" w:color="auto"/>
              <w:bottom w:val="single" w:sz="4" w:space="0" w:color="auto"/>
              <w:right w:val="single" w:sz="4" w:space="0" w:color="auto"/>
            </w:tcBorders>
          </w:tcPr>
          <w:p w14:paraId="35404F01" w14:textId="77777777" w:rsidR="00BA7A09" w:rsidRPr="0003648D" w:rsidRDefault="00BA7A09" w:rsidP="00FF6149">
            <w:pPr>
              <w:pStyle w:val="TableBody"/>
            </w:pPr>
            <w:r w:rsidRPr="0003648D">
              <w:t>RDFQ</w:t>
            </w:r>
            <w:r w:rsidRPr="0003648D">
              <w:rPr>
                <w:i/>
              </w:rPr>
              <w:t xml:space="preserve"> </w:t>
            </w:r>
            <w:r w:rsidRPr="0003648D">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7F23A81C" w14:textId="77777777" w:rsidR="00BA7A09" w:rsidRPr="0003648D" w:rsidRDefault="00BA7A09" w:rsidP="00FF6149">
            <w:pPr>
              <w:pStyle w:val="TableBody"/>
            </w:pPr>
            <w:r w:rsidRPr="0003648D">
              <w:t>MW</w:t>
            </w:r>
          </w:p>
        </w:tc>
        <w:tc>
          <w:tcPr>
            <w:tcW w:w="3727" w:type="pct"/>
            <w:tcBorders>
              <w:top w:val="single" w:sz="4" w:space="0" w:color="auto"/>
              <w:left w:val="single" w:sz="4" w:space="0" w:color="auto"/>
              <w:bottom w:val="single" w:sz="4" w:space="0" w:color="auto"/>
              <w:right w:val="single" w:sz="4" w:space="0" w:color="auto"/>
            </w:tcBorders>
          </w:tcPr>
          <w:p w14:paraId="15F536B5" w14:textId="77777777" w:rsidR="00BA7A09" w:rsidRPr="0003648D" w:rsidRDefault="00BA7A09" w:rsidP="00FF6149">
            <w:pPr>
              <w:pStyle w:val="TableBody"/>
              <w:rPr>
                <w:i/>
              </w:rPr>
            </w:pPr>
            <w:r w:rsidRPr="0003648D">
              <w:rPr>
                <w:i/>
              </w:rPr>
              <w:t>Reg-Down Failure Quantity per QSE</w:t>
            </w:r>
            <w:r w:rsidRPr="0003648D">
              <w:t xml:space="preserve">—QSE </w:t>
            </w:r>
            <w:r w:rsidRPr="0003648D">
              <w:rPr>
                <w:i/>
              </w:rPr>
              <w:t>q</w:t>
            </w:r>
            <w:r w:rsidRPr="0003648D">
              <w:t>’s total capacity associated with failures on its Ancillary Service Supply Responsibility for Reg-Down, for the hour.</w:t>
            </w:r>
          </w:p>
        </w:tc>
      </w:tr>
      <w:tr w:rsidR="00BA7A09" w:rsidRPr="0003648D" w14:paraId="63C013DA" w14:textId="77777777" w:rsidTr="00FF6149">
        <w:tc>
          <w:tcPr>
            <w:tcW w:w="808" w:type="pct"/>
            <w:tcBorders>
              <w:top w:val="single" w:sz="4" w:space="0" w:color="auto"/>
              <w:left w:val="single" w:sz="4" w:space="0" w:color="auto"/>
              <w:bottom w:val="single" w:sz="4" w:space="0" w:color="auto"/>
              <w:right w:val="single" w:sz="4" w:space="0" w:color="auto"/>
            </w:tcBorders>
          </w:tcPr>
          <w:p w14:paraId="71A3BD58" w14:textId="77777777" w:rsidR="00BA7A09" w:rsidRPr="0003648D" w:rsidRDefault="00BA7A09" w:rsidP="00FF6149">
            <w:pPr>
              <w:pStyle w:val="TableBody"/>
            </w:pPr>
            <w:r w:rsidRPr="0003648D">
              <w:rPr>
                <w:iCs w:val="0"/>
              </w:rPr>
              <w:t xml:space="preserve">RRDFQ </w:t>
            </w:r>
            <w:r w:rsidRPr="0003648D">
              <w:rPr>
                <w:i/>
                <w:iCs w:val="0"/>
                <w:vertAlign w:val="subscript"/>
              </w:rPr>
              <w:t>q, rs</w:t>
            </w:r>
          </w:p>
        </w:tc>
        <w:tc>
          <w:tcPr>
            <w:tcW w:w="465" w:type="pct"/>
            <w:tcBorders>
              <w:top w:val="single" w:sz="4" w:space="0" w:color="auto"/>
              <w:left w:val="single" w:sz="4" w:space="0" w:color="auto"/>
              <w:bottom w:val="single" w:sz="4" w:space="0" w:color="auto"/>
              <w:right w:val="single" w:sz="4" w:space="0" w:color="auto"/>
            </w:tcBorders>
          </w:tcPr>
          <w:p w14:paraId="31A3D979" w14:textId="77777777" w:rsidR="00BA7A09" w:rsidRPr="0003648D" w:rsidRDefault="00BA7A09" w:rsidP="00FF6149">
            <w:pPr>
              <w:pStyle w:val="TableBody"/>
            </w:pPr>
            <w:r w:rsidRPr="0003648D">
              <w:rPr>
                <w:iCs w:val="0"/>
              </w:rPr>
              <w:t>MW</w:t>
            </w:r>
          </w:p>
        </w:tc>
        <w:tc>
          <w:tcPr>
            <w:tcW w:w="3727" w:type="pct"/>
            <w:tcBorders>
              <w:top w:val="single" w:sz="4" w:space="0" w:color="auto"/>
              <w:left w:val="single" w:sz="4" w:space="0" w:color="auto"/>
              <w:bottom w:val="single" w:sz="4" w:space="0" w:color="auto"/>
              <w:right w:val="single" w:sz="4" w:space="0" w:color="auto"/>
            </w:tcBorders>
          </w:tcPr>
          <w:p w14:paraId="75DABE36" w14:textId="77777777" w:rsidR="00BA7A09" w:rsidRPr="0003648D" w:rsidRDefault="00BA7A09" w:rsidP="00FF6149">
            <w:pPr>
              <w:pStyle w:val="TableBody"/>
            </w:pPr>
            <w:r w:rsidRPr="0003648D">
              <w:rPr>
                <w:i/>
                <w:iCs w:val="0"/>
              </w:rPr>
              <w:t>Reconfiguration Reg-Down Failure Quantity per QSE</w:t>
            </w:r>
            <w:r w:rsidRPr="0003648D">
              <w:rPr>
                <w:iCs w:val="0"/>
              </w:rPr>
              <w:t xml:space="preserve">—QSE </w:t>
            </w:r>
            <w:r w:rsidRPr="0003648D">
              <w:rPr>
                <w:i/>
                <w:iCs w:val="0"/>
              </w:rPr>
              <w:t>q</w:t>
            </w:r>
            <w:r w:rsidRPr="0003648D">
              <w:rPr>
                <w:iCs w:val="0"/>
              </w:rPr>
              <w:t>’s total capacity associated with reconfiguration reductions on its Ancillary Service Supply Responsibility for Reg-Down, for the hour.</w:t>
            </w:r>
          </w:p>
        </w:tc>
      </w:tr>
      <w:tr w:rsidR="00BA7A09" w:rsidRPr="0003648D" w14:paraId="4474E179" w14:textId="77777777" w:rsidTr="00FF6149">
        <w:tc>
          <w:tcPr>
            <w:tcW w:w="808" w:type="pct"/>
            <w:tcBorders>
              <w:top w:val="single" w:sz="4" w:space="0" w:color="auto"/>
              <w:left w:val="single" w:sz="4" w:space="0" w:color="auto"/>
              <w:bottom w:val="single" w:sz="4" w:space="0" w:color="auto"/>
              <w:right w:val="single" w:sz="4" w:space="0" w:color="auto"/>
            </w:tcBorders>
          </w:tcPr>
          <w:p w14:paraId="5AC6844F" w14:textId="77777777" w:rsidR="00BA7A09" w:rsidRPr="0003648D" w:rsidRDefault="00BA7A09" w:rsidP="00FF6149">
            <w:pPr>
              <w:pStyle w:val="TableBody"/>
              <w:rPr>
                <w:i/>
              </w:rPr>
            </w:pPr>
            <w:r w:rsidRPr="0003648D">
              <w:rPr>
                <w:i/>
                <w:iCs w:val="0"/>
              </w:rPr>
              <w:t>rs</w:t>
            </w:r>
          </w:p>
        </w:tc>
        <w:tc>
          <w:tcPr>
            <w:tcW w:w="465" w:type="pct"/>
            <w:tcBorders>
              <w:top w:val="single" w:sz="4" w:space="0" w:color="auto"/>
              <w:left w:val="single" w:sz="4" w:space="0" w:color="auto"/>
              <w:bottom w:val="single" w:sz="4" w:space="0" w:color="auto"/>
              <w:right w:val="single" w:sz="4" w:space="0" w:color="auto"/>
            </w:tcBorders>
          </w:tcPr>
          <w:p w14:paraId="0CCEBD0B" w14:textId="77777777" w:rsidR="00BA7A09" w:rsidRPr="0003648D" w:rsidRDefault="00BA7A09" w:rsidP="00FF6149">
            <w:pPr>
              <w:pStyle w:val="TableBody"/>
            </w:pPr>
            <w:r w:rsidRPr="0003648D">
              <w:rPr>
                <w:iCs w:val="0"/>
              </w:rPr>
              <w:t>none</w:t>
            </w:r>
          </w:p>
        </w:tc>
        <w:tc>
          <w:tcPr>
            <w:tcW w:w="3727" w:type="pct"/>
            <w:tcBorders>
              <w:top w:val="single" w:sz="4" w:space="0" w:color="auto"/>
              <w:left w:val="single" w:sz="4" w:space="0" w:color="auto"/>
              <w:bottom w:val="single" w:sz="4" w:space="0" w:color="auto"/>
              <w:right w:val="single" w:sz="4" w:space="0" w:color="auto"/>
            </w:tcBorders>
          </w:tcPr>
          <w:p w14:paraId="72370983" w14:textId="77777777" w:rsidR="00BA7A09" w:rsidRPr="0003648D" w:rsidRDefault="00BA7A09" w:rsidP="00FF6149">
            <w:pPr>
              <w:pStyle w:val="TableBody"/>
            </w:pPr>
            <w:r w:rsidRPr="0003648D">
              <w:rPr>
                <w:iCs w:val="0"/>
              </w:rPr>
              <w:t>The RSASM for the given Operating Hour.</w:t>
            </w:r>
          </w:p>
        </w:tc>
      </w:tr>
      <w:tr w:rsidR="00BA7A09" w:rsidRPr="0003648D" w14:paraId="7CE4AC4D" w14:textId="77777777" w:rsidTr="00FF6149">
        <w:tc>
          <w:tcPr>
            <w:tcW w:w="808" w:type="pct"/>
            <w:tcBorders>
              <w:top w:val="single" w:sz="4" w:space="0" w:color="auto"/>
              <w:left w:val="single" w:sz="4" w:space="0" w:color="auto"/>
              <w:bottom w:val="single" w:sz="4" w:space="0" w:color="auto"/>
              <w:right w:val="single" w:sz="4" w:space="0" w:color="auto"/>
            </w:tcBorders>
          </w:tcPr>
          <w:p w14:paraId="52FAB499" w14:textId="77777777" w:rsidR="00BA7A09" w:rsidRPr="0003648D" w:rsidRDefault="00BA7A09" w:rsidP="00FF6149">
            <w:pPr>
              <w:pStyle w:val="TableBody"/>
              <w:rPr>
                <w:i/>
              </w:rPr>
            </w:pPr>
            <w:r w:rsidRPr="0003648D">
              <w:rPr>
                <w:i/>
              </w:rPr>
              <w:t>m</w:t>
            </w:r>
          </w:p>
        </w:tc>
        <w:tc>
          <w:tcPr>
            <w:tcW w:w="465" w:type="pct"/>
            <w:tcBorders>
              <w:top w:val="single" w:sz="4" w:space="0" w:color="auto"/>
              <w:left w:val="single" w:sz="4" w:space="0" w:color="auto"/>
              <w:bottom w:val="single" w:sz="4" w:space="0" w:color="auto"/>
              <w:right w:val="single" w:sz="4" w:space="0" w:color="auto"/>
            </w:tcBorders>
          </w:tcPr>
          <w:p w14:paraId="76EF4305" w14:textId="77777777" w:rsidR="00BA7A09" w:rsidRPr="0003648D" w:rsidRDefault="00BA7A09" w:rsidP="00FF6149">
            <w:pPr>
              <w:pStyle w:val="TableBody"/>
            </w:pPr>
            <w:r w:rsidRPr="0003648D">
              <w:t>none</w:t>
            </w:r>
          </w:p>
        </w:tc>
        <w:tc>
          <w:tcPr>
            <w:tcW w:w="3727" w:type="pct"/>
            <w:tcBorders>
              <w:top w:val="single" w:sz="4" w:space="0" w:color="auto"/>
              <w:left w:val="single" w:sz="4" w:space="0" w:color="auto"/>
              <w:bottom w:val="single" w:sz="4" w:space="0" w:color="auto"/>
              <w:right w:val="single" w:sz="4" w:space="0" w:color="auto"/>
            </w:tcBorders>
          </w:tcPr>
          <w:p w14:paraId="53EB172B" w14:textId="77777777" w:rsidR="00BA7A09" w:rsidRPr="0003648D" w:rsidRDefault="00BA7A09" w:rsidP="00FF6149">
            <w:pPr>
              <w:pStyle w:val="TableBody"/>
            </w:pPr>
            <w:r w:rsidRPr="0003648D">
              <w:t>The DAM, SASM, or RSASM for the given Operating Hour.</w:t>
            </w:r>
          </w:p>
        </w:tc>
      </w:tr>
      <w:tr w:rsidR="00BA7A09" w:rsidRPr="0003648D" w14:paraId="34BE2DB0" w14:textId="77777777" w:rsidTr="00FF6149">
        <w:tc>
          <w:tcPr>
            <w:tcW w:w="808" w:type="pct"/>
            <w:tcBorders>
              <w:top w:val="single" w:sz="4" w:space="0" w:color="auto"/>
              <w:left w:val="single" w:sz="4" w:space="0" w:color="auto"/>
              <w:bottom w:val="single" w:sz="4" w:space="0" w:color="auto"/>
              <w:right w:val="single" w:sz="4" w:space="0" w:color="auto"/>
            </w:tcBorders>
          </w:tcPr>
          <w:p w14:paraId="6BB30473" w14:textId="77777777" w:rsidR="00BA7A09" w:rsidRPr="0003648D" w:rsidRDefault="004B27C3" w:rsidP="00FF6149">
            <w:pPr>
              <w:pStyle w:val="TableBody"/>
              <w:rPr>
                <w:i/>
              </w:rPr>
            </w:pPr>
            <w:r w:rsidRPr="0003648D">
              <w:rPr>
                <w:i/>
              </w:rPr>
              <w:t>q</w:t>
            </w:r>
          </w:p>
        </w:tc>
        <w:tc>
          <w:tcPr>
            <w:tcW w:w="465" w:type="pct"/>
            <w:tcBorders>
              <w:top w:val="single" w:sz="4" w:space="0" w:color="auto"/>
              <w:left w:val="single" w:sz="4" w:space="0" w:color="auto"/>
              <w:bottom w:val="single" w:sz="4" w:space="0" w:color="auto"/>
              <w:right w:val="single" w:sz="4" w:space="0" w:color="auto"/>
            </w:tcBorders>
          </w:tcPr>
          <w:p w14:paraId="4DBEA0FE" w14:textId="77777777" w:rsidR="00BA7A09" w:rsidRPr="0003648D" w:rsidRDefault="00BA7A09" w:rsidP="00FF6149">
            <w:pPr>
              <w:pStyle w:val="TableBody"/>
            </w:pPr>
            <w:r w:rsidRPr="0003648D">
              <w:t>none</w:t>
            </w:r>
          </w:p>
        </w:tc>
        <w:tc>
          <w:tcPr>
            <w:tcW w:w="3727" w:type="pct"/>
            <w:tcBorders>
              <w:top w:val="single" w:sz="4" w:space="0" w:color="auto"/>
              <w:left w:val="single" w:sz="4" w:space="0" w:color="auto"/>
              <w:bottom w:val="single" w:sz="4" w:space="0" w:color="auto"/>
              <w:right w:val="single" w:sz="4" w:space="0" w:color="auto"/>
            </w:tcBorders>
          </w:tcPr>
          <w:p w14:paraId="25331BCC" w14:textId="77777777" w:rsidR="00BA7A09" w:rsidRPr="0003648D" w:rsidRDefault="00BA7A09" w:rsidP="00FF6149">
            <w:pPr>
              <w:pStyle w:val="TableBody"/>
            </w:pPr>
            <w:r w:rsidRPr="0003648D">
              <w:t>A QSE.</w:t>
            </w:r>
          </w:p>
        </w:tc>
      </w:tr>
    </w:tbl>
    <w:p w14:paraId="7EEB84D6" w14:textId="77777777" w:rsidR="00BA7A09" w:rsidRPr="0003648D" w:rsidRDefault="00BA7A09" w:rsidP="00BA7A09">
      <w:pPr>
        <w:pStyle w:val="BodyTextNumbered"/>
        <w:spacing w:before="240"/>
        <w:ind w:left="1440"/>
        <w:rPr>
          <w:iCs w:val="0"/>
        </w:rPr>
      </w:pPr>
      <w:r w:rsidRPr="0003648D">
        <w:rPr>
          <w:iCs w:val="0"/>
        </w:rPr>
        <w:t>(c)</w:t>
      </w:r>
      <w:r w:rsidRPr="0003648D">
        <w:rPr>
          <w:iCs w:val="0"/>
        </w:rPr>
        <w:tab/>
        <w:t>The t</w:t>
      </w:r>
      <w:r w:rsidRPr="0003648D">
        <w:t>otal charge of failure on Ancillary Service Supply Responsibility for</w:t>
      </w:r>
      <w:r w:rsidRPr="0003648D">
        <w:rPr>
          <w:iCs w:val="0"/>
        </w:rPr>
        <w:t xml:space="preserve"> RRS by QSE, if applicable:</w:t>
      </w:r>
    </w:p>
    <w:p w14:paraId="2C540605" w14:textId="77777777" w:rsidR="00BA7A09" w:rsidRPr="0003648D" w:rsidRDefault="00BA7A09" w:rsidP="00BA7A09">
      <w:pPr>
        <w:pStyle w:val="BodyTextNumbered"/>
        <w:spacing w:before="240"/>
        <w:ind w:left="2880" w:hanging="2160"/>
        <w:rPr>
          <w:b/>
          <w:i/>
          <w:vertAlign w:val="subscript"/>
        </w:rPr>
      </w:pPr>
      <w:r w:rsidRPr="0003648D">
        <w:rPr>
          <w:b/>
        </w:rPr>
        <w:t xml:space="preserve">RRFQAMTQSETOT </w:t>
      </w:r>
      <w:r w:rsidRPr="0003648D">
        <w:rPr>
          <w:b/>
          <w:i/>
          <w:vertAlign w:val="subscript"/>
        </w:rPr>
        <w:t>q</w:t>
      </w:r>
      <w:r w:rsidRPr="0003648D">
        <w:rPr>
          <w:b/>
          <w:i/>
          <w:vertAlign w:val="subscript"/>
        </w:rPr>
        <w:tab/>
      </w:r>
      <w:r w:rsidRPr="0003648D">
        <w:rPr>
          <w:b/>
        </w:rPr>
        <w:t>=</w:t>
      </w:r>
      <w:r w:rsidRPr="0003648D">
        <w:rPr>
          <w:b/>
        </w:rPr>
        <w:tab/>
        <w:t xml:space="preserve">RRFQAMT </w:t>
      </w:r>
      <w:r w:rsidRPr="0003648D">
        <w:rPr>
          <w:b/>
          <w:i/>
          <w:vertAlign w:val="subscript"/>
        </w:rPr>
        <w:t xml:space="preserve">q + </w:t>
      </w:r>
      <w:r w:rsidRPr="0003648D">
        <w:rPr>
          <w:b/>
        </w:rPr>
        <w:t xml:space="preserve">RRRFQAMT </w:t>
      </w:r>
      <w:r w:rsidRPr="0003648D">
        <w:rPr>
          <w:b/>
          <w:i/>
          <w:vertAlign w:val="subscript"/>
        </w:rPr>
        <w:t>q</w:t>
      </w:r>
    </w:p>
    <w:p w14:paraId="2E77C675" w14:textId="77777777" w:rsidR="00BA7A09" w:rsidRPr="0003648D" w:rsidRDefault="00BA7A09" w:rsidP="00BA7A09">
      <w:pPr>
        <w:pStyle w:val="BodyTextNumbered"/>
        <w:spacing w:before="240"/>
        <w:ind w:left="1440"/>
        <w:rPr>
          <w:iCs w:val="0"/>
        </w:rPr>
      </w:pPr>
      <w:r w:rsidRPr="0003648D">
        <w:t>Where:</w:t>
      </w:r>
    </w:p>
    <w:p w14:paraId="44054BC6" w14:textId="77777777" w:rsidR="00BA7A09" w:rsidRPr="0003648D" w:rsidRDefault="00BA7A09" w:rsidP="00BA7A09">
      <w:pPr>
        <w:spacing w:after="240"/>
        <w:ind w:left="2880" w:hanging="2160"/>
        <w:rPr>
          <w:bCs/>
        </w:rPr>
      </w:pPr>
      <w:r w:rsidRPr="0003648D">
        <w:t xml:space="preserve">RRFQAMT </w:t>
      </w:r>
      <w:r w:rsidRPr="0003648D">
        <w:rPr>
          <w:i/>
          <w:vertAlign w:val="subscript"/>
        </w:rPr>
        <w:t>q</w:t>
      </w:r>
      <w:r w:rsidRPr="0003648D">
        <w:tab/>
      </w:r>
      <w:r w:rsidRPr="0003648D">
        <w:tab/>
        <w:t>=</w:t>
      </w:r>
      <w:r w:rsidRPr="0003648D">
        <w:tab/>
        <w:t>(</w:t>
      </w:r>
      <w:r w:rsidRPr="0003648D">
        <w:rPr>
          <w:position w:val="-20"/>
        </w:rPr>
        <w:object w:dxaOrig="495" w:dyaOrig="435" w14:anchorId="728D42EE">
          <v:shape id="_x0000_i1054" type="#_x0000_t75" style="width:25.05pt;height:21.9pt" o:ole="">
            <v:imagedata r:id="rId57" o:title=""/>
          </v:shape>
          <o:OLEObject Type="Embed" ProgID="Equation.3" ShapeID="_x0000_i1054" DrawAspect="Content" ObjectID="_1590320905" r:id="rId60"/>
        </w:object>
      </w:r>
      <w:r w:rsidRPr="0003648D">
        <w:t xml:space="preserve">(MCPCRR </w:t>
      </w:r>
      <w:r w:rsidRPr="0003648D">
        <w:rPr>
          <w:i/>
          <w:vertAlign w:val="subscript"/>
        </w:rPr>
        <w:t>m</w:t>
      </w:r>
      <w:r w:rsidRPr="0003648D">
        <w:t xml:space="preserve">) * RRFQ </w:t>
      </w:r>
      <w:r w:rsidRPr="0003648D">
        <w:rPr>
          <w:i/>
          <w:vertAlign w:val="subscript"/>
        </w:rPr>
        <w:t>q</w:t>
      </w:r>
      <w:r w:rsidRPr="0003648D">
        <w:rPr>
          <w:bCs/>
        </w:rPr>
        <w:t>)</w:t>
      </w:r>
    </w:p>
    <w:p w14:paraId="1A38B988" w14:textId="77777777" w:rsidR="00BA7A09" w:rsidRPr="0003648D" w:rsidRDefault="00BA7A09" w:rsidP="00BA7A09">
      <w:pPr>
        <w:pStyle w:val="BodyTextNumbered"/>
        <w:spacing w:before="240"/>
        <w:ind w:left="2880" w:hanging="2160"/>
        <w:rPr>
          <w:bCs/>
          <w:i/>
          <w:vertAlign w:val="subscript"/>
        </w:rPr>
      </w:pPr>
      <w:r w:rsidRPr="0003648D">
        <w:t xml:space="preserve">RRRFQAMT </w:t>
      </w:r>
      <w:r w:rsidRPr="0003648D">
        <w:rPr>
          <w:i/>
          <w:vertAlign w:val="subscript"/>
        </w:rPr>
        <w:t>q</w:t>
      </w:r>
      <w:r w:rsidRPr="0003648D">
        <w:tab/>
      </w:r>
      <w:r w:rsidRPr="0003648D">
        <w:tab/>
        <w:t>=</w:t>
      </w:r>
      <w:r w:rsidRPr="0003648D">
        <w:tab/>
      </w:r>
      <w:r w:rsidRPr="0003648D">
        <w:rPr>
          <w:bCs/>
        </w:rPr>
        <w:t xml:space="preserve">MCPCRR </w:t>
      </w:r>
      <w:r w:rsidRPr="0003648D">
        <w:rPr>
          <w:bCs/>
          <w:i/>
          <w:vertAlign w:val="subscript"/>
        </w:rPr>
        <w:t>rs</w:t>
      </w:r>
      <w:r w:rsidRPr="0003648D">
        <w:rPr>
          <w:bCs/>
        </w:rPr>
        <w:t xml:space="preserve"> * RRRFQ </w:t>
      </w:r>
      <w:r w:rsidRPr="0003648D">
        <w:rPr>
          <w:i/>
          <w:vertAlign w:val="subscript"/>
        </w:rPr>
        <w:t>q,</w:t>
      </w:r>
      <w:r w:rsidRPr="0003648D">
        <w:rPr>
          <w:bCs/>
        </w:rPr>
        <w:t xml:space="preserve"> </w:t>
      </w:r>
      <w:r w:rsidRPr="0003648D">
        <w:rPr>
          <w:bCs/>
          <w:i/>
          <w:vertAlign w:val="subscript"/>
        </w:rPr>
        <w:t>rs</w:t>
      </w:r>
    </w:p>
    <w:p w14:paraId="0D325EA4" w14:textId="77777777"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BA7A09" w:rsidRPr="0003648D" w14:paraId="2B65976B" w14:textId="77777777" w:rsidTr="00FF6149">
        <w:tc>
          <w:tcPr>
            <w:tcW w:w="803" w:type="pct"/>
          </w:tcPr>
          <w:p w14:paraId="606570F3" w14:textId="77777777" w:rsidR="00BA7A09" w:rsidRPr="0003648D" w:rsidRDefault="00BA7A09" w:rsidP="00FF6149">
            <w:pPr>
              <w:pStyle w:val="TableHead"/>
            </w:pPr>
            <w:r w:rsidRPr="0003648D">
              <w:t>Variable</w:t>
            </w:r>
          </w:p>
        </w:tc>
        <w:tc>
          <w:tcPr>
            <w:tcW w:w="465" w:type="pct"/>
          </w:tcPr>
          <w:p w14:paraId="2EAAFD09" w14:textId="77777777" w:rsidR="00BA7A09" w:rsidRPr="0003648D" w:rsidRDefault="00BA7A09" w:rsidP="00FF6149">
            <w:pPr>
              <w:pStyle w:val="TableHead"/>
            </w:pPr>
            <w:r w:rsidRPr="0003648D">
              <w:t>Unit</w:t>
            </w:r>
          </w:p>
        </w:tc>
        <w:tc>
          <w:tcPr>
            <w:tcW w:w="3732" w:type="pct"/>
          </w:tcPr>
          <w:p w14:paraId="70BA052E" w14:textId="77777777" w:rsidR="00BA7A09" w:rsidRPr="0003648D" w:rsidRDefault="00BA7A09" w:rsidP="00FF6149">
            <w:pPr>
              <w:pStyle w:val="TableHead"/>
            </w:pPr>
            <w:r w:rsidRPr="0003648D">
              <w:t>Description</w:t>
            </w:r>
          </w:p>
        </w:tc>
      </w:tr>
      <w:tr w:rsidR="00BA7A09" w:rsidRPr="0003648D" w14:paraId="131E5160" w14:textId="77777777" w:rsidTr="00FF6149">
        <w:tc>
          <w:tcPr>
            <w:tcW w:w="803" w:type="pct"/>
          </w:tcPr>
          <w:p w14:paraId="736EB850" w14:textId="77777777" w:rsidR="00BA7A09" w:rsidRPr="0003648D" w:rsidRDefault="00BA7A09" w:rsidP="00FF6149">
            <w:pPr>
              <w:pStyle w:val="TableBody"/>
            </w:pPr>
            <w:r w:rsidRPr="0003648D">
              <w:t>RRFQAMTQSETOT</w:t>
            </w:r>
            <w:r w:rsidRPr="0003648D">
              <w:rPr>
                <w:i/>
              </w:rPr>
              <w:t xml:space="preserve"> </w:t>
            </w:r>
            <w:r w:rsidRPr="0003648D">
              <w:rPr>
                <w:i/>
                <w:vertAlign w:val="subscript"/>
              </w:rPr>
              <w:t>q</w:t>
            </w:r>
          </w:p>
        </w:tc>
        <w:tc>
          <w:tcPr>
            <w:tcW w:w="465" w:type="pct"/>
          </w:tcPr>
          <w:p w14:paraId="79A1CA19" w14:textId="77777777" w:rsidR="00BA7A09" w:rsidRPr="0003648D" w:rsidRDefault="00BA7A09" w:rsidP="00FF6149">
            <w:pPr>
              <w:pStyle w:val="TableBody"/>
            </w:pPr>
            <w:r w:rsidRPr="0003648D">
              <w:t>$</w:t>
            </w:r>
          </w:p>
        </w:tc>
        <w:tc>
          <w:tcPr>
            <w:tcW w:w="3732" w:type="pct"/>
          </w:tcPr>
          <w:p w14:paraId="4ED316CB" w14:textId="77777777" w:rsidR="00BA7A09" w:rsidRPr="0003648D" w:rsidRDefault="00BA7A09" w:rsidP="00FF6149">
            <w:pPr>
              <w:pStyle w:val="TableBody"/>
              <w:rPr>
                <w:i/>
              </w:rPr>
            </w:pPr>
            <w:r w:rsidRPr="0003648D">
              <w:rPr>
                <w:i/>
              </w:rPr>
              <w:t>Responsive Reserve Failure Quantity Amount per QSE</w:t>
            </w:r>
            <w:r w:rsidRPr="0003648D">
              <w:t xml:space="preserve">—The total charge to QSE </w:t>
            </w:r>
            <w:r w:rsidRPr="0003648D">
              <w:rPr>
                <w:i/>
              </w:rPr>
              <w:t>q</w:t>
            </w:r>
            <w:r w:rsidRPr="0003648D">
              <w:t xml:space="preserve"> for its total capacity associated with failures and </w:t>
            </w:r>
            <w:r w:rsidRPr="0003648D">
              <w:rPr>
                <w:iCs w:val="0"/>
              </w:rPr>
              <w:t xml:space="preserve">reconfiguration reductions </w:t>
            </w:r>
            <w:r w:rsidRPr="0003648D">
              <w:t>on its Ancillary Service Supply Responsibility for RRS, for the hour.</w:t>
            </w:r>
          </w:p>
        </w:tc>
      </w:tr>
      <w:tr w:rsidR="00BA7A09" w:rsidRPr="0003648D" w14:paraId="7A95A20D" w14:textId="77777777" w:rsidTr="00FF6149">
        <w:tc>
          <w:tcPr>
            <w:tcW w:w="803" w:type="pct"/>
          </w:tcPr>
          <w:p w14:paraId="0D248B5F" w14:textId="77777777" w:rsidR="00BA7A09" w:rsidRPr="0003648D" w:rsidRDefault="00BA7A09" w:rsidP="00FF6149">
            <w:pPr>
              <w:pStyle w:val="TableBody"/>
            </w:pPr>
            <w:r w:rsidRPr="0003648D">
              <w:t>RRRFQAMT</w:t>
            </w:r>
            <w:r w:rsidRPr="0003648D">
              <w:rPr>
                <w:i/>
              </w:rPr>
              <w:t xml:space="preserve"> </w:t>
            </w:r>
            <w:r w:rsidRPr="0003648D">
              <w:rPr>
                <w:i/>
                <w:vertAlign w:val="subscript"/>
              </w:rPr>
              <w:t>q</w:t>
            </w:r>
          </w:p>
        </w:tc>
        <w:tc>
          <w:tcPr>
            <w:tcW w:w="465" w:type="pct"/>
          </w:tcPr>
          <w:p w14:paraId="4E037787" w14:textId="77777777" w:rsidR="00BA7A09" w:rsidRPr="0003648D" w:rsidRDefault="00BA7A09" w:rsidP="00FF6149">
            <w:pPr>
              <w:pStyle w:val="TableBody"/>
            </w:pPr>
            <w:r w:rsidRPr="0003648D">
              <w:t>$</w:t>
            </w:r>
          </w:p>
        </w:tc>
        <w:tc>
          <w:tcPr>
            <w:tcW w:w="3732" w:type="pct"/>
          </w:tcPr>
          <w:p w14:paraId="760D62D6" w14:textId="77777777" w:rsidR="00BA7A09" w:rsidRPr="0003648D" w:rsidRDefault="00BA7A09" w:rsidP="00FF6149">
            <w:pPr>
              <w:pStyle w:val="TableBody"/>
              <w:rPr>
                <w:i/>
              </w:rPr>
            </w:pPr>
            <w:r w:rsidRPr="0003648D">
              <w:rPr>
                <w:i/>
                <w:iCs w:val="0"/>
              </w:rPr>
              <w:t xml:space="preserve">Reconfiguration </w:t>
            </w:r>
            <w:r w:rsidRPr="0003648D">
              <w:rPr>
                <w:i/>
              </w:rPr>
              <w:t>Responsive Reserve Failure Quantity Amount per QSE</w:t>
            </w:r>
            <w:r w:rsidRPr="0003648D">
              <w:t xml:space="preserve">—The charge to QSE </w:t>
            </w:r>
            <w:r w:rsidRPr="0003648D">
              <w:rPr>
                <w:i/>
              </w:rPr>
              <w:t>q</w:t>
            </w:r>
            <w:r w:rsidRPr="0003648D">
              <w:t xml:space="preserve"> for its total capacity associated with </w:t>
            </w:r>
            <w:r w:rsidRPr="0003648D">
              <w:rPr>
                <w:iCs w:val="0"/>
              </w:rPr>
              <w:t xml:space="preserve">reconfiguration reductions </w:t>
            </w:r>
            <w:r w:rsidRPr="0003648D">
              <w:t>on its Ancillary Service Supply Responsibility for RRS, for the hour.</w:t>
            </w:r>
          </w:p>
        </w:tc>
      </w:tr>
      <w:tr w:rsidR="00BA7A09" w:rsidRPr="0003648D" w14:paraId="1A97BAA8" w14:textId="77777777" w:rsidTr="00FF6149">
        <w:tc>
          <w:tcPr>
            <w:tcW w:w="803" w:type="pct"/>
          </w:tcPr>
          <w:p w14:paraId="5976C5BB" w14:textId="77777777" w:rsidR="00BA7A09" w:rsidRPr="0003648D" w:rsidRDefault="00BA7A09" w:rsidP="00FF6149">
            <w:pPr>
              <w:pStyle w:val="TableBody"/>
            </w:pPr>
            <w:r w:rsidRPr="0003648D">
              <w:t>RRFQAMT</w:t>
            </w:r>
            <w:r w:rsidRPr="0003648D">
              <w:rPr>
                <w:i/>
              </w:rPr>
              <w:t xml:space="preserve"> </w:t>
            </w:r>
            <w:r w:rsidRPr="0003648D">
              <w:rPr>
                <w:i/>
                <w:vertAlign w:val="subscript"/>
              </w:rPr>
              <w:t>q</w:t>
            </w:r>
          </w:p>
        </w:tc>
        <w:tc>
          <w:tcPr>
            <w:tcW w:w="465" w:type="pct"/>
          </w:tcPr>
          <w:p w14:paraId="3C8C7E43" w14:textId="77777777" w:rsidR="00BA7A09" w:rsidRPr="0003648D" w:rsidRDefault="00BA7A09" w:rsidP="00FF6149">
            <w:pPr>
              <w:pStyle w:val="TableBody"/>
            </w:pPr>
            <w:r w:rsidRPr="0003648D">
              <w:t>$</w:t>
            </w:r>
          </w:p>
        </w:tc>
        <w:tc>
          <w:tcPr>
            <w:tcW w:w="3732" w:type="pct"/>
          </w:tcPr>
          <w:p w14:paraId="74D49652" w14:textId="77777777" w:rsidR="00BA7A09" w:rsidRPr="0003648D" w:rsidRDefault="00BA7A09" w:rsidP="00FF6149">
            <w:pPr>
              <w:pStyle w:val="TableBody"/>
            </w:pPr>
            <w:r w:rsidRPr="0003648D">
              <w:rPr>
                <w:i/>
              </w:rPr>
              <w:t>Responsive Reserve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RRS, for the hour.</w:t>
            </w:r>
          </w:p>
        </w:tc>
      </w:tr>
      <w:tr w:rsidR="00BA7A09" w:rsidRPr="0003648D" w14:paraId="1DEC5797" w14:textId="77777777" w:rsidTr="00FF6149">
        <w:tc>
          <w:tcPr>
            <w:tcW w:w="803" w:type="pct"/>
            <w:tcBorders>
              <w:top w:val="single" w:sz="4" w:space="0" w:color="auto"/>
              <w:left w:val="single" w:sz="4" w:space="0" w:color="auto"/>
              <w:bottom w:val="single" w:sz="4" w:space="0" w:color="auto"/>
              <w:right w:val="single" w:sz="4" w:space="0" w:color="auto"/>
            </w:tcBorders>
          </w:tcPr>
          <w:p w14:paraId="49E0840A" w14:textId="77777777" w:rsidR="00BA7A09" w:rsidRPr="0003648D" w:rsidRDefault="00BA7A09" w:rsidP="00FF6149">
            <w:pPr>
              <w:pStyle w:val="TableBody"/>
            </w:pPr>
            <w:r w:rsidRPr="0003648D">
              <w:t xml:space="preserve">MCPCRR </w:t>
            </w:r>
            <w:r w:rsidRPr="0003648D">
              <w:rPr>
                <w:i/>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453658A3" w14:textId="77777777" w:rsidR="00BA7A09" w:rsidRPr="0003648D" w:rsidRDefault="00BA7A09" w:rsidP="00FF6149">
            <w:pPr>
              <w:pStyle w:val="TableBody"/>
            </w:pPr>
            <w:r w:rsidRPr="0003648D">
              <w:t>$/MW per hour</w:t>
            </w:r>
          </w:p>
        </w:tc>
        <w:tc>
          <w:tcPr>
            <w:tcW w:w="3732" w:type="pct"/>
            <w:tcBorders>
              <w:top w:val="single" w:sz="4" w:space="0" w:color="auto"/>
              <w:left w:val="single" w:sz="4" w:space="0" w:color="auto"/>
              <w:bottom w:val="single" w:sz="4" w:space="0" w:color="auto"/>
              <w:right w:val="single" w:sz="4" w:space="0" w:color="auto"/>
            </w:tcBorders>
          </w:tcPr>
          <w:p w14:paraId="50F3395C" w14:textId="77777777" w:rsidR="00BA7A09" w:rsidRPr="0003648D" w:rsidRDefault="00BA7A09" w:rsidP="00FF6149">
            <w:pPr>
              <w:pStyle w:val="TableBody"/>
              <w:rPr>
                <w:i/>
              </w:rPr>
            </w:pPr>
            <w:r w:rsidRPr="0003648D">
              <w:rPr>
                <w:i/>
              </w:rPr>
              <w:t>Market Clearing Price for Capacity for Responsive Reserve per market—</w:t>
            </w:r>
            <w:r w:rsidRPr="0003648D">
              <w:t xml:space="preserve">The MCPC for RRS in the market </w:t>
            </w:r>
            <w:r w:rsidRPr="0003648D">
              <w:rPr>
                <w:i/>
              </w:rPr>
              <w:t>m</w:t>
            </w:r>
            <w:r w:rsidRPr="0003648D">
              <w:t>, for the hour.</w:t>
            </w:r>
          </w:p>
        </w:tc>
      </w:tr>
      <w:tr w:rsidR="00BA7A09" w:rsidRPr="0003648D" w14:paraId="5C03C013" w14:textId="77777777" w:rsidTr="00FF6149">
        <w:tc>
          <w:tcPr>
            <w:tcW w:w="803" w:type="pct"/>
            <w:tcBorders>
              <w:top w:val="single" w:sz="4" w:space="0" w:color="auto"/>
              <w:left w:val="single" w:sz="4" w:space="0" w:color="auto"/>
              <w:bottom w:val="single" w:sz="4" w:space="0" w:color="auto"/>
              <w:right w:val="single" w:sz="4" w:space="0" w:color="auto"/>
            </w:tcBorders>
          </w:tcPr>
          <w:p w14:paraId="0EE8F52E" w14:textId="77777777" w:rsidR="00BA7A09" w:rsidRPr="0003648D" w:rsidRDefault="00BA7A09" w:rsidP="00FF6149">
            <w:pPr>
              <w:pStyle w:val="TableBody"/>
            </w:pPr>
            <w:r w:rsidRPr="0003648D">
              <w:rPr>
                <w:iCs w:val="0"/>
              </w:rPr>
              <w:t xml:space="preserve">MCPCRR </w:t>
            </w:r>
            <w:r w:rsidRPr="0003648D">
              <w:rPr>
                <w:i/>
                <w:iCs w:val="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1A129777" w14:textId="77777777" w:rsidR="00BA7A09" w:rsidRPr="0003648D" w:rsidRDefault="00BA7A09" w:rsidP="00FF6149">
            <w:pPr>
              <w:pStyle w:val="TableBody"/>
            </w:pPr>
            <w:r w:rsidRPr="0003648D">
              <w:rPr>
                <w:iCs w:val="0"/>
              </w:rPr>
              <w:t>$/MW per hour</w:t>
            </w:r>
          </w:p>
        </w:tc>
        <w:tc>
          <w:tcPr>
            <w:tcW w:w="3732" w:type="pct"/>
            <w:tcBorders>
              <w:top w:val="single" w:sz="4" w:space="0" w:color="auto"/>
              <w:left w:val="single" w:sz="4" w:space="0" w:color="auto"/>
              <w:bottom w:val="single" w:sz="4" w:space="0" w:color="auto"/>
              <w:right w:val="single" w:sz="4" w:space="0" w:color="auto"/>
            </w:tcBorders>
          </w:tcPr>
          <w:p w14:paraId="56497B15" w14:textId="77777777" w:rsidR="00BA7A09" w:rsidRPr="0003648D" w:rsidRDefault="00BA7A09" w:rsidP="00FF6149">
            <w:pPr>
              <w:pStyle w:val="TableBody"/>
              <w:rPr>
                <w:i/>
              </w:rPr>
            </w:pPr>
            <w:r w:rsidRPr="0003648D">
              <w:rPr>
                <w:i/>
                <w:iCs w:val="0"/>
              </w:rPr>
              <w:t>Market Clearing Price for Capacity for Responsive Reserve per RSASM—</w:t>
            </w:r>
            <w:r w:rsidRPr="0003648D">
              <w:rPr>
                <w:iCs w:val="0"/>
              </w:rPr>
              <w:t xml:space="preserve">The MCPC for RRS in the RSASM </w:t>
            </w:r>
            <w:r w:rsidRPr="0003648D">
              <w:rPr>
                <w:i/>
                <w:iCs w:val="0"/>
              </w:rPr>
              <w:t>rs</w:t>
            </w:r>
            <w:r w:rsidRPr="0003648D">
              <w:rPr>
                <w:iCs w:val="0"/>
              </w:rPr>
              <w:t>, for the hour.</w:t>
            </w:r>
          </w:p>
        </w:tc>
      </w:tr>
      <w:tr w:rsidR="00BA7A09" w:rsidRPr="0003648D" w14:paraId="1B2DBA62" w14:textId="77777777" w:rsidTr="00FF6149">
        <w:tc>
          <w:tcPr>
            <w:tcW w:w="803" w:type="pct"/>
            <w:tcBorders>
              <w:top w:val="single" w:sz="4" w:space="0" w:color="auto"/>
              <w:left w:val="single" w:sz="4" w:space="0" w:color="auto"/>
              <w:bottom w:val="single" w:sz="4" w:space="0" w:color="auto"/>
              <w:right w:val="single" w:sz="4" w:space="0" w:color="auto"/>
            </w:tcBorders>
          </w:tcPr>
          <w:p w14:paraId="16EC84E0" w14:textId="77777777" w:rsidR="00BA7A09" w:rsidRPr="0003648D" w:rsidRDefault="00BA7A09" w:rsidP="00FF6149">
            <w:pPr>
              <w:pStyle w:val="TableBody"/>
            </w:pPr>
            <w:r w:rsidRPr="0003648D">
              <w:t xml:space="preserve">RRFQ </w:t>
            </w:r>
            <w:r w:rsidRPr="0003648D">
              <w:rPr>
                <w:i/>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0AB25567" w14:textId="77777777" w:rsidR="00BA7A09" w:rsidRPr="0003648D" w:rsidRDefault="00BA7A09" w:rsidP="00FF6149">
            <w:pPr>
              <w:pStyle w:val="TableBody"/>
            </w:pPr>
            <w:r w:rsidRPr="0003648D">
              <w:t>MW</w:t>
            </w:r>
          </w:p>
        </w:tc>
        <w:tc>
          <w:tcPr>
            <w:tcW w:w="3732" w:type="pct"/>
            <w:tcBorders>
              <w:top w:val="single" w:sz="4" w:space="0" w:color="auto"/>
              <w:left w:val="single" w:sz="4" w:space="0" w:color="auto"/>
              <w:bottom w:val="single" w:sz="4" w:space="0" w:color="auto"/>
              <w:right w:val="single" w:sz="4" w:space="0" w:color="auto"/>
            </w:tcBorders>
          </w:tcPr>
          <w:p w14:paraId="76830397" w14:textId="77777777" w:rsidR="00BA7A09" w:rsidRPr="0003648D" w:rsidRDefault="00BA7A09" w:rsidP="00FF6149">
            <w:pPr>
              <w:pStyle w:val="TableBody"/>
              <w:rPr>
                <w:i/>
              </w:rPr>
            </w:pPr>
            <w:r w:rsidRPr="0003648D">
              <w:rPr>
                <w:i/>
              </w:rPr>
              <w:t xml:space="preserve">Responsive Reserve Failure Quantity per QSE - </w:t>
            </w:r>
            <w:r w:rsidRPr="0003648D">
              <w:t xml:space="preserve">QSE </w:t>
            </w:r>
            <w:r w:rsidRPr="0003648D">
              <w:rPr>
                <w:i/>
              </w:rPr>
              <w:t>q</w:t>
            </w:r>
            <w:r w:rsidRPr="0003648D">
              <w:t>’s total capacity associated with failures on its Ancillary Service Supply Responsibility for RRS, for the hour.</w:t>
            </w:r>
          </w:p>
        </w:tc>
      </w:tr>
      <w:tr w:rsidR="00BA7A09" w:rsidRPr="0003648D" w14:paraId="7B2850C9" w14:textId="77777777" w:rsidTr="00FF6149">
        <w:tc>
          <w:tcPr>
            <w:tcW w:w="803" w:type="pct"/>
            <w:tcBorders>
              <w:top w:val="single" w:sz="4" w:space="0" w:color="auto"/>
              <w:left w:val="single" w:sz="4" w:space="0" w:color="auto"/>
              <w:bottom w:val="single" w:sz="4" w:space="0" w:color="auto"/>
              <w:right w:val="single" w:sz="4" w:space="0" w:color="auto"/>
            </w:tcBorders>
          </w:tcPr>
          <w:p w14:paraId="44540543" w14:textId="77777777" w:rsidR="00BA7A09" w:rsidRPr="0003648D" w:rsidRDefault="00BA7A09" w:rsidP="00FF6149">
            <w:pPr>
              <w:pStyle w:val="TableBody"/>
            </w:pPr>
            <w:r w:rsidRPr="0003648D">
              <w:rPr>
                <w:iCs w:val="0"/>
              </w:rPr>
              <w:lastRenderedPageBreak/>
              <w:t>RRRFQ</w:t>
            </w:r>
            <w:r w:rsidRPr="0003648D">
              <w:rPr>
                <w:i/>
                <w:iCs w:val="0"/>
              </w:rPr>
              <w:t xml:space="preserve"> </w:t>
            </w:r>
            <w:r w:rsidRPr="0003648D">
              <w:rPr>
                <w:i/>
                <w:vertAlign w:val="subscript"/>
              </w:rPr>
              <w:t>q,</w:t>
            </w:r>
            <w:r w:rsidRPr="0003648D">
              <w:rPr>
                <w:i/>
                <w:iCs w:val="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14:paraId="665AB600" w14:textId="77777777" w:rsidR="00BA7A09" w:rsidRPr="0003648D" w:rsidRDefault="00BA7A09" w:rsidP="00FF6149">
            <w:pPr>
              <w:pStyle w:val="TableBody"/>
            </w:pPr>
            <w:r w:rsidRPr="0003648D">
              <w:rPr>
                <w:iCs w:val="0"/>
              </w:rPr>
              <w:t>MW</w:t>
            </w:r>
          </w:p>
        </w:tc>
        <w:tc>
          <w:tcPr>
            <w:tcW w:w="3732" w:type="pct"/>
            <w:tcBorders>
              <w:top w:val="single" w:sz="4" w:space="0" w:color="auto"/>
              <w:left w:val="single" w:sz="4" w:space="0" w:color="auto"/>
              <w:bottom w:val="single" w:sz="4" w:space="0" w:color="auto"/>
              <w:right w:val="single" w:sz="4" w:space="0" w:color="auto"/>
            </w:tcBorders>
          </w:tcPr>
          <w:p w14:paraId="410515F6" w14:textId="77777777" w:rsidR="00BA7A09" w:rsidRPr="0003648D" w:rsidRDefault="00BA7A09" w:rsidP="00FF6149">
            <w:pPr>
              <w:pStyle w:val="TableBody"/>
            </w:pPr>
            <w:r w:rsidRPr="0003648D">
              <w:rPr>
                <w:i/>
                <w:iCs w:val="0"/>
              </w:rPr>
              <w:t>Reconfiguration Responsive Reserve Failure Quantity per QSE—</w:t>
            </w:r>
            <w:r w:rsidRPr="0003648D">
              <w:rPr>
                <w:iCs w:val="0"/>
              </w:rPr>
              <w:t xml:space="preserve">QSE </w:t>
            </w:r>
            <w:r w:rsidRPr="0003648D">
              <w:rPr>
                <w:i/>
                <w:iCs w:val="0"/>
              </w:rPr>
              <w:t>q</w:t>
            </w:r>
            <w:r w:rsidRPr="0003648D">
              <w:rPr>
                <w:iCs w:val="0"/>
              </w:rPr>
              <w:t>’s total capacity associated with reconfiguration reductions on its Ancillary Service Supply Responsibility for RRS, for the hour.</w:t>
            </w:r>
          </w:p>
        </w:tc>
      </w:tr>
      <w:tr w:rsidR="00BA7A09" w:rsidRPr="0003648D" w14:paraId="5EF4C553" w14:textId="77777777" w:rsidTr="00FF6149">
        <w:tc>
          <w:tcPr>
            <w:tcW w:w="803" w:type="pct"/>
            <w:tcBorders>
              <w:top w:val="single" w:sz="4" w:space="0" w:color="auto"/>
              <w:left w:val="single" w:sz="4" w:space="0" w:color="auto"/>
              <w:bottom w:val="single" w:sz="4" w:space="0" w:color="auto"/>
              <w:right w:val="single" w:sz="4" w:space="0" w:color="auto"/>
            </w:tcBorders>
          </w:tcPr>
          <w:p w14:paraId="54B027BA" w14:textId="77777777" w:rsidR="00BA7A09" w:rsidRPr="0003648D" w:rsidRDefault="00BA7A09" w:rsidP="00FF6149">
            <w:pPr>
              <w:pStyle w:val="TableBody"/>
              <w:rPr>
                <w:i/>
              </w:rPr>
            </w:pPr>
            <w:r w:rsidRPr="0003648D">
              <w:rPr>
                <w:i/>
                <w:iCs w:val="0"/>
              </w:rPr>
              <w:t>rs</w:t>
            </w:r>
          </w:p>
        </w:tc>
        <w:tc>
          <w:tcPr>
            <w:tcW w:w="465" w:type="pct"/>
            <w:tcBorders>
              <w:top w:val="single" w:sz="4" w:space="0" w:color="auto"/>
              <w:left w:val="single" w:sz="4" w:space="0" w:color="auto"/>
              <w:bottom w:val="single" w:sz="4" w:space="0" w:color="auto"/>
              <w:right w:val="single" w:sz="4" w:space="0" w:color="auto"/>
            </w:tcBorders>
          </w:tcPr>
          <w:p w14:paraId="04F0FC64" w14:textId="77777777" w:rsidR="00BA7A09" w:rsidRPr="0003648D" w:rsidRDefault="00BA7A09" w:rsidP="00FF6149">
            <w:pPr>
              <w:pStyle w:val="TableBody"/>
            </w:pPr>
            <w:r w:rsidRPr="0003648D">
              <w:rPr>
                <w:iCs w:val="0"/>
              </w:rPr>
              <w:t>none</w:t>
            </w:r>
          </w:p>
        </w:tc>
        <w:tc>
          <w:tcPr>
            <w:tcW w:w="3732" w:type="pct"/>
            <w:tcBorders>
              <w:top w:val="single" w:sz="4" w:space="0" w:color="auto"/>
              <w:left w:val="single" w:sz="4" w:space="0" w:color="auto"/>
              <w:bottom w:val="single" w:sz="4" w:space="0" w:color="auto"/>
              <w:right w:val="single" w:sz="4" w:space="0" w:color="auto"/>
            </w:tcBorders>
          </w:tcPr>
          <w:p w14:paraId="2C0F386F" w14:textId="77777777" w:rsidR="00BA7A09" w:rsidRPr="0003648D" w:rsidRDefault="00BA7A09" w:rsidP="00FF6149">
            <w:pPr>
              <w:pStyle w:val="TableBody"/>
            </w:pPr>
            <w:r w:rsidRPr="0003648D">
              <w:rPr>
                <w:iCs w:val="0"/>
              </w:rPr>
              <w:t>The RSASM for the given Operating Hour.</w:t>
            </w:r>
          </w:p>
        </w:tc>
      </w:tr>
      <w:tr w:rsidR="00BA7A09" w:rsidRPr="0003648D" w14:paraId="116EB7E0" w14:textId="77777777" w:rsidTr="00FF6149">
        <w:tc>
          <w:tcPr>
            <w:tcW w:w="803" w:type="pct"/>
            <w:tcBorders>
              <w:top w:val="single" w:sz="4" w:space="0" w:color="auto"/>
              <w:left w:val="single" w:sz="4" w:space="0" w:color="auto"/>
              <w:bottom w:val="single" w:sz="4" w:space="0" w:color="auto"/>
              <w:right w:val="single" w:sz="4" w:space="0" w:color="auto"/>
            </w:tcBorders>
          </w:tcPr>
          <w:p w14:paraId="6F42FA89" w14:textId="77777777" w:rsidR="00BA7A09" w:rsidRPr="0003648D" w:rsidRDefault="00BA7A09" w:rsidP="00FF6149">
            <w:pPr>
              <w:pStyle w:val="TableBody"/>
              <w:rPr>
                <w:i/>
              </w:rPr>
            </w:pPr>
            <w:r w:rsidRPr="0003648D">
              <w:rPr>
                <w:i/>
              </w:rPr>
              <w:t>m</w:t>
            </w:r>
          </w:p>
        </w:tc>
        <w:tc>
          <w:tcPr>
            <w:tcW w:w="465" w:type="pct"/>
            <w:tcBorders>
              <w:top w:val="single" w:sz="4" w:space="0" w:color="auto"/>
              <w:left w:val="single" w:sz="4" w:space="0" w:color="auto"/>
              <w:bottom w:val="single" w:sz="4" w:space="0" w:color="auto"/>
              <w:right w:val="single" w:sz="4" w:space="0" w:color="auto"/>
            </w:tcBorders>
          </w:tcPr>
          <w:p w14:paraId="77923D7F" w14:textId="77777777" w:rsidR="00BA7A09" w:rsidRPr="0003648D" w:rsidRDefault="00BA7A09" w:rsidP="00FF6149">
            <w:pPr>
              <w:pStyle w:val="TableBody"/>
            </w:pPr>
            <w:r w:rsidRPr="0003648D">
              <w:t>none</w:t>
            </w:r>
          </w:p>
        </w:tc>
        <w:tc>
          <w:tcPr>
            <w:tcW w:w="3732" w:type="pct"/>
            <w:tcBorders>
              <w:top w:val="single" w:sz="4" w:space="0" w:color="auto"/>
              <w:left w:val="single" w:sz="4" w:space="0" w:color="auto"/>
              <w:bottom w:val="single" w:sz="4" w:space="0" w:color="auto"/>
              <w:right w:val="single" w:sz="4" w:space="0" w:color="auto"/>
            </w:tcBorders>
          </w:tcPr>
          <w:p w14:paraId="404E2859" w14:textId="77777777" w:rsidR="00BA7A09" w:rsidRPr="0003648D" w:rsidRDefault="00BA7A09" w:rsidP="00FF6149">
            <w:pPr>
              <w:pStyle w:val="TableBody"/>
            </w:pPr>
            <w:r w:rsidRPr="0003648D">
              <w:t>The DAM, SASM, or RSASM for the given Operating Hour.</w:t>
            </w:r>
          </w:p>
        </w:tc>
      </w:tr>
      <w:tr w:rsidR="00BA7A09" w:rsidRPr="0003648D" w14:paraId="08CF0126" w14:textId="77777777" w:rsidTr="00FF6149">
        <w:tc>
          <w:tcPr>
            <w:tcW w:w="803" w:type="pct"/>
            <w:tcBorders>
              <w:top w:val="single" w:sz="4" w:space="0" w:color="auto"/>
              <w:left w:val="single" w:sz="4" w:space="0" w:color="auto"/>
              <w:bottom w:val="single" w:sz="4" w:space="0" w:color="auto"/>
              <w:right w:val="single" w:sz="4" w:space="0" w:color="auto"/>
            </w:tcBorders>
          </w:tcPr>
          <w:p w14:paraId="5F90C22C" w14:textId="77777777" w:rsidR="00BA7A09" w:rsidRPr="0003648D" w:rsidRDefault="004B27C3" w:rsidP="00FF6149">
            <w:pPr>
              <w:pStyle w:val="TableBody"/>
              <w:rPr>
                <w:i/>
              </w:rPr>
            </w:pPr>
            <w:r w:rsidRPr="0003648D">
              <w:rPr>
                <w:i/>
              </w:rPr>
              <w:t>q</w:t>
            </w:r>
          </w:p>
        </w:tc>
        <w:tc>
          <w:tcPr>
            <w:tcW w:w="465" w:type="pct"/>
            <w:tcBorders>
              <w:top w:val="single" w:sz="4" w:space="0" w:color="auto"/>
              <w:left w:val="single" w:sz="4" w:space="0" w:color="auto"/>
              <w:bottom w:val="single" w:sz="4" w:space="0" w:color="auto"/>
              <w:right w:val="single" w:sz="4" w:space="0" w:color="auto"/>
            </w:tcBorders>
          </w:tcPr>
          <w:p w14:paraId="4F75FBDC" w14:textId="77777777" w:rsidR="00BA7A09" w:rsidRPr="0003648D" w:rsidRDefault="00BA7A09" w:rsidP="00FF6149">
            <w:pPr>
              <w:pStyle w:val="TableBody"/>
            </w:pPr>
            <w:r w:rsidRPr="0003648D">
              <w:t>none</w:t>
            </w:r>
          </w:p>
        </w:tc>
        <w:tc>
          <w:tcPr>
            <w:tcW w:w="3732" w:type="pct"/>
            <w:tcBorders>
              <w:top w:val="single" w:sz="4" w:space="0" w:color="auto"/>
              <w:left w:val="single" w:sz="4" w:space="0" w:color="auto"/>
              <w:bottom w:val="single" w:sz="4" w:space="0" w:color="auto"/>
              <w:right w:val="single" w:sz="4" w:space="0" w:color="auto"/>
            </w:tcBorders>
          </w:tcPr>
          <w:p w14:paraId="7C4BF3A5" w14:textId="77777777" w:rsidR="00BA7A09" w:rsidRPr="0003648D" w:rsidRDefault="00BA7A09" w:rsidP="00FF6149">
            <w:pPr>
              <w:pStyle w:val="TableBody"/>
            </w:pPr>
            <w:r w:rsidRPr="0003648D">
              <w:t>A QSE.</w:t>
            </w:r>
          </w:p>
        </w:tc>
      </w:tr>
    </w:tbl>
    <w:p w14:paraId="086BBA31" w14:textId="77777777" w:rsidR="00BA7A09" w:rsidRPr="0003648D" w:rsidRDefault="00BA7A09" w:rsidP="00BA7A09">
      <w:pPr>
        <w:pStyle w:val="BodyTextNumbered"/>
        <w:spacing w:before="240"/>
        <w:ind w:left="1440"/>
        <w:rPr>
          <w:iCs w:val="0"/>
        </w:rPr>
      </w:pPr>
      <w:r w:rsidRPr="0003648D">
        <w:rPr>
          <w:iCs w:val="0"/>
        </w:rPr>
        <w:t>(d)</w:t>
      </w:r>
      <w:r w:rsidRPr="0003648D">
        <w:rPr>
          <w:iCs w:val="0"/>
        </w:rPr>
        <w:tab/>
        <w:t>The t</w:t>
      </w:r>
      <w:r w:rsidRPr="0003648D">
        <w:t>otal charge of failure on Ancillary Service Supply Responsibility for</w:t>
      </w:r>
      <w:r w:rsidRPr="0003648D">
        <w:rPr>
          <w:iCs w:val="0"/>
        </w:rPr>
        <w:t xml:space="preserve"> Non-Spin by QSE, if applicable:</w:t>
      </w:r>
    </w:p>
    <w:p w14:paraId="27D2A3CC" w14:textId="77777777" w:rsidR="00BA7A09" w:rsidRPr="0003648D" w:rsidRDefault="00BA7A09" w:rsidP="00BA7A09">
      <w:pPr>
        <w:pStyle w:val="BodyTextNumbered"/>
        <w:spacing w:before="240"/>
        <w:ind w:left="2880" w:hanging="2160"/>
        <w:rPr>
          <w:b/>
          <w:i/>
          <w:vertAlign w:val="subscript"/>
        </w:rPr>
      </w:pPr>
      <w:r w:rsidRPr="0003648D">
        <w:rPr>
          <w:b/>
        </w:rPr>
        <w:t xml:space="preserve">NSFQAMTQSETOT </w:t>
      </w:r>
      <w:r w:rsidRPr="0003648D">
        <w:rPr>
          <w:b/>
          <w:i/>
          <w:vertAlign w:val="subscript"/>
        </w:rPr>
        <w:t>q</w:t>
      </w:r>
      <w:r w:rsidRPr="0003648D">
        <w:rPr>
          <w:b/>
        </w:rPr>
        <w:tab/>
        <w:t>=</w:t>
      </w:r>
      <w:r w:rsidRPr="0003648D">
        <w:rPr>
          <w:b/>
        </w:rPr>
        <w:tab/>
        <w:t xml:space="preserve">NSFQAMT </w:t>
      </w:r>
      <w:r w:rsidRPr="0003648D">
        <w:rPr>
          <w:b/>
          <w:i/>
          <w:vertAlign w:val="subscript"/>
        </w:rPr>
        <w:t xml:space="preserve">q + </w:t>
      </w:r>
      <w:r w:rsidRPr="0003648D">
        <w:rPr>
          <w:b/>
        </w:rPr>
        <w:t xml:space="preserve">RNSFQAMT </w:t>
      </w:r>
      <w:r w:rsidRPr="0003648D">
        <w:rPr>
          <w:b/>
          <w:i/>
          <w:vertAlign w:val="subscript"/>
        </w:rPr>
        <w:t>q</w:t>
      </w:r>
    </w:p>
    <w:p w14:paraId="56E29336" w14:textId="77777777" w:rsidR="00BA7A09" w:rsidRPr="0003648D" w:rsidRDefault="00BA7A09" w:rsidP="00BA7A09">
      <w:pPr>
        <w:pStyle w:val="BodyTextNumbered"/>
        <w:spacing w:before="240"/>
        <w:ind w:left="1440"/>
        <w:rPr>
          <w:iCs w:val="0"/>
        </w:rPr>
      </w:pPr>
      <w:r w:rsidRPr="0003648D">
        <w:t>Where:</w:t>
      </w:r>
    </w:p>
    <w:p w14:paraId="4D36711B" w14:textId="77777777" w:rsidR="00BA7A09" w:rsidRPr="0003648D" w:rsidRDefault="00BA7A09" w:rsidP="00BA7A09">
      <w:pPr>
        <w:spacing w:after="240"/>
        <w:ind w:left="3420" w:hanging="2700"/>
        <w:rPr>
          <w:bCs/>
        </w:rPr>
      </w:pPr>
      <w:r w:rsidRPr="0003648D">
        <w:t xml:space="preserve">NSFQAMT </w:t>
      </w:r>
      <w:r w:rsidRPr="0003648D">
        <w:rPr>
          <w:i/>
          <w:vertAlign w:val="subscript"/>
        </w:rPr>
        <w:t>q</w:t>
      </w:r>
      <w:r w:rsidRPr="0003648D">
        <w:tab/>
      </w:r>
      <w:r w:rsidRPr="0003648D">
        <w:tab/>
        <w:t>=</w:t>
      </w:r>
      <w:r w:rsidRPr="0003648D">
        <w:tab/>
        <w:t>(</w:t>
      </w:r>
      <w:r w:rsidRPr="0003648D">
        <w:rPr>
          <w:position w:val="-20"/>
        </w:rPr>
        <w:object w:dxaOrig="495" w:dyaOrig="435" w14:anchorId="304D8AF7">
          <v:shape id="_x0000_i1055" type="#_x0000_t75" style="width:25.05pt;height:21.9pt" o:ole="">
            <v:imagedata r:id="rId57" o:title=""/>
          </v:shape>
          <o:OLEObject Type="Embed" ProgID="Equation.3" ShapeID="_x0000_i1055" DrawAspect="Content" ObjectID="_1590320906" r:id="rId61"/>
        </w:object>
      </w:r>
      <w:r w:rsidRPr="0003648D">
        <w:t xml:space="preserve">(MCPCNS </w:t>
      </w:r>
      <w:r w:rsidRPr="0003648D">
        <w:rPr>
          <w:i/>
          <w:vertAlign w:val="subscript"/>
        </w:rPr>
        <w:t>m</w:t>
      </w:r>
      <w:r w:rsidRPr="0003648D">
        <w:t xml:space="preserve">) * NSFQ </w:t>
      </w:r>
      <w:r w:rsidRPr="0003648D">
        <w:rPr>
          <w:i/>
          <w:vertAlign w:val="subscript"/>
        </w:rPr>
        <w:t>q</w:t>
      </w:r>
      <w:r w:rsidRPr="0003648D">
        <w:rPr>
          <w:bCs/>
        </w:rPr>
        <w:t>)</w:t>
      </w:r>
    </w:p>
    <w:p w14:paraId="3C9E07A1" w14:textId="77777777" w:rsidR="00BA7A09" w:rsidRPr="0003648D" w:rsidRDefault="00BA7A09" w:rsidP="00BA7A09">
      <w:pPr>
        <w:pStyle w:val="BodyTextNumbered"/>
        <w:spacing w:before="240"/>
        <w:ind w:left="1440"/>
      </w:pPr>
      <w:r w:rsidRPr="0003648D">
        <w:t xml:space="preserve">RNSFQAMT </w:t>
      </w:r>
      <w:r w:rsidRPr="0003648D">
        <w:rPr>
          <w:i/>
          <w:vertAlign w:val="subscript"/>
        </w:rPr>
        <w:t>q</w:t>
      </w:r>
      <w:r w:rsidRPr="0003648D">
        <w:tab/>
      </w:r>
      <w:r w:rsidRPr="0003648D">
        <w:tab/>
        <w:t>=</w:t>
      </w:r>
      <w:r w:rsidRPr="0003648D">
        <w:tab/>
      </w:r>
      <w:r w:rsidRPr="0003648D">
        <w:rPr>
          <w:bCs/>
        </w:rPr>
        <w:t xml:space="preserve">MCPCNS </w:t>
      </w:r>
      <w:r w:rsidRPr="0003648D">
        <w:rPr>
          <w:bCs/>
          <w:i/>
          <w:vertAlign w:val="subscript"/>
        </w:rPr>
        <w:t>rs</w:t>
      </w:r>
      <w:r w:rsidRPr="0003648D">
        <w:rPr>
          <w:bCs/>
        </w:rPr>
        <w:t xml:space="preserve"> * RNSFQ</w:t>
      </w:r>
      <w:r w:rsidRPr="0003648D">
        <w:rPr>
          <w:i/>
          <w:vertAlign w:val="subscript"/>
        </w:rPr>
        <w:t xml:space="preserve"> q,</w:t>
      </w:r>
      <w:r w:rsidRPr="0003648D">
        <w:rPr>
          <w:bCs/>
        </w:rPr>
        <w:t xml:space="preserve"> </w:t>
      </w:r>
      <w:r w:rsidRPr="0003648D">
        <w:rPr>
          <w:bCs/>
          <w:i/>
          <w:vertAlign w:val="subscript"/>
        </w:rPr>
        <w:t>rs</w:t>
      </w:r>
    </w:p>
    <w:p w14:paraId="159777C5" w14:textId="77777777"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672"/>
      </w:tblGrid>
      <w:tr w:rsidR="00BA7A09" w:rsidRPr="0003648D" w14:paraId="3C74AE7D" w14:textId="77777777" w:rsidTr="00FF6149">
        <w:tc>
          <w:tcPr>
            <w:tcW w:w="798" w:type="pct"/>
          </w:tcPr>
          <w:p w14:paraId="6EDA7098" w14:textId="77777777" w:rsidR="00BA7A09" w:rsidRPr="0003648D" w:rsidRDefault="00BA7A09" w:rsidP="00FF6149">
            <w:pPr>
              <w:pStyle w:val="TableHead"/>
            </w:pPr>
            <w:r w:rsidRPr="0003648D">
              <w:t>Variable</w:t>
            </w:r>
          </w:p>
        </w:tc>
        <w:tc>
          <w:tcPr>
            <w:tcW w:w="466" w:type="pct"/>
          </w:tcPr>
          <w:p w14:paraId="4D1E619E" w14:textId="77777777" w:rsidR="00BA7A09" w:rsidRPr="0003648D" w:rsidRDefault="00BA7A09" w:rsidP="00FF6149">
            <w:pPr>
              <w:pStyle w:val="TableHead"/>
            </w:pPr>
            <w:r w:rsidRPr="0003648D">
              <w:t>Unit</w:t>
            </w:r>
          </w:p>
        </w:tc>
        <w:tc>
          <w:tcPr>
            <w:tcW w:w="3736" w:type="pct"/>
          </w:tcPr>
          <w:p w14:paraId="2193C18B" w14:textId="77777777" w:rsidR="00BA7A09" w:rsidRPr="0003648D" w:rsidRDefault="00BA7A09" w:rsidP="00FF6149">
            <w:pPr>
              <w:pStyle w:val="TableHead"/>
            </w:pPr>
            <w:r w:rsidRPr="0003648D">
              <w:t>Description</w:t>
            </w:r>
          </w:p>
        </w:tc>
      </w:tr>
      <w:tr w:rsidR="00BA7A09" w:rsidRPr="0003648D" w14:paraId="275A04D9" w14:textId="77777777" w:rsidTr="00FF6149">
        <w:tc>
          <w:tcPr>
            <w:tcW w:w="798" w:type="pct"/>
          </w:tcPr>
          <w:p w14:paraId="6356C5B4" w14:textId="77777777" w:rsidR="00BA7A09" w:rsidRPr="0003648D" w:rsidRDefault="00BA7A09" w:rsidP="00FF6149">
            <w:pPr>
              <w:pStyle w:val="TableBody"/>
            </w:pPr>
            <w:r w:rsidRPr="0003648D">
              <w:t xml:space="preserve">NSFQAMTQSETOT </w:t>
            </w:r>
            <w:r w:rsidRPr="0003648D">
              <w:rPr>
                <w:i/>
                <w:vertAlign w:val="subscript"/>
              </w:rPr>
              <w:t>q</w:t>
            </w:r>
          </w:p>
        </w:tc>
        <w:tc>
          <w:tcPr>
            <w:tcW w:w="466" w:type="pct"/>
          </w:tcPr>
          <w:p w14:paraId="12EB717F" w14:textId="77777777" w:rsidR="00BA7A09" w:rsidRPr="0003648D" w:rsidRDefault="00BA7A09" w:rsidP="00FF6149">
            <w:pPr>
              <w:pStyle w:val="TableBody"/>
            </w:pPr>
            <w:r w:rsidRPr="0003648D">
              <w:t>$</w:t>
            </w:r>
          </w:p>
        </w:tc>
        <w:tc>
          <w:tcPr>
            <w:tcW w:w="3736" w:type="pct"/>
          </w:tcPr>
          <w:p w14:paraId="6D6DC636" w14:textId="77777777" w:rsidR="00BA7A09" w:rsidRPr="0003648D" w:rsidRDefault="00BA7A09" w:rsidP="00FF6149">
            <w:pPr>
              <w:pStyle w:val="TableBody"/>
              <w:rPr>
                <w:i/>
              </w:rPr>
            </w:pPr>
            <w:r w:rsidRPr="0003648D">
              <w:rPr>
                <w:i/>
              </w:rPr>
              <w:t>Non-Spin Failure Quantity Amount per QSE</w:t>
            </w:r>
            <w:r w:rsidRPr="0003648D">
              <w:t xml:space="preserve">—The total charge to QSE </w:t>
            </w:r>
            <w:r w:rsidRPr="0003648D">
              <w:rPr>
                <w:i/>
              </w:rPr>
              <w:t>q</w:t>
            </w:r>
            <w:r w:rsidRPr="0003648D">
              <w:t xml:space="preserve"> for its total capacity associated with failures and reconfiguration reductions on its Ancillary Service Supply Responsibility for Non-Spin, for the hour.</w:t>
            </w:r>
          </w:p>
        </w:tc>
      </w:tr>
      <w:tr w:rsidR="00BA7A09" w:rsidRPr="0003648D" w14:paraId="7CD83DC0" w14:textId="77777777" w:rsidTr="00FF6149">
        <w:tc>
          <w:tcPr>
            <w:tcW w:w="798" w:type="pct"/>
          </w:tcPr>
          <w:p w14:paraId="4378BCCB" w14:textId="77777777" w:rsidR="00BA7A09" w:rsidRPr="0003648D" w:rsidRDefault="00BA7A09" w:rsidP="00FF6149">
            <w:pPr>
              <w:pStyle w:val="TableBody"/>
            </w:pPr>
            <w:r w:rsidRPr="0003648D">
              <w:t xml:space="preserve">RNSFQAMT </w:t>
            </w:r>
            <w:r w:rsidRPr="0003648D">
              <w:rPr>
                <w:i/>
                <w:vertAlign w:val="subscript"/>
              </w:rPr>
              <w:t>q</w:t>
            </w:r>
          </w:p>
        </w:tc>
        <w:tc>
          <w:tcPr>
            <w:tcW w:w="466" w:type="pct"/>
          </w:tcPr>
          <w:p w14:paraId="09EF87EC" w14:textId="77777777" w:rsidR="00BA7A09" w:rsidRPr="0003648D" w:rsidRDefault="00BA7A09" w:rsidP="00FF6149">
            <w:pPr>
              <w:pStyle w:val="TableBody"/>
            </w:pPr>
            <w:r w:rsidRPr="0003648D">
              <w:t>$</w:t>
            </w:r>
          </w:p>
        </w:tc>
        <w:tc>
          <w:tcPr>
            <w:tcW w:w="3736" w:type="pct"/>
          </w:tcPr>
          <w:p w14:paraId="453E29D9" w14:textId="77777777" w:rsidR="00BA7A09" w:rsidRPr="0003648D" w:rsidRDefault="00BA7A09" w:rsidP="00FF6149">
            <w:pPr>
              <w:pStyle w:val="TableBody"/>
              <w:rPr>
                <w:i/>
              </w:rPr>
            </w:pPr>
            <w:r w:rsidRPr="0003648D">
              <w:rPr>
                <w:i/>
                <w:iCs w:val="0"/>
              </w:rPr>
              <w:t xml:space="preserve">Reconfiguration </w:t>
            </w:r>
            <w:r w:rsidRPr="0003648D">
              <w:rPr>
                <w:i/>
              </w:rPr>
              <w:t>Non-Spin Failure Quantity Amount per QSE</w:t>
            </w:r>
            <w:r w:rsidRPr="0003648D">
              <w:t xml:space="preserve">—The charge to QSE </w:t>
            </w:r>
            <w:r w:rsidRPr="0003648D">
              <w:rPr>
                <w:i/>
              </w:rPr>
              <w:t>q</w:t>
            </w:r>
            <w:r w:rsidRPr="0003648D">
              <w:t xml:space="preserve"> for its total capacity associated with reconfiguration reductions on its Ancillary Service Supply Responsibility for Non-Spin, for the hour.</w:t>
            </w:r>
          </w:p>
        </w:tc>
      </w:tr>
      <w:tr w:rsidR="00BA7A09" w:rsidRPr="0003648D" w14:paraId="5E41B5DC" w14:textId="77777777" w:rsidTr="00FF6149">
        <w:tc>
          <w:tcPr>
            <w:tcW w:w="798" w:type="pct"/>
          </w:tcPr>
          <w:p w14:paraId="0EC5D960" w14:textId="77777777" w:rsidR="00BA7A09" w:rsidRPr="0003648D" w:rsidRDefault="00BA7A09" w:rsidP="00FF6149">
            <w:pPr>
              <w:pStyle w:val="TableBody"/>
            </w:pPr>
            <w:r w:rsidRPr="0003648D">
              <w:t xml:space="preserve">NSFQAMT </w:t>
            </w:r>
            <w:r w:rsidRPr="0003648D">
              <w:rPr>
                <w:i/>
                <w:vertAlign w:val="subscript"/>
              </w:rPr>
              <w:t>q</w:t>
            </w:r>
          </w:p>
        </w:tc>
        <w:tc>
          <w:tcPr>
            <w:tcW w:w="466" w:type="pct"/>
          </w:tcPr>
          <w:p w14:paraId="5730FDA2" w14:textId="77777777" w:rsidR="00BA7A09" w:rsidRPr="0003648D" w:rsidRDefault="00BA7A09" w:rsidP="00FF6149">
            <w:pPr>
              <w:pStyle w:val="TableBody"/>
            </w:pPr>
            <w:r w:rsidRPr="0003648D">
              <w:t>$</w:t>
            </w:r>
          </w:p>
        </w:tc>
        <w:tc>
          <w:tcPr>
            <w:tcW w:w="3736" w:type="pct"/>
          </w:tcPr>
          <w:p w14:paraId="0D7F0DD1" w14:textId="77777777" w:rsidR="00BA7A09" w:rsidRPr="0003648D" w:rsidRDefault="00BA7A09" w:rsidP="00FF6149">
            <w:pPr>
              <w:pStyle w:val="TableBody"/>
            </w:pPr>
            <w:r w:rsidRPr="0003648D">
              <w:rPr>
                <w:i/>
              </w:rPr>
              <w:t>Non-Spin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Non-Spin, for the hour.</w:t>
            </w:r>
          </w:p>
        </w:tc>
      </w:tr>
      <w:tr w:rsidR="00BA7A09" w:rsidRPr="0003648D" w14:paraId="3C5C49B9" w14:textId="77777777" w:rsidTr="00FF6149">
        <w:tc>
          <w:tcPr>
            <w:tcW w:w="798" w:type="pct"/>
            <w:tcBorders>
              <w:top w:val="single" w:sz="4" w:space="0" w:color="auto"/>
              <w:left w:val="single" w:sz="4" w:space="0" w:color="auto"/>
              <w:bottom w:val="single" w:sz="4" w:space="0" w:color="auto"/>
              <w:right w:val="single" w:sz="4" w:space="0" w:color="auto"/>
            </w:tcBorders>
          </w:tcPr>
          <w:p w14:paraId="19EA95D6" w14:textId="77777777" w:rsidR="00BA7A09" w:rsidRPr="0003648D" w:rsidRDefault="00BA7A09" w:rsidP="00FF6149">
            <w:pPr>
              <w:pStyle w:val="TableBody"/>
            </w:pPr>
            <w:r w:rsidRPr="0003648D">
              <w:t xml:space="preserve">MCPCNS </w:t>
            </w:r>
            <w:r w:rsidRPr="0003648D">
              <w:rPr>
                <w:i/>
                <w:vertAlign w:val="subscript"/>
              </w:rPr>
              <w:t>m</w:t>
            </w:r>
          </w:p>
        </w:tc>
        <w:tc>
          <w:tcPr>
            <w:tcW w:w="466" w:type="pct"/>
            <w:tcBorders>
              <w:top w:val="single" w:sz="4" w:space="0" w:color="auto"/>
              <w:left w:val="single" w:sz="4" w:space="0" w:color="auto"/>
              <w:bottom w:val="single" w:sz="4" w:space="0" w:color="auto"/>
              <w:right w:val="single" w:sz="4" w:space="0" w:color="auto"/>
            </w:tcBorders>
          </w:tcPr>
          <w:p w14:paraId="5782EF35" w14:textId="77777777" w:rsidR="00BA7A09" w:rsidRPr="0003648D" w:rsidRDefault="00BA7A09" w:rsidP="00FF6149">
            <w:pPr>
              <w:pStyle w:val="TableBody"/>
            </w:pPr>
            <w:r w:rsidRPr="0003648D">
              <w:t>$/MW per hour</w:t>
            </w:r>
          </w:p>
        </w:tc>
        <w:tc>
          <w:tcPr>
            <w:tcW w:w="3736" w:type="pct"/>
            <w:tcBorders>
              <w:top w:val="single" w:sz="4" w:space="0" w:color="auto"/>
              <w:left w:val="single" w:sz="4" w:space="0" w:color="auto"/>
              <w:bottom w:val="single" w:sz="4" w:space="0" w:color="auto"/>
              <w:right w:val="single" w:sz="4" w:space="0" w:color="auto"/>
            </w:tcBorders>
          </w:tcPr>
          <w:p w14:paraId="551FB47F" w14:textId="77777777" w:rsidR="00BA7A09" w:rsidRPr="0003648D" w:rsidRDefault="00BA7A09" w:rsidP="00FF6149">
            <w:pPr>
              <w:pStyle w:val="TableBody"/>
              <w:rPr>
                <w:i/>
              </w:rPr>
            </w:pPr>
            <w:r w:rsidRPr="0003648D">
              <w:rPr>
                <w:i/>
              </w:rPr>
              <w:t>Market Clearing Price for Capacity for Non-Spin by market—</w:t>
            </w:r>
            <w:r w:rsidRPr="0003648D">
              <w:t xml:space="preserve">The MCPC for Non-Spin in the market </w:t>
            </w:r>
            <w:r w:rsidRPr="0003648D">
              <w:rPr>
                <w:i/>
              </w:rPr>
              <w:t>m</w:t>
            </w:r>
            <w:r w:rsidRPr="0003648D">
              <w:t>, for the hour.</w:t>
            </w:r>
          </w:p>
        </w:tc>
      </w:tr>
      <w:tr w:rsidR="00BA7A09" w:rsidRPr="0003648D" w14:paraId="7F7B1665" w14:textId="77777777" w:rsidTr="00FF6149">
        <w:tc>
          <w:tcPr>
            <w:tcW w:w="798" w:type="pct"/>
            <w:tcBorders>
              <w:top w:val="single" w:sz="4" w:space="0" w:color="auto"/>
              <w:left w:val="single" w:sz="4" w:space="0" w:color="auto"/>
              <w:bottom w:val="single" w:sz="4" w:space="0" w:color="auto"/>
              <w:right w:val="single" w:sz="4" w:space="0" w:color="auto"/>
            </w:tcBorders>
          </w:tcPr>
          <w:p w14:paraId="3B851307" w14:textId="77777777" w:rsidR="00BA7A09" w:rsidRPr="0003648D" w:rsidRDefault="00BA7A09" w:rsidP="00FF6149">
            <w:pPr>
              <w:pStyle w:val="TableBody"/>
            </w:pPr>
            <w:r w:rsidRPr="0003648D">
              <w:rPr>
                <w:iCs w:val="0"/>
              </w:rPr>
              <w:t xml:space="preserve">MCPCNS </w:t>
            </w:r>
            <w:r w:rsidRPr="0003648D">
              <w:rPr>
                <w:i/>
                <w:iCs w:val="0"/>
                <w:vertAlign w:val="subscript"/>
              </w:rPr>
              <w:t>rs</w:t>
            </w:r>
          </w:p>
        </w:tc>
        <w:tc>
          <w:tcPr>
            <w:tcW w:w="466" w:type="pct"/>
            <w:tcBorders>
              <w:top w:val="single" w:sz="4" w:space="0" w:color="auto"/>
              <w:left w:val="single" w:sz="4" w:space="0" w:color="auto"/>
              <w:bottom w:val="single" w:sz="4" w:space="0" w:color="auto"/>
              <w:right w:val="single" w:sz="4" w:space="0" w:color="auto"/>
            </w:tcBorders>
          </w:tcPr>
          <w:p w14:paraId="7B37BEB1" w14:textId="77777777" w:rsidR="00BA7A09" w:rsidRPr="0003648D" w:rsidRDefault="00BA7A09" w:rsidP="00FF6149">
            <w:pPr>
              <w:pStyle w:val="TableBody"/>
            </w:pPr>
            <w:r w:rsidRPr="0003648D">
              <w:rPr>
                <w:iCs w:val="0"/>
              </w:rPr>
              <w:t>$/MW per hour</w:t>
            </w:r>
          </w:p>
        </w:tc>
        <w:tc>
          <w:tcPr>
            <w:tcW w:w="3736" w:type="pct"/>
            <w:tcBorders>
              <w:top w:val="single" w:sz="4" w:space="0" w:color="auto"/>
              <w:left w:val="single" w:sz="4" w:space="0" w:color="auto"/>
              <w:bottom w:val="single" w:sz="4" w:space="0" w:color="auto"/>
              <w:right w:val="single" w:sz="4" w:space="0" w:color="auto"/>
            </w:tcBorders>
          </w:tcPr>
          <w:p w14:paraId="249B93A0" w14:textId="77777777" w:rsidR="00BA7A09" w:rsidRPr="0003648D" w:rsidRDefault="00BA7A09" w:rsidP="00FF6149">
            <w:pPr>
              <w:pStyle w:val="TableBody"/>
              <w:rPr>
                <w:i/>
              </w:rPr>
            </w:pPr>
            <w:r w:rsidRPr="0003648D">
              <w:rPr>
                <w:i/>
                <w:iCs w:val="0"/>
              </w:rPr>
              <w:t>Market Clearing Price for Capacity for Non-Spin by RSASM—</w:t>
            </w:r>
            <w:r w:rsidRPr="0003648D">
              <w:rPr>
                <w:iCs w:val="0"/>
              </w:rPr>
              <w:t xml:space="preserve">The MCPC for Non-Spin in the RSASM </w:t>
            </w:r>
            <w:r w:rsidRPr="0003648D">
              <w:rPr>
                <w:i/>
                <w:iCs w:val="0"/>
              </w:rPr>
              <w:t>rs</w:t>
            </w:r>
            <w:r w:rsidRPr="0003648D">
              <w:rPr>
                <w:iCs w:val="0"/>
              </w:rPr>
              <w:t>, for the hour.</w:t>
            </w:r>
          </w:p>
        </w:tc>
      </w:tr>
      <w:tr w:rsidR="00BA7A09" w:rsidRPr="0003648D" w14:paraId="04FB1B11" w14:textId="77777777" w:rsidTr="00FF6149">
        <w:tc>
          <w:tcPr>
            <w:tcW w:w="798" w:type="pct"/>
            <w:tcBorders>
              <w:top w:val="single" w:sz="4" w:space="0" w:color="auto"/>
              <w:left w:val="single" w:sz="4" w:space="0" w:color="auto"/>
              <w:bottom w:val="single" w:sz="4" w:space="0" w:color="auto"/>
              <w:right w:val="single" w:sz="4" w:space="0" w:color="auto"/>
            </w:tcBorders>
          </w:tcPr>
          <w:p w14:paraId="30172684" w14:textId="77777777" w:rsidR="00BA7A09" w:rsidRPr="0003648D" w:rsidRDefault="00BA7A09" w:rsidP="00FF6149">
            <w:pPr>
              <w:pStyle w:val="TableBody"/>
            </w:pPr>
            <w:r w:rsidRPr="0003648D">
              <w:t xml:space="preserve">NSFQ </w:t>
            </w:r>
            <w:r w:rsidRPr="0003648D">
              <w:rPr>
                <w:i/>
                <w:vertAlign w:val="subscript"/>
              </w:rPr>
              <w:t>q</w:t>
            </w:r>
          </w:p>
        </w:tc>
        <w:tc>
          <w:tcPr>
            <w:tcW w:w="466" w:type="pct"/>
            <w:tcBorders>
              <w:top w:val="single" w:sz="4" w:space="0" w:color="auto"/>
              <w:left w:val="single" w:sz="4" w:space="0" w:color="auto"/>
              <w:bottom w:val="single" w:sz="4" w:space="0" w:color="auto"/>
              <w:right w:val="single" w:sz="4" w:space="0" w:color="auto"/>
            </w:tcBorders>
          </w:tcPr>
          <w:p w14:paraId="032D5951" w14:textId="77777777" w:rsidR="00BA7A09" w:rsidRPr="0003648D" w:rsidRDefault="00BA7A09" w:rsidP="00FF6149">
            <w:pPr>
              <w:pStyle w:val="TableBody"/>
            </w:pPr>
            <w:r w:rsidRPr="0003648D">
              <w:t>MW</w:t>
            </w:r>
          </w:p>
        </w:tc>
        <w:tc>
          <w:tcPr>
            <w:tcW w:w="3736" w:type="pct"/>
            <w:tcBorders>
              <w:top w:val="single" w:sz="4" w:space="0" w:color="auto"/>
              <w:left w:val="single" w:sz="4" w:space="0" w:color="auto"/>
              <w:bottom w:val="single" w:sz="4" w:space="0" w:color="auto"/>
              <w:right w:val="single" w:sz="4" w:space="0" w:color="auto"/>
            </w:tcBorders>
          </w:tcPr>
          <w:p w14:paraId="7DC83736" w14:textId="77777777" w:rsidR="00BA7A09" w:rsidRPr="0003648D" w:rsidRDefault="00BA7A09" w:rsidP="00FF6149">
            <w:pPr>
              <w:pStyle w:val="TableBody"/>
              <w:rPr>
                <w:i/>
              </w:rPr>
            </w:pPr>
            <w:r w:rsidRPr="0003648D">
              <w:rPr>
                <w:i/>
              </w:rPr>
              <w:t>Non-Spin Failure Quantity per QSE—</w:t>
            </w:r>
            <w:r w:rsidRPr="0003648D">
              <w:t xml:space="preserve">QSE </w:t>
            </w:r>
            <w:r w:rsidRPr="0003648D">
              <w:rPr>
                <w:i/>
              </w:rPr>
              <w:t>q</w:t>
            </w:r>
            <w:r w:rsidRPr="0003648D">
              <w:t>’s total capacity associated with failures on its Ancillary Service Supply Responsibility for Non-Spin, for the hour.</w:t>
            </w:r>
          </w:p>
        </w:tc>
      </w:tr>
      <w:tr w:rsidR="00BA7A09" w:rsidRPr="0003648D" w14:paraId="76C1E2FB" w14:textId="77777777" w:rsidTr="00FF6149">
        <w:tc>
          <w:tcPr>
            <w:tcW w:w="798" w:type="pct"/>
            <w:tcBorders>
              <w:top w:val="single" w:sz="4" w:space="0" w:color="auto"/>
              <w:left w:val="single" w:sz="4" w:space="0" w:color="auto"/>
              <w:bottom w:val="single" w:sz="4" w:space="0" w:color="auto"/>
              <w:right w:val="single" w:sz="4" w:space="0" w:color="auto"/>
            </w:tcBorders>
          </w:tcPr>
          <w:p w14:paraId="304A1CBD" w14:textId="77777777" w:rsidR="00BA7A09" w:rsidRPr="0003648D" w:rsidRDefault="00BA7A09" w:rsidP="00FF6149">
            <w:pPr>
              <w:pStyle w:val="TableBody"/>
            </w:pPr>
            <w:r w:rsidRPr="0003648D">
              <w:rPr>
                <w:iCs w:val="0"/>
              </w:rPr>
              <w:t xml:space="preserve">RNSFQ </w:t>
            </w:r>
            <w:r w:rsidRPr="0003648D">
              <w:rPr>
                <w:i/>
                <w:vertAlign w:val="subscript"/>
              </w:rPr>
              <w:t>q,</w:t>
            </w:r>
            <w:r w:rsidRPr="0003648D">
              <w:rPr>
                <w:i/>
                <w:iCs w:val="0"/>
                <w:vertAlign w:val="subscript"/>
              </w:rPr>
              <w:t xml:space="preserve"> rs</w:t>
            </w:r>
          </w:p>
        </w:tc>
        <w:tc>
          <w:tcPr>
            <w:tcW w:w="466" w:type="pct"/>
            <w:tcBorders>
              <w:top w:val="single" w:sz="4" w:space="0" w:color="auto"/>
              <w:left w:val="single" w:sz="4" w:space="0" w:color="auto"/>
              <w:bottom w:val="single" w:sz="4" w:space="0" w:color="auto"/>
              <w:right w:val="single" w:sz="4" w:space="0" w:color="auto"/>
            </w:tcBorders>
          </w:tcPr>
          <w:p w14:paraId="263D5607" w14:textId="77777777" w:rsidR="00BA7A09" w:rsidRPr="0003648D" w:rsidRDefault="00BA7A09" w:rsidP="00FF6149">
            <w:pPr>
              <w:pStyle w:val="TableBody"/>
            </w:pPr>
            <w:r w:rsidRPr="0003648D">
              <w:rPr>
                <w:iCs w:val="0"/>
              </w:rPr>
              <w:t>MW</w:t>
            </w:r>
          </w:p>
        </w:tc>
        <w:tc>
          <w:tcPr>
            <w:tcW w:w="3736" w:type="pct"/>
            <w:tcBorders>
              <w:top w:val="single" w:sz="4" w:space="0" w:color="auto"/>
              <w:left w:val="single" w:sz="4" w:space="0" w:color="auto"/>
              <w:bottom w:val="single" w:sz="4" w:space="0" w:color="auto"/>
              <w:right w:val="single" w:sz="4" w:space="0" w:color="auto"/>
            </w:tcBorders>
          </w:tcPr>
          <w:p w14:paraId="1A1A1C71" w14:textId="77777777" w:rsidR="00BA7A09" w:rsidRPr="0003648D" w:rsidRDefault="00BA7A09" w:rsidP="00FF6149">
            <w:pPr>
              <w:pStyle w:val="TableBody"/>
            </w:pPr>
            <w:r w:rsidRPr="0003648D">
              <w:rPr>
                <w:i/>
                <w:iCs w:val="0"/>
              </w:rPr>
              <w:t>Reconfiguration Non-Spin Failure Quantity per QSE—</w:t>
            </w:r>
            <w:r w:rsidRPr="0003648D">
              <w:rPr>
                <w:iCs w:val="0"/>
              </w:rPr>
              <w:t xml:space="preserve">QSE </w:t>
            </w:r>
            <w:r w:rsidRPr="0003648D">
              <w:rPr>
                <w:i/>
                <w:iCs w:val="0"/>
              </w:rPr>
              <w:t>q</w:t>
            </w:r>
            <w:r w:rsidRPr="0003648D">
              <w:rPr>
                <w:iCs w:val="0"/>
              </w:rPr>
              <w:t>’s total capacity associated with reconfiguration reductions on its Ancillary Service Supply Responsibility for Non-Spin, for the hour.</w:t>
            </w:r>
          </w:p>
        </w:tc>
      </w:tr>
      <w:tr w:rsidR="00BA7A09" w:rsidRPr="0003648D" w14:paraId="4AD251B0" w14:textId="77777777" w:rsidTr="00FF6149">
        <w:tc>
          <w:tcPr>
            <w:tcW w:w="798" w:type="pct"/>
            <w:tcBorders>
              <w:top w:val="single" w:sz="4" w:space="0" w:color="auto"/>
              <w:left w:val="single" w:sz="4" w:space="0" w:color="auto"/>
              <w:bottom w:val="single" w:sz="4" w:space="0" w:color="auto"/>
              <w:right w:val="single" w:sz="4" w:space="0" w:color="auto"/>
            </w:tcBorders>
          </w:tcPr>
          <w:p w14:paraId="072D9F6A" w14:textId="77777777" w:rsidR="00BA7A09" w:rsidRPr="0003648D" w:rsidRDefault="00BA7A09" w:rsidP="00FF6149">
            <w:pPr>
              <w:pStyle w:val="TableBody"/>
              <w:rPr>
                <w:i/>
              </w:rPr>
            </w:pPr>
            <w:r w:rsidRPr="0003648D">
              <w:rPr>
                <w:i/>
                <w:iCs w:val="0"/>
              </w:rPr>
              <w:t>rs</w:t>
            </w:r>
          </w:p>
        </w:tc>
        <w:tc>
          <w:tcPr>
            <w:tcW w:w="466" w:type="pct"/>
            <w:tcBorders>
              <w:top w:val="single" w:sz="4" w:space="0" w:color="auto"/>
              <w:left w:val="single" w:sz="4" w:space="0" w:color="auto"/>
              <w:bottom w:val="single" w:sz="4" w:space="0" w:color="auto"/>
              <w:right w:val="single" w:sz="4" w:space="0" w:color="auto"/>
            </w:tcBorders>
          </w:tcPr>
          <w:p w14:paraId="7C494C18" w14:textId="77777777" w:rsidR="00BA7A09" w:rsidRPr="0003648D" w:rsidRDefault="00BA7A09" w:rsidP="00FF6149">
            <w:pPr>
              <w:pStyle w:val="TableBody"/>
            </w:pPr>
            <w:r w:rsidRPr="0003648D">
              <w:rPr>
                <w:iCs w:val="0"/>
              </w:rPr>
              <w:t>none</w:t>
            </w:r>
          </w:p>
        </w:tc>
        <w:tc>
          <w:tcPr>
            <w:tcW w:w="3736" w:type="pct"/>
            <w:tcBorders>
              <w:top w:val="single" w:sz="4" w:space="0" w:color="auto"/>
              <w:left w:val="single" w:sz="4" w:space="0" w:color="auto"/>
              <w:bottom w:val="single" w:sz="4" w:space="0" w:color="auto"/>
              <w:right w:val="single" w:sz="4" w:space="0" w:color="auto"/>
            </w:tcBorders>
          </w:tcPr>
          <w:p w14:paraId="22F92377" w14:textId="77777777" w:rsidR="00BA7A09" w:rsidRPr="0003648D" w:rsidRDefault="00BA7A09" w:rsidP="00FF6149">
            <w:pPr>
              <w:pStyle w:val="TableBody"/>
            </w:pPr>
            <w:r w:rsidRPr="0003648D">
              <w:rPr>
                <w:iCs w:val="0"/>
              </w:rPr>
              <w:t>The RSASM for the given Operating Hour.</w:t>
            </w:r>
          </w:p>
        </w:tc>
      </w:tr>
      <w:tr w:rsidR="00BA7A09" w:rsidRPr="0003648D" w14:paraId="4D86187D" w14:textId="77777777" w:rsidTr="00FF6149">
        <w:tc>
          <w:tcPr>
            <w:tcW w:w="798" w:type="pct"/>
            <w:tcBorders>
              <w:top w:val="single" w:sz="4" w:space="0" w:color="auto"/>
              <w:left w:val="single" w:sz="4" w:space="0" w:color="auto"/>
              <w:bottom w:val="single" w:sz="4" w:space="0" w:color="auto"/>
              <w:right w:val="single" w:sz="4" w:space="0" w:color="auto"/>
            </w:tcBorders>
          </w:tcPr>
          <w:p w14:paraId="0194B564" w14:textId="77777777" w:rsidR="00BA7A09" w:rsidRPr="0003648D" w:rsidRDefault="00BA7A09" w:rsidP="00FF6149">
            <w:pPr>
              <w:pStyle w:val="TableBody"/>
              <w:rPr>
                <w:i/>
              </w:rPr>
            </w:pPr>
            <w:r w:rsidRPr="0003648D">
              <w:rPr>
                <w:i/>
              </w:rPr>
              <w:t>m</w:t>
            </w:r>
          </w:p>
        </w:tc>
        <w:tc>
          <w:tcPr>
            <w:tcW w:w="466" w:type="pct"/>
            <w:tcBorders>
              <w:top w:val="single" w:sz="4" w:space="0" w:color="auto"/>
              <w:left w:val="single" w:sz="4" w:space="0" w:color="auto"/>
              <w:bottom w:val="single" w:sz="4" w:space="0" w:color="auto"/>
              <w:right w:val="single" w:sz="4" w:space="0" w:color="auto"/>
            </w:tcBorders>
          </w:tcPr>
          <w:p w14:paraId="40FF78BF" w14:textId="77777777" w:rsidR="00BA7A09" w:rsidRPr="0003648D" w:rsidRDefault="00BA7A09" w:rsidP="00FF6149">
            <w:pPr>
              <w:pStyle w:val="TableBody"/>
            </w:pPr>
            <w:r w:rsidRPr="0003648D">
              <w:t>none</w:t>
            </w:r>
          </w:p>
        </w:tc>
        <w:tc>
          <w:tcPr>
            <w:tcW w:w="3736" w:type="pct"/>
            <w:tcBorders>
              <w:top w:val="single" w:sz="4" w:space="0" w:color="auto"/>
              <w:left w:val="single" w:sz="4" w:space="0" w:color="auto"/>
              <w:bottom w:val="single" w:sz="4" w:space="0" w:color="auto"/>
              <w:right w:val="single" w:sz="4" w:space="0" w:color="auto"/>
            </w:tcBorders>
          </w:tcPr>
          <w:p w14:paraId="23C812CD" w14:textId="77777777" w:rsidR="00BA7A09" w:rsidRPr="0003648D" w:rsidRDefault="00BA7A09" w:rsidP="00FF6149">
            <w:pPr>
              <w:pStyle w:val="TableBody"/>
            </w:pPr>
            <w:r w:rsidRPr="0003648D">
              <w:t>The DAM, SASM, or RSASM for the given Operating Hour.</w:t>
            </w:r>
          </w:p>
        </w:tc>
      </w:tr>
      <w:tr w:rsidR="00BA7A09" w:rsidRPr="0003648D" w14:paraId="402AB444" w14:textId="77777777" w:rsidTr="00FF6149">
        <w:tc>
          <w:tcPr>
            <w:tcW w:w="798" w:type="pct"/>
            <w:tcBorders>
              <w:top w:val="single" w:sz="4" w:space="0" w:color="auto"/>
              <w:left w:val="single" w:sz="4" w:space="0" w:color="auto"/>
              <w:bottom w:val="single" w:sz="4" w:space="0" w:color="auto"/>
              <w:right w:val="single" w:sz="4" w:space="0" w:color="auto"/>
            </w:tcBorders>
          </w:tcPr>
          <w:p w14:paraId="2C666155" w14:textId="77777777" w:rsidR="00BA7A09" w:rsidRPr="0003648D" w:rsidRDefault="004B27C3" w:rsidP="00FF6149">
            <w:pPr>
              <w:pStyle w:val="TableBody"/>
              <w:rPr>
                <w:i/>
              </w:rPr>
            </w:pPr>
            <w:r w:rsidRPr="0003648D">
              <w:rPr>
                <w:i/>
              </w:rPr>
              <w:t>q</w:t>
            </w:r>
          </w:p>
        </w:tc>
        <w:tc>
          <w:tcPr>
            <w:tcW w:w="466" w:type="pct"/>
            <w:tcBorders>
              <w:top w:val="single" w:sz="4" w:space="0" w:color="auto"/>
              <w:left w:val="single" w:sz="4" w:space="0" w:color="auto"/>
              <w:bottom w:val="single" w:sz="4" w:space="0" w:color="auto"/>
              <w:right w:val="single" w:sz="4" w:space="0" w:color="auto"/>
            </w:tcBorders>
          </w:tcPr>
          <w:p w14:paraId="6EB0BF43" w14:textId="77777777" w:rsidR="00BA7A09" w:rsidRPr="0003648D" w:rsidRDefault="00BA7A09" w:rsidP="00FF6149">
            <w:pPr>
              <w:pStyle w:val="TableBody"/>
            </w:pPr>
            <w:r w:rsidRPr="0003648D">
              <w:t>none</w:t>
            </w:r>
          </w:p>
        </w:tc>
        <w:tc>
          <w:tcPr>
            <w:tcW w:w="3736" w:type="pct"/>
            <w:tcBorders>
              <w:top w:val="single" w:sz="4" w:space="0" w:color="auto"/>
              <w:left w:val="single" w:sz="4" w:space="0" w:color="auto"/>
              <w:bottom w:val="single" w:sz="4" w:space="0" w:color="auto"/>
              <w:right w:val="single" w:sz="4" w:space="0" w:color="auto"/>
            </w:tcBorders>
          </w:tcPr>
          <w:p w14:paraId="0DA64ED3" w14:textId="77777777" w:rsidR="00BA7A09" w:rsidRPr="0003648D" w:rsidRDefault="00BA7A09" w:rsidP="00FF6149">
            <w:pPr>
              <w:pStyle w:val="TableBody"/>
            </w:pPr>
            <w:r w:rsidRPr="0003648D">
              <w:t>A QSE.</w:t>
            </w:r>
          </w:p>
        </w:tc>
      </w:tr>
    </w:tbl>
    <w:p w14:paraId="415276B6" w14:textId="77777777" w:rsidR="00BA7A09" w:rsidRPr="0003648D" w:rsidRDefault="00BA7A09" w:rsidP="00BA7A09">
      <w:pPr>
        <w:pStyle w:val="BodyTextNumbered"/>
        <w:spacing w:before="240"/>
        <w:ind w:left="1440"/>
        <w:rPr>
          <w:ins w:id="2888" w:author="STEC" w:date="2017-11-22T10:41:00Z"/>
          <w:iCs w:val="0"/>
        </w:rPr>
      </w:pPr>
      <w:ins w:id="2889" w:author="STEC" w:date="2017-11-22T10:41:00Z">
        <w:r w:rsidRPr="0003648D">
          <w:rPr>
            <w:iCs w:val="0"/>
          </w:rPr>
          <w:lastRenderedPageBreak/>
          <w:t>(e)</w:t>
        </w:r>
        <w:r w:rsidRPr="0003648D">
          <w:rPr>
            <w:iCs w:val="0"/>
          </w:rPr>
          <w:tab/>
          <w:t>The t</w:t>
        </w:r>
        <w:r w:rsidRPr="0003648D">
          <w:t>otal charge of failure on Ancillary Service Supply Responsibility for</w:t>
        </w:r>
        <w:r w:rsidRPr="0003648D">
          <w:rPr>
            <w:iCs w:val="0"/>
          </w:rPr>
          <w:t xml:space="preserve"> </w:t>
        </w:r>
        <w:del w:id="2890" w:author="STEC 042618" w:date="2018-03-28T16:03:00Z">
          <w:r w:rsidRPr="0003648D" w:rsidDel="00223AFB">
            <w:rPr>
              <w:iCs w:val="0"/>
            </w:rPr>
            <w:delText>P</w:delText>
          </w:r>
        </w:del>
        <w:r w:rsidRPr="0003648D">
          <w:rPr>
            <w:iCs w:val="0"/>
          </w:rPr>
          <w:t>FRS by QSE, if applicable:</w:t>
        </w:r>
      </w:ins>
    </w:p>
    <w:p w14:paraId="13A0EE13" w14:textId="77777777" w:rsidR="00BA7A09" w:rsidRPr="0003648D" w:rsidRDefault="00BA7A09" w:rsidP="00BA7A09">
      <w:pPr>
        <w:pStyle w:val="BodyTextNumbered"/>
        <w:spacing w:before="240"/>
        <w:ind w:left="2880" w:hanging="2160"/>
        <w:rPr>
          <w:ins w:id="2891" w:author="STEC" w:date="2017-11-22T10:41:00Z"/>
          <w:b/>
          <w:i/>
          <w:vertAlign w:val="subscript"/>
        </w:rPr>
      </w:pPr>
      <w:ins w:id="2892" w:author="STEC" w:date="2017-11-22T10:41:00Z">
        <w:del w:id="2893" w:author="STEC 042618" w:date="2018-03-28T16:03:00Z">
          <w:r w:rsidRPr="0003648D" w:rsidDel="00223AFB">
            <w:rPr>
              <w:b/>
            </w:rPr>
            <w:delText>P</w:delText>
          </w:r>
        </w:del>
        <w:r w:rsidRPr="0003648D">
          <w:rPr>
            <w:b/>
          </w:rPr>
          <w:t>FR</w:t>
        </w:r>
        <w:del w:id="2894" w:author="ERCOT 06XX18" w:date="2018-06-06T13:33:00Z">
          <w:r w:rsidRPr="0003648D" w:rsidDel="00D82B94">
            <w:rPr>
              <w:b/>
            </w:rPr>
            <w:delText>S</w:delText>
          </w:r>
        </w:del>
        <w:r w:rsidRPr="0003648D">
          <w:rPr>
            <w:b/>
          </w:rPr>
          <w:t xml:space="preserve">FQAMTQSETOT </w:t>
        </w:r>
        <w:r w:rsidRPr="0003648D">
          <w:rPr>
            <w:b/>
            <w:i/>
            <w:vertAlign w:val="subscript"/>
          </w:rPr>
          <w:t>q</w:t>
        </w:r>
        <w:r w:rsidRPr="0003648D">
          <w:rPr>
            <w:b/>
            <w:i/>
            <w:vertAlign w:val="subscript"/>
          </w:rPr>
          <w:tab/>
        </w:r>
        <w:r w:rsidRPr="0003648D">
          <w:rPr>
            <w:b/>
          </w:rPr>
          <w:t>=</w:t>
        </w:r>
        <w:r w:rsidRPr="0003648D">
          <w:rPr>
            <w:b/>
          </w:rPr>
          <w:tab/>
        </w:r>
      </w:ins>
      <w:ins w:id="2895" w:author="STEC" w:date="2017-11-22T10:42:00Z">
        <w:del w:id="2896" w:author="STEC 042618" w:date="2018-03-28T16:03:00Z">
          <w:r w:rsidRPr="0003648D" w:rsidDel="00223AFB">
            <w:rPr>
              <w:b/>
            </w:rPr>
            <w:delText>P</w:delText>
          </w:r>
        </w:del>
        <w:r w:rsidRPr="0003648D">
          <w:rPr>
            <w:b/>
          </w:rPr>
          <w:t>FR</w:t>
        </w:r>
        <w:del w:id="2897" w:author="ERCOT 06XX18" w:date="2018-06-06T13:33:00Z">
          <w:r w:rsidRPr="0003648D" w:rsidDel="00D82B94">
            <w:rPr>
              <w:b/>
            </w:rPr>
            <w:delText>S</w:delText>
          </w:r>
        </w:del>
      </w:ins>
      <w:ins w:id="2898" w:author="STEC" w:date="2017-11-22T10:41:00Z">
        <w:r w:rsidRPr="0003648D">
          <w:rPr>
            <w:b/>
          </w:rPr>
          <w:t xml:space="preserve">FQAMT </w:t>
        </w:r>
        <w:r w:rsidRPr="0003648D">
          <w:rPr>
            <w:b/>
            <w:i/>
            <w:vertAlign w:val="subscript"/>
          </w:rPr>
          <w:t xml:space="preserve">q + </w:t>
        </w:r>
        <w:r w:rsidRPr="0003648D">
          <w:rPr>
            <w:b/>
          </w:rPr>
          <w:t>R</w:t>
        </w:r>
      </w:ins>
      <w:ins w:id="2899" w:author="STEC" w:date="2017-11-22T10:42:00Z">
        <w:del w:id="2900" w:author="STEC 042618" w:date="2018-03-28T16:04:00Z">
          <w:r w:rsidRPr="0003648D" w:rsidDel="00223AFB">
            <w:rPr>
              <w:b/>
            </w:rPr>
            <w:delText>P</w:delText>
          </w:r>
        </w:del>
        <w:r w:rsidRPr="0003648D">
          <w:rPr>
            <w:b/>
          </w:rPr>
          <w:t>FR</w:t>
        </w:r>
        <w:del w:id="2901" w:author="ERCOT 06XX18" w:date="2018-06-06T13:33:00Z">
          <w:r w:rsidRPr="0003648D" w:rsidDel="00D82B94">
            <w:rPr>
              <w:b/>
            </w:rPr>
            <w:delText>S</w:delText>
          </w:r>
        </w:del>
      </w:ins>
      <w:ins w:id="2902" w:author="STEC" w:date="2017-11-22T10:41:00Z">
        <w:r w:rsidRPr="0003648D">
          <w:rPr>
            <w:b/>
          </w:rPr>
          <w:t xml:space="preserve">FQAMT </w:t>
        </w:r>
        <w:r w:rsidRPr="0003648D">
          <w:rPr>
            <w:b/>
            <w:i/>
            <w:vertAlign w:val="subscript"/>
          </w:rPr>
          <w:t>q</w:t>
        </w:r>
      </w:ins>
    </w:p>
    <w:p w14:paraId="1FDA0D18" w14:textId="77777777" w:rsidR="00BA7A09" w:rsidRPr="0003648D" w:rsidRDefault="00BA7A09" w:rsidP="00BA7A09">
      <w:pPr>
        <w:pStyle w:val="BodyTextNumbered"/>
        <w:spacing w:before="240"/>
        <w:ind w:left="1440"/>
        <w:rPr>
          <w:ins w:id="2903" w:author="STEC" w:date="2017-11-22T10:41:00Z"/>
          <w:iCs w:val="0"/>
        </w:rPr>
      </w:pPr>
      <w:ins w:id="2904" w:author="STEC" w:date="2017-11-22T10:41:00Z">
        <w:r w:rsidRPr="0003648D">
          <w:t>Where:</w:t>
        </w:r>
      </w:ins>
    </w:p>
    <w:p w14:paraId="0B35226C" w14:textId="77777777" w:rsidR="00BA7A09" w:rsidRPr="0003648D" w:rsidRDefault="00BA7A09" w:rsidP="00BA7A09">
      <w:pPr>
        <w:spacing w:after="240"/>
        <w:ind w:left="2880" w:hanging="2160"/>
        <w:rPr>
          <w:ins w:id="2905" w:author="STEC" w:date="2017-11-22T10:41:00Z"/>
          <w:bCs/>
        </w:rPr>
      </w:pPr>
      <w:ins w:id="2906" w:author="STEC" w:date="2017-11-22T10:42:00Z">
        <w:del w:id="2907" w:author="STEC 042618" w:date="2018-03-28T16:04:00Z">
          <w:r w:rsidRPr="0003648D" w:rsidDel="00223AFB">
            <w:delText>P</w:delText>
          </w:r>
        </w:del>
        <w:r w:rsidRPr="0003648D">
          <w:t>FR</w:t>
        </w:r>
        <w:del w:id="2908" w:author="ERCOT 06XX18" w:date="2018-06-06T13:33:00Z">
          <w:r w:rsidRPr="0003648D" w:rsidDel="00D82B94">
            <w:delText>S</w:delText>
          </w:r>
        </w:del>
      </w:ins>
      <w:ins w:id="2909" w:author="STEC" w:date="2017-11-22T10:41:00Z">
        <w:r w:rsidRPr="0003648D">
          <w:t xml:space="preserve">FQAMT </w:t>
        </w:r>
        <w:r w:rsidRPr="0003648D">
          <w:rPr>
            <w:i/>
            <w:vertAlign w:val="subscript"/>
          </w:rPr>
          <w:t>q</w:t>
        </w:r>
        <w:r w:rsidRPr="0003648D">
          <w:tab/>
        </w:r>
        <w:r w:rsidRPr="0003648D">
          <w:tab/>
          <w:t>=</w:t>
        </w:r>
        <w:r w:rsidRPr="0003648D">
          <w:tab/>
          <w:t>(</w:t>
        </w:r>
      </w:ins>
      <w:ins w:id="2910" w:author="STEC" w:date="2017-11-22T10:41:00Z">
        <w:r w:rsidRPr="0003648D">
          <w:rPr>
            <w:position w:val="-20"/>
          </w:rPr>
          <w:object w:dxaOrig="495" w:dyaOrig="435" w14:anchorId="29D8EBCA">
            <v:shape id="_x0000_i1056" type="#_x0000_t75" style="width:25.05pt;height:21.9pt" o:ole="">
              <v:imagedata r:id="rId57" o:title=""/>
            </v:shape>
            <o:OLEObject Type="Embed" ProgID="Equation.3" ShapeID="_x0000_i1056" DrawAspect="Content" ObjectID="_1590320907" r:id="rId62"/>
          </w:object>
        </w:r>
      </w:ins>
      <w:ins w:id="2911" w:author="STEC" w:date="2017-11-22T10:41:00Z">
        <w:r w:rsidRPr="0003648D">
          <w:t>(MCPC</w:t>
        </w:r>
      </w:ins>
      <w:ins w:id="2912" w:author="STEC" w:date="2017-11-22T10:42:00Z">
        <w:del w:id="2913" w:author="STEC 042618" w:date="2018-03-28T16:04:00Z">
          <w:r w:rsidRPr="0003648D" w:rsidDel="00223AFB">
            <w:delText>P</w:delText>
          </w:r>
        </w:del>
        <w:r w:rsidRPr="0003648D">
          <w:t>FR</w:t>
        </w:r>
        <w:del w:id="2914" w:author="ERCOT 06XX18" w:date="2018-06-06T10:54:00Z">
          <w:r w:rsidRPr="0003648D" w:rsidDel="001A04B9">
            <w:delText>S</w:delText>
          </w:r>
        </w:del>
      </w:ins>
      <w:ins w:id="2915" w:author="STEC" w:date="2017-11-22T10:41:00Z">
        <w:r w:rsidRPr="0003648D">
          <w:t xml:space="preserve"> </w:t>
        </w:r>
        <w:r w:rsidRPr="0003648D">
          <w:rPr>
            <w:i/>
            <w:vertAlign w:val="subscript"/>
          </w:rPr>
          <w:t>m</w:t>
        </w:r>
        <w:r w:rsidRPr="0003648D">
          <w:t xml:space="preserve">) * </w:t>
        </w:r>
      </w:ins>
      <w:ins w:id="2916" w:author="STEC" w:date="2017-11-22T10:42:00Z">
        <w:del w:id="2917" w:author="STEC 042618" w:date="2018-03-28T16:04:00Z">
          <w:r w:rsidRPr="0003648D" w:rsidDel="00223AFB">
            <w:delText>P</w:delText>
          </w:r>
        </w:del>
        <w:r w:rsidRPr="0003648D">
          <w:t>FR</w:t>
        </w:r>
        <w:del w:id="2918" w:author="ERCOT 06XX18" w:date="2018-06-06T13:33:00Z">
          <w:r w:rsidRPr="0003648D" w:rsidDel="00D82B94">
            <w:delText>S</w:delText>
          </w:r>
        </w:del>
      </w:ins>
      <w:ins w:id="2919" w:author="STEC" w:date="2017-11-22T10:41:00Z">
        <w:r w:rsidRPr="0003648D">
          <w:t xml:space="preserve">FQ </w:t>
        </w:r>
        <w:r w:rsidRPr="0003648D">
          <w:rPr>
            <w:i/>
            <w:vertAlign w:val="subscript"/>
          </w:rPr>
          <w:t>q</w:t>
        </w:r>
        <w:r w:rsidRPr="0003648D">
          <w:rPr>
            <w:bCs/>
          </w:rPr>
          <w:t>)</w:t>
        </w:r>
      </w:ins>
    </w:p>
    <w:p w14:paraId="10762E67" w14:textId="77777777" w:rsidR="00BA7A09" w:rsidRPr="0003648D" w:rsidRDefault="00BA7A09" w:rsidP="00BA7A09">
      <w:pPr>
        <w:pStyle w:val="BodyTextNumbered"/>
        <w:spacing w:before="240"/>
        <w:ind w:left="2880" w:hanging="2160"/>
        <w:rPr>
          <w:ins w:id="2920" w:author="STEC" w:date="2017-11-22T10:41:00Z"/>
          <w:bCs/>
          <w:i/>
          <w:vertAlign w:val="subscript"/>
        </w:rPr>
      </w:pPr>
      <w:ins w:id="2921" w:author="STEC" w:date="2017-11-22T10:41:00Z">
        <w:r w:rsidRPr="0003648D">
          <w:t>R</w:t>
        </w:r>
      </w:ins>
      <w:ins w:id="2922" w:author="STEC" w:date="2017-11-22T10:42:00Z">
        <w:del w:id="2923" w:author="STEC 042618" w:date="2018-03-28T16:04:00Z">
          <w:r w:rsidRPr="0003648D" w:rsidDel="00223AFB">
            <w:delText>P</w:delText>
          </w:r>
        </w:del>
        <w:r w:rsidRPr="0003648D">
          <w:t>FR</w:t>
        </w:r>
        <w:del w:id="2924" w:author="ERCOT 06XX18" w:date="2018-06-06T13:33:00Z">
          <w:r w:rsidRPr="0003648D" w:rsidDel="00D82B94">
            <w:delText>S</w:delText>
          </w:r>
        </w:del>
      </w:ins>
      <w:ins w:id="2925" w:author="STEC" w:date="2017-11-22T10:41:00Z">
        <w:r w:rsidRPr="0003648D">
          <w:t xml:space="preserve">FQAMT </w:t>
        </w:r>
        <w:r w:rsidRPr="0003648D">
          <w:rPr>
            <w:i/>
            <w:vertAlign w:val="subscript"/>
          </w:rPr>
          <w:t>q</w:t>
        </w:r>
        <w:r w:rsidRPr="0003648D">
          <w:tab/>
        </w:r>
        <w:r w:rsidRPr="0003648D">
          <w:tab/>
          <w:t>=</w:t>
        </w:r>
        <w:r w:rsidRPr="0003648D">
          <w:tab/>
        </w:r>
        <w:r w:rsidRPr="0003648D">
          <w:rPr>
            <w:bCs/>
          </w:rPr>
          <w:t>MCPC</w:t>
        </w:r>
      </w:ins>
      <w:ins w:id="2926" w:author="STEC" w:date="2017-11-22T10:42:00Z">
        <w:del w:id="2927" w:author="STEC 042618" w:date="2018-03-28T16:04:00Z">
          <w:r w:rsidRPr="0003648D" w:rsidDel="00223AFB">
            <w:rPr>
              <w:bCs/>
            </w:rPr>
            <w:delText>P</w:delText>
          </w:r>
        </w:del>
        <w:r w:rsidRPr="0003648D">
          <w:rPr>
            <w:bCs/>
          </w:rPr>
          <w:t>FR</w:t>
        </w:r>
        <w:del w:id="2928" w:author="ERCOT 06XX18" w:date="2018-06-06T10:54:00Z">
          <w:r w:rsidRPr="0003648D" w:rsidDel="001A04B9">
            <w:rPr>
              <w:bCs/>
            </w:rPr>
            <w:delText>S</w:delText>
          </w:r>
        </w:del>
      </w:ins>
      <w:ins w:id="2929" w:author="STEC" w:date="2017-11-22T10:41:00Z">
        <w:r w:rsidRPr="0003648D">
          <w:rPr>
            <w:bCs/>
          </w:rPr>
          <w:t xml:space="preserve"> </w:t>
        </w:r>
        <w:r w:rsidRPr="0003648D">
          <w:rPr>
            <w:bCs/>
            <w:i/>
            <w:vertAlign w:val="subscript"/>
          </w:rPr>
          <w:t>rs</w:t>
        </w:r>
        <w:r w:rsidRPr="0003648D">
          <w:rPr>
            <w:bCs/>
          </w:rPr>
          <w:t xml:space="preserve"> * R</w:t>
        </w:r>
      </w:ins>
      <w:ins w:id="2930" w:author="STEC" w:date="2017-11-22T10:42:00Z">
        <w:del w:id="2931" w:author="STEC 042618" w:date="2018-03-28T16:04:00Z">
          <w:r w:rsidRPr="0003648D" w:rsidDel="00223AFB">
            <w:rPr>
              <w:bCs/>
            </w:rPr>
            <w:delText>P</w:delText>
          </w:r>
        </w:del>
        <w:r w:rsidRPr="0003648D">
          <w:rPr>
            <w:bCs/>
          </w:rPr>
          <w:t>FR</w:t>
        </w:r>
        <w:del w:id="2932" w:author="ERCOT 06XX18" w:date="2018-06-06T13:33:00Z">
          <w:r w:rsidRPr="0003648D" w:rsidDel="00D82B94">
            <w:rPr>
              <w:bCs/>
            </w:rPr>
            <w:delText>S</w:delText>
          </w:r>
        </w:del>
      </w:ins>
      <w:ins w:id="2933" w:author="STEC" w:date="2017-11-22T10:41:00Z">
        <w:r w:rsidRPr="0003648D">
          <w:rPr>
            <w:bCs/>
          </w:rPr>
          <w:t xml:space="preserve">FQ </w:t>
        </w:r>
        <w:r w:rsidRPr="0003648D">
          <w:rPr>
            <w:i/>
            <w:vertAlign w:val="subscript"/>
          </w:rPr>
          <w:t>q,</w:t>
        </w:r>
        <w:r w:rsidRPr="0003648D">
          <w:rPr>
            <w:bCs/>
          </w:rPr>
          <w:t xml:space="preserve"> </w:t>
        </w:r>
        <w:r w:rsidRPr="0003648D">
          <w:rPr>
            <w:bCs/>
            <w:i/>
            <w:vertAlign w:val="subscript"/>
          </w:rPr>
          <w:t>rs</w:t>
        </w:r>
      </w:ins>
    </w:p>
    <w:p w14:paraId="20DEDC7E" w14:textId="77777777" w:rsidR="00BA7A09" w:rsidRPr="0003648D" w:rsidRDefault="00BA7A09" w:rsidP="00BA7A09">
      <w:pPr>
        <w:rPr>
          <w:ins w:id="2934" w:author="STEC" w:date="2017-11-22T10:41:00Z"/>
        </w:rPr>
      </w:pPr>
      <w:ins w:id="2935" w:author="STEC" w:date="2017-11-22T10:41: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739"/>
        <w:gridCol w:w="6380"/>
      </w:tblGrid>
      <w:tr w:rsidR="00BA7A09" w:rsidRPr="0003648D" w14:paraId="64CFE65D" w14:textId="77777777" w:rsidTr="00223AFB">
        <w:trPr>
          <w:ins w:id="2936" w:author="STEC" w:date="2017-11-22T10:41:00Z"/>
        </w:trPr>
        <w:tc>
          <w:tcPr>
            <w:tcW w:w="1198" w:type="pct"/>
          </w:tcPr>
          <w:p w14:paraId="20BD94A8" w14:textId="77777777" w:rsidR="00BA7A09" w:rsidRPr="0003648D" w:rsidRDefault="00BA7A09" w:rsidP="00FF6149">
            <w:pPr>
              <w:pStyle w:val="TableHead"/>
              <w:rPr>
                <w:ins w:id="2937" w:author="STEC" w:date="2017-11-22T10:41:00Z"/>
              </w:rPr>
            </w:pPr>
            <w:ins w:id="2938" w:author="STEC" w:date="2017-11-22T10:41:00Z">
              <w:r w:rsidRPr="0003648D">
                <w:t>Variable</w:t>
              </w:r>
            </w:ins>
          </w:p>
        </w:tc>
        <w:tc>
          <w:tcPr>
            <w:tcW w:w="386" w:type="pct"/>
          </w:tcPr>
          <w:p w14:paraId="23FCC46E" w14:textId="77777777" w:rsidR="00BA7A09" w:rsidRPr="0003648D" w:rsidRDefault="00BA7A09" w:rsidP="00FF6149">
            <w:pPr>
              <w:pStyle w:val="TableHead"/>
              <w:rPr>
                <w:ins w:id="2939" w:author="STEC" w:date="2017-11-22T10:41:00Z"/>
              </w:rPr>
            </w:pPr>
            <w:ins w:id="2940" w:author="STEC" w:date="2017-11-22T10:41:00Z">
              <w:r w:rsidRPr="0003648D">
                <w:t>Unit</w:t>
              </w:r>
            </w:ins>
          </w:p>
        </w:tc>
        <w:tc>
          <w:tcPr>
            <w:tcW w:w="3416" w:type="pct"/>
          </w:tcPr>
          <w:p w14:paraId="330869CF" w14:textId="77777777" w:rsidR="00BA7A09" w:rsidRPr="0003648D" w:rsidRDefault="00BA7A09" w:rsidP="00FF6149">
            <w:pPr>
              <w:pStyle w:val="TableHead"/>
              <w:rPr>
                <w:ins w:id="2941" w:author="STEC" w:date="2017-11-22T10:41:00Z"/>
              </w:rPr>
            </w:pPr>
            <w:ins w:id="2942" w:author="STEC" w:date="2017-11-22T10:41:00Z">
              <w:r w:rsidRPr="0003648D">
                <w:t>Description</w:t>
              </w:r>
            </w:ins>
          </w:p>
        </w:tc>
      </w:tr>
      <w:tr w:rsidR="00BA7A09" w:rsidRPr="0003648D" w14:paraId="553A7ABD" w14:textId="77777777" w:rsidTr="00223AFB">
        <w:trPr>
          <w:ins w:id="2943" w:author="STEC" w:date="2017-11-22T10:41:00Z"/>
        </w:trPr>
        <w:tc>
          <w:tcPr>
            <w:tcW w:w="1198" w:type="pct"/>
          </w:tcPr>
          <w:p w14:paraId="16C57885" w14:textId="77777777" w:rsidR="00BA7A09" w:rsidRPr="0003648D" w:rsidRDefault="00BA7A09" w:rsidP="00FF6149">
            <w:pPr>
              <w:pStyle w:val="TableBody"/>
              <w:rPr>
                <w:ins w:id="2944" w:author="STEC" w:date="2017-11-22T10:41:00Z"/>
              </w:rPr>
            </w:pPr>
            <w:ins w:id="2945" w:author="STEC" w:date="2017-11-22T10:42:00Z">
              <w:del w:id="2946" w:author="STEC 042618" w:date="2018-03-28T16:05:00Z">
                <w:r w:rsidRPr="0003648D" w:rsidDel="00223AFB">
                  <w:delText>P</w:delText>
                </w:r>
              </w:del>
              <w:r w:rsidRPr="0003648D">
                <w:t>FR</w:t>
              </w:r>
              <w:del w:id="2947" w:author="ERCOT 06XX18" w:date="2018-06-06T13:34:00Z">
                <w:r w:rsidRPr="0003648D" w:rsidDel="00D82B94">
                  <w:delText>S</w:delText>
                </w:r>
              </w:del>
            </w:ins>
            <w:ins w:id="2948" w:author="STEC" w:date="2017-11-22T10:41:00Z">
              <w:r w:rsidRPr="0003648D">
                <w:t>FQAMTQSETOT</w:t>
              </w:r>
              <w:r w:rsidRPr="0003648D">
                <w:rPr>
                  <w:i/>
                </w:rPr>
                <w:t xml:space="preserve"> </w:t>
              </w:r>
              <w:r w:rsidRPr="0003648D">
                <w:rPr>
                  <w:i/>
                  <w:vertAlign w:val="subscript"/>
                </w:rPr>
                <w:t>q</w:t>
              </w:r>
            </w:ins>
          </w:p>
        </w:tc>
        <w:tc>
          <w:tcPr>
            <w:tcW w:w="386" w:type="pct"/>
          </w:tcPr>
          <w:p w14:paraId="30AD4E06" w14:textId="77777777" w:rsidR="00BA7A09" w:rsidRPr="0003648D" w:rsidRDefault="00BA7A09" w:rsidP="00FF6149">
            <w:pPr>
              <w:pStyle w:val="TableBody"/>
              <w:rPr>
                <w:ins w:id="2949" w:author="STEC" w:date="2017-11-22T10:41:00Z"/>
              </w:rPr>
            </w:pPr>
            <w:ins w:id="2950" w:author="STEC" w:date="2017-11-22T10:41:00Z">
              <w:r w:rsidRPr="0003648D">
                <w:t>$</w:t>
              </w:r>
            </w:ins>
          </w:p>
        </w:tc>
        <w:tc>
          <w:tcPr>
            <w:tcW w:w="3416" w:type="pct"/>
          </w:tcPr>
          <w:p w14:paraId="03970F81" w14:textId="77777777" w:rsidR="00BA7A09" w:rsidRPr="0003648D" w:rsidRDefault="00BA7A09" w:rsidP="00FF6149">
            <w:pPr>
              <w:pStyle w:val="TableBody"/>
              <w:rPr>
                <w:ins w:id="2951" w:author="STEC" w:date="2017-11-22T10:41:00Z"/>
                <w:i/>
              </w:rPr>
            </w:pPr>
            <w:ins w:id="2952" w:author="STEC" w:date="2017-11-22T10:43:00Z">
              <w:del w:id="2953" w:author="STEC 042618" w:date="2018-03-28T16:05:00Z">
                <w:r w:rsidRPr="0003648D" w:rsidDel="00223AFB">
                  <w:rPr>
                    <w:i/>
                  </w:rPr>
                  <w:delText xml:space="preserve">Primary </w:delText>
                </w:r>
              </w:del>
              <w:r w:rsidRPr="0003648D">
                <w:rPr>
                  <w:i/>
                </w:rPr>
                <w:t>Frequency Response</w:t>
              </w:r>
            </w:ins>
            <w:ins w:id="2954" w:author="STEC 042618" w:date="2018-03-28T16:05:00Z">
              <w:r w:rsidR="00223AFB" w:rsidRPr="0003648D">
                <w:rPr>
                  <w:i/>
                </w:rPr>
                <w:t xml:space="preserve"> </w:t>
              </w:r>
            </w:ins>
            <w:ins w:id="2955" w:author="STEC" w:date="2017-11-22T10:43:00Z">
              <w:r w:rsidRPr="0003648D">
                <w:rPr>
                  <w:i/>
                </w:rPr>
                <w:t>Service</w:t>
              </w:r>
            </w:ins>
            <w:ins w:id="2956" w:author="STEC" w:date="2017-11-22T10:41:00Z">
              <w:r w:rsidRPr="0003648D">
                <w:rPr>
                  <w:i/>
                </w:rPr>
                <w:t xml:space="preserve"> Failure Quantity Amount per QSE</w:t>
              </w:r>
              <w:r w:rsidRPr="0003648D">
                <w:t xml:space="preserve">—The total charge to QSE </w:t>
              </w:r>
              <w:r w:rsidRPr="0003648D">
                <w:rPr>
                  <w:i/>
                </w:rPr>
                <w:t>q</w:t>
              </w:r>
              <w:r w:rsidRPr="0003648D">
                <w:t xml:space="preserve"> for its total capacity associated with failures and </w:t>
              </w:r>
              <w:r w:rsidRPr="0003648D">
                <w:rPr>
                  <w:iCs w:val="0"/>
                </w:rPr>
                <w:t xml:space="preserve">reconfiguration reductions </w:t>
              </w:r>
              <w:r w:rsidRPr="0003648D">
                <w:t xml:space="preserve">on its Ancillary Service Supply Responsibility for </w:t>
              </w:r>
            </w:ins>
            <w:ins w:id="2957" w:author="STEC" w:date="2017-11-22T10:43:00Z">
              <w:del w:id="2958" w:author="STEC 042618" w:date="2018-03-28T16:05:00Z">
                <w:r w:rsidRPr="0003648D" w:rsidDel="00223AFB">
                  <w:delText>P</w:delText>
                </w:r>
              </w:del>
              <w:r w:rsidRPr="0003648D">
                <w:t>F</w:t>
              </w:r>
            </w:ins>
            <w:ins w:id="2959" w:author="STEC" w:date="2017-11-22T10:41:00Z">
              <w:r w:rsidRPr="0003648D">
                <w:t>RS, for the hour.</w:t>
              </w:r>
            </w:ins>
          </w:p>
        </w:tc>
      </w:tr>
      <w:tr w:rsidR="00BA7A09" w:rsidRPr="0003648D" w14:paraId="460C46C6" w14:textId="77777777" w:rsidTr="00223AFB">
        <w:trPr>
          <w:ins w:id="2960" w:author="STEC" w:date="2017-11-22T10:41:00Z"/>
        </w:trPr>
        <w:tc>
          <w:tcPr>
            <w:tcW w:w="1198" w:type="pct"/>
          </w:tcPr>
          <w:p w14:paraId="3F838B50" w14:textId="77777777" w:rsidR="00BA7A09" w:rsidRPr="0003648D" w:rsidRDefault="00BA7A09" w:rsidP="00FF6149">
            <w:pPr>
              <w:pStyle w:val="TableBody"/>
              <w:rPr>
                <w:ins w:id="2961" w:author="STEC" w:date="2017-11-22T10:41:00Z"/>
              </w:rPr>
            </w:pPr>
            <w:ins w:id="2962" w:author="STEC" w:date="2017-11-22T10:41:00Z">
              <w:r w:rsidRPr="0003648D">
                <w:t>R</w:t>
              </w:r>
            </w:ins>
            <w:ins w:id="2963" w:author="STEC" w:date="2017-11-22T10:42:00Z">
              <w:del w:id="2964" w:author="STEC 042618" w:date="2018-03-28T16:05:00Z">
                <w:r w:rsidRPr="0003648D" w:rsidDel="00223AFB">
                  <w:delText>P</w:delText>
                </w:r>
              </w:del>
              <w:r w:rsidRPr="0003648D">
                <w:t>FR</w:t>
              </w:r>
              <w:del w:id="2965" w:author="ERCOT 06XX18" w:date="2018-06-06T13:34:00Z">
                <w:r w:rsidRPr="0003648D" w:rsidDel="00D82B94">
                  <w:delText>S</w:delText>
                </w:r>
              </w:del>
            </w:ins>
            <w:ins w:id="2966" w:author="STEC" w:date="2017-11-22T10:41:00Z">
              <w:r w:rsidRPr="0003648D">
                <w:t>FQAMT</w:t>
              </w:r>
              <w:r w:rsidRPr="0003648D">
                <w:rPr>
                  <w:i/>
                </w:rPr>
                <w:t xml:space="preserve"> </w:t>
              </w:r>
              <w:r w:rsidRPr="0003648D">
                <w:rPr>
                  <w:i/>
                  <w:vertAlign w:val="subscript"/>
                </w:rPr>
                <w:t>q</w:t>
              </w:r>
            </w:ins>
          </w:p>
        </w:tc>
        <w:tc>
          <w:tcPr>
            <w:tcW w:w="386" w:type="pct"/>
          </w:tcPr>
          <w:p w14:paraId="3484500F" w14:textId="77777777" w:rsidR="00BA7A09" w:rsidRPr="0003648D" w:rsidRDefault="00BA7A09" w:rsidP="00FF6149">
            <w:pPr>
              <w:pStyle w:val="TableBody"/>
              <w:rPr>
                <w:ins w:id="2967" w:author="STEC" w:date="2017-11-22T10:41:00Z"/>
              </w:rPr>
            </w:pPr>
            <w:ins w:id="2968" w:author="STEC" w:date="2017-11-22T10:41:00Z">
              <w:r w:rsidRPr="0003648D">
                <w:t>$</w:t>
              </w:r>
            </w:ins>
          </w:p>
        </w:tc>
        <w:tc>
          <w:tcPr>
            <w:tcW w:w="3416" w:type="pct"/>
          </w:tcPr>
          <w:p w14:paraId="53001AAD" w14:textId="77777777" w:rsidR="00BA7A09" w:rsidRPr="0003648D" w:rsidRDefault="00BA7A09" w:rsidP="00FF6149">
            <w:pPr>
              <w:pStyle w:val="TableBody"/>
              <w:rPr>
                <w:ins w:id="2969" w:author="STEC" w:date="2017-11-22T10:41:00Z"/>
                <w:i/>
              </w:rPr>
            </w:pPr>
            <w:ins w:id="2970" w:author="STEC" w:date="2017-11-22T10:41:00Z">
              <w:r w:rsidRPr="0003648D">
                <w:rPr>
                  <w:i/>
                  <w:iCs w:val="0"/>
                </w:rPr>
                <w:t xml:space="preserve">Reconfiguration </w:t>
              </w:r>
            </w:ins>
            <w:ins w:id="2971" w:author="STEC" w:date="2017-11-22T10:43:00Z">
              <w:del w:id="2972" w:author="STEC 042618" w:date="2018-03-28T16:05:00Z">
                <w:r w:rsidRPr="0003648D" w:rsidDel="00223AFB">
                  <w:rPr>
                    <w:i/>
                  </w:rPr>
                  <w:delText xml:space="preserve">Primary </w:delText>
                </w:r>
              </w:del>
              <w:r w:rsidRPr="0003648D">
                <w:rPr>
                  <w:i/>
                </w:rPr>
                <w:t>Frequency Response</w:t>
              </w:r>
            </w:ins>
            <w:ins w:id="2973" w:author="STEC 042618" w:date="2018-03-28T16:05:00Z">
              <w:r w:rsidR="00223AFB" w:rsidRPr="0003648D">
                <w:rPr>
                  <w:i/>
                </w:rPr>
                <w:t xml:space="preserve"> </w:t>
              </w:r>
            </w:ins>
            <w:ins w:id="2974" w:author="STEC" w:date="2017-11-22T10:43:00Z">
              <w:r w:rsidRPr="0003648D">
                <w:rPr>
                  <w:i/>
                </w:rPr>
                <w:t>Service</w:t>
              </w:r>
            </w:ins>
            <w:ins w:id="2975" w:author="STEC" w:date="2017-11-22T10:41:00Z">
              <w:r w:rsidRPr="0003648D">
                <w:rPr>
                  <w:i/>
                </w:rPr>
                <w:t xml:space="preserve"> Failure Quantity Amount per QSE</w:t>
              </w:r>
              <w:r w:rsidRPr="0003648D">
                <w:t xml:space="preserve">—The charge to QSE </w:t>
              </w:r>
              <w:r w:rsidRPr="0003648D">
                <w:rPr>
                  <w:i/>
                </w:rPr>
                <w:t>q</w:t>
              </w:r>
              <w:r w:rsidRPr="0003648D">
                <w:t xml:space="preserve"> for its total capacity associated with </w:t>
              </w:r>
              <w:r w:rsidRPr="0003648D">
                <w:rPr>
                  <w:iCs w:val="0"/>
                </w:rPr>
                <w:t xml:space="preserve">reconfiguration reductions </w:t>
              </w:r>
              <w:r w:rsidRPr="0003648D">
                <w:t xml:space="preserve">on its Ancillary Service Supply Responsibility for </w:t>
              </w:r>
            </w:ins>
            <w:ins w:id="2976" w:author="STEC" w:date="2017-11-22T10:43:00Z">
              <w:del w:id="2977" w:author="STEC 042618" w:date="2018-03-28T16:05:00Z">
                <w:r w:rsidRPr="0003648D" w:rsidDel="00223AFB">
                  <w:delText>P</w:delText>
                </w:r>
              </w:del>
              <w:r w:rsidRPr="0003648D">
                <w:t>F</w:t>
              </w:r>
            </w:ins>
            <w:ins w:id="2978" w:author="STEC" w:date="2017-11-22T10:41:00Z">
              <w:r w:rsidRPr="0003648D">
                <w:t>RS, for the hour.</w:t>
              </w:r>
            </w:ins>
          </w:p>
        </w:tc>
      </w:tr>
      <w:tr w:rsidR="00BA7A09" w:rsidRPr="0003648D" w14:paraId="073B8FC3" w14:textId="77777777" w:rsidTr="00223AFB">
        <w:trPr>
          <w:ins w:id="2979" w:author="STEC" w:date="2017-11-22T10:41:00Z"/>
        </w:trPr>
        <w:tc>
          <w:tcPr>
            <w:tcW w:w="1198" w:type="pct"/>
          </w:tcPr>
          <w:p w14:paraId="6003F14B" w14:textId="77777777" w:rsidR="00BA7A09" w:rsidRPr="0003648D" w:rsidRDefault="00BA7A09" w:rsidP="00FF6149">
            <w:pPr>
              <w:pStyle w:val="TableBody"/>
              <w:rPr>
                <w:ins w:id="2980" w:author="STEC" w:date="2017-11-22T10:41:00Z"/>
              </w:rPr>
            </w:pPr>
            <w:ins w:id="2981" w:author="STEC" w:date="2017-11-22T10:43:00Z">
              <w:del w:id="2982" w:author="STEC 042618" w:date="2018-03-28T16:06:00Z">
                <w:r w:rsidRPr="0003648D" w:rsidDel="00223AFB">
                  <w:delText>P</w:delText>
                </w:r>
              </w:del>
              <w:r w:rsidRPr="0003648D">
                <w:t>FR</w:t>
              </w:r>
              <w:del w:id="2983" w:author="ERCOT 06XX18" w:date="2018-06-06T13:34:00Z">
                <w:r w:rsidRPr="0003648D" w:rsidDel="00D82B94">
                  <w:delText>S</w:delText>
                </w:r>
              </w:del>
            </w:ins>
            <w:ins w:id="2984" w:author="STEC" w:date="2017-11-22T10:41:00Z">
              <w:r w:rsidRPr="0003648D">
                <w:t>FQAMT</w:t>
              </w:r>
              <w:r w:rsidRPr="0003648D">
                <w:rPr>
                  <w:i/>
                </w:rPr>
                <w:t xml:space="preserve"> </w:t>
              </w:r>
              <w:r w:rsidRPr="0003648D">
                <w:rPr>
                  <w:i/>
                  <w:vertAlign w:val="subscript"/>
                </w:rPr>
                <w:t>q</w:t>
              </w:r>
            </w:ins>
          </w:p>
        </w:tc>
        <w:tc>
          <w:tcPr>
            <w:tcW w:w="386" w:type="pct"/>
          </w:tcPr>
          <w:p w14:paraId="124CC282" w14:textId="77777777" w:rsidR="00BA7A09" w:rsidRPr="0003648D" w:rsidRDefault="00BA7A09" w:rsidP="00FF6149">
            <w:pPr>
              <w:pStyle w:val="TableBody"/>
              <w:rPr>
                <w:ins w:id="2985" w:author="STEC" w:date="2017-11-22T10:41:00Z"/>
              </w:rPr>
            </w:pPr>
            <w:ins w:id="2986" w:author="STEC" w:date="2017-11-22T10:41:00Z">
              <w:r w:rsidRPr="0003648D">
                <w:t>$</w:t>
              </w:r>
            </w:ins>
          </w:p>
        </w:tc>
        <w:tc>
          <w:tcPr>
            <w:tcW w:w="3416" w:type="pct"/>
          </w:tcPr>
          <w:p w14:paraId="25CEBD29" w14:textId="77777777" w:rsidR="00BA7A09" w:rsidRPr="0003648D" w:rsidRDefault="00BA7A09" w:rsidP="00FF6149">
            <w:pPr>
              <w:pStyle w:val="TableBody"/>
              <w:rPr>
                <w:ins w:id="2987" w:author="STEC" w:date="2017-11-22T10:41:00Z"/>
              </w:rPr>
            </w:pPr>
            <w:ins w:id="2988" w:author="STEC" w:date="2017-11-22T10:43:00Z">
              <w:del w:id="2989" w:author="STEC 042618" w:date="2018-03-28T16:06:00Z">
                <w:r w:rsidRPr="0003648D" w:rsidDel="00223AFB">
                  <w:rPr>
                    <w:i/>
                  </w:rPr>
                  <w:delText xml:space="preserve">Primary </w:delText>
                </w:r>
              </w:del>
              <w:r w:rsidRPr="0003648D">
                <w:rPr>
                  <w:i/>
                </w:rPr>
                <w:t>Frequency Response Service</w:t>
              </w:r>
            </w:ins>
            <w:ins w:id="2990" w:author="STEC" w:date="2017-11-22T10:41:00Z">
              <w:r w:rsidRPr="0003648D">
                <w:rPr>
                  <w:i/>
                </w:rPr>
                <w:t xml:space="preserve"> Failure Quantity Amount per QSE</w:t>
              </w:r>
              <w:r w:rsidRPr="0003648D">
                <w:t xml:space="preserve">—The charge to QSE </w:t>
              </w:r>
              <w:r w:rsidRPr="0003648D">
                <w:rPr>
                  <w:i/>
                </w:rPr>
                <w:t>q</w:t>
              </w:r>
              <w:r w:rsidRPr="0003648D">
                <w:t xml:space="preserve"> for its total capacity associated with failures on its Ancillary Service Supply Responsibility for </w:t>
              </w:r>
            </w:ins>
            <w:ins w:id="2991" w:author="STEC" w:date="2017-11-22T10:43:00Z">
              <w:del w:id="2992" w:author="STEC 042618" w:date="2018-03-28T16:06:00Z">
                <w:r w:rsidRPr="0003648D" w:rsidDel="00223AFB">
                  <w:delText>P</w:delText>
                </w:r>
              </w:del>
              <w:r w:rsidRPr="0003648D">
                <w:t>F</w:t>
              </w:r>
            </w:ins>
            <w:ins w:id="2993" w:author="STEC" w:date="2017-11-22T10:41:00Z">
              <w:r w:rsidRPr="0003648D">
                <w:t>RS, for the hour.</w:t>
              </w:r>
            </w:ins>
          </w:p>
        </w:tc>
      </w:tr>
      <w:tr w:rsidR="00BA7A09" w:rsidRPr="0003648D" w14:paraId="34F7AD1B" w14:textId="77777777" w:rsidTr="00223AFB">
        <w:trPr>
          <w:ins w:id="2994" w:author="STEC" w:date="2017-11-22T10:41:00Z"/>
        </w:trPr>
        <w:tc>
          <w:tcPr>
            <w:tcW w:w="1198" w:type="pct"/>
            <w:tcBorders>
              <w:top w:val="single" w:sz="4" w:space="0" w:color="auto"/>
              <w:left w:val="single" w:sz="4" w:space="0" w:color="auto"/>
              <w:bottom w:val="single" w:sz="4" w:space="0" w:color="auto"/>
              <w:right w:val="single" w:sz="4" w:space="0" w:color="auto"/>
            </w:tcBorders>
          </w:tcPr>
          <w:p w14:paraId="1306D25B" w14:textId="77777777" w:rsidR="00BA7A09" w:rsidRPr="0003648D" w:rsidRDefault="00BA7A09" w:rsidP="001A04B9">
            <w:pPr>
              <w:pStyle w:val="TableBody"/>
              <w:rPr>
                <w:ins w:id="2995" w:author="STEC" w:date="2017-11-22T10:41:00Z"/>
              </w:rPr>
            </w:pPr>
            <w:ins w:id="2996" w:author="STEC" w:date="2017-11-22T10:41:00Z">
              <w:r w:rsidRPr="0003648D">
                <w:t>MCPC</w:t>
              </w:r>
            </w:ins>
            <w:ins w:id="2997" w:author="STEC" w:date="2017-11-22T10:43:00Z">
              <w:del w:id="2998" w:author="STEC 042618" w:date="2018-03-28T16:06:00Z">
                <w:r w:rsidRPr="0003648D" w:rsidDel="00223AFB">
                  <w:delText>P</w:delText>
                </w:r>
              </w:del>
              <w:r w:rsidRPr="0003648D">
                <w:t>FR</w:t>
              </w:r>
              <w:del w:id="2999" w:author="ERCOT 06XX18" w:date="2018-06-06T10:54:00Z">
                <w:r w:rsidRPr="0003648D" w:rsidDel="001A04B9">
                  <w:delText>S</w:delText>
                </w:r>
              </w:del>
            </w:ins>
            <w:ins w:id="3000" w:author="STEC" w:date="2017-11-22T10:41:00Z">
              <w:r w:rsidRPr="0003648D">
                <w:t xml:space="preserve"> </w:t>
              </w:r>
              <w:r w:rsidRPr="0003648D">
                <w:rPr>
                  <w:i/>
                  <w:vertAlign w:val="subscript"/>
                </w:rPr>
                <w:t>m</w:t>
              </w:r>
            </w:ins>
          </w:p>
        </w:tc>
        <w:tc>
          <w:tcPr>
            <w:tcW w:w="386" w:type="pct"/>
            <w:tcBorders>
              <w:top w:val="single" w:sz="4" w:space="0" w:color="auto"/>
              <w:left w:val="single" w:sz="4" w:space="0" w:color="auto"/>
              <w:bottom w:val="single" w:sz="4" w:space="0" w:color="auto"/>
              <w:right w:val="single" w:sz="4" w:space="0" w:color="auto"/>
            </w:tcBorders>
          </w:tcPr>
          <w:p w14:paraId="07C0AE7A" w14:textId="77777777" w:rsidR="00BA7A09" w:rsidRPr="0003648D" w:rsidRDefault="00BA7A09" w:rsidP="00FF6149">
            <w:pPr>
              <w:pStyle w:val="TableBody"/>
              <w:rPr>
                <w:ins w:id="3001" w:author="STEC" w:date="2017-11-22T10:41:00Z"/>
              </w:rPr>
            </w:pPr>
            <w:ins w:id="3002" w:author="STEC" w:date="2017-11-22T10:41:00Z">
              <w:r w:rsidRPr="0003648D">
                <w:t>$/MW per hour</w:t>
              </w:r>
            </w:ins>
          </w:p>
        </w:tc>
        <w:tc>
          <w:tcPr>
            <w:tcW w:w="3416" w:type="pct"/>
            <w:tcBorders>
              <w:top w:val="single" w:sz="4" w:space="0" w:color="auto"/>
              <w:left w:val="single" w:sz="4" w:space="0" w:color="auto"/>
              <w:bottom w:val="single" w:sz="4" w:space="0" w:color="auto"/>
              <w:right w:val="single" w:sz="4" w:space="0" w:color="auto"/>
            </w:tcBorders>
          </w:tcPr>
          <w:p w14:paraId="05F22164" w14:textId="77777777" w:rsidR="00BA7A09" w:rsidRPr="0003648D" w:rsidRDefault="00BA7A09" w:rsidP="00FF6149">
            <w:pPr>
              <w:pStyle w:val="TableBody"/>
              <w:rPr>
                <w:ins w:id="3003" w:author="STEC" w:date="2017-11-22T10:41:00Z"/>
                <w:i/>
              </w:rPr>
            </w:pPr>
            <w:ins w:id="3004" w:author="STEC" w:date="2017-11-22T10:41:00Z">
              <w:r w:rsidRPr="0003648D">
                <w:rPr>
                  <w:i/>
                </w:rPr>
                <w:t xml:space="preserve">Market Clearing Price for Capacity for </w:t>
              </w:r>
            </w:ins>
            <w:ins w:id="3005" w:author="STEC" w:date="2017-11-22T10:43:00Z">
              <w:del w:id="3006" w:author="STEC 042618" w:date="2018-03-28T16:06:00Z">
                <w:r w:rsidRPr="0003648D" w:rsidDel="00223AFB">
                  <w:rPr>
                    <w:i/>
                  </w:rPr>
                  <w:delText xml:space="preserve">Primary </w:delText>
                </w:r>
              </w:del>
              <w:r w:rsidRPr="0003648D">
                <w:rPr>
                  <w:i/>
                </w:rPr>
                <w:t>Frequency Response</w:t>
              </w:r>
            </w:ins>
            <w:ins w:id="3007" w:author="STEC 042618" w:date="2018-03-28T16:06:00Z">
              <w:r w:rsidR="00223AFB" w:rsidRPr="0003648D">
                <w:rPr>
                  <w:i/>
                </w:rPr>
                <w:t xml:space="preserve"> </w:t>
              </w:r>
            </w:ins>
            <w:ins w:id="3008" w:author="STEC" w:date="2017-11-22T10:43:00Z">
              <w:r w:rsidRPr="0003648D">
                <w:rPr>
                  <w:i/>
                </w:rPr>
                <w:t>Service</w:t>
              </w:r>
            </w:ins>
            <w:ins w:id="3009" w:author="STEC" w:date="2017-11-22T10:41:00Z">
              <w:r w:rsidRPr="0003648D">
                <w:rPr>
                  <w:i/>
                </w:rPr>
                <w:t xml:space="preserve"> per market—</w:t>
              </w:r>
              <w:r w:rsidRPr="0003648D">
                <w:t xml:space="preserve">The MCPC for </w:t>
              </w:r>
            </w:ins>
            <w:ins w:id="3010" w:author="STEC" w:date="2017-11-22T10:44:00Z">
              <w:del w:id="3011" w:author="STEC 042618" w:date="2018-03-28T16:06:00Z">
                <w:r w:rsidRPr="0003648D" w:rsidDel="00223AFB">
                  <w:delText>P</w:delText>
                </w:r>
              </w:del>
              <w:r w:rsidRPr="0003648D">
                <w:t>F</w:t>
              </w:r>
            </w:ins>
            <w:ins w:id="3012" w:author="STEC" w:date="2017-11-22T10:41:00Z">
              <w:r w:rsidRPr="0003648D">
                <w:t xml:space="preserve">RS in the market </w:t>
              </w:r>
              <w:r w:rsidRPr="0003648D">
                <w:rPr>
                  <w:i/>
                </w:rPr>
                <w:t>m</w:t>
              </w:r>
              <w:r w:rsidRPr="0003648D">
                <w:t>, for the hour.</w:t>
              </w:r>
            </w:ins>
          </w:p>
        </w:tc>
      </w:tr>
      <w:tr w:rsidR="00BA7A09" w:rsidRPr="0003648D" w14:paraId="7052A25A" w14:textId="77777777" w:rsidTr="00223AFB">
        <w:trPr>
          <w:ins w:id="3013" w:author="STEC" w:date="2017-11-22T10:41:00Z"/>
        </w:trPr>
        <w:tc>
          <w:tcPr>
            <w:tcW w:w="1198" w:type="pct"/>
            <w:tcBorders>
              <w:top w:val="single" w:sz="4" w:space="0" w:color="auto"/>
              <w:left w:val="single" w:sz="4" w:space="0" w:color="auto"/>
              <w:bottom w:val="single" w:sz="4" w:space="0" w:color="auto"/>
              <w:right w:val="single" w:sz="4" w:space="0" w:color="auto"/>
            </w:tcBorders>
          </w:tcPr>
          <w:p w14:paraId="1CB8ABFE" w14:textId="77777777" w:rsidR="00BA7A09" w:rsidRPr="0003648D" w:rsidRDefault="00BA7A09" w:rsidP="001A04B9">
            <w:pPr>
              <w:pStyle w:val="TableBody"/>
              <w:rPr>
                <w:ins w:id="3014" w:author="STEC" w:date="2017-11-22T10:41:00Z"/>
              </w:rPr>
            </w:pPr>
            <w:ins w:id="3015" w:author="STEC" w:date="2017-11-22T10:41:00Z">
              <w:r w:rsidRPr="0003648D">
                <w:rPr>
                  <w:iCs w:val="0"/>
                </w:rPr>
                <w:t>MCPC</w:t>
              </w:r>
            </w:ins>
            <w:ins w:id="3016" w:author="STEC" w:date="2017-11-22T10:43:00Z">
              <w:del w:id="3017" w:author="STEC 042618" w:date="2018-03-28T16:07:00Z">
                <w:r w:rsidRPr="0003648D" w:rsidDel="00223AFB">
                  <w:rPr>
                    <w:iCs w:val="0"/>
                  </w:rPr>
                  <w:delText>P</w:delText>
                </w:r>
              </w:del>
              <w:r w:rsidRPr="0003648D">
                <w:rPr>
                  <w:iCs w:val="0"/>
                </w:rPr>
                <w:t>FR</w:t>
              </w:r>
              <w:del w:id="3018" w:author="ERCOT 06XX18" w:date="2018-06-06T10:54:00Z">
                <w:r w:rsidRPr="0003648D" w:rsidDel="001A04B9">
                  <w:rPr>
                    <w:iCs w:val="0"/>
                  </w:rPr>
                  <w:delText>S</w:delText>
                </w:r>
              </w:del>
            </w:ins>
            <w:ins w:id="3019" w:author="STEC" w:date="2017-11-22T10:41:00Z">
              <w:r w:rsidRPr="0003648D">
                <w:rPr>
                  <w:iCs w:val="0"/>
                </w:rPr>
                <w:t xml:space="preserve"> </w:t>
              </w:r>
              <w:r w:rsidRPr="0003648D">
                <w:rPr>
                  <w:i/>
                  <w:iCs w:val="0"/>
                  <w:vertAlign w:val="subscript"/>
                </w:rPr>
                <w:t>rs</w:t>
              </w:r>
            </w:ins>
          </w:p>
        </w:tc>
        <w:tc>
          <w:tcPr>
            <w:tcW w:w="386" w:type="pct"/>
            <w:tcBorders>
              <w:top w:val="single" w:sz="4" w:space="0" w:color="auto"/>
              <w:left w:val="single" w:sz="4" w:space="0" w:color="auto"/>
              <w:bottom w:val="single" w:sz="4" w:space="0" w:color="auto"/>
              <w:right w:val="single" w:sz="4" w:space="0" w:color="auto"/>
            </w:tcBorders>
          </w:tcPr>
          <w:p w14:paraId="73AAF82D" w14:textId="77777777" w:rsidR="00BA7A09" w:rsidRPr="0003648D" w:rsidRDefault="00BA7A09" w:rsidP="00FF6149">
            <w:pPr>
              <w:pStyle w:val="TableBody"/>
              <w:rPr>
                <w:ins w:id="3020" w:author="STEC" w:date="2017-11-22T10:41:00Z"/>
              </w:rPr>
            </w:pPr>
            <w:ins w:id="3021" w:author="STEC" w:date="2017-11-22T10:41:00Z">
              <w:r w:rsidRPr="0003648D">
                <w:rPr>
                  <w:iCs w:val="0"/>
                </w:rPr>
                <w:t>$/MW per hour</w:t>
              </w:r>
            </w:ins>
          </w:p>
        </w:tc>
        <w:tc>
          <w:tcPr>
            <w:tcW w:w="3416" w:type="pct"/>
            <w:tcBorders>
              <w:top w:val="single" w:sz="4" w:space="0" w:color="auto"/>
              <w:left w:val="single" w:sz="4" w:space="0" w:color="auto"/>
              <w:bottom w:val="single" w:sz="4" w:space="0" w:color="auto"/>
              <w:right w:val="single" w:sz="4" w:space="0" w:color="auto"/>
            </w:tcBorders>
          </w:tcPr>
          <w:p w14:paraId="00FFCC70" w14:textId="77777777" w:rsidR="00BA7A09" w:rsidRPr="0003648D" w:rsidRDefault="00BA7A09" w:rsidP="00FF6149">
            <w:pPr>
              <w:pStyle w:val="TableBody"/>
              <w:rPr>
                <w:ins w:id="3022" w:author="STEC" w:date="2017-11-22T10:41:00Z"/>
                <w:i/>
              </w:rPr>
            </w:pPr>
            <w:ins w:id="3023" w:author="STEC" w:date="2017-11-22T10:41:00Z">
              <w:r w:rsidRPr="0003648D">
                <w:rPr>
                  <w:i/>
                  <w:iCs w:val="0"/>
                </w:rPr>
                <w:t xml:space="preserve">Market Clearing Price for Capacity for </w:t>
              </w:r>
            </w:ins>
            <w:ins w:id="3024" w:author="STEC" w:date="2017-11-22T10:43:00Z">
              <w:del w:id="3025" w:author="STEC 042618" w:date="2018-03-28T16:07:00Z">
                <w:r w:rsidRPr="0003648D" w:rsidDel="00223AFB">
                  <w:rPr>
                    <w:i/>
                    <w:iCs w:val="0"/>
                  </w:rPr>
                  <w:delText xml:space="preserve">Primary </w:delText>
                </w:r>
              </w:del>
              <w:r w:rsidRPr="0003648D">
                <w:rPr>
                  <w:i/>
                  <w:iCs w:val="0"/>
                </w:rPr>
                <w:t>Frequency Response</w:t>
              </w:r>
            </w:ins>
            <w:ins w:id="3026" w:author="STEC 042618" w:date="2018-03-28T16:07:00Z">
              <w:r w:rsidR="00223AFB" w:rsidRPr="0003648D">
                <w:rPr>
                  <w:i/>
                  <w:iCs w:val="0"/>
                </w:rPr>
                <w:t xml:space="preserve"> </w:t>
              </w:r>
            </w:ins>
            <w:ins w:id="3027" w:author="STEC" w:date="2017-11-22T10:43:00Z">
              <w:r w:rsidRPr="0003648D">
                <w:rPr>
                  <w:i/>
                  <w:iCs w:val="0"/>
                </w:rPr>
                <w:t>Service</w:t>
              </w:r>
            </w:ins>
            <w:ins w:id="3028" w:author="STEC" w:date="2017-11-22T10:41:00Z">
              <w:r w:rsidRPr="0003648D">
                <w:rPr>
                  <w:i/>
                  <w:iCs w:val="0"/>
                </w:rPr>
                <w:t xml:space="preserve"> per RSASM—</w:t>
              </w:r>
              <w:r w:rsidRPr="0003648D">
                <w:rPr>
                  <w:iCs w:val="0"/>
                </w:rPr>
                <w:t xml:space="preserve">The MCPC for </w:t>
              </w:r>
            </w:ins>
            <w:ins w:id="3029" w:author="STEC" w:date="2017-11-22T10:44:00Z">
              <w:del w:id="3030" w:author="STEC 042618" w:date="2018-03-28T16:07:00Z">
                <w:r w:rsidRPr="0003648D" w:rsidDel="00223AFB">
                  <w:rPr>
                    <w:iCs w:val="0"/>
                  </w:rPr>
                  <w:delText>P</w:delText>
                </w:r>
              </w:del>
              <w:r w:rsidRPr="0003648D">
                <w:rPr>
                  <w:iCs w:val="0"/>
                </w:rPr>
                <w:t>F</w:t>
              </w:r>
            </w:ins>
            <w:ins w:id="3031" w:author="STEC" w:date="2017-11-22T10:41:00Z">
              <w:r w:rsidRPr="0003648D">
                <w:rPr>
                  <w:iCs w:val="0"/>
                </w:rPr>
                <w:t xml:space="preserve">RS in the RSASM </w:t>
              </w:r>
              <w:r w:rsidRPr="0003648D">
                <w:rPr>
                  <w:i/>
                  <w:iCs w:val="0"/>
                </w:rPr>
                <w:t>rs</w:t>
              </w:r>
              <w:r w:rsidRPr="0003648D">
                <w:rPr>
                  <w:iCs w:val="0"/>
                </w:rPr>
                <w:t>, for the hour.</w:t>
              </w:r>
            </w:ins>
          </w:p>
        </w:tc>
      </w:tr>
      <w:tr w:rsidR="00BA7A09" w:rsidRPr="0003648D" w14:paraId="75098C7B" w14:textId="77777777" w:rsidTr="00223AFB">
        <w:trPr>
          <w:ins w:id="3032" w:author="STEC" w:date="2017-11-22T10:41:00Z"/>
        </w:trPr>
        <w:tc>
          <w:tcPr>
            <w:tcW w:w="1198" w:type="pct"/>
            <w:tcBorders>
              <w:top w:val="single" w:sz="4" w:space="0" w:color="auto"/>
              <w:left w:val="single" w:sz="4" w:space="0" w:color="auto"/>
              <w:bottom w:val="single" w:sz="4" w:space="0" w:color="auto"/>
              <w:right w:val="single" w:sz="4" w:space="0" w:color="auto"/>
            </w:tcBorders>
          </w:tcPr>
          <w:p w14:paraId="2D2B4358" w14:textId="77777777" w:rsidR="00BA7A09" w:rsidRPr="0003648D" w:rsidRDefault="00BA7A09" w:rsidP="00FF6149">
            <w:pPr>
              <w:pStyle w:val="TableBody"/>
              <w:rPr>
                <w:ins w:id="3033" w:author="STEC" w:date="2017-11-22T10:41:00Z"/>
              </w:rPr>
            </w:pPr>
            <w:ins w:id="3034" w:author="STEC" w:date="2017-11-22T10:43:00Z">
              <w:del w:id="3035" w:author="STEC 042618" w:date="2018-03-28T16:07:00Z">
                <w:r w:rsidRPr="0003648D" w:rsidDel="00223AFB">
                  <w:delText>P</w:delText>
                </w:r>
              </w:del>
              <w:r w:rsidRPr="0003648D">
                <w:t>FR</w:t>
              </w:r>
              <w:del w:id="3036" w:author="ERCOT 06XX18" w:date="2018-06-06T13:34:00Z">
                <w:r w:rsidRPr="0003648D" w:rsidDel="00D82B94">
                  <w:delText>S</w:delText>
                </w:r>
              </w:del>
            </w:ins>
            <w:ins w:id="3037" w:author="STEC" w:date="2017-11-22T10:41:00Z">
              <w:r w:rsidRPr="0003648D">
                <w:t xml:space="preserve">FQ </w:t>
              </w:r>
              <w:r w:rsidRPr="0003648D">
                <w:rPr>
                  <w:i/>
                  <w:vertAlign w:val="subscript"/>
                </w:rPr>
                <w:t>q</w:t>
              </w:r>
            </w:ins>
          </w:p>
        </w:tc>
        <w:tc>
          <w:tcPr>
            <w:tcW w:w="386" w:type="pct"/>
            <w:tcBorders>
              <w:top w:val="single" w:sz="4" w:space="0" w:color="auto"/>
              <w:left w:val="single" w:sz="4" w:space="0" w:color="auto"/>
              <w:bottom w:val="single" w:sz="4" w:space="0" w:color="auto"/>
              <w:right w:val="single" w:sz="4" w:space="0" w:color="auto"/>
            </w:tcBorders>
          </w:tcPr>
          <w:p w14:paraId="6FC35484" w14:textId="77777777" w:rsidR="00BA7A09" w:rsidRPr="0003648D" w:rsidRDefault="00BA7A09" w:rsidP="00FF6149">
            <w:pPr>
              <w:pStyle w:val="TableBody"/>
              <w:rPr>
                <w:ins w:id="3038" w:author="STEC" w:date="2017-11-22T10:41:00Z"/>
              </w:rPr>
            </w:pPr>
            <w:ins w:id="3039" w:author="STEC" w:date="2017-11-22T10:41:00Z">
              <w:r w:rsidRPr="0003648D">
                <w:t>MW</w:t>
              </w:r>
            </w:ins>
          </w:p>
        </w:tc>
        <w:tc>
          <w:tcPr>
            <w:tcW w:w="3416" w:type="pct"/>
            <w:tcBorders>
              <w:top w:val="single" w:sz="4" w:space="0" w:color="auto"/>
              <w:left w:val="single" w:sz="4" w:space="0" w:color="auto"/>
              <w:bottom w:val="single" w:sz="4" w:space="0" w:color="auto"/>
              <w:right w:val="single" w:sz="4" w:space="0" w:color="auto"/>
            </w:tcBorders>
          </w:tcPr>
          <w:p w14:paraId="338E4C15" w14:textId="77777777" w:rsidR="00BA7A09" w:rsidRPr="0003648D" w:rsidRDefault="00BA7A09" w:rsidP="00FF6149">
            <w:pPr>
              <w:pStyle w:val="TableBody"/>
              <w:rPr>
                <w:ins w:id="3040" w:author="STEC" w:date="2017-11-22T10:41:00Z"/>
                <w:i/>
              </w:rPr>
            </w:pPr>
            <w:ins w:id="3041" w:author="STEC" w:date="2017-11-22T10:43:00Z">
              <w:del w:id="3042" w:author="STEC 042618" w:date="2018-03-28T16:07:00Z">
                <w:r w:rsidRPr="0003648D" w:rsidDel="00223AFB">
                  <w:rPr>
                    <w:i/>
                  </w:rPr>
                  <w:delText xml:space="preserve">Primary </w:delText>
                </w:r>
              </w:del>
              <w:r w:rsidRPr="0003648D">
                <w:rPr>
                  <w:i/>
                </w:rPr>
                <w:t>Frequency Response</w:t>
              </w:r>
            </w:ins>
            <w:ins w:id="3043" w:author="STEC 042618" w:date="2018-03-28T16:07:00Z">
              <w:r w:rsidR="00223AFB" w:rsidRPr="0003648D">
                <w:rPr>
                  <w:i/>
                </w:rPr>
                <w:t xml:space="preserve"> </w:t>
              </w:r>
            </w:ins>
            <w:ins w:id="3044" w:author="STEC" w:date="2017-11-22T10:43:00Z">
              <w:r w:rsidRPr="0003648D">
                <w:rPr>
                  <w:i/>
                </w:rPr>
                <w:t>Service</w:t>
              </w:r>
            </w:ins>
            <w:ins w:id="3045" w:author="STEC" w:date="2017-11-22T10:41:00Z">
              <w:r w:rsidRPr="0003648D">
                <w:rPr>
                  <w:i/>
                </w:rPr>
                <w:t xml:space="preserve"> Failure Quantity per QSE - </w:t>
              </w:r>
              <w:r w:rsidRPr="0003648D">
                <w:t xml:space="preserve">QSE </w:t>
              </w:r>
              <w:r w:rsidRPr="0003648D">
                <w:rPr>
                  <w:i/>
                </w:rPr>
                <w:t>q</w:t>
              </w:r>
              <w:r w:rsidRPr="0003648D">
                <w:t xml:space="preserve">’s total capacity associated with failures on its Ancillary Service Supply Responsibility for </w:t>
              </w:r>
            </w:ins>
            <w:ins w:id="3046" w:author="STEC" w:date="2017-11-22T10:44:00Z">
              <w:del w:id="3047" w:author="STEC 042618" w:date="2018-03-28T16:08:00Z">
                <w:r w:rsidRPr="0003648D" w:rsidDel="00223AFB">
                  <w:delText>P</w:delText>
                </w:r>
              </w:del>
              <w:r w:rsidRPr="0003648D">
                <w:t>F</w:t>
              </w:r>
            </w:ins>
            <w:ins w:id="3048" w:author="STEC" w:date="2017-11-22T10:41:00Z">
              <w:r w:rsidRPr="0003648D">
                <w:t>RS, for the hour.</w:t>
              </w:r>
            </w:ins>
          </w:p>
        </w:tc>
      </w:tr>
      <w:tr w:rsidR="00BA7A09" w:rsidRPr="0003648D" w14:paraId="249E15A7" w14:textId="77777777" w:rsidTr="00223AFB">
        <w:trPr>
          <w:ins w:id="3049" w:author="STEC" w:date="2017-11-22T10:41:00Z"/>
        </w:trPr>
        <w:tc>
          <w:tcPr>
            <w:tcW w:w="1198" w:type="pct"/>
            <w:tcBorders>
              <w:top w:val="single" w:sz="4" w:space="0" w:color="auto"/>
              <w:left w:val="single" w:sz="4" w:space="0" w:color="auto"/>
              <w:bottom w:val="single" w:sz="4" w:space="0" w:color="auto"/>
              <w:right w:val="single" w:sz="4" w:space="0" w:color="auto"/>
            </w:tcBorders>
          </w:tcPr>
          <w:p w14:paraId="0A5F3622" w14:textId="77777777" w:rsidR="00BA7A09" w:rsidRPr="0003648D" w:rsidRDefault="00BA7A09" w:rsidP="00FF6149">
            <w:pPr>
              <w:pStyle w:val="TableBody"/>
              <w:rPr>
                <w:ins w:id="3050" w:author="STEC" w:date="2017-11-22T10:41:00Z"/>
              </w:rPr>
            </w:pPr>
            <w:ins w:id="3051" w:author="STEC" w:date="2017-11-22T10:41:00Z">
              <w:r w:rsidRPr="0003648D">
                <w:rPr>
                  <w:iCs w:val="0"/>
                </w:rPr>
                <w:t>R</w:t>
              </w:r>
            </w:ins>
            <w:ins w:id="3052" w:author="STEC" w:date="2017-11-22T10:43:00Z">
              <w:del w:id="3053" w:author="STEC 042618" w:date="2018-03-28T16:08:00Z">
                <w:r w:rsidRPr="0003648D" w:rsidDel="00223AFB">
                  <w:rPr>
                    <w:iCs w:val="0"/>
                  </w:rPr>
                  <w:delText>P</w:delText>
                </w:r>
              </w:del>
              <w:r w:rsidRPr="0003648D">
                <w:rPr>
                  <w:iCs w:val="0"/>
                </w:rPr>
                <w:t>FR</w:t>
              </w:r>
              <w:del w:id="3054" w:author="ERCOT 06XX18" w:date="2018-06-06T13:34:00Z">
                <w:r w:rsidRPr="0003648D" w:rsidDel="00D82B94">
                  <w:rPr>
                    <w:iCs w:val="0"/>
                  </w:rPr>
                  <w:delText>S</w:delText>
                </w:r>
              </w:del>
            </w:ins>
            <w:ins w:id="3055" w:author="STEC" w:date="2017-11-22T10:41:00Z">
              <w:r w:rsidRPr="0003648D">
                <w:rPr>
                  <w:iCs w:val="0"/>
                </w:rPr>
                <w:t>FQ</w:t>
              </w:r>
              <w:r w:rsidRPr="0003648D">
                <w:rPr>
                  <w:i/>
                  <w:iCs w:val="0"/>
                </w:rPr>
                <w:t xml:space="preserve"> </w:t>
              </w:r>
              <w:r w:rsidRPr="0003648D">
                <w:rPr>
                  <w:i/>
                  <w:vertAlign w:val="subscript"/>
                </w:rPr>
                <w:t>q,</w:t>
              </w:r>
              <w:r w:rsidRPr="0003648D">
                <w:rPr>
                  <w:i/>
                  <w:iCs w:val="0"/>
                  <w:vertAlign w:val="subscript"/>
                </w:rPr>
                <w:t xml:space="preserve"> rs</w:t>
              </w:r>
            </w:ins>
          </w:p>
        </w:tc>
        <w:tc>
          <w:tcPr>
            <w:tcW w:w="386" w:type="pct"/>
            <w:tcBorders>
              <w:top w:val="single" w:sz="4" w:space="0" w:color="auto"/>
              <w:left w:val="single" w:sz="4" w:space="0" w:color="auto"/>
              <w:bottom w:val="single" w:sz="4" w:space="0" w:color="auto"/>
              <w:right w:val="single" w:sz="4" w:space="0" w:color="auto"/>
            </w:tcBorders>
          </w:tcPr>
          <w:p w14:paraId="01AC7C1D" w14:textId="77777777" w:rsidR="00BA7A09" w:rsidRPr="0003648D" w:rsidRDefault="00BA7A09" w:rsidP="00FF6149">
            <w:pPr>
              <w:pStyle w:val="TableBody"/>
              <w:rPr>
                <w:ins w:id="3056" w:author="STEC" w:date="2017-11-22T10:41:00Z"/>
              </w:rPr>
            </w:pPr>
            <w:ins w:id="3057" w:author="STEC" w:date="2017-11-22T10:41:00Z">
              <w:r w:rsidRPr="0003648D">
                <w:rPr>
                  <w:iCs w:val="0"/>
                </w:rPr>
                <w:t>MW</w:t>
              </w:r>
            </w:ins>
          </w:p>
        </w:tc>
        <w:tc>
          <w:tcPr>
            <w:tcW w:w="3416" w:type="pct"/>
            <w:tcBorders>
              <w:top w:val="single" w:sz="4" w:space="0" w:color="auto"/>
              <w:left w:val="single" w:sz="4" w:space="0" w:color="auto"/>
              <w:bottom w:val="single" w:sz="4" w:space="0" w:color="auto"/>
              <w:right w:val="single" w:sz="4" w:space="0" w:color="auto"/>
            </w:tcBorders>
          </w:tcPr>
          <w:p w14:paraId="51221C22" w14:textId="77777777" w:rsidR="00BA7A09" w:rsidRPr="0003648D" w:rsidRDefault="00BA7A09" w:rsidP="00FF6149">
            <w:pPr>
              <w:pStyle w:val="TableBody"/>
              <w:rPr>
                <w:ins w:id="3058" w:author="STEC" w:date="2017-11-22T10:41:00Z"/>
              </w:rPr>
            </w:pPr>
            <w:ins w:id="3059" w:author="STEC" w:date="2017-11-22T10:41:00Z">
              <w:r w:rsidRPr="0003648D">
                <w:rPr>
                  <w:i/>
                  <w:iCs w:val="0"/>
                </w:rPr>
                <w:t xml:space="preserve">Reconfiguration </w:t>
              </w:r>
            </w:ins>
            <w:ins w:id="3060" w:author="STEC" w:date="2017-11-22T10:43:00Z">
              <w:del w:id="3061" w:author="STEC 042618" w:date="2018-03-28T16:08:00Z">
                <w:r w:rsidRPr="0003648D" w:rsidDel="00223AFB">
                  <w:rPr>
                    <w:i/>
                    <w:iCs w:val="0"/>
                  </w:rPr>
                  <w:delText xml:space="preserve">Primary </w:delText>
                </w:r>
              </w:del>
              <w:r w:rsidRPr="0003648D">
                <w:rPr>
                  <w:i/>
                  <w:iCs w:val="0"/>
                </w:rPr>
                <w:t>Frequency Response</w:t>
              </w:r>
            </w:ins>
            <w:ins w:id="3062" w:author="STEC 042618" w:date="2018-03-28T16:08:00Z">
              <w:r w:rsidR="00223AFB" w:rsidRPr="0003648D">
                <w:rPr>
                  <w:i/>
                  <w:iCs w:val="0"/>
                </w:rPr>
                <w:t xml:space="preserve"> </w:t>
              </w:r>
            </w:ins>
            <w:ins w:id="3063" w:author="STEC" w:date="2017-11-22T10:43:00Z">
              <w:r w:rsidRPr="0003648D">
                <w:rPr>
                  <w:i/>
                  <w:iCs w:val="0"/>
                </w:rPr>
                <w:t>Service</w:t>
              </w:r>
            </w:ins>
            <w:ins w:id="3064" w:author="STEC" w:date="2017-11-22T10:41:00Z">
              <w:r w:rsidRPr="0003648D">
                <w:rPr>
                  <w:i/>
                  <w:iCs w:val="0"/>
                </w:rPr>
                <w:t xml:space="preserve"> Failure Quantity per QSE—</w:t>
              </w:r>
              <w:r w:rsidRPr="0003648D">
                <w:rPr>
                  <w:iCs w:val="0"/>
                </w:rPr>
                <w:t xml:space="preserve">QSE </w:t>
              </w:r>
              <w:r w:rsidRPr="0003648D">
                <w:rPr>
                  <w:i/>
                  <w:iCs w:val="0"/>
                </w:rPr>
                <w:t>q</w:t>
              </w:r>
              <w:r w:rsidRPr="0003648D">
                <w:rPr>
                  <w:iCs w:val="0"/>
                </w:rPr>
                <w:t xml:space="preserve">’s total capacity associated with reconfiguration reductions on its Ancillary Service Supply Responsibility for </w:t>
              </w:r>
            </w:ins>
            <w:ins w:id="3065" w:author="STEC" w:date="2017-11-22T10:44:00Z">
              <w:del w:id="3066" w:author="STEC 042618" w:date="2018-03-28T16:08:00Z">
                <w:r w:rsidRPr="0003648D" w:rsidDel="00223AFB">
                  <w:rPr>
                    <w:iCs w:val="0"/>
                  </w:rPr>
                  <w:delText>P</w:delText>
                </w:r>
              </w:del>
              <w:r w:rsidRPr="0003648D">
                <w:rPr>
                  <w:iCs w:val="0"/>
                </w:rPr>
                <w:t>F</w:t>
              </w:r>
            </w:ins>
            <w:ins w:id="3067" w:author="STEC" w:date="2017-11-22T10:41:00Z">
              <w:r w:rsidRPr="0003648D">
                <w:rPr>
                  <w:iCs w:val="0"/>
                </w:rPr>
                <w:t>RS, for the hour.</w:t>
              </w:r>
            </w:ins>
          </w:p>
        </w:tc>
      </w:tr>
      <w:tr w:rsidR="00BA7A09" w:rsidRPr="0003648D" w14:paraId="1B14F1E3" w14:textId="77777777" w:rsidTr="00223AFB">
        <w:trPr>
          <w:ins w:id="3068" w:author="STEC" w:date="2017-11-22T10:41:00Z"/>
        </w:trPr>
        <w:tc>
          <w:tcPr>
            <w:tcW w:w="1198" w:type="pct"/>
            <w:tcBorders>
              <w:top w:val="single" w:sz="4" w:space="0" w:color="auto"/>
              <w:left w:val="single" w:sz="4" w:space="0" w:color="auto"/>
              <w:bottom w:val="single" w:sz="4" w:space="0" w:color="auto"/>
              <w:right w:val="single" w:sz="4" w:space="0" w:color="auto"/>
            </w:tcBorders>
          </w:tcPr>
          <w:p w14:paraId="5FB17538" w14:textId="77777777" w:rsidR="00BA7A09" w:rsidRPr="0003648D" w:rsidRDefault="00830E84" w:rsidP="00FF6149">
            <w:pPr>
              <w:pStyle w:val="TableBody"/>
              <w:rPr>
                <w:ins w:id="3069" w:author="STEC" w:date="2017-11-22T10:41:00Z"/>
                <w:i/>
              </w:rPr>
            </w:pPr>
            <w:ins w:id="3070" w:author="STEC" w:date="2017-11-22T10:41:00Z">
              <w:del w:id="3071" w:author="ERCOT 06XX18" w:date="2018-06-06T10:45:00Z">
                <w:r w:rsidRPr="0003648D" w:rsidDel="000644BD">
                  <w:rPr>
                    <w:i/>
                    <w:iCs w:val="0"/>
                  </w:rPr>
                  <w:delText>R</w:delText>
                </w:r>
              </w:del>
            </w:ins>
            <w:ins w:id="3072" w:author="ERCOT 06XX18" w:date="2018-06-06T10:45:00Z">
              <w:r w:rsidR="000644BD">
                <w:rPr>
                  <w:i/>
                  <w:iCs w:val="0"/>
                </w:rPr>
                <w:t>r</w:t>
              </w:r>
            </w:ins>
            <w:ins w:id="3073" w:author="STEC" w:date="2017-11-22T10:41:00Z">
              <w:r w:rsidR="00BA7A09" w:rsidRPr="0003648D">
                <w:rPr>
                  <w:i/>
                  <w:iCs w:val="0"/>
                </w:rPr>
                <w:t>s</w:t>
              </w:r>
            </w:ins>
          </w:p>
        </w:tc>
        <w:tc>
          <w:tcPr>
            <w:tcW w:w="386" w:type="pct"/>
            <w:tcBorders>
              <w:top w:val="single" w:sz="4" w:space="0" w:color="auto"/>
              <w:left w:val="single" w:sz="4" w:space="0" w:color="auto"/>
              <w:bottom w:val="single" w:sz="4" w:space="0" w:color="auto"/>
              <w:right w:val="single" w:sz="4" w:space="0" w:color="auto"/>
            </w:tcBorders>
          </w:tcPr>
          <w:p w14:paraId="35EABF1C" w14:textId="77777777" w:rsidR="00BA7A09" w:rsidRPr="0003648D" w:rsidRDefault="00BA7A09" w:rsidP="00FF6149">
            <w:pPr>
              <w:pStyle w:val="TableBody"/>
              <w:rPr>
                <w:ins w:id="3074" w:author="STEC" w:date="2017-11-22T10:41:00Z"/>
              </w:rPr>
            </w:pPr>
            <w:ins w:id="3075" w:author="STEC" w:date="2017-11-22T10:41:00Z">
              <w:r w:rsidRPr="0003648D">
                <w:rPr>
                  <w:iCs w:val="0"/>
                </w:rPr>
                <w:t>none</w:t>
              </w:r>
            </w:ins>
          </w:p>
        </w:tc>
        <w:tc>
          <w:tcPr>
            <w:tcW w:w="3416" w:type="pct"/>
            <w:tcBorders>
              <w:top w:val="single" w:sz="4" w:space="0" w:color="auto"/>
              <w:left w:val="single" w:sz="4" w:space="0" w:color="auto"/>
              <w:bottom w:val="single" w:sz="4" w:space="0" w:color="auto"/>
              <w:right w:val="single" w:sz="4" w:space="0" w:color="auto"/>
            </w:tcBorders>
          </w:tcPr>
          <w:p w14:paraId="09B25FE1" w14:textId="77777777" w:rsidR="00BA7A09" w:rsidRPr="0003648D" w:rsidRDefault="00BA7A09" w:rsidP="00FF6149">
            <w:pPr>
              <w:pStyle w:val="TableBody"/>
              <w:rPr>
                <w:ins w:id="3076" w:author="STEC" w:date="2017-11-22T10:41:00Z"/>
              </w:rPr>
            </w:pPr>
            <w:ins w:id="3077" w:author="STEC" w:date="2017-11-22T10:41:00Z">
              <w:r w:rsidRPr="0003648D">
                <w:rPr>
                  <w:iCs w:val="0"/>
                </w:rPr>
                <w:t>The RSASM for the given Operating Hour.</w:t>
              </w:r>
            </w:ins>
          </w:p>
        </w:tc>
      </w:tr>
      <w:tr w:rsidR="00BA7A09" w:rsidRPr="0003648D" w14:paraId="776C23C1" w14:textId="77777777" w:rsidTr="00223AFB">
        <w:trPr>
          <w:ins w:id="3078" w:author="STEC" w:date="2017-11-22T10:41:00Z"/>
        </w:trPr>
        <w:tc>
          <w:tcPr>
            <w:tcW w:w="1198" w:type="pct"/>
            <w:tcBorders>
              <w:top w:val="single" w:sz="4" w:space="0" w:color="auto"/>
              <w:left w:val="single" w:sz="4" w:space="0" w:color="auto"/>
              <w:bottom w:val="single" w:sz="4" w:space="0" w:color="auto"/>
              <w:right w:val="single" w:sz="4" w:space="0" w:color="auto"/>
            </w:tcBorders>
          </w:tcPr>
          <w:p w14:paraId="0D905F52" w14:textId="77777777" w:rsidR="00BA7A09" w:rsidRPr="0003648D" w:rsidRDefault="00415C88" w:rsidP="00FF6149">
            <w:pPr>
              <w:pStyle w:val="TableBody"/>
              <w:rPr>
                <w:ins w:id="3079" w:author="STEC" w:date="2017-11-22T10:41:00Z"/>
                <w:i/>
              </w:rPr>
            </w:pPr>
            <w:ins w:id="3080" w:author="STEC" w:date="2017-11-22T10:41:00Z">
              <w:del w:id="3081" w:author="ERCOT 06XX18" w:date="2018-06-06T10:45:00Z">
                <w:r w:rsidRPr="0003648D" w:rsidDel="000644BD">
                  <w:rPr>
                    <w:i/>
                  </w:rPr>
                  <w:delText>M</w:delText>
                </w:r>
              </w:del>
            </w:ins>
            <w:ins w:id="3082" w:author="ERCOT 06XX18" w:date="2018-06-06T10:45:00Z">
              <w:r w:rsidR="000644BD">
                <w:rPr>
                  <w:i/>
                </w:rPr>
                <w:t>m</w:t>
              </w:r>
            </w:ins>
          </w:p>
        </w:tc>
        <w:tc>
          <w:tcPr>
            <w:tcW w:w="386" w:type="pct"/>
            <w:tcBorders>
              <w:top w:val="single" w:sz="4" w:space="0" w:color="auto"/>
              <w:left w:val="single" w:sz="4" w:space="0" w:color="auto"/>
              <w:bottom w:val="single" w:sz="4" w:space="0" w:color="auto"/>
              <w:right w:val="single" w:sz="4" w:space="0" w:color="auto"/>
            </w:tcBorders>
          </w:tcPr>
          <w:p w14:paraId="76A575B2" w14:textId="77777777" w:rsidR="00BA7A09" w:rsidRPr="0003648D" w:rsidRDefault="00BA7A09" w:rsidP="00FF6149">
            <w:pPr>
              <w:pStyle w:val="TableBody"/>
              <w:rPr>
                <w:ins w:id="3083" w:author="STEC" w:date="2017-11-22T10:41:00Z"/>
              </w:rPr>
            </w:pPr>
            <w:ins w:id="3084" w:author="STEC" w:date="2017-11-22T10:41:00Z">
              <w:r w:rsidRPr="0003648D">
                <w:t>none</w:t>
              </w:r>
            </w:ins>
          </w:p>
        </w:tc>
        <w:tc>
          <w:tcPr>
            <w:tcW w:w="3416" w:type="pct"/>
            <w:tcBorders>
              <w:top w:val="single" w:sz="4" w:space="0" w:color="auto"/>
              <w:left w:val="single" w:sz="4" w:space="0" w:color="auto"/>
              <w:bottom w:val="single" w:sz="4" w:space="0" w:color="auto"/>
              <w:right w:val="single" w:sz="4" w:space="0" w:color="auto"/>
            </w:tcBorders>
          </w:tcPr>
          <w:p w14:paraId="44A1349C" w14:textId="77777777" w:rsidR="00BA7A09" w:rsidRPr="0003648D" w:rsidRDefault="00BA7A09" w:rsidP="00FF6149">
            <w:pPr>
              <w:pStyle w:val="TableBody"/>
              <w:rPr>
                <w:ins w:id="3085" w:author="STEC" w:date="2017-11-22T10:41:00Z"/>
              </w:rPr>
            </w:pPr>
            <w:ins w:id="3086" w:author="STEC" w:date="2017-11-22T10:41:00Z">
              <w:r w:rsidRPr="0003648D">
                <w:t>The DAM, SASM, or RSASM for the given Operating Hour.</w:t>
              </w:r>
            </w:ins>
          </w:p>
        </w:tc>
      </w:tr>
      <w:tr w:rsidR="00BA7A09" w:rsidRPr="0003648D" w14:paraId="49BAD07A" w14:textId="77777777" w:rsidTr="00223AFB">
        <w:trPr>
          <w:ins w:id="3087" w:author="STEC" w:date="2017-11-22T10:41:00Z"/>
        </w:trPr>
        <w:tc>
          <w:tcPr>
            <w:tcW w:w="1198" w:type="pct"/>
            <w:tcBorders>
              <w:top w:val="single" w:sz="4" w:space="0" w:color="auto"/>
              <w:left w:val="single" w:sz="4" w:space="0" w:color="auto"/>
              <w:bottom w:val="single" w:sz="4" w:space="0" w:color="auto"/>
              <w:right w:val="single" w:sz="4" w:space="0" w:color="auto"/>
            </w:tcBorders>
          </w:tcPr>
          <w:p w14:paraId="0AA49036" w14:textId="77777777" w:rsidR="00BA7A09" w:rsidRPr="0003648D" w:rsidRDefault="00415C88" w:rsidP="00FF6149">
            <w:pPr>
              <w:pStyle w:val="TableBody"/>
              <w:rPr>
                <w:ins w:id="3088" w:author="STEC" w:date="2017-11-22T10:41:00Z"/>
                <w:i/>
              </w:rPr>
            </w:pPr>
            <w:ins w:id="3089" w:author="STEC" w:date="2017-11-22T10:41:00Z">
              <w:del w:id="3090" w:author="ERCOT 06XX18" w:date="2018-06-06T10:45:00Z">
                <w:r w:rsidRPr="0003648D" w:rsidDel="000644BD">
                  <w:rPr>
                    <w:i/>
                  </w:rPr>
                  <w:delText>Q</w:delText>
                </w:r>
              </w:del>
            </w:ins>
            <w:ins w:id="3091" w:author="ERCOT 06XX18" w:date="2018-06-06T10:45:00Z">
              <w:r w:rsidR="000644BD">
                <w:rPr>
                  <w:i/>
                </w:rPr>
                <w:t>q</w:t>
              </w:r>
            </w:ins>
          </w:p>
        </w:tc>
        <w:tc>
          <w:tcPr>
            <w:tcW w:w="386" w:type="pct"/>
            <w:tcBorders>
              <w:top w:val="single" w:sz="4" w:space="0" w:color="auto"/>
              <w:left w:val="single" w:sz="4" w:space="0" w:color="auto"/>
              <w:bottom w:val="single" w:sz="4" w:space="0" w:color="auto"/>
              <w:right w:val="single" w:sz="4" w:space="0" w:color="auto"/>
            </w:tcBorders>
          </w:tcPr>
          <w:p w14:paraId="663D2D13" w14:textId="77777777" w:rsidR="00BA7A09" w:rsidRPr="0003648D" w:rsidRDefault="00BA7A09" w:rsidP="00FF6149">
            <w:pPr>
              <w:pStyle w:val="TableBody"/>
              <w:rPr>
                <w:ins w:id="3092" w:author="STEC" w:date="2017-11-22T10:41:00Z"/>
              </w:rPr>
            </w:pPr>
            <w:ins w:id="3093" w:author="STEC" w:date="2017-11-22T10:41:00Z">
              <w:r w:rsidRPr="0003648D">
                <w:t>none</w:t>
              </w:r>
            </w:ins>
          </w:p>
        </w:tc>
        <w:tc>
          <w:tcPr>
            <w:tcW w:w="3416" w:type="pct"/>
            <w:tcBorders>
              <w:top w:val="single" w:sz="4" w:space="0" w:color="auto"/>
              <w:left w:val="single" w:sz="4" w:space="0" w:color="auto"/>
              <w:bottom w:val="single" w:sz="4" w:space="0" w:color="auto"/>
              <w:right w:val="single" w:sz="4" w:space="0" w:color="auto"/>
            </w:tcBorders>
          </w:tcPr>
          <w:p w14:paraId="53F71A5A" w14:textId="77777777" w:rsidR="00BA7A09" w:rsidRPr="0003648D" w:rsidRDefault="00BA7A09" w:rsidP="00FF6149">
            <w:pPr>
              <w:pStyle w:val="TableBody"/>
              <w:rPr>
                <w:ins w:id="3094" w:author="STEC" w:date="2017-11-22T10:41:00Z"/>
              </w:rPr>
            </w:pPr>
            <w:ins w:id="3095" w:author="STEC" w:date="2017-11-22T10:41:00Z">
              <w:r w:rsidRPr="0003648D">
                <w:t>A QSE.</w:t>
              </w:r>
            </w:ins>
          </w:p>
        </w:tc>
      </w:tr>
    </w:tbl>
    <w:p w14:paraId="1EDCB3BC" w14:textId="77777777" w:rsidR="00BA7A09" w:rsidRPr="0003648D" w:rsidRDefault="00BA7A09" w:rsidP="00BA7A09">
      <w:pPr>
        <w:pStyle w:val="H3"/>
        <w:spacing w:before="480"/>
      </w:pPr>
      <w:bookmarkStart w:id="3096" w:name="_Toc103141433"/>
      <w:bookmarkStart w:id="3097" w:name="_Toc109009425"/>
      <w:bookmarkStart w:id="3098" w:name="_Toc397505049"/>
      <w:bookmarkStart w:id="3099" w:name="_Toc402357181"/>
      <w:bookmarkStart w:id="3100" w:name="_Toc422486561"/>
      <w:bookmarkStart w:id="3101" w:name="_Toc433093414"/>
      <w:bookmarkStart w:id="3102" w:name="_Toc433093572"/>
      <w:bookmarkStart w:id="3103" w:name="_Toc440874802"/>
      <w:bookmarkStart w:id="3104" w:name="_Toc448142359"/>
      <w:bookmarkStart w:id="3105" w:name="_Toc448142516"/>
      <w:bookmarkStart w:id="3106" w:name="_Toc458770357"/>
      <w:bookmarkStart w:id="3107" w:name="_Toc459294325"/>
      <w:bookmarkStart w:id="3108" w:name="_Toc463262819"/>
      <w:bookmarkStart w:id="3109" w:name="_Toc468286893"/>
      <w:bookmarkStart w:id="3110" w:name="_Toc481502933"/>
      <w:bookmarkStart w:id="3111" w:name="_Toc496080101"/>
      <w:bookmarkStart w:id="3112" w:name="_Toc496080256"/>
      <w:r w:rsidRPr="0003648D">
        <w:t>6.7.4</w:t>
      </w:r>
      <w:r w:rsidRPr="0003648D">
        <w:tab/>
        <w:t>Adjustments to Cost Allocations for Ancillary Services Procurement</w:t>
      </w:r>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p>
    <w:p w14:paraId="13E7FDDB" w14:textId="77777777" w:rsidR="00CD3F3C" w:rsidRPr="0003648D" w:rsidRDefault="00CD3F3C" w:rsidP="00CD3F3C">
      <w:pPr>
        <w:spacing w:after="240"/>
        <w:ind w:left="720" w:hanging="720"/>
        <w:rPr>
          <w:iCs/>
        </w:rPr>
      </w:pPr>
      <w:r w:rsidRPr="0003648D">
        <w:rPr>
          <w:iCs/>
        </w:rPr>
        <w:t>(1)</w:t>
      </w:r>
      <w:r w:rsidRPr="0003648D">
        <w:rPr>
          <w:iCs/>
        </w:rPr>
        <w:tab/>
        <w:t xml:space="preserve">Each QSE for which ERCOT purchases Ancillary Service capacity in the DAM, a SASM, or an RSASM, is charged for the QSE’s share of the net costs incurred for each </w:t>
      </w:r>
      <w:r w:rsidRPr="0003648D">
        <w:rPr>
          <w:iCs/>
        </w:rPr>
        <w:lastRenderedPageBreak/>
        <w:t>service.  For each QSE, its share of the DAM costs has been calculated in Section 4.6.4, Settlement of Ancillary Services Procured in the DAM; its share of the net total costs incurred in the DAM, a SASM, or an RSASM less its DAM charge is calculated in this section.</w:t>
      </w:r>
    </w:p>
    <w:p w14:paraId="460263C5" w14:textId="77777777" w:rsidR="00CD3F3C" w:rsidRPr="0003648D" w:rsidRDefault="00CD3F3C" w:rsidP="00CD3F3C">
      <w:pPr>
        <w:spacing w:after="240"/>
        <w:ind w:left="720" w:hanging="720"/>
        <w:rPr>
          <w:iCs/>
        </w:rPr>
      </w:pPr>
      <w:r w:rsidRPr="0003648D">
        <w:rPr>
          <w:iCs/>
        </w:rPr>
        <w:t>(2)</w:t>
      </w:r>
      <w:r w:rsidRPr="0003648D">
        <w:rPr>
          <w:iCs/>
        </w:rPr>
        <w:tab/>
        <w:t>For Reg-Up, if applicable:</w:t>
      </w:r>
    </w:p>
    <w:p w14:paraId="64BA52A8" w14:textId="77777777" w:rsidR="00CD3F3C" w:rsidRPr="0003648D" w:rsidRDefault="00CD3F3C" w:rsidP="00CD3F3C">
      <w:pPr>
        <w:spacing w:after="240"/>
        <w:ind w:left="1440" w:hanging="720"/>
      </w:pPr>
      <w:r w:rsidRPr="0003648D">
        <w:t>(a)</w:t>
      </w:r>
      <w:r w:rsidRPr="0003648D">
        <w:tab/>
        <w:t>The net total costs for Reg-Up for a given Operating Hour is calculated as follows:</w:t>
      </w:r>
    </w:p>
    <w:p w14:paraId="5B01EBEB" w14:textId="6903ED34" w:rsidR="00CD3F3C" w:rsidRPr="0003648D" w:rsidRDefault="00CD3F3C" w:rsidP="00CD3F3C">
      <w:pPr>
        <w:spacing w:after="120"/>
        <w:ind w:left="2880" w:hanging="2160"/>
        <w:rPr>
          <w:b/>
          <w:bCs/>
        </w:rPr>
      </w:pPr>
      <w:r w:rsidRPr="0003648D">
        <w:rPr>
          <w:b/>
          <w:bCs/>
        </w:rPr>
        <w:t>RUCOSTTOT</w:t>
      </w:r>
      <w:r w:rsidRPr="0003648D">
        <w:rPr>
          <w:b/>
          <w:bCs/>
        </w:rPr>
        <w:tab/>
        <w:t>=</w:t>
      </w:r>
      <w:r w:rsidRPr="0003648D">
        <w:rPr>
          <w:b/>
          <w:bCs/>
        </w:rPr>
        <w:tab/>
        <w:t>(-1) * (</w:t>
      </w:r>
      <w:r w:rsidR="00D93F97">
        <w:rPr>
          <w:b/>
          <w:bCs/>
          <w:noProof/>
          <w:position w:val="-20"/>
        </w:rPr>
        <w:drawing>
          <wp:inline distT="0" distB="0" distL="0" distR="0" wp14:anchorId="01DA77DB" wp14:editId="431A74E9">
            <wp:extent cx="142875" cy="278130"/>
            <wp:effectExtent l="0" t="0" r="952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(RTPCRUAMTTOT </w:t>
      </w:r>
      <w:r w:rsidRPr="0003648D">
        <w:rPr>
          <w:b/>
          <w:bCs/>
          <w:i/>
          <w:vertAlign w:val="subscript"/>
        </w:rPr>
        <w:t>m</w:t>
      </w:r>
      <w:r w:rsidRPr="0003648D">
        <w:rPr>
          <w:b/>
          <w:bCs/>
        </w:rPr>
        <w:t xml:space="preserve">) + </w:t>
      </w:r>
      <w:r w:rsidRPr="0003648D">
        <w:rPr>
          <w:b/>
          <w:bCs/>
        </w:rPr>
        <w:tab/>
      </w:r>
      <w:r w:rsidRPr="0003648D">
        <w:rPr>
          <w:b/>
          <w:bCs/>
        </w:rPr>
        <w:tab/>
      </w:r>
      <w:r w:rsidRPr="0003648D">
        <w:rPr>
          <w:b/>
          <w:bCs/>
        </w:rPr>
        <w:tab/>
        <w:t>PCRUAMTTOT</w:t>
      </w:r>
      <w:r w:rsidRPr="0003648D">
        <w:rPr>
          <w:b/>
          <w:bCs/>
          <w:i/>
          <w:vertAlign w:val="subscript"/>
        </w:rPr>
        <w:t xml:space="preserve"> </w:t>
      </w:r>
      <w:r w:rsidRPr="0003648D">
        <w:rPr>
          <w:b/>
          <w:bCs/>
        </w:rPr>
        <w:t xml:space="preserve"> + RUFQAMTTOT + </w:t>
      </w:r>
    </w:p>
    <w:p w14:paraId="73C47DFE" w14:textId="77777777" w:rsidR="00CD3F3C" w:rsidRPr="0003648D" w:rsidRDefault="00CD3F3C" w:rsidP="00CD3F3C">
      <w:pPr>
        <w:spacing w:after="240"/>
        <w:ind w:left="2880" w:firstLine="720"/>
        <w:rPr>
          <w:b/>
          <w:bCs/>
        </w:rPr>
      </w:pPr>
      <w:r w:rsidRPr="0003648D">
        <w:rPr>
          <w:b/>
          <w:bCs/>
        </w:rPr>
        <w:t>RUINFQAMTTOT)</w:t>
      </w:r>
    </w:p>
    <w:p w14:paraId="5422817E" w14:textId="77777777" w:rsidR="00CD3F3C" w:rsidRPr="0003648D" w:rsidRDefault="00CD3F3C" w:rsidP="00CD3F3C">
      <w:pPr>
        <w:spacing w:after="240"/>
        <w:rPr>
          <w:iCs/>
        </w:rPr>
      </w:pPr>
      <w:r w:rsidRPr="0003648D">
        <w:rPr>
          <w:iCs/>
        </w:rPr>
        <w:t xml:space="preserve">Where: </w:t>
      </w:r>
    </w:p>
    <w:p w14:paraId="4ACEA14E" w14:textId="77777777" w:rsidR="00CD3F3C" w:rsidRPr="0003648D" w:rsidRDefault="00CD3F3C" w:rsidP="00CD3F3C">
      <w:r w:rsidRPr="0003648D">
        <w:t>Total payment of SASM- and RSASM-procured capacity for Reg-Up by market</w:t>
      </w:r>
    </w:p>
    <w:p w14:paraId="740F01B4" w14:textId="1F2401AA" w:rsidR="00CD3F3C" w:rsidRPr="0003648D" w:rsidRDefault="00CD3F3C" w:rsidP="00CD3F3C">
      <w:pPr>
        <w:spacing w:after="240"/>
        <w:ind w:leftChars="300" w:left="2880" w:hangingChars="900" w:hanging="2160"/>
        <w:rPr>
          <w:bCs/>
          <w:i/>
          <w:vertAlign w:val="subscript"/>
        </w:rPr>
      </w:pPr>
      <w:r w:rsidRPr="0003648D">
        <w:rPr>
          <w:bCs/>
        </w:rPr>
        <w:t xml:space="preserve">RTPCRUAMTTOT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3534CD5F" wp14:editId="22B544FA">
            <wp:extent cx="142875" cy="294005"/>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RTPCRUAMT </w:t>
      </w:r>
      <w:r w:rsidRPr="0003648D">
        <w:rPr>
          <w:bCs/>
          <w:i/>
          <w:vertAlign w:val="subscript"/>
        </w:rPr>
        <w:t xml:space="preserve">q, m </w:t>
      </w:r>
    </w:p>
    <w:p w14:paraId="7EC14475" w14:textId="77777777" w:rsidR="00CD3F3C" w:rsidRPr="0003648D" w:rsidRDefault="00CD3F3C" w:rsidP="00CD3F3C">
      <w:r w:rsidRPr="0003648D">
        <w:t>Total payment of DAM-procured capacity for Reg-Up</w:t>
      </w:r>
    </w:p>
    <w:p w14:paraId="576C3643" w14:textId="28B67D9F" w:rsidR="00CD3F3C" w:rsidRPr="0003648D" w:rsidRDefault="00CD3F3C" w:rsidP="00CD3F3C">
      <w:pPr>
        <w:spacing w:after="240"/>
        <w:ind w:leftChars="300" w:left="2880" w:hangingChars="900" w:hanging="2160"/>
        <w:rPr>
          <w:bCs/>
        </w:rPr>
      </w:pPr>
      <w:r w:rsidRPr="0003648D">
        <w:rPr>
          <w:bCs/>
        </w:rPr>
        <w:t>PCRUAMTTOT</w:t>
      </w:r>
      <w:r w:rsidRPr="0003648D">
        <w:rPr>
          <w:bCs/>
        </w:rPr>
        <w:tab/>
      </w:r>
      <w:r w:rsidRPr="0003648D">
        <w:rPr>
          <w:bCs/>
        </w:rPr>
        <w:tab/>
        <w:t>=</w:t>
      </w:r>
      <w:r w:rsidRPr="0003648D">
        <w:rPr>
          <w:bCs/>
        </w:rPr>
        <w:tab/>
      </w:r>
      <w:r w:rsidR="00D93F97">
        <w:rPr>
          <w:bCs/>
          <w:noProof/>
          <w:position w:val="-22"/>
        </w:rPr>
        <w:drawing>
          <wp:inline distT="0" distB="0" distL="0" distR="0" wp14:anchorId="45B793EC" wp14:editId="3451299F">
            <wp:extent cx="142875" cy="294005"/>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PCRUAMT </w:t>
      </w:r>
      <w:r w:rsidRPr="0003648D">
        <w:rPr>
          <w:bCs/>
          <w:i/>
          <w:vertAlign w:val="subscript"/>
        </w:rPr>
        <w:t>q</w:t>
      </w:r>
    </w:p>
    <w:p w14:paraId="6D6A889F" w14:textId="77777777" w:rsidR="00CD3F3C" w:rsidRPr="0003648D" w:rsidRDefault="00CD3F3C" w:rsidP="00CD3F3C">
      <w:r w:rsidRPr="0003648D">
        <w:t>Total charge of failure on Ancillary Service Supply Responsibility for Reg-Up</w:t>
      </w:r>
    </w:p>
    <w:p w14:paraId="2B082543" w14:textId="213DF3F3" w:rsidR="00CD3F3C" w:rsidRPr="0003648D" w:rsidRDefault="00CD3F3C" w:rsidP="00CD3F3C">
      <w:pPr>
        <w:spacing w:after="240"/>
        <w:ind w:leftChars="300" w:left="2880" w:hangingChars="900" w:hanging="2160"/>
        <w:rPr>
          <w:bCs/>
          <w:i/>
          <w:vertAlign w:val="subscript"/>
        </w:rPr>
      </w:pPr>
      <w:r w:rsidRPr="0003648D">
        <w:rPr>
          <w:bCs/>
        </w:rPr>
        <w:t>RUFQAMTTOT</w:t>
      </w:r>
      <w:r w:rsidRPr="0003648D">
        <w:rPr>
          <w:bCs/>
        </w:rPr>
        <w:tab/>
      </w:r>
      <w:r w:rsidRPr="0003648D">
        <w:rPr>
          <w:bCs/>
        </w:rPr>
        <w:tab/>
        <w:t>=</w:t>
      </w:r>
      <w:r w:rsidRPr="0003648D">
        <w:rPr>
          <w:bCs/>
        </w:rPr>
        <w:tab/>
      </w:r>
      <w:r w:rsidR="00D93F97">
        <w:rPr>
          <w:bCs/>
          <w:noProof/>
          <w:position w:val="-22"/>
        </w:rPr>
        <w:drawing>
          <wp:inline distT="0" distB="0" distL="0" distR="0" wp14:anchorId="2EB2B07C" wp14:editId="2769CF2F">
            <wp:extent cx="142875" cy="294005"/>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RUFQAMTQSETOT </w:t>
      </w:r>
      <w:r w:rsidRPr="0003648D">
        <w:rPr>
          <w:bCs/>
          <w:i/>
          <w:vertAlign w:val="subscript"/>
        </w:rPr>
        <w:t>q</w:t>
      </w:r>
    </w:p>
    <w:p w14:paraId="728A4B96" w14:textId="77777777" w:rsidR="00CD3F3C" w:rsidRPr="0003648D" w:rsidRDefault="00CD3F3C" w:rsidP="00CD3F3C">
      <w:pPr>
        <w:tabs>
          <w:tab w:val="left" w:pos="2160"/>
          <w:tab w:val="left" w:pos="2880"/>
        </w:tabs>
        <w:ind w:left="300" w:hangingChars="125" w:hanging="300"/>
        <w:rPr>
          <w:bCs/>
        </w:rPr>
      </w:pPr>
      <w:r w:rsidRPr="0003648D">
        <w:rPr>
          <w:bCs/>
        </w:rPr>
        <w:t>Total payment of SASM- and RSASM-procured capacity for Reg-Up by QSE</w:t>
      </w:r>
    </w:p>
    <w:p w14:paraId="3E82A7F0" w14:textId="1E236A75" w:rsidR="00CD3F3C" w:rsidRPr="0003648D" w:rsidRDefault="00CD3F3C" w:rsidP="00CD3F3C">
      <w:pPr>
        <w:spacing w:after="240"/>
        <w:ind w:leftChars="300" w:left="2880" w:hangingChars="900" w:hanging="2160"/>
        <w:rPr>
          <w:bCs/>
        </w:rPr>
      </w:pPr>
      <w:r w:rsidRPr="0003648D">
        <w:rPr>
          <w:bCs/>
        </w:rPr>
        <w:t xml:space="preserve">RTPCRUAMTQSETOT </w:t>
      </w:r>
      <w:r w:rsidRPr="0003648D">
        <w:rPr>
          <w:bCs/>
          <w:i/>
          <w:vertAlign w:val="subscript"/>
        </w:rPr>
        <w:t>q</w:t>
      </w:r>
      <w:r w:rsidRPr="0003648D">
        <w:rPr>
          <w:bCs/>
        </w:rPr>
        <w:tab/>
        <w:t>=</w:t>
      </w:r>
      <w:r w:rsidRPr="0003648D">
        <w:rPr>
          <w:bCs/>
        </w:rPr>
        <w:tab/>
      </w:r>
      <w:r w:rsidR="00D93F97">
        <w:rPr>
          <w:bCs/>
          <w:noProof/>
          <w:position w:val="-20"/>
        </w:rPr>
        <w:drawing>
          <wp:inline distT="0" distB="0" distL="0" distR="0" wp14:anchorId="1829402B" wp14:editId="7B8AFD46">
            <wp:extent cx="142875" cy="278130"/>
            <wp:effectExtent l="0" t="0" r="9525" b="762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RTPCRUAMT </w:t>
      </w:r>
      <w:r w:rsidRPr="0003648D">
        <w:rPr>
          <w:bCs/>
          <w:i/>
          <w:vertAlign w:val="subscript"/>
        </w:rPr>
        <w:t>q, m</w:t>
      </w:r>
    </w:p>
    <w:p w14:paraId="35717223" w14:textId="77777777" w:rsidR="00CD3F3C" w:rsidRPr="0003648D" w:rsidRDefault="00CD3F3C" w:rsidP="00CD3F3C">
      <w:r w:rsidRPr="0003648D">
        <w:t>Total charge of infeasible Ancillary Service Supply Responsibility for Reg-Up</w:t>
      </w:r>
    </w:p>
    <w:p w14:paraId="5C347B49" w14:textId="77777777" w:rsidR="00CD3F3C" w:rsidRPr="0003648D" w:rsidRDefault="00CD3F3C" w:rsidP="00CD3F3C">
      <w:pPr>
        <w:spacing w:after="240"/>
        <w:ind w:left="2880" w:hanging="2160"/>
      </w:pPr>
      <w:r w:rsidRPr="0003648D">
        <w:t>RUINFQAMTTOT</w:t>
      </w:r>
      <w:r w:rsidRPr="0003648D">
        <w:tab/>
        <w:t>=</w:t>
      </w:r>
      <w:r w:rsidRPr="0003648D">
        <w:tab/>
      </w:r>
      <w:r w:rsidRPr="0003648D">
        <w:rPr>
          <w:position w:val="-22"/>
          <w:lang w:val="pt-BR"/>
        </w:rPr>
        <w:object w:dxaOrig="225" w:dyaOrig="465" w14:anchorId="018F712A">
          <v:shape id="_x0000_i1057" type="#_x0000_t75" style="width:11.25pt;height:23.15pt" o:ole="">
            <v:imagedata r:id="rId66" o:title=""/>
          </v:shape>
          <o:OLEObject Type="Embed" ProgID="Equation.3" ShapeID="_x0000_i1057" DrawAspect="Content" ObjectID="_1590320908" r:id="rId67"/>
        </w:object>
      </w:r>
      <w:r w:rsidRPr="0003648D">
        <w:t xml:space="preserve"> RUINFQAMT </w:t>
      </w:r>
      <w:r w:rsidRPr="0003648D">
        <w:rPr>
          <w:i/>
          <w:vertAlign w:val="subscript"/>
        </w:rPr>
        <w:t>q</w:t>
      </w:r>
    </w:p>
    <w:p w14:paraId="646A7FCD" w14:textId="77777777" w:rsidR="00CD3F3C" w:rsidRPr="0003648D" w:rsidRDefault="00CD3F3C" w:rsidP="00CD3F3C">
      <w:r w:rsidRPr="0003648D">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CD3F3C" w:rsidRPr="0003648D" w14:paraId="259DC08B" w14:textId="77777777" w:rsidTr="007C45F6">
        <w:tc>
          <w:tcPr>
            <w:tcW w:w="1315" w:type="pct"/>
          </w:tcPr>
          <w:p w14:paraId="64B5C4F8" w14:textId="77777777" w:rsidR="00CD3F3C" w:rsidRPr="0003648D" w:rsidRDefault="00CD3F3C" w:rsidP="007C45F6">
            <w:pPr>
              <w:spacing w:after="120"/>
              <w:rPr>
                <w:b/>
                <w:iCs/>
                <w:sz w:val="20"/>
              </w:rPr>
            </w:pPr>
            <w:r w:rsidRPr="0003648D">
              <w:rPr>
                <w:b/>
                <w:iCs/>
                <w:sz w:val="20"/>
              </w:rPr>
              <w:t>Variable</w:t>
            </w:r>
          </w:p>
        </w:tc>
        <w:tc>
          <w:tcPr>
            <w:tcW w:w="326" w:type="pct"/>
          </w:tcPr>
          <w:p w14:paraId="2C5254B5" w14:textId="77777777" w:rsidR="00CD3F3C" w:rsidRPr="0003648D" w:rsidRDefault="00CD3F3C" w:rsidP="007C45F6">
            <w:pPr>
              <w:spacing w:after="120"/>
              <w:rPr>
                <w:b/>
                <w:iCs/>
                <w:sz w:val="20"/>
              </w:rPr>
            </w:pPr>
            <w:r w:rsidRPr="0003648D">
              <w:rPr>
                <w:b/>
                <w:iCs/>
                <w:sz w:val="20"/>
              </w:rPr>
              <w:t>Unit</w:t>
            </w:r>
          </w:p>
        </w:tc>
        <w:tc>
          <w:tcPr>
            <w:tcW w:w="3359" w:type="pct"/>
          </w:tcPr>
          <w:p w14:paraId="6D886BD5" w14:textId="77777777" w:rsidR="00CD3F3C" w:rsidRPr="0003648D" w:rsidRDefault="00CD3F3C" w:rsidP="007C45F6">
            <w:pPr>
              <w:spacing w:after="120"/>
              <w:rPr>
                <w:b/>
                <w:iCs/>
                <w:sz w:val="20"/>
              </w:rPr>
            </w:pPr>
            <w:r w:rsidRPr="0003648D">
              <w:rPr>
                <w:b/>
                <w:iCs/>
                <w:sz w:val="20"/>
              </w:rPr>
              <w:t>Description</w:t>
            </w:r>
          </w:p>
        </w:tc>
      </w:tr>
      <w:tr w:rsidR="00CD3F3C" w:rsidRPr="0003648D" w14:paraId="72E43A19" w14:textId="77777777" w:rsidTr="007C45F6">
        <w:tc>
          <w:tcPr>
            <w:tcW w:w="1315" w:type="pct"/>
          </w:tcPr>
          <w:p w14:paraId="2FF05935" w14:textId="77777777" w:rsidR="00CD3F3C" w:rsidRPr="0003648D" w:rsidRDefault="00CD3F3C" w:rsidP="007C45F6">
            <w:pPr>
              <w:spacing w:after="60"/>
              <w:rPr>
                <w:iCs/>
                <w:sz w:val="20"/>
              </w:rPr>
            </w:pPr>
            <w:r w:rsidRPr="0003648D">
              <w:rPr>
                <w:iCs/>
                <w:sz w:val="20"/>
              </w:rPr>
              <w:t>RUCOSTTOT</w:t>
            </w:r>
          </w:p>
        </w:tc>
        <w:tc>
          <w:tcPr>
            <w:tcW w:w="326" w:type="pct"/>
          </w:tcPr>
          <w:p w14:paraId="329B0F63" w14:textId="77777777" w:rsidR="00CD3F3C" w:rsidRPr="0003648D" w:rsidRDefault="00CD3F3C" w:rsidP="007C45F6">
            <w:pPr>
              <w:spacing w:after="60"/>
              <w:rPr>
                <w:iCs/>
                <w:sz w:val="20"/>
              </w:rPr>
            </w:pPr>
            <w:r w:rsidRPr="0003648D">
              <w:rPr>
                <w:iCs/>
                <w:sz w:val="20"/>
              </w:rPr>
              <w:t>$</w:t>
            </w:r>
          </w:p>
        </w:tc>
        <w:tc>
          <w:tcPr>
            <w:tcW w:w="3359" w:type="pct"/>
          </w:tcPr>
          <w:p w14:paraId="01AA073C" w14:textId="77777777" w:rsidR="00CD3F3C" w:rsidRPr="0003648D" w:rsidRDefault="00CD3F3C" w:rsidP="007C45F6">
            <w:pPr>
              <w:spacing w:after="60"/>
              <w:rPr>
                <w:iCs/>
                <w:sz w:val="20"/>
              </w:rPr>
            </w:pPr>
            <w:r w:rsidRPr="0003648D">
              <w:rPr>
                <w:i/>
                <w:iCs/>
                <w:sz w:val="20"/>
              </w:rPr>
              <w:t>Reg-Up Cost Total</w:t>
            </w:r>
            <w:r w:rsidRPr="0003648D">
              <w:rPr>
                <w:iCs/>
                <w:sz w:val="20"/>
              </w:rPr>
              <w:t>—The net total costs for Reg-Up for the hour.</w:t>
            </w:r>
          </w:p>
        </w:tc>
      </w:tr>
      <w:tr w:rsidR="00CD3F3C" w:rsidRPr="0003648D" w14:paraId="01136534" w14:textId="77777777" w:rsidTr="007C45F6">
        <w:tc>
          <w:tcPr>
            <w:tcW w:w="1315" w:type="pct"/>
            <w:tcBorders>
              <w:top w:val="single" w:sz="4" w:space="0" w:color="auto"/>
              <w:left w:val="single" w:sz="4" w:space="0" w:color="auto"/>
              <w:bottom w:val="single" w:sz="4" w:space="0" w:color="auto"/>
              <w:right w:val="single" w:sz="4" w:space="0" w:color="auto"/>
            </w:tcBorders>
          </w:tcPr>
          <w:p w14:paraId="3895BEDB" w14:textId="77777777" w:rsidR="00CD3F3C" w:rsidRPr="0003648D" w:rsidRDefault="00CD3F3C" w:rsidP="007C45F6">
            <w:pPr>
              <w:spacing w:after="60"/>
              <w:rPr>
                <w:iCs/>
                <w:sz w:val="20"/>
              </w:rPr>
            </w:pPr>
            <w:r w:rsidRPr="0003648D">
              <w:rPr>
                <w:iCs/>
                <w:sz w:val="20"/>
              </w:rPr>
              <w:t xml:space="preserve">RTPCRUAMTTOT </w:t>
            </w:r>
            <w:r w:rsidRPr="0003648D">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63C79A9E"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B838F0A" w14:textId="77777777" w:rsidR="00CD3F3C" w:rsidRPr="0003648D" w:rsidRDefault="00CD3F3C" w:rsidP="007C45F6">
            <w:pPr>
              <w:spacing w:after="60"/>
              <w:rPr>
                <w:i/>
                <w:iCs/>
                <w:sz w:val="20"/>
              </w:rPr>
            </w:pPr>
            <w:r w:rsidRPr="0003648D">
              <w:rPr>
                <w:i/>
                <w:iCs/>
                <w:sz w:val="20"/>
              </w:rPr>
              <w:t>Procured Capacity for Reg-Up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Reg-Up, for the hour.</w:t>
            </w:r>
          </w:p>
        </w:tc>
      </w:tr>
      <w:tr w:rsidR="00CD3F3C" w:rsidRPr="0003648D" w14:paraId="78D428AA" w14:textId="77777777" w:rsidTr="007C45F6">
        <w:tc>
          <w:tcPr>
            <w:tcW w:w="1315" w:type="pct"/>
            <w:tcBorders>
              <w:top w:val="single" w:sz="4" w:space="0" w:color="auto"/>
              <w:left w:val="single" w:sz="4" w:space="0" w:color="auto"/>
              <w:bottom w:val="single" w:sz="4" w:space="0" w:color="auto"/>
              <w:right w:val="single" w:sz="4" w:space="0" w:color="auto"/>
            </w:tcBorders>
          </w:tcPr>
          <w:p w14:paraId="601E2506" w14:textId="77777777" w:rsidR="00CD3F3C" w:rsidRPr="0003648D" w:rsidRDefault="00CD3F3C" w:rsidP="007C45F6">
            <w:pPr>
              <w:spacing w:after="60"/>
              <w:rPr>
                <w:iCs/>
                <w:sz w:val="20"/>
              </w:rPr>
            </w:pPr>
            <w:r w:rsidRPr="0003648D">
              <w:rPr>
                <w:iCs/>
                <w:sz w:val="20"/>
              </w:rPr>
              <w:t xml:space="preserve">RTPCRUAMT </w:t>
            </w:r>
            <w:r w:rsidRPr="0003648D">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7F7F4CAA"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51AD1A3B" w14:textId="77777777" w:rsidR="00CD3F3C" w:rsidRPr="0003648D" w:rsidRDefault="00CD3F3C" w:rsidP="007C45F6">
            <w:pPr>
              <w:spacing w:after="60"/>
              <w:rPr>
                <w:i/>
                <w:iCs/>
                <w:sz w:val="20"/>
              </w:rPr>
            </w:pPr>
            <w:r w:rsidRPr="0003648D">
              <w:rPr>
                <w:i/>
                <w:iCs/>
                <w:sz w:val="20"/>
              </w:rPr>
              <w:t>Procured Capacity for Reg-Up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Reg-Up, for the hour.</w:t>
            </w:r>
          </w:p>
        </w:tc>
      </w:tr>
      <w:tr w:rsidR="00CD3F3C" w:rsidRPr="0003648D" w14:paraId="75428B10" w14:textId="77777777" w:rsidTr="007C45F6">
        <w:tc>
          <w:tcPr>
            <w:tcW w:w="1315" w:type="pct"/>
            <w:tcBorders>
              <w:top w:val="single" w:sz="4" w:space="0" w:color="auto"/>
              <w:left w:val="single" w:sz="4" w:space="0" w:color="auto"/>
              <w:bottom w:val="single" w:sz="4" w:space="0" w:color="auto"/>
              <w:right w:val="single" w:sz="4" w:space="0" w:color="auto"/>
            </w:tcBorders>
          </w:tcPr>
          <w:p w14:paraId="7E28FCC9" w14:textId="77777777" w:rsidR="00CD3F3C" w:rsidRPr="0003648D" w:rsidRDefault="00CD3F3C" w:rsidP="007C45F6">
            <w:pPr>
              <w:spacing w:after="60"/>
              <w:rPr>
                <w:iCs/>
                <w:sz w:val="20"/>
              </w:rPr>
            </w:pPr>
            <w:r w:rsidRPr="0003648D">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0576B51E"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360EEA62" w14:textId="77777777" w:rsidR="00CD3F3C" w:rsidRPr="0003648D" w:rsidRDefault="00CD3F3C" w:rsidP="007C45F6">
            <w:pPr>
              <w:spacing w:after="60"/>
              <w:rPr>
                <w:i/>
                <w:iCs/>
                <w:sz w:val="20"/>
              </w:rPr>
            </w:pPr>
            <w:r w:rsidRPr="0003648D">
              <w:rPr>
                <w:i/>
                <w:iCs/>
                <w:sz w:val="20"/>
              </w:rPr>
              <w:t>Reg-Up Failure Quantity Amount Total</w:t>
            </w:r>
            <w:r w:rsidRPr="0003648D">
              <w:rPr>
                <w:iCs/>
                <w:sz w:val="20"/>
              </w:rPr>
              <w:t>—The total charges to all QSEs for their capacity associated with failures and reconfiguration reductions on their Ancillary Service Supply Responsibilities for Reg-Up, for the hour.</w:t>
            </w:r>
          </w:p>
        </w:tc>
      </w:tr>
      <w:tr w:rsidR="00CD3F3C" w:rsidRPr="0003648D" w14:paraId="2D84D200" w14:textId="77777777" w:rsidTr="007C45F6">
        <w:tc>
          <w:tcPr>
            <w:tcW w:w="1315" w:type="pct"/>
            <w:tcBorders>
              <w:top w:val="single" w:sz="4" w:space="0" w:color="auto"/>
              <w:left w:val="single" w:sz="4" w:space="0" w:color="auto"/>
              <w:bottom w:val="single" w:sz="4" w:space="0" w:color="auto"/>
              <w:right w:val="single" w:sz="4" w:space="0" w:color="auto"/>
            </w:tcBorders>
          </w:tcPr>
          <w:p w14:paraId="14DDE05F" w14:textId="77777777" w:rsidR="00CD3F3C" w:rsidRPr="0003648D" w:rsidRDefault="00CD3F3C" w:rsidP="007C45F6">
            <w:pPr>
              <w:spacing w:after="60"/>
              <w:rPr>
                <w:iCs/>
                <w:sz w:val="20"/>
              </w:rPr>
            </w:pPr>
            <w:r w:rsidRPr="0003648D">
              <w:rPr>
                <w:iCs/>
                <w:sz w:val="20"/>
              </w:rPr>
              <w:lastRenderedPageBreak/>
              <w:t xml:space="preserve">RUFQAMTQSETOT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EF56438"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7128BAA" w14:textId="77777777" w:rsidR="00CD3F3C" w:rsidRPr="0003648D" w:rsidRDefault="00CD3F3C" w:rsidP="007C45F6">
            <w:pPr>
              <w:spacing w:after="60"/>
              <w:rPr>
                <w:i/>
                <w:iCs/>
                <w:sz w:val="20"/>
              </w:rPr>
            </w:pPr>
            <w:r w:rsidRPr="0003648D">
              <w:rPr>
                <w:i/>
                <w:iCs/>
                <w:sz w:val="20"/>
              </w:rPr>
              <w:t>Reg-Up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Reg-Up, for the hour.</w:t>
            </w:r>
          </w:p>
        </w:tc>
      </w:tr>
      <w:tr w:rsidR="00CD3F3C" w:rsidRPr="0003648D" w14:paraId="7D1911A7" w14:textId="77777777" w:rsidTr="007C45F6">
        <w:tc>
          <w:tcPr>
            <w:tcW w:w="1315" w:type="pct"/>
            <w:tcBorders>
              <w:top w:val="single" w:sz="4" w:space="0" w:color="auto"/>
              <w:left w:val="single" w:sz="4" w:space="0" w:color="auto"/>
              <w:bottom w:val="single" w:sz="4" w:space="0" w:color="auto"/>
              <w:right w:val="single" w:sz="4" w:space="0" w:color="auto"/>
            </w:tcBorders>
          </w:tcPr>
          <w:p w14:paraId="5B790A4A" w14:textId="77777777" w:rsidR="00CD3F3C" w:rsidRPr="0003648D" w:rsidRDefault="00CD3F3C" w:rsidP="007C45F6">
            <w:pPr>
              <w:spacing w:after="60"/>
              <w:rPr>
                <w:iCs/>
                <w:sz w:val="20"/>
              </w:rPr>
            </w:pPr>
            <w:r w:rsidRPr="0003648D">
              <w:rPr>
                <w:iCs/>
                <w:sz w:val="20"/>
              </w:rPr>
              <w:t xml:space="preserve">RTPCRUAMTQSETOT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4D8C8CE0"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4055EF8" w14:textId="77777777" w:rsidR="00CD3F3C" w:rsidRPr="0003648D" w:rsidRDefault="00CD3F3C" w:rsidP="007C45F6">
            <w:pPr>
              <w:spacing w:after="60"/>
              <w:rPr>
                <w:iCs/>
                <w:sz w:val="20"/>
              </w:rPr>
            </w:pPr>
            <w:r w:rsidRPr="0003648D">
              <w:rPr>
                <w:i/>
                <w:iCs/>
                <w:sz w:val="20"/>
              </w:rPr>
              <w:t>Procured Capacity for Reg-Up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Reg-Up, for the hour.</w:t>
            </w:r>
          </w:p>
        </w:tc>
      </w:tr>
      <w:tr w:rsidR="00CD3F3C" w:rsidRPr="0003648D" w14:paraId="781AF40B" w14:textId="77777777"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5C73166" w14:textId="77777777" w:rsidR="00CD3F3C" w:rsidRPr="0003648D" w:rsidRDefault="00CD3F3C" w:rsidP="007C45F6">
            <w:pPr>
              <w:spacing w:after="60"/>
              <w:rPr>
                <w:iCs/>
                <w:sz w:val="20"/>
              </w:rPr>
            </w:pPr>
            <w:r w:rsidRPr="0003648D">
              <w:rPr>
                <w:iCs/>
                <w:sz w:val="20"/>
              </w:rPr>
              <w:t xml:space="preserve">PCRUAMT </w:t>
            </w:r>
            <w:r w:rsidRPr="0003648D">
              <w:rPr>
                <w:i/>
                <w:iCs/>
                <w:sz w:val="20"/>
                <w:vertAlign w:val="subscript"/>
              </w:rPr>
              <w:t>q</w:t>
            </w:r>
          </w:p>
        </w:tc>
        <w:tc>
          <w:tcPr>
            <w:tcW w:w="326" w:type="pct"/>
          </w:tcPr>
          <w:p w14:paraId="05BEE81B" w14:textId="77777777" w:rsidR="00CD3F3C" w:rsidRPr="0003648D" w:rsidRDefault="00CD3F3C" w:rsidP="007C45F6">
            <w:pPr>
              <w:spacing w:after="60"/>
              <w:rPr>
                <w:iCs/>
                <w:sz w:val="20"/>
              </w:rPr>
            </w:pPr>
            <w:r w:rsidRPr="0003648D">
              <w:rPr>
                <w:iCs/>
                <w:sz w:val="20"/>
              </w:rPr>
              <w:t>$</w:t>
            </w:r>
          </w:p>
        </w:tc>
        <w:tc>
          <w:tcPr>
            <w:tcW w:w="3359" w:type="pct"/>
          </w:tcPr>
          <w:p w14:paraId="07DB0351" w14:textId="77777777" w:rsidR="00CD3F3C" w:rsidRPr="0003648D" w:rsidRDefault="00CD3F3C" w:rsidP="007C45F6">
            <w:pPr>
              <w:spacing w:after="60"/>
              <w:rPr>
                <w:iCs/>
                <w:sz w:val="20"/>
              </w:rPr>
            </w:pPr>
            <w:r w:rsidRPr="0003648D">
              <w:rPr>
                <w:i/>
                <w:iCs/>
                <w:sz w:val="20"/>
              </w:rPr>
              <w:t>Procured Capacity for Reg-Up Amount per QSE in DAM</w:t>
            </w:r>
            <w:r w:rsidRPr="0003648D">
              <w:rPr>
                <w:iCs/>
                <w:sz w:val="20"/>
              </w:rPr>
              <w:t xml:space="preserve">—The DAM Reg-Up payment for QSE </w:t>
            </w:r>
            <w:r w:rsidRPr="0003648D">
              <w:rPr>
                <w:i/>
                <w:iCs/>
                <w:sz w:val="20"/>
              </w:rPr>
              <w:t>q</w:t>
            </w:r>
            <w:r w:rsidRPr="0003648D">
              <w:rPr>
                <w:iCs/>
                <w:sz w:val="20"/>
              </w:rPr>
              <w:t>, for the hour.</w:t>
            </w:r>
          </w:p>
        </w:tc>
      </w:tr>
      <w:tr w:rsidR="00CD3F3C" w:rsidRPr="0003648D" w14:paraId="7BED758B" w14:textId="77777777"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3D113DFC" w14:textId="77777777" w:rsidR="00CD3F3C" w:rsidRPr="0003648D" w:rsidRDefault="00CD3F3C" w:rsidP="007C45F6">
            <w:pPr>
              <w:spacing w:after="60"/>
              <w:rPr>
                <w:iCs/>
                <w:sz w:val="20"/>
              </w:rPr>
            </w:pPr>
            <w:r w:rsidRPr="0003648D">
              <w:rPr>
                <w:sz w:val="20"/>
              </w:rPr>
              <w:t>RUINFQAMTTOT</w:t>
            </w:r>
          </w:p>
        </w:tc>
        <w:tc>
          <w:tcPr>
            <w:tcW w:w="326" w:type="pct"/>
          </w:tcPr>
          <w:p w14:paraId="5983CD47" w14:textId="77777777" w:rsidR="00CD3F3C" w:rsidRPr="0003648D" w:rsidRDefault="00CD3F3C" w:rsidP="007C45F6">
            <w:pPr>
              <w:spacing w:after="60"/>
              <w:rPr>
                <w:iCs/>
                <w:sz w:val="20"/>
              </w:rPr>
            </w:pPr>
            <w:r w:rsidRPr="0003648D">
              <w:rPr>
                <w:sz w:val="20"/>
              </w:rPr>
              <w:t>$</w:t>
            </w:r>
          </w:p>
        </w:tc>
        <w:tc>
          <w:tcPr>
            <w:tcW w:w="3359" w:type="pct"/>
          </w:tcPr>
          <w:p w14:paraId="306709BD" w14:textId="77777777" w:rsidR="00CD3F3C" w:rsidRPr="0003648D" w:rsidRDefault="00CD3F3C" w:rsidP="007C45F6">
            <w:pPr>
              <w:spacing w:after="60"/>
              <w:rPr>
                <w:i/>
                <w:iCs/>
                <w:sz w:val="20"/>
              </w:rPr>
            </w:pPr>
            <w:r w:rsidRPr="0003648D">
              <w:rPr>
                <w:i/>
                <w:sz w:val="20"/>
              </w:rPr>
              <w:t xml:space="preserve">Reg-Up Infeasible Quantity Amount Total  </w:t>
            </w:r>
            <w:r w:rsidRPr="0003648D">
              <w:rPr>
                <w:sz w:val="20"/>
              </w:rPr>
              <w:t>— The charge to all QSEs for their total capacity associated with infeasible deployment of Ancillary Service Supply Responsibilities for Reg-Up, for the hour.</w:t>
            </w:r>
          </w:p>
        </w:tc>
      </w:tr>
      <w:tr w:rsidR="00CD3F3C" w:rsidRPr="0003648D" w14:paraId="2BC5E620" w14:textId="77777777"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FC34630" w14:textId="77777777" w:rsidR="00CD3F3C" w:rsidRPr="0003648D" w:rsidRDefault="00CD3F3C" w:rsidP="007C45F6">
            <w:pPr>
              <w:spacing w:after="60"/>
              <w:rPr>
                <w:iCs/>
                <w:sz w:val="20"/>
              </w:rPr>
            </w:pPr>
            <w:r w:rsidRPr="0003648D">
              <w:rPr>
                <w:sz w:val="20"/>
              </w:rPr>
              <w:t xml:space="preserve">RUINFQAMT </w:t>
            </w:r>
            <w:r w:rsidRPr="0003648D">
              <w:rPr>
                <w:i/>
                <w:sz w:val="20"/>
                <w:vertAlign w:val="subscript"/>
              </w:rPr>
              <w:t>q</w:t>
            </w:r>
          </w:p>
        </w:tc>
        <w:tc>
          <w:tcPr>
            <w:tcW w:w="326" w:type="pct"/>
          </w:tcPr>
          <w:p w14:paraId="61688078" w14:textId="77777777" w:rsidR="00CD3F3C" w:rsidRPr="0003648D" w:rsidRDefault="00CD3F3C" w:rsidP="007C45F6">
            <w:pPr>
              <w:spacing w:after="60"/>
              <w:rPr>
                <w:iCs/>
                <w:sz w:val="20"/>
              </w:rPr>
            </w:pPr>
            <w:r w:rsidRPr="0003648D">
              <w:rPr>
                <w:sz w:val="20"/>
              </w:rPr>
              <w:t>$</w:t>
            </w:r>
          </w:p>
        </w:tc>
        <w:tc>
          <w:tcPr>
            <w:tcW w:w="3359" w:type="pct"/>
          </w:tcPr>
          <w:p w14:paraId="01155E0E" w14:textId="77777777" w:rsidR="00CD3F3C" w:rsidRPr="0003648D" w:rsidRDefault="00CD3F3C" w:rsidP="007C45F6">
            <w:pPr>
              <w:spacing w:after="60"/>
              <w:rPr>
                <w:i/>
                <w:iCs/>
                <w:sz w:val="20"/>
              </w:rPr>
            </w:pPr>
            <w:r w:rsidRPr="0003648D">
              <w:rPr>
                <w:i/>
                <w:sz w:val="20"/>
              </w:rPr>
              <w:t>Reg-Up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Reg-Up, for the hour</w:t>
            </w:r>
            <w:r w:rsidRPr="0003648D">
              <w:t>.</w:t>
            </w:r>
          </w:p>
        </w:tc>
      </w:tr>
      <w:tr w:rsidR="00CD3F3C" w:rsidRPr="0003648D" w14:paraId="6E758D28" w14:textId="77777777" w:rsidTr="007C45F6">
        <w:tc>
          <w:tcPr>
            <w:tcW w:w="1315" w:type="pct"/>
            <w:tcBorders>
              <w:top w:val="single" w:sz="4" w:space="0" w:color="auto"/>
              <w:left w:val="single" w:sz="4" w:space="0" w:color="auto"/>
              <w:bottom w:val="single" w:sz="4" w:space="0" w:color="auto"/>
              <w:right w:val="single" w:sz="4" w:space="0" w:color="auto"/>
            </w:tcBorders>
          </w:tcPr>
          <w:p w14:paraId="621A2574" w14:textId="77777777" w:rsidR="00CD3F3C" w:rsidRPr="0003648D" w:rsidRDefault="00CD3F3C" w:rsidP="007C45F6">
            <w:pPr>
              <w:spacing w:after="60"/>
              <w:rPr>
                <w:sz w:val="20"/>
              </w:rPr>
            </w:pPr>
            <w:r w:rsidRPr="0003648D">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201BB197" w14:textId="77777777" w:rsidR="00CD3F3C" w:rsidRPr="0003648D" w:rsidRDefault="00CD3F3C" w:rsidP="007C45F6">
            <w:pPr>
              <w:spacing w:after="60"/>
              <w:rPr>
                <w:sz w:val="20"/>
              </w:rPr>
            </w:pPr>
            <w:r w:rsidRPr="0003648D">
              <w:rPr>
                <w:sz w:val="20"/>
              </w:rPr>
              <w:t>$</w:t>
            </w:r>
          </w:p>
        </w:tc>
        <w:tc>
          <w:tcPr>
            <w:tcW w:w="3359" w:type="pct"/>
            <w:tcBorders>
              <w:top w:val="single" w:sz="4" w:space="0" w:color="auto"/>
              <w:left w:val="single" w:sz="4" w:space="0" w:color="auto"/>
              <w:bottom w:val="single" w:sz="4" w:space="0" w:color="auto"/>
              <w:right w:val="single" w:sz="4" w:space="0" w:color="auto"/>
            </w:tcBorders>
          </w:tcPr>
          <w:p w14:paraId="6178B2F0" w14:textId="77777777" w:rsidR="00CD3F3C" w:rsidRPr="0003648D" w:rsidRDefault="00CD3F3C" w:rsidP="007C45F6">
            <w:pPr>
              <w:spacing w:after="60"/>
              <w:rPr>
                <w:sz w:val="20"/>
              </w:rPr>
            </w:pPr>
            <w:r w:rsidRPr="0003648D">
              <w:rPr>
                <w:i/>
                <w:sz w:val="20"/>
              </w:rPr>
              <w:t>Procured Capacity for Reg-Up Amount Total in DAM</w:t>
            </w:r>
            <w:r w:rsidRPr="0003648D">
              <w:rPr>
                <w:sz w:val="20"/>
              </w:rPr>
              <w:t>—The total of the DAM Reg-Up payments for all QSEs</w:t>
            </w:r>
            <w:r w:rsidRPr="0003648D">
              <w:rPr>
                <w:iCs/>
                <w:sz w:val="20"/>
              </w:rPr>
              <w:t>,</w:t>
            </w:r>
            <w:r w:rsidRPr="0003648D">
              <w:rPr>
                <w:sz w:val="20"/>
              </w:rPr>
              <w:t xml:space="preserve"> for the hour.</w:t>
            </w:r>
          </w:p>
        </w:tc>
      </w:tr>
      <w:tr w:rsidR="00CD3F3C" w:rsidRPr="0003648D" w14:paraId="632927DC" w14:textId="77777777" w:rsidTr="007C45F6">
        <w:tc>
          <w:tcPr>
            <w:tcW w:w="1315" w:type="pct"/>
            <w:tcBorders>
              <w:top w:val="single" w:sz="4" w:space="0" w:color="auto"/>
              <w:left w:val="single" w:sz="4" w:space="0" w:color="auto"/>
              <w:bottom w:val="single" w:sz="4" w:space="0" w:color="auto"/>
              <w:right w:val="single" w:sz="4" w:space="0" w:color="auto"/>
            </w:tcBorders>
          </w:tcPr>
          <w:p w14:paraId="2EB52DEB" w14:textId="77777777" w:rsidR="00CD3F3C" w:rsidRPr="0003648D" w:rsidRDefault="00CD3F3C" w:rsidP="007C45F6">
            <w:pPr>
              <w:spacing w:after="60"/>
              <w:rPr>
                <w:i/>
                <w:iCs/>
                <w:sz w:val="20"/>
              </w:rPr>
            </w:pPr>
            <w:r w:rsidRPr="0003648D">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77AF69E8" w14:textId="77777777"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1F7EEBCF" w14:textId="77777777" w:rsidR="00CD3F3C" w:rsidRPr="0003648D" w:rsidRDefault="00CD3F3C" w:rsidP="007C45F6">
            <w:pPr>
              <w:spacing w:after="60"/>
              <w:rPr>
                <w:iCs/>
                <w:sz w:val="20"/>
              </w:rPr>
            </w:pPr>
            <w:r w:rsidRPr="0003648D">
              <w:rPr>
                <w:iCs/>
                <w:sz w:val="20"/>
              </w:rPr>
              <w:t>A QSE.</w:t>
            </w:r>
          </w:p>
        </w:tc>
      </w:tr>
      <w:tr w:rsidR="00CD3F3C" w:rsidRPr="0003648D" w14:paraId="393CF5A4" w14:textId="77777777" w:rsidTr="007C45F6">
        <w:tc>
          <w:tcPr>
            <w:tcW w:w="1315" w:type="pct"/>
            <w:tcBorders>
              <w:top w:val="single" w:sz="4" w:space="0" w:color="auto"/>
              <w:left w:val="single" w:sz="4" w:space="0" w:color="auto"/>
              <w:bottom w:val="single" w:sz="4" w:space="0" w:color="auto"/>
              <w:right w:val="single" w:sz="4" w:space="0" w:color="auto"/>
            </w:tcBorders>
          </w:tcPr>
          <w:p w14:paraId="3CEAFD96" w14:textId="77777777" w:rsidR="00CD3F3C" w:rsidRPr="0003648D" w:rsidRDefault="00CD3F3C" w:rsidP="007C45F6">
            <w:pPr>
              <w:spacing w:after="60"/>
              <w:rPr>
                <w:i/>
                <w:iCs/>
                <w:sz w:val="20"/>
              </w:rPr>
            </w:pPr>
            <w:r w:rsidRPr="0003648D">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1E0F3517" w14:textId="77777777"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487485C7"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72A85FF4" w14:textId="77777777"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3F3C" w:rsidRPr="0003648D" w14:paraId="02E96EB6" w14:textId="77777777" w:rsidTr="007C45F6">
        <w:trPr>
          <w:trHeight w:val="1547"/>
        </w:trPr>
        <w:tc>
          <w:tcPr>
            <w:tcW w:w="9576" w:type="dxa"/>
            <w:shd w:val="pct12" w:color="auto" w:fill="auto"/>
          </w:tcPr>
          <w:p w14:paraId="40760981" w14:textId="77777777" w:rsidR="00CD3F3C" w:rsidRPr="0003648D" w:rsidRDefault="00CD3F3C" w:rsidP="007C45F6">
            <w:pPr>
              <w:pStyle w:val="Instructions"/>
              <w:spacing w:before="120"/>
            </w:pPr>
            <w:r w:rsidRPr="0003648D">
              <w:t>[NPRR841:  Replace paragraph (a) above with the following upon system implementation:]</w:t>
            </w:r>
          </w:p>
          <w:p w14:paraId="0B576911" w14:textId="77777777" w:rsidR="00CD3F3C" w:rsidRPr="0003648D" w:rsidRDefault="00CD3F3C" w:rsidP="007C45F6">
            <w:pPr>
              <w:spacing w:after="240"/>
              <w:ind w:left="1440" w:hanging="720"/>
            </w:pPr>
            <w:r w:rsidRPr="0003648D">
              <w:t>(a)</w:t>
            </w:r>
            <w:r w:rsidRPr="0003648D">
              <w:tab/>
              <w:t>The net total costs for Reg-Up for a given Operating Hour is calculated as follows:</w:t>
            </w:r>
          </w:p>
          <w:p w14:paraId="3366646E" w14:textId="0C712E86" w:rsidR="00CD3F3C" w:rsidRPr="0003648D" w:rsidRDefault="00CD3F3C" w:rsidP="007C45F6">
            <w:pPr>
              <w:spacing w:after="120"/>
              <w:ind w:left="2880" w:hanging="2160"/>
              <w:rPr>
                <w:b/>
                <w:bCs/>
              </w:rPr>
            </w:pPr>
            <w:r w:rsidRPr="0003648D">
              <w:rPr>
                <w:b/>
                <w:bCs/>
              </w:rPr>
              <w:t>RUCOSTTOT</w:t>
            </w:r>
            <w:r w:rsidRPr="0003648D">
              <w:rPr>
                <w:b/>
                <w:bCs/>
              </w:rPr>
              <w:tab/>
              <w:t>=</w:t>
            </w:r>
            <w:r w:rsidRPr="0003648D">
              <w:rPr>
                <w:b/>
                <w:bCs/>
              </w:rPr>
              <w:tab/>
              <w:t>(-1) * (</w:t>
            </w:r>
            <w:r w:rsidR="00D93F97">
              <w:rPr>
                <w:b/>
                <w:bCs/>
                <w:noProof/>
                <w:position w:val="-20"/>
              </w:rPr>
              <w:drawing>
                <wp:inline distT="0" distB="0" distL="0" distR="0" wp14:anchorId="76F50CEE" wp14:editId="02A198D7">
                  <wp:extent cx="142875" cy="278130"/>
                  <wp:effectExtent l="0" t="0" r="9525" b="762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(RTPCRUAMTTOT </w:t>
            </w:r>
            <w:r w:rsidRPr="0003648D">
              <w:rPr>
                <w:b/>
                <w:bCs/>
                <w:i/>
                <w:vertAlign w:val="subscript"/>
              </w:rPr>
              <w:t>m</w:t>
            </w:r>
            <w:r w:rsidRPr="0003648D">
              <w:rPr>
                <w:b/>
                <w:bCs/>
              </w:rPr>
              <w:t xml:space="preserve">) + </w:t>
            </w:r>
            <w:r w:rsidRPr="0003648D">
              <w:rPr>
                <w:b/>
                <w:bCs/>
              </w:rPr>
              <w:tab/>
            </w:r>
            <w:r w:rsidRPr="0003648D">
              <w:rPr>
                <w:b/>
                <w:bCs/>
              </w:rPr>
              <w:tab/>
            </w:r>
            <w:r w:rsidRPr="0003648D">
              <w:rPr>
                <w:b/>
                <w:bCs/>
              </w:rPr>
              <w:tab/>
              <w:t>PCRUAMTTOT</w:t>
            </w:r>
            <w:r w:rsidRPr="0003648D">
              <w:rPr>
                <w:b/>
                <w:bCs/>
                <w:i/>
                <w:vertAlign w:val="subscript"/>
              </w:rPr>
              <w:t xml:space="preserve"> </w:t>
            </w:r>
            <w:r w:rsidRPr="0003648D">
              <w:rPr>
                <w:b/>
                <w:bCs/>
              </w:rPr>
              <w:t xml:space="preserve"> + RUFQAMTTOT + </w:t>
            </w:r>
          </w:p>
          <w:p w14:paraId="7A278CB9" w14:textId="77777777" w:rsidR="00CD3F3C" w:rsidRPr="0003648D" w:rsidRDefault="00CD3F3C" w:rsidP="007C45F6">
            <w:pPr>
              <w:spacing w:after="240"/>
              <w:ind w:left="2880" w:firstLine="720"/>
              <w:rPr>
                <w:b/>
                <w:bCs/>
              </w:rPr>
            </w:pPr>
            <w:r w:rsidRPr="0003648D">
              <w:rPr>
                <w:b/>
                <w:bCs/>
              </w:rPr>
              <w:t xml:space="preserve">RUINFQAMTTOT + </w:t>
            </w:r>
            <w:r w:rsidRPr="0003648D">
              <w:rPr>
                <w:b/>
                <w:color w:val="000000"/>
              </w:rPr>
              <w:t>RUMWINFATOT</w:t>
            </w:r>
            <w:r w:rsidRPr="0003648D">
              <w:rPr>
                <w:b/>
                <w:bCs/>
              </w:rPr>
              <w:t>)</w:t>
            </w:r>
          </w:p>
          <w:p w14:paraId="5A4EA152" w14:textId="77777777" w:rsidR="00CD3F3C" w:rsidRPr="0003648D" w:rsidRDefault="00CD3F3C" w:rsidP="007C45F6">
            <w:pPr>
              <w:spacing w:after="240"/>
              <w:rPr>
                <w:iCs/>
              </w:rPr>
            </w:pPr>
            <w:r w:rsidRPr="0003648D">
              <w:rPr>
                <w:iCs/>
              </w:rPr>
              <w:t xml:space="preserve">Where: </w:t>
            </w:r>
          </w:p>
          <w:p w14:paraId="158FBA68" w14:textId="77777777" w:rsidR="00CD3F3C" w:rsidRPr="0003648D" w:rsidRDefault="00CD3F3C" w:rsidP="007C45F6">
            <w:r w:rsidRPr="0003648D">
              <w:t>Total payment of SASM- and RSASM-procured capacity for Reg-Up by market</w:t>
            </w:r>
          </w:p>
          <w:p w14:paraId="45EEE5AC" w14:textId="6009CDC3" w:rsidR="00CD3F3C" w:rsidRPr="0003648D" w:rsidRDefault="00CD3F3C" w:rsidP="007C45F6">
            <w:pPr>
              <w:spacing w:after="240"/>
              <w:ind w:leftChars="300" w:left="2880" w:hangingChars="900" w:hanging="2160"/>
              <w:rPr>
                <w:bCs/>
                <w:i/>
                <w:vertAlign w:val="subscript"/>
              </w:rPr>
            </w:pPr>
            <w:r w:rsidRPr="0003648D">
              <w:rPr>
                <w:bCs/>
              </w:rPr>
              <w:t xml:space="preserve">RTPCRUAMTTOT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31FDFAE7" wp14:editId="6138EDDB">
                  <wp:extent cx="142875" cy="294005"/>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RTPCRUAMT </w:t>
            </w:r>
            <w:r w:rsidRPr="0003648D">
              <w:rPr>
                <w:bCs/>
                <w:i/>
                <w:vertAlign w:val="subscript"/>
              </w:rPr>
              <w:t xml:space="preserve">q, m </w:t>
            </w:r>
          </w:p>
          <w:p w14:paraId="78EDD2AB" w14:textId="77777777" w:rsidR="00CD3F3C" w:rsidRPr="0003648D" w:rsidRDefault="00CD3F3C" w:rsidP="007C45F6">
            <w:r w:rsidRPr="0003648D">
              <w:t>Total payment of DAM-procured capacity for Reg-Up</w:t>
            </w:r>
          </w:p>
          <w:p w14:paraId="56B7EC7F" w14:textId="2B3320D1" w:rsidR="00CD3F3C" w:rsidRPr="0003648D" w:rsidRDefault="00CD3F3C" w:rsidP="007C45F6">
            <w:pPr>
              <w:spacing w:after="240"/>
              <w:ind w:leftChars="300" w:left="2880" w:hangingChars="900" w:hanging="2160"/>
              <w:rPr>
                <w:bCs/>
              </w:rPr>
            </w:pPr>
            <w:r w:rsidRPr="0003648D">
              <w:rPr>
                <w:bCs/>
              </w:rPr>
              <w:t>PCRUAMTTOT</w:t>
            </w:r>
            <w:r w:rsidRPr="0003648D">
              <w:rPr>
                <w:bCs/>
              </w:rPr>
              <w:tab/>
            </w:r>
            <w:r w:rsidRPr="0003648D">
              <w:rPr>
                <w:bCs/>
              </w:rPr>
              <w:tab/>
              <w:t>=</w:t>
            </w:r>
            <w:r w:rsidRPr="0003648D">
              <w:rPr>
                <w:bCs/>
              </w:rPr>
              <w:tab/>
            </w:r>
            <w:r w:rsidR="00D93F97">
              <w:rPr>
                <w:bCs/>
                <w:noProof/>
                <w:position w:val="-22"/>
              </w:rPr>
              <w:drawing>
                <wp:inline distT="0" distB="0" distL="0" distR="0" wp14:anchorId="778F3945" wp14:editId="15C7C090">
                  <wp:extent cx="142875" cy="294005"/>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PCRUAMT </w:t>
            </w:r>
            <w:r w:rsidRPr="0003648D">
              <w:rPr>
                <w:bCs/>
                <w:i/>
                <w:vertAlign w:val="subscript"/>
              </w:rPr>
              <w:t>q</w:t>
            </w:r>
          </w:p>
          <w:p w14:paraId="68F8A012" w14:textId="77777777" w:rsidR="00CD3F3C" w:rsidRPr="0003648D" w:rsidRDefault="00CD3F3C" w:rsidP="007C45F6">
            <w:r w:rsidRPr="0003648D">
              <w:t>Total charge of failure on Ancillary Service Supply Responsibility for Reg-Up</w:t>
            </w:r>
          </w:p>
          <w:p w14:paraId="2521CDDF" w14:textId="7965E062" w:rsidR="00CD3F3C" w:rsidRPr="0003648D" w:rsidRDefault="00CD3F3C" w:rsidP="007C45F6">
            <w:pPr>
              <w:spacing w:after="240"/>
              <w:ind w:leftChars="300" w:left="2880" w:hangingChars="900" w:hanging="2160"/>
              <w:rPr>
                <w:bCs/>
                <w:i/>
                <w:vertAlign w:val="subscript"/>
              </w:rPr>
            </w:pPr>
            <w:r w:rsidRPr="0003648D">
              <w:rPr>
                <w:bCs/>
              </w:rPr>
              <w:t>RUFQAMTTOT</w:t>
            </w:r>
            <w:r w:rsidRPr="0003648D">
              <w:rPr>
                <w:bCs/>
              </w:rPr>
              <w:tab/>
            </w:r>
            <w:r w:rsidRPr="0003648D">
              <w:rPr>
                <w:bCs/>
              </w:rPr>
              <w:tab/>
              <w:t>=</w:t>
            </w:r>
            <w:r w:rsidRPr="0003648D">
              <w:rPr>
                <w:bCs/>
              </w:rPr>
              <w:tab/>
            </w:r>
            <w:r w:rsidR="00D93F97">
              <w:rPr>
                <w:bCs/>
                <w:noProof/>
                <w:position w:val="-22"/>
              </w:rPr>
              <w:drawing>
                <wp:inline distT="0" distB="0" distL="0" distR="0" wp14:anchorId="4C95059A" wp14:editId="5EC9A904">
                  <wp:extent cx="142875" cy="294005"/>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RUFQAMTQSETOT </w:t>
            </w:r>
            <w:r w:rsidRPr="0003648D">
              <w:rPr>
                <w:bCs/>
                <w:i/>
                <w:vertAlign w:val="subscript"/>
              </w:rPr>
              <w:t>q</w:t>
            </w:r>
          </w:p>
          <w:p w14:paraId="1CE3BD1B" w14:textId="77777777" w:rsidR="00CD3F3C" w:rsidRPr="0003648D" w:rsidRDefault="00CD3F3C" w:rsidP="007C45F6">
            <w:pPr>
              <w:tabs>
                <w:tab w:val="left" w:pos="2160"/>
                <w:tab w:val="left" w:pos="2880"/>
              </w:tabs>
              <w:ind w:left="300" w:hangingChars="125" w:hanging="300"/>
              <w:rPr>
                <w:bCs/>
              </w:rPr>
            </w:pPr>
            <w:r w:rsidRPr="0003648D">
              <w:rPr>
                <w:bCs/>
              </w:rPr>
              <w:t>Total payment of SASM- and RSASM-procured capacity for Reg-Up by QSE</w:t>
            </w:r>
          </w:p>
          <w:p w14:paraId="67DA6729" w14:textId="25115078" w:rsidR="00CD3F3C" w:rsidRPr="0003648D" w:rsidRDefault="00CD3F3C" w:rsidP="007C45F6">
            <w:pPr>
              <w:spacing w:after="240"/>
              <w:ind w:leftChars="300" w:left="2880" w:hangingChars="900" w:hanging="2160"/>
              <w:rPr>
                <w:bCs/>
              </w:rPr>
            </w:pPr>
            <w:r w:rsidRPr="0003648D">
              <w:rPr>
                <w:bCs/>
              </w:rPr>
              <w:t xml:space="preserve">RTPCRUAMTQSETOT </w:t>
            </w:r>
            <w:r w:rsidRPr="0003648D">
              <w:rPr>
                <w:bCs/>
                <w:i/>
                <w:vertAlign w:val="subscript"/>
              </w:rPr>
              <w:t>q</w:t>
            </w:r>
            <w:r w:rsidRPr="0003648D">
              <w:rPr>
                <w:bCs/>
              </w:rPr>
              <w:tab/>
              <w:t>=</w:t>
            </w:r>
            <w:r w:rsidRPr="0003648D">
              <w:rPr>
                <w:bCs/>
              </w:rPr>
              <w:tab/>
            </w:r>
            <w:r w:rsidR="00D93F97">
              <w:rPr>
                <w:bCs/>
                <w:noProof/>
                <w:position w:val="-20"/>
              </w:rPr>
              <w:drawing>
                <wp:inline distT="0" distB="0" distL="0" distR="0" wp14:anchorId="0C04B067" wp14:editId="7C8568C5">
                  <wp:extent cx="142875" cy="278130"/>
                  <wp:effectExtent l="0" t="0" r="9525" b="762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RTPCRUAMT </w:t>
            </w:r>
            <w:r w:rsidRPr="0003648D">
              <w:rPr>
                <w:bCs/>
                <w:i/>
                <w:vertAlign w:val="subscript"/>
              </w:rPr>
              <w:t>q, m</w:t>
            </w:r>
          </w:p>
          <w:p w14:paraId="40B46C22" w14:textId="77777777" w:rsidR="00CD3F3C" w:rsidRPr="0003648D" w:rsidRDefault="00CD3F3C" w:rsidP="007C45F6">
            <w:r w:rsidRPr="0003648D">
              <w:t>Total charge of infeasible Ancillary Service Supply Responsibility for Reg-Up</w:t>
            </w:r>
          </w:p>
          <w:p w14:paraId="64A51ED4" w14:textId="3ACEEF2F" w:rsidR="00CD3F3C" w:rsidRPr="0003648D" w:rsidRDefault="00CD3F3C" w:rsidP="007C45F6">
            <w:pPr>
              <w:spacing w:after="240"/>
              <w:ind w:left="2880" w:hanging="2160"/>
            </w:pPr>
            <w:r w:rsidRPr="0003648D">
              <w:lastRenderedPageBreak/>
              <w:t>RUINFQAMTTOT</w:t>
            </w:r>
            <w:r w:rsidRPr="0003648D">
              <w:tab/>
              <w:t>=</w:t>
            </w:r>
            <w:r w:rsidRPr="0003648D">
              <w:tab/>
            </w:r>
            <w:r w:rsidR="00D93F97">
              <w:rPr>
                <w:noProof/>
                <w:position w:val="-22"/>
              </w:rPr>
              <w:drawing>
                <wp:inline distT="0" distB="0" distL="0" distR="0" wp14:anchorId="2AF00F86" wp14:editId="252FEE1F">
                  <wp:extent cx="142875" cy="294005"/>
                  <wp:effectExtent l="0" t="0" r="952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RUINFQAMT </w:t>
            </w:r>
            <w:r w:rsidRPr="0003648D">
              <w:rPr>
                <w:i/>
                <w:vertAlign w:val="subscript"/>
              </w:rPr>
              <w:t>q</w:t>
            </w:r>
          </w:p>
          <w:p w14:paraId="2D9C99FC" w14:textId="77777777" w:rsidR="00CD3F3C" w:rsidRPr="0003648D" w:rsidRDefault="00CD3F3C" w:rsidP="00B6471D">
            <w:pPr>
              <w:pStyle w:val="Formula"/>
            </w:pPr>
            <w:r w:rsidRPr="0003648D">
              <w:t>Total Real-Time DAM Make-Whole Payment for Reg-Up</w:t>
            </w:r>
          </w:p>
          <w:p w14:paraId="6BCC32C2" w14:textId="77777777" w:rsidR="00CD3F3C" w:rsidRPr="0003648D" w:rsidRDefault="00CD3F3C" w:rsidP="007C45F6">
            <w:pPr>
              <w:spacing w:after="240"/>
              <w:ind w:left="2880" w:hanging="2160"/>
            </w:pPr>
            <w:r w:rsidRPr="0003648D">
              <w:t>RUMWINFATOT</w:t>
            </w:r>
            <w:r w:rsidRPr="0003648D">
              <w:tab/>
              <w:t>=</w:t>
            </w:r>
            <w:r w:rsidRPr="0003648D">
              <w:tab/>
            </w:r>
            <w:r w:rsidRPr="0003648D">
              <w:rPr>
                <w:position w:val="-22"/>
                <w:lang w:val="pt-BR"/>
              </w:rPr>
              <w:object w:dxaOrig="220" w:dyaOrig="460" w14:anchorId="569052AF">
                <v:shape id="_x0000_i1058" type="#_x0000_t75" style="width:11.25pt;height:23.15pt" o:ole="">
                  <v:imagedata r:id="rId68" o:title=""/>
                </v:shape>
                <o:OLEObject Type="Embed" ProgID="Equation.3" ShapeID="_x0000_i1058" DrawAspect="Content" ObjectID="_1590320909" r:id="rId69"/>
              </w:object>
            </w:r>
            <w:r w:rsidRPr="0003648D">
              <w:rPr>
                <w:color w:val="000000"/>
              </w:rPr>
              <w:t xml:space="preserve"> RUMWINFA </w:t>
            </w:r>
            <w:r w:rsidRPr="0003648D">
              <w:rPr>
                <w:i/>
                <w:vertAlign w:val="subscript"/>
              </w:rPr>
              <w:t xml:space="preserve">q, h  </w:t>
            </w:r>
          </w:p>
          <w:p w14:paraId="13C430FE" w14:textId="77777777" w:rsidR="00CD3F3C" w:rsidRPr="0003648D" w:rsidRDefault="00CD3F3C" w:rsidP="007C45F6">
            <w:r w:rsidRPr="0003648D">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CD3F3C" w:rsidRPr="0003648D" w14:paraId="6DFCED64" w14:textId="77777777" w:rsidTr="007C45F6">
              <w:tc>
                <w:tcPr>
                  <w:tcW w:w="1315" w:type="pct"/>
                </w:tcPr>
                <w:p w14:paraId="68984521" w14:textId="77777777" w:rsidR="00CD3F3C" w:rsidRPr="0003648D" w:rsidRDefault="00CD3F3C" w:rsidP="007C45F6">
                  <w:pPr>
                    <w:spacing w:after="120"/>
                    <w:rPr>
                      <w:b/>
                      <w:iCs/>
                      <w:sz w:val="20"/>
                    </w:rPr>
                  </w:pPr>
                  <w:r w:rsidRPr="0003648D">
                    <w:rPr>
                      <w:b/>
                      <w:iCs/>
                      <w:sz w:val="20"/>
                    </w:rPr>
                    <w:t>Variable</w:t>
                  </w:r>
                </w:p>
              </w:tc>
              <w:tc>
                <w:tcPr>
                  <w:tcW w:w="326" w:type="pct"/>
                </w:tcPr>
                <w:p w14:paraId="34A1006B" w14:textId="77777777" w:rsidR="00CD3F3C" w:rsidRPr="0003648D" w:rsidRDefault="00CD3F3C" w:rsidP="007C45F6">
                  <w:pPr>
                    <w:spacing w:after="120"/>
                    <w:rPr>
                      <w:b/>
                      <w:iCs/>
                      <w:sz w:val="20"/>
                    </w:rPr>
                  </w:pPr>
                  <w:r w:rsidRPr="0003648D">
                    <w:rPr>
                      <w:b/>
                      <w:iCs/>
                      <w:sz w:val="20"/>
                    </w:rPr>
                    <w:t>Unit</w:t>
                  </w:r>
                </w:p>
              </w:tc>
              <w:tc>
                <w:tcPr>
                  <w:tcW w:w="3359" w:type="pct"/>
                </w:tcPr>
                <w:p w14:paraId="1F99E543" w14:textId="77777777" w:rsidR="00CD3F3C" w:rsidRPr="0003648D" w:rsidRDefault="00CD3F3C" w:rsidP="007C45F6">
                  <w:pPr>
                    <w:spacing w:after="120"/>
                    <w:rPr>
                      <w:b/>
                      <w:iCs/>
                      <w:sz w:val="20"/>
                    </w:rPr>
                  </w:pPr>
                  <w:r w:rsidRPr="0003648D">
                    <w:rPr>
                      <w:b/>
                      <w:iCs/>
                      <w:sz w:val="20"/>
                    </w:rPr>
                    <w:t>Description</w:t>
                  </w:r>
                </w:p>
              </w:tc>
            </w:tr>
            <w:tr w:rsidR="00CD3F3C" w:rsidRPr="0003648D" w14:paraId="7ADFCC34" w14:textId="77777777" w:rsidTr="007C45F6">
              <w:tc>
                <w:tcPr>
                  <w:tcW w:w="1315" w:type="pct"/>
                </w:tcPr>
                <w:p w14:paraId="1B2BFC0F" w14:textId="77777777" w:rsidR="00CD3F3C" w:rsidRPr="0003648D" w:rsidRDefault="00CD3F3C" w:rsidP="007C45F6">
                  <w:pPr>
                    <w:spacing w:after="60"/>
                    <w:rPr>
                      <w:iCs/>
                      <w:sz w:val="20"/>
                    </w:rPr>
                  </w:pPr>
                  <w:r w:rsidRPr="0003648D">
                    <w:rPr>
                      <w:iCs/>
                      <w:sz w:val="20"/>
                    </w:rPr>
                    <w:t>RUCOSTTOT</w:t>
                  </w:r>
                </w:p>
              </w:tc>
              <w:tc>
                <w:tcPr>
                  <w:tcW w:w="326" w:type="pct"/>
                </w:tcPr>
                <w:p w14:paraId="01718021" w14:textId="77777777" w:rsidR="00CD3F3C" w:rsidRPr="0003648D" w:rsidRDefault="00CD3F3C" w:rsidP="007C45F6">
                  <w:pPr>
                    <w:spacing w:after="60"/>
                    <w:rPr>
                      <w:iCs/>
                      <w:sz w:val="20"/>
                    </w:rPr>
                  </w:pPr>
                  <w:r w:rsidRPr="0003648D">
                    <w:rPr>
                      <w:iCs/>
                      <w:sz w:val="20"/>
                    </w:rPr>
                    <w:t>$</w:t>
                  </w:r>
                </w:p>
              </w:tc>
              <w:tc>
                <w:tcPr>
                  <w:tcW w:w="3359" w:type="pct"/>
                </w:tcPr>
                <w:p w14:paraId="7A4D19B2" w14:textId="77777777" w:rsidR="00CD3F3C" w:rsidRPr="0003648D" w:rsidRDefault="00CD3F3C" w:rsidP="007C45F6">
                  <w:pPr>
                    <w:spacing w:after="60"/>
                    <w:rPr>
                      <w:iCs/>
                      <w:sz w:val="20"/>
                    </w:rPr>
                  </w:pPr>
                  <w:r w:rsidRPr="0003648D">
                    <w:rPr>
                      <w:i/>
                      <w:iCs/>
                      <w:sz w:val="20"/>
                    </w:rPr>
                    <w:t>Reg-Up Cost Total</w:t>
                  </w:r>
                  <w:r w:rsidRPr="0003648D">
                    <w:rPr>
                      <w:iCs/>
                      <w:sz w:val="20"/>
                    </w:rPr>
                    <w:t>—The net total costs for Reg-Up for the hour.</w:t>
                  </w:r>
                </w:p>
              </w:tc>
            </w:tr>
            <w:tr w:rsidR="00CD3F3C" w:rsidRPr="0003648D" w14:paraId="72F3D920" w14:textId="77777777" w:rsidTr="007C45F6">
              <w:tc>
                <w:tcPr>
                  <w:tcW w:w="1315" w:type="pct"/>
                  <w:tcBorders>
                    <w:top w:val="single" w:sz="4" w:space="0" w:color="auto"/>
                    <w:left w:val="single" w:sz="4" w:space="0" w:color="auto"/>
                    <w:bottom w:val="single" w:sz="4" w:space="0" w:color="auto"/>
                    <w:right w:val="single" w:sz="4" w:space="0" w:color="auto"/>
                  </w:tcBorders>
                </w:tcPr>
                <w:p w14:paraId="76A9ED16" w14:textId="77777777" w:rsidR="00CD3F3C" w:rsidRPr="0003648D" w:rsidRDefault="00CD3F3C" w:rsidP="007C45F6">
                  <w:pPr>
                    <w:spacing w:after="60"/>
                    <w:rPr>
                      <w:iCs/>
                      <w:sz w:val="20"/>
                    </w:rPr>
                  </w:pPr>
                  <w:r w:rsidRPr="0003648D">
                    <w:rPr>
                      <w:iCs/>
                      <w:sz w:val="20"/>
                    </w:rPr>
                    <w:t xml:space="preserve">RTPCRUAMTTOT </w:t>
                  </w:r>
                  <w:r w:rsidRPr="0003648D">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6FF94B1E"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9C3ADEA" w14:textId="77777777" w:rsidR="00CD3F3C" w:rsidRPr="0003648D" w:rsidRDefault="00CD3F3C" w:rsidP="007C45F6">
                  <w:pPr>
                    <w:spacing w:after="60"/>
                    <w:rPr>
                      <w:i/>
                      <w:iCs/>
                      <w:sz w:val="20"/>
                    </w:rPr>
                  </w:pPr>
                  <w:r w:rsidRPr="0003648D">
                    <w:rPr>
                      <w:i/>
                      <w:iCs/>
                      <w:sz w:val="20"/>
                    </w:rPr>
                    <w:t>Procured Capacity for Reg-Up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Reg-Up, for the hour.</w:t>
                  </w:r>
                </w:p>
              </w:tc>
            </w:tr>
            <w:tr w:rsidR="00CD3F3C" w:rsidRPr="0003648D" w14:paraId="03BF4270" w14:textId="77777777" w:rsidTr="007C45F6">
              <w:tc>
                <w:tcPr>
                  <w:tcW w:w="1315" w:type="pct"/>
                  <w:tcBorders>
                    <w:top w:val="single" w:sz="4" w:space="0" w:color="auto"/>
                    <w:left w:val="single" w:sz="4" w:space="0" w:color="auto"/>
                    <w:bottom w:val="single" w:sz="4" w:space="0" w:color="auto"/>
                    <w:right w:val="single" w:sz="4" w:space="0" w:color="auto"/>
                  </w:tcBorders>
                </w:tcPr>
                <w:p w14:paraId="0FDD88C7" w14:textId="77777777" w:rsidR="00CD3F3C" w:rsidRPr="0003648D" w:rsidRDefault="00CD3F3C" w:rsidP="007C45F6">
                  <w:pPr>
                    <w:spacing w:after="60"/>
                    <w:rPr>
                      <w:iCs/>
                      <w:sz w:val="20"/>
                    </w:rPr>
                  </w:pPr>
                  <w:r w:rsidRPr="0003648D">
                    <w:rPr>
                      <w:color w:val="000000"/>
                      <w:sz w:val="20"/>
                    </w:rPr>
                    <w:t>RUMWINFATOT</w:t>
                  </w:r>
                  <w:r w:rsidRPr="0003648D">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40D5005A"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67B502A" w14:textId="77777777" w:rsidR="00CD3F3C" w:rsidRPr="0003648D" w:rsidRDefault="00CD3F3C" w:rsidP="007C45F6">
                  <w:pPr>
                    <w:spacing w:after="60"/>
                    <w:rPr>
                      <w:i/>
                      <w:iCs/>
                      <w:sz w:val="20"/>
                    </w:rPr>
                  </w:pPr>
                  <w:r w:rsidRPr="0003648D">
                    <w:rPr>
                      <w:i/>
                      <w:sz w:val="20"/>
                    </w:rPr>
                    <w:t>Reg-Up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Reg-Up, to make-whole the Startup and energy costs of all Resources committed in the DAM, for the hour. </w:t>
                  </w:r>
                </w:p>
              </w:tc>
            </w:tr>
            <w:tr w:rsidR="00CD3F3C" w:rsidRPr="0003648D" w14:paraId="414176CA" w14:textId="77777777" w:rsidTr="007C45F6">
              <w:tc>
                <w:tcPr>
                  <w:tcW w:w="1315" w:type="pct"/>
                  <w:tcBorders>
                    <w:top w:val="single" w:sz="4" w:space="0" w:color="auto"/>
                    <w:left w:val="single" w:sz="4" w:space="0" w:color="auto"/>
                    <w:bottom w:val="single" w:sz="4" w:space="0" w:color="auto"/>
                    <w:right w:val="single" w:sz="4" w:space="0" w:color="auto"/>
                  </w:tcBorders>
                </w:tcPr>
                <w:p w14:paraId="5B647ABC" w14:textId="77777777" w:rsidR="00CD3F3C" w:rsidRPr="0003648D" w:rsidRDefault="00CD3F3C" w:rsidP="007C45F6">
                  <w:pPr>
                    <w:spacing w:after="60"/>
                    <w:rPr>
                      <w:iCs/>
                      <w:sz w:val="20"/>
                    </w:rPr>
                  </w:pPr>
                  <w:r w:rsidRPr="0003648D">
                    <w:rPr>
                      <w:color w:val="000000"/>
                      <w:sz w:val="20"/>
                    </w:rPr>
                    <w:t xml:space="preserve">RUMWINFA </w:t>
                  </w:r>
                  <w:r w:rsidRPr="0003648D">
                    <w:rPr>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38C5530B"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50F912F" w14:textId="77777777" w:rsidR="00CD3F3C" w:rsidRPr="0003648D" w:rsidRDefault="00CD3F3C" w:rsidP="007C45F6">
                  <w:pPr>
                    <w:spacing w:after="60"/>
                    <w:rPr>
                      <w:i/>
                      <w:iCs/>
                      <w:sz w:val="20"/>
                    </w:rPr>
                  </w:pPr>
                  <w:r w:rsidRPr="0003648D">
                    <w:rPr>
                      <w:i/>
                      <w:sz w:val="20"/>
                    </w:rPr>
                    <w:t>Reg-Up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Reg-Up, to make-whole the Startup and energy costs of all Resources committed in the DAM, for the hour </w:t>
                  </w:r>
                  <w:r w:rsidRPr="0003648D">
                    <w:rPr>
                      <w:i/>
                      <w:sz w:val="20"/>
                    </w:rPr>
                    <w:t>h</w:t>
                  </w:r>
                  <w:r w:rsidRPr="0003648D">
                    <w:rPr>
                      <w:sz w:val="20"/>
                    </w:rPr>
                    <w:t xml:space="preserve">.  </w:t>
                  </w:r>
                </w:p>
              </w:tc>
            </w:tr>
            <w:tr w:rsidR="00CD3F3C" w:rsidRPr="0003648D" w14:paraId="0B610950" w14:textId="77777777" w:rsidTr="007C45F6">
              <w:tc>
                <w:tcPr>
                  <w:tcW w:w="1315" w:type="pct"/>
                  <w:tcBorders>
                    <w:top w:val="single" w:sz="4" w:space="0" w:color="auto"/>
                    <w:left w:val="single" w:sz="4" w:space="0" w:color="auto"/>
                    <w:bottom w:val="single" w:sz="4" w:space="0" w:color="auto"/>
                    <w:right w:val="single" w:sz="4" w:space="0" w:color="auto"/>
                  </w:tcBorders>
                </w:tcPr>
                <w:p w14:paraId="0776FE80" w14:textId="77777777" w:rsidR="00CD3F3C" w:rsidRPr="0003648D" w:rsidRDefault="00CD3F3C" w:rsidP="007C45F6">
                  <w:pPr>
                    <w:spacing w:after="60"/>
                    <w:rPr>
                      <w:iCs/>
                      <w:sz w:val="20"/>
                    </w:rPr>
                  </w:pPr>
                  <w:r w:rsidRPr="0003648D">
                    <w:rPr>
                      <w:iCs/>
                      <w:sz w:val="20"/>
                    </w:rPr>
                    <w:t xml:space="preserve">RTPCRUAMT </w:t>
                  </w:r>
                  <w:r w:rsidRPr="0003648D">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7B0E232D"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68687BC4" w14:textId="77777777" w:rsidR="00CD3F3C" w:rsidRPr="0003648D" w:rsidRDefault="00CD3F3C" w:rsidP="007C45F6">
                  <w:pPr>
                    <w:spacing w:after="60"/>
                    <w:rPr>
                      <w:i/>
                      <w:iCs/>
                      <w:sz w:val="20"/>
                    </w:rPr>
                  </w:pPr>
                  <w:r w:rsidRPr="0003648D">
                    <w:rPr>
                      <w:i/>
                      <w:iCs/>
                      <w:sz w:val="20"/>
                    </w:rPr>
                    <w:t>Procured Capacity for Reg-Up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Reg-Up, for the hour.</w:t>
                  </w:r>
                </w:p>
              </w:tc>
            </w:tr>
            <w:tr w:rsidR="00CD3F3C" w:rsidRPr="0003648D" w14:paraId="75A3B482" w14:textId="77777777" w:rsidTr="007C45F6">
              <w:tc>
                <w:tcPr>
                  <w:tcW w:w="1315" w:type="pct"/>
                  <w:tcBorders>
                    <w:top w:val="single" w:sz="4" w:space="0" w:color="auto"/>
                    <w:left w:val="single" w:sz="4" w:space="0" w:color="auto"/>
                    <w:bottom w:val="single" w:sz="4" w:space="0" w:color="auto"/>
                    <w:right w:val="single" w:sz="4" w:space="0" w:color="auto"/>
                  </w:tcBorders>
                </w:tcPr>
                <w:p w14:paraId="24AF0640" w14:textId="77777777" w:rsidR="00CD3F3C" w:rsidRPr="0003648D" w:rsidRDefault="00CD3F3C" w:rsidP="007C45F6">
                  <w:pPr>
                    <w:spacing w:after="60"/>
                    <w:rPr>
                      <w:iCs/>
                      <w:sz w:val="20"/>
                    </w:rPr>
                  </w:pPr>
                  <w:r w:rsidRPr="0003648D">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698F83F6"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1C675D8" w14:textId="77777777" w:rsidR="00CD3F3C" w:rsidRPr="0003648D" w:rsidRDefault="00CD3F3C" w:rsidP="007C45F6">
                  <w:pPr>
                    <w:spacing w:after="60"/>
                    <w:rPr>
                      <w:i/>
                      <w:iCs/>
                      <w:sz w:val="20"/>
                    </w:rPr>
                  </w:pPr>
                  <w:r w:rsidRPr="0003648D">
                    <w:rPr>
                      <w:i/>
                      <w:iCs/>
                      <w:sz w:val="20"/>
                    </w:rPr>
                    <w:t>Reg-Up Failure Quantity Amount Total</w:t>
                  </w:r>
                  <w:r w:rsidRPr="0003648D">
                    <w:rPr>
                      <w:iCs/>
                      <w:sz w:val="20"/>
                    </w:rPr>
                    <w:t>—The total charges to all QSEs for their capacity associated with failures and reconfiguration reductions on their Ancillary Service Supply Responsibilities for Reg-Up, for the hour.</w:t>
                  </w:r>
                </w:p>
              </w:tc>
            </w:tr>
            <w:tr w:rsidR="00CD3F3C" w:rsidRPr="0003648D" w14:paraId="78445D5B" w14:textId="77777777" w:rsidTr="007C45F6">
              <w:tc>
                <w:tcPr>
                  <w:tcW w:w="1315" w:type="pct"/>
                  <w:tcBorders>
                    <w:top w:val="single" w:sz="4" w:space="0" w:color="auto"/>
                    <w:left w:val="single" w:sz="4" w:space="0" w:color="auto"/>
                    <w:bottom w:val="single" w:sz="4" w:space="0" w:color="auto"/>
                    <w:right w:val="single" w:sz="4" w:space="0" w:color="auto"/>
                  </w:tcBorders>
                </w:tcPr>
                <w:p w14:paraId="2450E5A6" w14:textId="77777777" w:rsidR="00CD3F3C" w:rsidRPr="0003648D" w:rsidRDefault="00CD3F3C" w:rsidP="007C45F6">
                  <w:pPr>
                    <w:spacing w:after="60"/>
                    <w:rPr>
                      <w:iCs/>
                      <w:sz w:val="20"/>
                    </w:rPr>
                  </w:pPr>
                  <w:r w:rsidRPr="0003648D">
                    <w:rPr>
                      <w:iCs/>
                      <w:sz w:val="20"/>
                    </w:rPr>
                    <w:t xml:space="preserve">RUFQAMTQSETOT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4E86E60C"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83444E9" w14:textId="77777777" w:rsidR="00CD3F3C" w:rsidRPr="0003648D" w:rsidRDefault="00CD3F3C" w:rsidP="007C45F6">
                  <w:pPr>
                    <w:spacing w:after="60"/>
                    <w:rPr>
                      <w:i/>
                      <w:iCs/>
                      <w:sz w:val="20"/>
                    </w:rPr>
                  </w:pPr>
                  <w:r w:rsidRPr="0003648D">
                    <w:rPr>
                      <w:i/>
                      <w:iCs/>
                      <w:sz w:val="20"/>
                    </w:rPr>
                    <w:t>Reg-Up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Reg-Up, for the hour.</w:t>
                  </w:r>
                </w:p>
              </w:tc>
            </w:tr>
            <w:tr w:rsidR="00CD3F3C" w:rsidRPr="0003648D" w14:paraId="6AC6E439" w14:textId="77777777" w:rsidTr="007C45F6">
              <w:tc>
                <w:tcPr>
                  <w:tcW w:w="1315" w:type="pct"/>
                  <w:tcBorders>
                    <w:top w:val="single" w:sz="4" w:space="0" w:color="auto"/>
                    <w:left w:val="single" w:sz="4" w:space="0" w:color="auto"/>
                    <w:bottom w:val="single" w:sz="4" w:space="0" w:color="auto"/>
                    <w:right w:val="single" w:sz="4" w:space="0" w:color="auto"/>
                  </w:tcBorders>
                </w:tcPr>
                <w:p w14:paraId="71BE6D88" w14:textId="77777777" w:rsidR="00CD3F3C" w:rsidRPr="0003648D" w:rsidRDefault="00CD3F3C" w:rsidP="007C45F6">
                  <w:pPr>
                    <w:spacing w:after="60"/>
                    <w:rPr>
                      <w:iCs/>
                      <w:sz w:val="20"/>
                    </w:rPr>
                  </w:pPr>
                  <w:r w:rsidRPr="0003648D">
                    <w:rPr>
                      <w:iCs/>
                      <w:sz w:val="20"/>
                    </w:rPr>
                    <w:t xml:space="preserve">RTPCRUAMTQSETOT </w:t>
                  </w:r>
                  <w:r w:rsidRPr="0003648D">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17CF5D0" w14:textId="77777777" w:rsidR="00CD3F3C" w:rsidRPr="0003648D" w:rsidRDefault="00CD3F3C" w:rsidP="007C45F6">
                  <w:pPr>
                    <w:spacing w:after="60"/>
                    <w:rPr>
                      <w:iCs/>
                      <w:sz w:val="20"/>
                    </w:rPr>
                  </w:pPr>
                  <w:r w:rsidRPr="0003648D">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1EF0CB3" w14:textId="77777777" w:rsidR="00CD3F3C" w:rsidRPr="0003648D" w:rsidRDefault="00CD3F3C" w:rsidP="007C45F6">
                  <w:pPr>
                    <w:spacing w:after="60"/>
                    <w:rPr>
                      <w:iCs/>
                      <w:sz w:val="20"/>
                    </w:rPr>
                  </w:pPr>
                  <w:r w:rsidRPr="0003648D">
                    <w:rPr>
                      <w:i/>
                      <w:iCs/>
                      <w:sz w:val="20"/>
                    </w:rPr>
                    <w:t>Procured Capacity for Reg-Up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Reg-Up, for the hour.</w:t>
                  </w:r>
                </w:p>
              </w:tc>
            </w:tr>
            <w:tr w:rsidR="00CD3F3C" w:rsidRPr="0003648D" w14:paraId="0131C457" w14:textId="77777777"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B2E5D8F" w14:textId="77777777" w:rsidR="00CD3F3C" w:rsidRPr="0003648D" w:rsidRDefault="00CD3F3C" w:rsidP="007C45F6">
                  <w:pPr>
                    <w:spacing w:after="60"/>
                    <w:rPr>
                      <w:iCs/>
                      <w:sz w:val="20"/>
                    </w:rPr>
                  </w:pPr>
                  <w:r w:rsidRPr="0003648D">
                    <w:rPr>
                      <w:iCs/>
                      <w:sz w:val="20"/>
                    </w:rPr>
                    <w:t xml:space="preserve">PCRUAMT </w:t>
                  </w:r>
                  <w:r w:rsidRPr="0003648D">
                    <w:rPr>
                      <w:i/>
                      <w:iCs/>
                      <w:sz w:val="20"/>
                      <w:vertAlign w:val="subscript"/>
                    </w:rPr>
                    <w:t>q</w:t>
                  </w:r>
                </w:p>
              </w:tc>
              <w:tc>
                <w:tcPr>
                  <w:tcW w:w="326" w:type="pct"/>
                </w:tcPr>
                <w:p w14:paraId="6CC824B7" w14:textId="77777777" w:rsidR="00CD3F3C" w:rsidRPr="0003648D" w:rsidRDefault="00CD3F3C" w:rsidP="007C45F6">
                  <w:pPr>
                    <w:spacing w:after="60"/>
                    <w:rPr>
                      <w:iCs/>
                      <w:sz w:val="20"/>
                    </w:rPr>
                  </w:pPr>
                  <w:r w:rsidRPr="0003648D">
                    <w:rPr>
                      <w:iCs/>
                      <w:sz w:val="20"/>
                    </w:rPr>
                    <w:t>$</w:t>
                  </w:r>
                </w:p>
              </w:tc>
              <w:tc>
                <w:tcPr>
                  <w:tcW w:w="3359" w:type="pct"/>
                </w:tcPr>
                <w:p w14:paraId="553584BA" w14:textId="77777777" w:rsidR="00CD3F3C" w:rsidRPr="0003648D" w:rsidRDefault="00CD3F3C" w:rsidP="007C45F6">
                  <w:pPr>
                    <w:spacing w:after="60"/>
                    <w:rPr>
                      <w:iCs/>
                      <w:sz w:val="20"/>
                    </w:rPr>
                  </w:pPr>
                  <w:r w:rsidRPr="0003648D">
                    <w:rPr>
                      <w:i/>
                      <w:iCs/>
                      <w:sz w:val="20"/>
                    </w:rPr>
                    <w:t>Procured Capacity for Reg-Up Amount per QSE in DAM</w:t>
                  </w:r>
                  <w:r w:rsidRPr="0003648D">
                    <w:rPr>
                      <w:iCs/>
                      <w:sz w:val="20"/>
                    </w:rPr>
                    <w:t xml:space="preserve">—The DAM Reg-Up payment for QSE </w:t>
                  </w:r>
                  <w:r w:rsidRPr="0003648D">
                    <w:rPr>
                      <w:i/>
                      <w:iCs/>
                      <w:sz w:val="20"/>
                    </w:rPr>
                    <w:t>q</w:t>
                  </w:r>
                  <w:r w:rsidRPr="0003648D">
                    <w:rPr>
                      <w:iCs/>
                      <w:sz w:val="20"/>
                    </w:rPr>
                    <w:t>, for the hour.</w:t>
                  </w:r>
                </w:p>
              </w:tc>
            </w:tr>
            <w:tr w:rsidR="00CD3F3C" w:rsidRPr="0003648D" w14:paraId="3E471B4A" w14:textId="77777777"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D45FF3D" w14:textId="77777777" w:rsidR="00CD3F3C" w:rsidRPr="0003648D" w:rsidRDefault="00CD3F3C" w:rsidP="007C45F6">
                  <w:pPr>
                    <w:spacing w:after="60"/>
                    <w:rPr>
                      <w:iCs/>
                      <w:sz w:val="20"/>
                    </w:rPr>
                  </w:pPr>
                  <w:r w:rsidRPr="0003648D">
                    <w:rPr>
                      <w:sz w:val="20"/>
                    </w:rPr>
                    <w:t>RUINFQAMTTOT</w:t>
                  </w:r>
                </w:p>
              </w:tc>
              <w:tc>
                <w:tcPr>
                  <w:tcW w:w="326" w:type="pct"/>
                </w:tcPr>
                <w:p w14:paraId="315DCBDC" w14:textId="77777777" w:rsidR="00CD3F3C" w:rsidRPr="0003648D" w:rsidRDefault="00CD3F3C" w:rsidP="007C45F6">
                  <w:pPr>
                    <w:spacing w:after="60"/>
                    <w:rPr>
                      <w:iCs/>
                      <w:sz w:val="20"/>
                    </w:rPr>
                  </w:pPr>
                  <w:r w:rsidRPr="0003648D">
                    <w:rPr>
                      <w:sz w:val="20"/>
                    </w:rPr>
                    <w:t>$</w:t>
                  </w:r>
                </w:p>
              </w:tc>
              <w:tc>
                <w:tcPr>
                  <w:tcW w:w="3359" w:type="pct"/>
                </w:tcPr>
                <w:p w14:paraId="7662904F" w14:textId="77777777" w:rsidR="00CD3F3C" w:rsidRPr="0003648D" w:rsidRDefault="00CD3F3C" w:rsidP="007C45F6">
                  <w:pPr>
                    <w:spacing w:after="60"/>
                    <w:rPr>
                      <w:i/>
                      <w:iCs/>
                      <w:sz w:val="20"/>
                    </w:rPr>
                  </w:pPr>
                  <w:r w:rsidRPr="0003648D">
                    <w:rPr>
                      <w:i/>
                      <w:sz w:val="20"/>
                    </w:rPr>
                    <w:t xml:space="preserve">Reg-Up Infeasible Quantity Amount Total  </w:t>
                  </w:r>
                  <w:r w:rsidRPr="0003648D">
                    <w:rPr>
                      <w:sz w:val="20"/>
                    </w:rPr>
                    <w:t>— The charge to all QSEs for their total capacity associated with infeasible deployment of Ancillary Service Supply Responsibilities for Reg-Up, for the hour.</w:t>
                  </w:r>
                </w:p>
              </w:tc>
            </w:tr>
            <w:tr w:rsidR="00CD3F3C" w:rsidRPr="0003648D" w14:paraId="0E0F9C19" w14:textId="77777777" w:rsidTr="007C45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8EEB1A3" w14:textId="77777777" w:rsidR="00CD3F3C" w:rsidRPr="0003648D" w:rsidRDefault="00CD3F3C" w:rsidP="007C45F6">
                  <w:pPr>
                    <w:spacing w:after="60"/>
                    <w:rPr>
                      <w:iCs/>
                      <w:sz w:val="20"/>
                    </w:rPr>
                  </w:pPr>
                  <w:r w:rsidRPr="0003648D">
                    <w:rPr>
                      <w:sz w:val="20"/>
                    </w:rPr>
                    <w:t xml:space="preserve">RUINFQAMT </w:t>
                  </w:r>
                  <w:r w:rsidRPr="0003648D">
                    <w:rPr>
                      <w:i/>
                      <w:sz w:val="20"/>
                      <w:vertAlign w:val="subscript"/>
                    </w:rPr>
                    <w:t>q</w:t>
                  </w:r>
                </w:p>
              </w:tc>
              <w:tc>
                <w:tcPr>
                  <w:tcW w:w="326" w:type="pct"/>
                </w:tcPr>
                <w:p w14:paraId="08218632" w14:textId="77777777" w:rsidR="00CD3F3C" w:rsidRPr="0003648D" w:rsidRDefault="00CD3F3C" w:rsidP="007C45F6">
                  <w:pPr>
                    <w:spacing w:after="60"/>
                    <w:rPr>
                      <w:iCs/>
                      <w:sz w:val="20"/>
                    </w:rPr>
                  </w:pPr>
                  <w:r w:rsidRPr="0003648D">
                    <w:rPr>
                      <w:sz w:val="20"/>
                    </w:rPr>
                    <w:t>$</w:t>
                  </w:r>
                </w:p>
              </w:tc>
              <w:tc>
                <w:tcPr>
                  <w:tcW w:w="3359" w:type="pct"/>
                </w:tcPr>
                <w:p w14:paraId="0925E6B0" w14:textId="77777777" w:rsidR="00CD3F3C" w:rsidRPr="0003648D" w:rsidRDefault="00CD3F3C" w:rsidP="007C45F6">
                  <w:pPr>
                    <w:rPr>
                      <w:i/>
                      <w:iCs/>
                      <w:sz w:val="20"/>
                    </w:rPr>
                  </w:pPr>
                  <w:r w:rsidRPr="0003648D">
                    <w:rPr>
                      <w:i/>
                      <w:sz w:val="20"/>
                    </w:rPr>
                    <w:t>Reg-Up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Reg-Up, for the hour</w:t>
                  </w:r>
                  <w:r w:rsidRPr="0003648D">
                    <w:t>.</w:t>
                  </w:r>
                </w:p>
              </w:tc>
            </w:tr>
            <w:tr w:rsidR="00CD3F3C" w:rsidRPr="0003648D" w14:paraId="60AD0109" w14:textId="77777777" w:rsidTr="007C45F6">
              <w:tc>
                <w:tcPr>
                  <w:tcW w:w="1315" w:type="pct"/>
                  <w:tcBorders>
                    <w:top w:val="single" w:sz="4" w:space="0" w:color="auto"/>
                    <w:left w:val="single" w:sz="4" w:space="0" w:color="auto"/>
                    <w:bottom w:val="single" w:sz="4" w:space="0" w:color="auto"/>
                    <w:right w:val="single" w:sz="4" w:space="0" w:color="auto"/>
                  </w:tcBorders>
                </w:tcPr>
                <w:p w14:paraId="07E41A5E" w14:textId="77777777" w:rsidR="00CD3F3C" w:rsidRPr="0003648D" w:rsidRDefault="00CD3F3C" w:rsidP="007C45F6">
                  <w:pPr>
                    <w:spacing w:after="60"/>
                    <w:rPr>
                      <w:sz w:val="20"/>
                    </w:rPr>
                  </w:pPr>
                  <w:r w:rsidRPr="0003648D">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54D42CDD" w14:textId="77777777" w:rsidR="00CD3F3C" w:rsidRPr="0003648D" w:rsidRDefault="00CD3F3C" w:rsidP="007C45F6">
                  <w:pPr>
                    <w:spacing w:after="60"/>
                    <w:rPr>
                      <w:sz w:val="20"/>
                    </w:rPr>
                  </w:pPr>
                  <w:r w:rsidRPr="0003648D">
                    <w:rPr>
                      <w:sz w:val="20"/>
                    </w:rPr>
                    <w:t>$</w:t>
                  </w:r>
                </w:p>
              </w:tc>
              <w:tc>
                <w:tcPr>
                  <w:tcW w:w="3359" w:type="pct"/>
                  <w:tcBorders>
                    <w:top w:val="single" w:sz="4" w:space="0" w:color="auto"/>
                    <w:left w:val="single" w:sz="4" w:space="0" w:color="auto"/>
                    <w:bottom w:val="single" w:sz="4" w:space="0" w:color="auto"/>
                    <w:right w:val="single" w:sz="4" w:space="0" w:color="auto"/>
                  </w:tcBorders>
                </w:tcPr>
                <w:p w14:paraId="6AC9F446" w14:textId="77777777" w:rsidR="00CD3F3C" w:rsidRPr="0003648D" w:rsidRDefault="00CD3F3C" w:rsidP="007C45F6">
                  <w:pPr>
                    <w:spacing w:after="60"/>
                    <w:rPr>
                      <w:sz w:val="20"/>
                    </w:rPr>
                  </w:pPr>
                  <w:r w:rsidRPr="0003648D">
                    <w:rPr>
                      <w:i/>
                      <w:sz w:val="20"/>
                    </w:rPr>
                    <w:t>Procured Capacity for Reg-Up Amount Total in DAM</w:t>
                  </w:r>
                  <w:r w:rsidRPr="0003648D">
                    <w:rPr>
                      <w:sz w:val="20"/>
                    </w:rPr>
                    <w:t>—The total of the DAM Reg-Up payments for all QSEs</w:t>
                  </w:r>
                  <w:r w:rsidRPr="0003648D">
                    <w:rPr>
                      <w:iCs/>
                      <w:sz w:val="20"/>
                    </w:rPr>
                    <w:t>,</w:t>
                  </w:r>
                  <w:r w:rsidRPr="0003648D">
                    <w:rPr>
                      <w:sz w:val="20"/>
                    </w:rPr>
                    <w:t xml:space="preserve"> for the hour.</w:t>
                  </w:r>
                </w:p>
              </w:tc>
            </w:tr>
            <w:tr w:rsidR="00CD3F3C" w:rsidRPr="0003648D" w14:paraId="2826FC85" w14:textId="77777777" w:rsidTr="007C45F6">
              <w:tc>
                <w:tcPr>
                  <w:tcW w:w="1315" w:type="pct"/>
                  <w:tcBorders>
                    <w:top w:val="single" w:sz="4" w:space="0" w:color="auto"/>
                    <w:left w:val="single" w:sz="4" w:space="0" w:color="auto"/>
                    <w:bottom w:val="single" w:sz="4" w:space="0" w:color="auto"/>
                    <w:right w:val="single" w:sz="4" w:space="0" w:color="auto"/>
                  </w:tcBorders>
                </w:tcPr>
                <w:p w14:paraId="680DADC7" w14:textId="77777777" w:rsidR="00CD3F3C" w:rsidRPr="0003648D" w:rsidRDefault="00CD3F3C" w:rsidP="007C45F6">
                  <w:pPr>
                    <w:spacing w:after="60"/>
                    <w:rPr>
                      <w:i/>
                      <w:iCs/>
                      <w:sz w:val="20"/>
                    </w:rPr>
                  </w:pPr>
                  <w:r w:rsidRPr="0003648D">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6FD0A0A1" w14:textId="77777777"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31AF2B90" w14:textId="77777777" w:rsidR="00CD3F3C" w:rsidRPr="0003648D" w:rsidRDefault="00CD3F3C" w:rsidP="007C45F6">
                  <w:pPr>
                    <w:spacing w:after="60"/>
                    <w:rPr>
                      <w:iCs/>
                      <w:sz w:val="20"/>
                    </w:rPr>
                  </w:pPr>
                  <w:r w:rsidRPr="0003648D">
                    <w:rPr>
                      <w:iCs/>
                      <w:sz w:val="20"/>
                    </w:rPr>
                    <w:t>A QSE.</w:t>
                  </w:r>
                </w:p>
              </w:tc>
            </w:tr>
            <w:tr w:rsidR="00CD3F3C" w:rsidRPr="0003648D" w14:paraId="3F68D87E" w14:textId="77777777" w:rsidTr="007C45F6">
              <w:tc>
                <w:tcPr>
                  <w:tcW w:w="1315" w:type="pct"/>
                  <w:tcBorders>
                    <w:top w:val="single" w:sz="4" w:space="0" w:color="auto"/>
                    <w:left w:val="single" w:sz="4" w:space="0" w:color="auto"/>
                    <w:bottom w:val="single" w:sz="4" w:space="0" w:color="auto"/>
                    <w:right w:val="single" w:sz="4" w:space="0" w:color="auto"/>
                  </w:tcBorders>
                </w:tcPr>
                <w:p w14:paraId="7AB23F8C" w14:textId="77777777" w:rsidR="00CD3F3C" w:rsidRPr="0003648D" w:rsidRDefault="00CD3F3C" w:rsidP="007C45F6">
                  <w:pPr>
                    <w:spacing w:after="60"/>
                    <w:rPr>
                      <w:i/>
                      <w:iCs/>
                      <w:sz w:val="20"/>
                    </w:rPr>
                  </w:pPr>
                  <w:r w:rsidRPr="0003648D">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233CD7C5" w14:textId="77777777" w:rsidR="00CD3F3C" w:rsidRPr="0003648D" w:rsidRDefault="00CD3F3C" w:rsidP="007C45F6">
                  <w:pPr>
                    <w:spacing w:after="60"/>
                    <w:rPr>
                      <w:iCs/>
                      <w:sz w:val="20"/>
                    </w:rPr>
                  </w:pPr>
                  <w:r w:rsidRPr="0003648D">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702E686C"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34462AEC" w14:textId="77777777" w:rsidR="00CD3F3C" w:rsidRPr="0003648D" w:rsidRDefault="00CD3F3C" w:rsidP="007C45F6">
            <w:pPr>
              <w:spacing w:after="240"/>
              <w:ind w:left="1440" w:hanging="720"/>
            </w:pPr>
          </w:p>
        </w:tc>
      </w:tr>
    </w:tbl>
    <w:p w14:paraId="504900D3" w14:textId="77777777" w:rsidR="00CD3F3C" w:rsidRPr="0003648D" w:rsidRDefault="00CD3F3C" w:rsidP="00CD3F3C">
      <w:pPr>
        <w:spacing w:before="240" w:after="240"/>
        <w:ind w:left="1440" w:hanging="720"/>
      </w:pPr>
      <w:r w:rsidRPr="0003648D">
        <w:lastRenderedPageBreak/>
        <w:t>(b)</w:t>
      </w:r>
      <w:r w:rsidRPr="0003648D">
        <w:tab/>
        <w:t>Each QSE’s share of the net total costs for Reg-Up for the Operating Hour is calculated as follows:</w:t>
      </w:r>
    </w:p>
    <w:p w14:paraId="1BB18E27" w14:textId="77777777" w:rsidR="00CD3F3C" w:rsidRPr="0003648D" w:rsidRDefault="00CD3F3C" w:rsidP="00CD3F3C">
      <w:pPr>
        <w:spacing w:after="240"/>
        <w:ind w:left="2880" w:hanging="2160"/>
        <w:rPr>
          <w:b/>
          <w:bCs/>
        </w:rPr>
      </w:pPr>
      <w:r w:rsidRPr="0003648D">
        <w:rPr>
          <w:b/>
          <w:bCs/>
        </w:rPr>
        <w:t xml:space="preserve">RUCOST </w:t>
      </w:r>
      <w:r w:rsidRPr="0003648D">
        <w:rPr>
          <w:b/>
          <w:bCs/>
          <w:i/>
          <w:vertAlign w:val="subscript"/>
        </w:rPr>
        <w:t>q</w:t>
      </w:r>
      <w:r w:rsidRPr="0003648D">
        <w:rPr>
          <w:b/>
          <w:bCs/>
        </w:rPr>
        <w:tab/>
        <w:t>=</w:t>
      </w:r>
      <w:r w:rsidRPr="0003648D">
        <w:rPr>
          <w:b/>
          <w:bCs/>
        </w:rPr>
        <w:tab/>
        <w:t xml:space="preserve">RUPR * RUQ </w:t>
      </w:r>
      <w:r w:rsidRPr="0003648D">
        <w:rPr>
          <w:b/>
          <w:bCs/>
          <w:i/>
          <w:vertAlign w:val="subscript"/>
        </w:rPr>
        <w:t>q</w:t>
      </w:r>
    </w:p>
    <w:p w14:paraId="05A71D14" w14:textId="77777777" w:rsidR="00CD3F3C" w:rsidRPr="0003648D" w:rsidRDefault="00CD3F3C" w:rsidP="00CD3F3C">
      <w:pPr>
        <w:spacing w:after="240"/>
        <w:rPr>
          <w:iCs/>
        </w:rPr>
      </w:pPr>
      <w:r w:rsidRPr="0003648D">
        <w:rPr>
          <w:iCs/>
        </w:rPr>
        <w:t>Where:</w:t>
      </w:r>
    </w:p>
    <w:p w14:paraId="77133080" w14:textId="77777777" w:rsidR="00CD3F3C" w:rsidRPr="0003648D" w:rsidRDefault="00CD3F3C" w:rsidP="00CD3F3C">
      <w:pPr>
        <w:tabs>
          <w:tab w:val="left" w:pos="2160"/>
          <w:tab w:val="left" w:pos="2880"/>
        </w:tabs>
        <w:spacing w:after="120"/>
        <w:ind w:leftChars="300" w:left="2880" w:hangingChars="900" w:hanging="2160"/>
        <w:rPr>
          <w:bCs/>
        </w:rPr>
      </w:pPr>
      <w:r w:rsidRPr="0003648D">
        <w:rPr>
          <w:bCs/>
        </w:rPr>
        <w:t>RUPR</w:t>
      </w:r>
      <w:r w:rsidRPr="0003648D">
        <w:rPr>
          <w:bCs/>
        </w:rPr>
        <w:tab/>
      </w:r>
      <w:r w:rsidRPr="0003648D">
        <w:rPr>
          <w:bCs/>
        </w:rPr>
        <w:tab/>
        <w:t>=</w:t>
      </w:r>
      <w:r w:rsidRPr="0003648D">
        <w:rPr>
          <w:bCs/>
        </w:rPr>
        <w:tab/>
        <w:t>RUCOSTTOT / RUQTOT</w:t>
      </w:r>
    </w:p>
    <w:p w14:paraId="36388D18" w14:textId="22F45F7B" w:rsidR="00CD3F3C" w:rsidRPr="0003648D" w:rsidRDefault="00CD3F3C" w:rsidP="00CD3F3C">
      <w:pPr>
        <w:tabs>
          <w:tab w:val="left" w:pos="2160"/>
          <w:tab w:val="left" w:pos="2880"/>
        </w:tabs>
        <w:spacing w:after="120"/>
        <w:ind w:leftChars="300" w:left="2880" w:hangingChars="900" w:hanging="2160"/>
        <w:rPr>
          <w:bCs/>
        </w:rPr>
      </w:pPr>
      <w:r w:rsidRPr="0003648D">
        <w:rPr>
          <w:bCs/>
        </w:rPr>
        <w:t>RUQTOT</w:t>
      </w:r>
      <w:r w:rsidRPr="0003648D">
        <w:rPr>
          <w:bCs/>
        </w:rPr>
        <w:tab/>
      </w:r>
      <w:r w:rsidRPr="0003648D">
        <w:rPr>
          <w:bCs/>
        </w:rPr>
        <w:tab/>
        <w:t>=</w:t>
      </w:r>
      <w:r w:rsidRPr="0003648D">
        <w:rPr>
          <w:bCs/>
        </w:rPr>
        <w:tab/>
      </w:r>
      <w:r w:rsidR="00D93F97">
        <w:rPr>
          <w:bCs/>
          <w:noProof/>
          <w:position w:val="-22"/>
        </w:rPr>
        <w:drawing>
          <wp:inline distT="0" distB="0" distL="0" distR="0" wp14:anchorId="79C0D697" wp14:editId="3A351F09">
            <wp:extent cx="142875" cy="294005"/>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RUQ </w:t>
      </w:r>
      <w:r w:rsidRPr="0003648D">
        <w:rPr>
          <w:bCs/>
          <w:i/>
          <w:vertAlign w:val="subscript"/>
        </w:rPr>
        <w:t>q</w:t>
      </w:r>
    </w:p>
    <w:p w14:paraId="3289AF75" w14:textId="77777777" w:rsidR="00CD3F3C" w:rsidRPr="0003648D" w:rsidRDefault="00CD3F3C" w:rsidP="00CD3F3C">
      <w:pPr>
        <w:tabs>
          <w:tab w:val="left" w:pos="2160"/>
          <w:tab w:val="left" w:pos="2880"/>
        </w:tabs>
        <w:spacing w:after="120"/>
        <w:ind w:leftChars="300" w:left="2880" w:hangingChars="900" w:hanging="2160"/>
        <w:rPr>
          <w:bCs/>
        </w:rPr>
      </w:pPr>
      <w:r w:rsidRPr="0003648D">
        <w:rPr>
          <w:bCs/>
        </w:rPr>
        <w:t xml:space="preserve">RUQ </w:t>
      </w:r>
      <w:r w:rsidRPr="0003648D">
        <w:rPr>
          <w:bCs/>
          <w:i/>
          <w:vertAlign w:val="subscript"/>
        </w:rPr>
        <w:t>q</w:t>
      </w:r>
      <w:r w:rsidRPr="0003648D">
        <w:rPr>
          <w:bCs/>
        </w:rPr>
        <w:tab/>
      </w:r>
      <w:r w:rsidRPr="0003648D">
        <w:rPr>
          <w:bCs/>
        </w:rPr>
        <w:tab/>
        <w:t>=</w:t>
      </w:r>
      <w:r w:rsidRPr="0003648D">
        <w:rPr>
          <w:bCs/>
        </w:rPr>
        <w:tab/>
        <w:t xml:space="preserve">RUO </w:t>
      </w:r>
      <w:r w:rsidRPr="0003648D">
        <w:rPr>
          <w:bCs/>
          <w:i/>
          <w:vertAlign w:val="subscript"/>
        </w:rPr>
        <w:t>q</w:t>
      </w:r>
      <w:r w:rsidRPr="0003648D">
        <w:rPr>
          <w:bCs/>
        </w:rPr>
        <w:t xml:space="preserve"> – SARUQ </w:t>
      </w:r>
      <w:r w:rsidRPr="0003648D">
        <w:rPr>
          <w:bCs/>
          <w:i/>
          <w:vertAlign w:val="subscript"/>
        </w:rPr>
        <w:t>q</w:t>
      </w:r>
    </w:p>
    <w:p w14:paraId="671CD7E5" w14:textId="55A853EC" w:rsidR="00CD3F3C" w:rsidRPr="0003648D" w:rsidRDefault="00CD3F3C" w:rsidP="00CD3F3C">
      <w:pPr>
        <w:tabs>
          <w:tab w:val="left" w:pos="2160"/>
          <w:tab w:val="left" w:pos="2880"/>
        </w:tabs>
        <w:spacing w:after="120"/>
        <w:ind w:leftChars="300" w:left="2880" w:hangingChars="900" w:hanging="2160"/>
        <w:rPr>
          <w:bCs/>
        </w:rPr>
      </w:pPr>
      <w:r w:rsidRPr="0003648D">
        <w:rPr>
          <w:bCs/>
        </w:rPr>
        <w:t xml:space="preserve">RUO </w:t>
      </w:r>
      <w:r w:rsidRPr="0003648D">
        <w:rPr>
          <w:bCs/>
          <w:i/>
          <w:vertAlign w:val="subscript"/>
        </w:rPr>
        <w:t>q</w:t>
      </w:r>
      <w:r w:rsidRPr="0003648D">
        <w:rPr>
          <w:bCs/>
        </w:rPr>
        <w:tab/>
      </w:r>
      <w:r w:rsidRPr="0003648D">
        <w:rPr>
          <w:bCs/>
        </w:rPr>
        <w:tab/>
        <w:t>=</w:t>
      </w:r>
      <w:r w:rsidRPr="0003648D">
        <w:rPr>
          <w:bCs/>
        </w:rPr>
        <w:tab/>
      </w:r>
      <w:r w:rsidR="00D93F97">
        <w:rPr>
          <w:bCs/>
          <w:noProof/>
          <w:position w:val="-22"/>
        </w:rPr>
        <w:drawing>
          <wp:inline distT="0" distB="0" distL="0" distR="0" wp14:anchorId="75F568F2" wp14:editId="0127244D">
            <wp:extent cx="142875" cy="294005"/>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(SARUQ </w:t>
      </w:r>
      <w:r w:rsidRPr="0003648D">
        <w:rPr>
          <w:bCs/>
          <w:i/>
          <w:vertAlign w:val="subscript"/>
        </w:rPr>
        <w:t>q</w:t>
      </w:r>
      <w:r w:rsidRPr="0003648D">
        <w:rPr>
          <w:bCs/>
        </w:rPr>
        <w:t xml:space="preserve"> + </w:t>
      </w:r>
      <w:r w:rsidR="00D93F97">
        <w:rPr>
          <w:bCs/>
          <w:noProof/>
          <w:position w:val="-20"/>
        </w:rPr>
        <w:drawing>
          <wp:inline distT="0" distB="0" distL="0" distR="0" wp14:anchorId="62C80320" wp14:editId="0AF51290">
            <wp:extent cx="142875" cy="278130"/>
            <wp:effectExtent l="0" t="0" r="9525" b="762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(RTPCRU </w:t>
      </w:r>
      <w:r w:rsidRPr="0003648D">
        <w:rPr>
          <w:bCs/>
          <w:i/>
          <w:vertAlign w:val="subscript"/>
        </w:rPr>
        <w:t>q, m</w:t>
      </w:r>
      <w:r w:rsidRPr="0003648D">
        <w:rPr>
          <w:bCs/>
        </w:rPr>
        <w:t>)</w:t>
      </w:r>
      <w:r w:rsidRPr="0003648D">
        <w:rPr>
          <w:bCs/>
          <w:i/>
        </w:rPr>
        <w:t xml:space="preserve"> </w:t>
      </w:r>
      <w:r w:rsidRPr="0003648D">
        <w:rPr>
          <w:bCs/>
        </w:rPr>
        <w:t xml:space="preserve">+ PCRU </w:t>
      </w:r>
      <w:r w:rsidRPr="0003648D">
        <w:rPr>
          <w:bCs/>
          <w:i/>
          <w:vertAlign w:val="subscript"/>
        </w:rPr>
        <w:t xml:space="preserve">q </w:t>
      </w:r>
      <w:r w:rsidRPr="0003648D">
        <w:rPr>
          <w:bCs/>
        </w:rPr>
        <w:t xml:space="preserve">–   </w:t>
      </w:r>
    </w:p>
    <w:p w14:paraId="58935577" w14:textId="77777777" w:rsidR="00CD3F3C" w:rsidRPr="0003648D" w:rsidRDefault="00CD3F3C" w:rsidP="00CD3F3C">
      <w:pPr>
        <w:tabs>
          <w:tab w:val="left" w:pos="2160"/>
          <w:tab w:val="left" w:pos="2880"/>
        </w:tabs>
        <w:spacing w:after="120"/>
        <w:ind w:leftChars="300" w:left="2880" w:hangingChars="900" w:hanging="2160"/>
        <w:rPr>
          <w:bCs/>
          <w:vertAlign w:val="subscript"/>
        </w:rPr>
      </w:pPr>
      <w:r w:rsidRPr="0003648D">
        <w:rPr>
          <w:bCs/>
        </w:rPr>
        <w:t xml:space="preserve">                                                 RUFQ</w:t>
      </w:r>
      <w:r w:rsidRPr="0003648D">
        <w:rPr>
          <w:bCs/>
          <w:i/>
        </w:rPr>
        <w:t xml:space="preserve"> </w:t>
      </w:r>
      <w:r w:rsidRPr="0003648D">
        <w:rPr>
          <w:bCs/>
          <w:i/>
          <w:vertAlign w:val="subscript"/>
        </w:rPr>
        <w:t xml:space="preserve">q </w:t>
      </w:r>
      <w:r w:rsidRPr="0003648D">
        <w:rPr>
          <w:bCs/>
        </w:rPr>
        <w:t>– RRUFQ</w:t>
      </w:r>
      <w:r w:rsidRPr="0003648D">
        <w:rPr>
          <w:bCs/>
          <w:i/>
        </w:rPr>
        <w:t xml:space="preserve"> </w:t>
      </w:r>
      <w:r w:rsidRPr="0003648D">
        <w:rPr>
          <w:bCs/>
          <w:i/>
          <w:vertAlign w:val="subscript"/>
        </w:rPr>
        <w:t>q</w:t>
      </w:r>
      <w:r w:rsidRPr="0003648D">
        <w:rPr>
          <w:bCs/>
        </w:rPr>
        <w:t>) * HLRS</w:t>
      </w:r>
      <w:r w:rsidRPr="0003648D">
        <w:rPr>
          <w:bCs/>
          <w:i/>
        </w:rPr>
        <w:t xml:space="preserve"> </w:t>
      </w:r>
      <w:r w:rsidRPr="0003648D">
        <w:rPr>
          <w:bCs/>
          <w:i/>
          <w:vertAlign w:val="subscript"/>
        </w:rPr>
        <w:t>q</w:t>
      </w:r>
    </w:p>
    <w:p w14:paraId="274297F0" w14:textId="77777777" w:rsidR="00CD3F3C" w:rsidRPr="0003648D" w:rsidRDefault="00CD3F3C" w:rsidP="00CD3F3C">
      <w:pPr>
        <w:tabs>
          <w:tab w:val="left" w:pos="2160"/>
          <w:tab w:val="left" w:pos="2880"/>
        </w:tabs>
        <w:spacing w:after="120"/>
        <w:ind w:leftChars="300" w:left="2880" w:hangingChars="900" w:hanging="2160"/>
        <w:rPr>
          <w:bCs/>
          <w:vertAlign w:val="subscript"/>
          <w:lang w:val="fr-FR"/>
        </w:rPr>
      </w:pPr>
      <w:r w:rsidRPr="0003648D">
        <w:rPr>
          <w:bCs/>
          <w:lang w:val="fr-FR"/>
        </w:rPr>
        <w:t xml:space="preserve">SARUQ </w:t>
      </w:r>
      <w:r w:rsidRPr="0003648D">
        <w:rPr>
          <w:bCs/>
          <w:i/>
          <w:vertAlign w:val="subscript"/>
          <w:lang w:val="fr-FR"/>
        </w:rPr>
        <w:t>q</w:t>
      </w:r>
      <w:r w:rsidRPr="0003648D">
        <w:rPr>
          <w:bCs/>
          <w:vertAlign w:val="subscript"/>
          <w:lang w:val="fr-FR"/>
        </w:rPr>
        <w:tab/>
      </w:r>
      <w:r w:rsidRPr="0003648D">
        <w:rPr>
          <w:bCs/>
          <w:vertAlign w:val="subscript"/>
          <w:lang w:val="fr-FR"/>
        </w:rPr>
        <w:tab/>
      </w:r>
      <w:r w:rsidRPr="0003648D">
        <w:rPr>
          <w:bCs/>
          <w:lang w:val="fr-FR"/>
        </w:rPr>
        <w:t>=</w:t>
      </w:r>
      <w:r w:rsidRPr="0003648D">
        <w:rPr>
          <w:bCs/>
          <w:lang w:val="fr-FR"/>
        </w:rPr>
        <w:tab/>
        <w:t xml:space="preserve">DASARUQ </w:t>
      </w:r>
      <w:r w:rsidRPr="0003648D">
        <w:rPr>
          <w:bCs/>
          <w:i/>
          <w:vertAlign w:val="subscript"/>
          <w:lang w:val="fr-FR"/>
        </w:rPr>
        <w:t>q</w:t>
      </w:r>
      <w:r w:rsidRPr="0003648D">
        <w:rPr>
          <w:bCs/>
          <w:lang w:val="fr-FR"/>
        </w:rPr>
        <w:t xml:space="preserve"> + RTSARUQ </w:t>
      </w:r>
      <w:r w:rsidRPr="0003648D">
        <w:rPr>
          <w:bCs/>
          <w:i/>
          <w:vertAlign w:val="subscript"/>
          <w:lang w:val="fr-FR"/>
        </w:rPr>
        <w:t>q</w:t>
      </w:r>
    </w:p>
    <w:p w14:paraId="40CBA6A2" w14:textId="77777777" w:rsidR="00CD3F3C" w:rsidRPr="0003648D" w:rsidRDefault="00CD3F3C" w:rsidP="00CD3F3C">
      <w:pPr>
        <w:tabs>
          <w:tab w:val="left" w:pos="2160"/>
          <w:tab w:val="left" w:pos="2880"/>
        </w:tabs>
        <w:spacing w:after="120"/>
        <w:ind w:leftChars="300" w:left="2880" w:hangingChars="900" w:hanging="2160"/>
        <w:rPr>
          <w:bCs/>
          <w:lang w:val="fr-FR"/>
        </w:rPr>
      </w:pPr>
    </w:p>
    <w:p w14:paraId="5FC46386" w14:textId="77777777" w:rsidR="00CD3F3C" w:rsidRPr="0003648D" w:rsidRDefault="00CD3F3C" w:rsidP="00CD3F3C">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CD3F3C" w:rsidRPr="0003648D" w14:paraId="433E8A39" w14:textId="77777777" w:rsidTr="007C45F6">
        <w:tc>
          <w:tcPr>
            <w:tcW w:w="849" w:type="pct"/>
          </w:tcPr>
          <w:p w14:paraId="0C2B013F" w14:textId="77777777" w:rsidR="00CD3F3C" w:rsidRPr="0003648D" w:rsidRDefault="00CD3F3C" w:rsidP="007C45F6">
            <w:pPr>
              <w:keepNext/>
              <w:spacing w:after="120"/>
              <w:rPr>
                <w:b/>
                <w:iCs/>
                <w:sz w:val="20"/>
              </w:rPr>
            </w:pPr>
            <w:r w:rsidRPr="0003648D">
              <w:rPr>
                <w:b/>
                <w:iCs/>
                <w:sz w:val="20"/>
              </w:rPr>
              <w:t>Variable</w:t>
            </w:r>
          </w:p>
        </w:tc>
        <w:tc>
          <w:tcPr>
            <w:tcW w:w="460" w:type="pct"/>
          </w:tcPr>
          <w:p w14:paraId="68DB8123" w14:textId="77777777" w:rsidR="00CD3F3C" w:rsidRPr="0003648D" w:rsidRDefault="00CD3F3C" w:rsidP="007C45F6">
            <w:pPr>
              <w:keepNext/>
              <w:spacing w:after="120"/>
              <w:rPr>
                <w:b/>
                <w:iCs/>
                <w:sz w:val="20"/>
              </w:rPr>
            </w:pPr>
            <w:r w:rsidRPr="0003648D">
              <w:rPr>
                <w:b/>
                <w:iCs/>
                <w:sz w:val="20"/>
              </w:rPr>
              <w:t>Unit</w:t>
            </w:r>
          </w:p>
        </w:tc>
        <w:tc>
          <w:tcPr>
            <w:tcW w:w="3691" w:type="pct"/>
          </w:tcPr>
          <w:p w14:paraId="47F5FED8" w14:textId="77777777" w:rsidR="00CD3F3C" w:rsidRPr="0003648D" w:rsidRDefault="00CD3F3C" w:rsidP="007C45F6">
            <w:pPr>
              <w:keepNext/>
              <w:spacing w:after="120"/>
              <w:rPr>
                <w:b/>
                <w:iCs/>
                <w:sz w:val="20"/>
              </w:rPr>
            </w:pPr>
            <w:r w:rsidRPr="0003648D">
              <w:rPr>
                <w:b/>
                <w:iCs/>
                <w:sz w:val="20"/>
              </w:rPr>
              <w:t>Description</w:t>
            </w:r>
          </w:p>
        </w:tc>
      </w:tr>
      <w:tr w:rsidR="00CD3F3C" w:rsidRPr="0003648D" w14:paraId="2270F9DE" w14:textId="77777777" w:rsidTr="007C45F6">
        <w:tc>
          <w:tcPr>
            <w:tcW w:w="849" w:type="pct"/>
          </w:tcPr>
          <w:p w14:paraId="514979CF" w14:textId="77777777" w:rsidR="00CD3F3C" w:rsidRPr="0003648D" w:rsidRDefault="00CD3F3C" w:rsidP="007C45F6">
            <w:pPr>
              <w:spacing w:after="60"/>
              <w:rPr>
                <w:iCs/>
                <w:sz w:val="20"/>
              </w:rPr>
            </w:pPr>
            <w:r w:rsidRPr="0003648D">
              <w:rPr>
                <w:iCs/>
                <w:sz w:val="20"/>
              </w:rPr>
              <w:t xml:space="preserve">RUCOST </w:t>
            </w:r>
            <w:r w:rsidRPr="0003648D">
              <w:rPr>
                <w:i/>
                <w:iCs/>
                <w:sz w:val="20"/>
                <w:vertAlign w:val="subscript"/>
              </w:rPr>
              <w:t>q</w:t>
            </w:r>
          </w:p>
        </w:tc>
        <w:tc>
          <w:tcPr>
            <w:tcW w:w="460" w:type="pct"/>
          </w:tcPr>
          <w:p w14:paraId="0AD2D085" w14:textId="77777777" w:rsidR="00CD3F3C" w:rsidRPr="0003648D" w:rsidRDefault="00CD3F3C" w:rsidP="007C45F6">
            <w:pPr>
              <w:keepNext/>
              <w:spacing w:after="60"/>
              <w:rPr>
                <w:iCs/>
                <w:sz w:val="20"/>
              </w:rPr>
            </w:pPr>
            <w:r w:rsidRPr="0003648D">
              <w:rPr>
                <w:iCs/>
                <w:sz w:val="20"/>
              </w:rPr>
              <w:t>$</w:t>
            </w:r>
          </w:p>
        </w:tc>
        <w:tc>
          <w:tcPr>
            <w:tcW w:w="3691" w:type="pct"/>
          </w:tcPr>
          <w:p w14:paraId="54963B62" w14:textId="77777777" w:rsidR="00CD3F3C" w:rsidRPr="0003648D" w:rsidRDefault="00CD3F3C" w:rsidP="007C45F6">
            <w:pPr>
              <w:keepNext/>
              <w:spacing w:after="60"/>
              <w:rPr>
                <w:iCs/>
                <w:sz w:val="20"/>
              </w:rPr>
            </w:pPr>
            <w:r w:rsidRPr="0003648D">
              <w:rPr>
                <w:i/>
                <w:iCs/>
                <w:sz w:val="20"/>
              </w:rPr>
              <w:t>Reg-Up Cost per QSE</w:t>
            </w:r>
            <w:r w:rsidRPr="0003648D">
              <w:rPr>
                <w:iCs/>
                <w:sz w:val="20"/>
              </w:rPr>
              <w:t xml:space="preserve">—QSE </w:t>
            </w:r>
            <w:r w:rsidRPr="0003648D">
              <w:rPr>
                <w:i/>
                <w:iCs/>
                <w:sz w:val="20"/>
              </w:rPr>
              <w:t>q</w:t>
            </w:r>
            <w:r w:rsidRPr="0003648D">
              <w:rPr>
                <w:iCs/>
                <w:sz w:val="20"/>
              </w:rPr>
              <w:t>’s share of the net total costs for Reg-Up, for the hour.</w:t>
            </w:r>
          </w:p>
        </w:tc>
      </w:tr>
      <w:tr w:rsidR="00CD3F3C" w:rsidRPr="0003648D" w14:paraId="0F1495F7" w14:textId="77777777" w:rsidTr="007C45F6">
        <w:tc>
          <w:tcPr>
            <w:tcW w:w="849" w:type="pct"/>
            <w:tcBorders>
              <w:top w:val="single" w:sz="4" w:space="0" w:color="auto"/>
              <w:left w:val="single" w:sz="4" w:space="0" w:color="auto"/>
              <w:bottom w:val="single" w:sz="4" w:space="0" w:color="auto"/>
              <w:right w:val="single" w:sz="4" w:space="0" w:color="auto"/>
            </w:tcBorders>
          </w:tcPr>
          <w:p w14:paraId="632E7643" w14:textId="77777777" w:rsidR="00CD3F3C" w:rsidRPr="0003648D" w:rsidRDefault="00CD3F3C" w:rsidP="007C45F6">
            <w:pPr>
              <w:spacing w:after="60"/>
              <w:rPr>
                <w:iCs/>
                <w:sz w:val="20"/>
              </w:rPr>
            </w:pPr>
            <w:r w:rsidRPr="0003648D">
              <w:rPr>
                <w:iCs/>
                <w:sz w:val="20"/>
              </w:rPr>
              <w:t>RUPR</w:t>
            </w:r>
          </w:p>
        </w:tc>
        <w:tc>
          <w:tcPr>
            <w:tcW w:w="460" w:type="pct"/>
            <w:tcBorders>
              <w:top w:val="single" w:sz="4" w:space="0" w:color="auto"/>
              <w:left w:val="single" w:sz="4" w:space="0" w:color="auto"/>
              <w:bottom w:val="single" w:sz="4" w:space="0" w:color="auto"/>
              <w:right w:val="single" w:sz="4" w:space="0" w:color="auto"/>
            </w:tcBorders>
          </w:tcPr>
          <w:p w14:paraId="087BE686" w14:textId="77777777"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44751AA" w14:textId="77777777" w:rsidR="00CD3F3C" w:rsidRPr="0003648D" w:rsidRDefault="00CD3F3C" w:rsidP="007C45F6">
            <w:pPr>
              <w:spacing w:after="60"/>
              <w:rPr>
                <w:i/>
                <w:iCs/>
                <w:sz w:val="20"/>
              </w:rPr>
            </w:pPr>
            <w:r w:rsidRPr="0003648D">
              <w:rPr>
                <w:i/>
                <w:iCs/>
                <w:sz w:val="20"/>
              </w:rPr>
              <w:t>Reg-Up Price—</w:t>
            </w:r>
            <w:r w:rsidRPr="0003648D">
              <w:rPr>
                <w:iCs/>
                <w:sz w:val="20"/>
              </w:rPr>
              <w:t>The price for Reg-Up calculated based on the net total costs for Reg-Up, for the hour.</w:t>
            </w:r>
          </w:p>
        </w:tc>
      </w:tr>
      <w:tr w:rsidR="00CD3F3C" w:rsidRPr="0003648D" w14:paraId="45E469A6" w14:textId="77777777" w:rsidTr="007C45F6">
        <w:tc>
          <w:tcPr>
            <w:tcW w:w="849" w:type="pct"/>
            <w:tcBorders>
              <w:top w:val="single" w:sz="4" w:space="0" w:color="auto"/>
              <w:left w:val="single" w:sz="4" w:space="0" w:color="auto"/>
              <w:bottom w:val="single" w:sz="4" w:space="0" w:color="auto"/>
              <w:right w:val="single" w:sz="4" w:space="0" w:color="auto"/>
            </w:tcBorders>
          </w:tcPr>
          <w:p w14:paraId="23C9E8D8" w14:textId="77777777" w:rsidR="00CD3F3C" w:rsidRPr="0003648D" w:rsidRDefault="00CD3F3C" w:rsidP="007C45F6">
            <w:pPr>
              <w:spacing w:after="60"/>
              <w:rPr>
                <w:iCs/>
                <w:sz w:val="20"/>
              </w:rPr>
            </w:pPr>
            <w:r w:rsidRPr="0003648D">
              <w:rPr>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13F65E38" w14:textId="77777777"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6D894336" w14:textId="77777777" w:rsidR="00CD3F3C" w:rsidRPr="0003648D" w:rsidRDefault="00CD3F3C" w:rsidP="007C45F6">
            <w:pPr>
              <w:spacing w:after="60"/>
              <w:rPr>
                <w:i/>
                <w:iCs/>
                <w:sz w:val="20"/>
              </w:rPr>
            </w:pPr>
            <w:r w:rsidRPr="0003648D">
              <w:rPr>
                <w:i/>
                <w:iCs/>
                <w:sz w:val="20"/>
              </w:rPr>
              <w:t>Reg-Up Cost Total</w:t>
            </w:r>
            <w:r w:rsidRPr="0003648D">
              <w:rPr>
                <w:iCs/>
                <w:sz w:val="20"/>
              </w:rPr>
              <w:t>—The net total costs for Reg-Up, for the hour.  See item (2)(a) above.</w:t>
            </w:r>
          </w:p>
        </w:tc>
      </w:tr>
      <w:tr w:rsidR="00CD3F3C" w:rsidRPr="0003648D" w14:paraId="48E7DA2A" w14:textId="77777777" w:rsidTr="007C45F6">
        <w:tc>
          <w:tcPr>
            <w:tcW w:w="849" w:type="pct"/>
            <w:tcBorders>
              <w:top w:val="single" w:sz="4" w:space="0" w:color="auto"/>
              <w:left w:val="single" w:sz="4" w:space="0" w:color="auto"/>
              <w:bottom w:val="single" w:sz="4" w:space="0" w:color="auto"/>
              <w:right w:val="single" w:sz="4" w:space="0" w:color="auto"/>
            </w:tcBorders>
          </w:tcPr>
          <w:p w14:paraId="66B5E908" w14:textId="77777777" w:rsidR="00CD3F3C" w:rsidRPr="0003648D" w:rsidRDefault="00CD3F3C" w:rsidP="007C45F6">
            <w:pPr>
              <w:spacing w:after="60"/>
              <w:rPr>
                <w:iCs/>
                <w:sz w:val="20"/>
              </w:rPr>
            </w:pPr>
            <w:r w:rsidRPr="0003648D">
              <w:rPr>
                <w:iCs/>
                <w:sz w:val="20"/>
              </w:rPr>
              <w:t>RUQTOT</w:t>
            </w:r>
          </w:p>
        </w:tc>
        <w:tc>
          <w:tcPr>
            <w:tcW w:w="460" w:type="pct"/>
            <w:tcBorders>
              <w:top w:val="single" w:sz="4" w:space="0" w:color="auto"/>
              <w:left w:val="single" w:sz="4" w:space="0" w:color="auto"/>
              <w:bottom w:val="single" w:sz="4" w:space="0" w:color="auto"/>
              <w:right w:val="single" w:sz="4" w:space="0" w:color="auto"/>
            </w:tcBorders>
          </w:tcPr>
          <w:p w14:paraId="6BB9CF0A"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248AB7E" w14:textId="77777777" w:rsidR="00CD3F3C" w:rsidRPr="0003648D" w:rsidRDefault="00CD3F3C" w:rsidP="007C45F6">
            <w:pPr>
              <w:spacing w:after="60"/>
              <w:rPr>
                <w:i/>
                <w:iCs/>
                <w:sz w:val="20"/>
              </w:rPr>
            </w:pPr>
            <w:r w:rsidRPr="0003648D">
              <w:rPr>
                <w:i/>
                <w:iCs/>
                <w:sz w:val="20"/>
              </w:rPr>
              <w:t>Reg-Up Quantity Total</w:t>
            </w:r>
            <w:r w:rsidRPr="0003648D">
              <w:rPr>
                <w:iCs/>
                <w:sz w:val="20"/>
              </w:rPr>
              <w:t>—The sum of every QSE’s Ancillary Service Obligation minus its self-arranged Reg-Up quantity in the DAM and any and all SASMs, for the hour.</w:t>
            </w:r>
          </w:p>
        </w:tc>
      </w:tr>
      <w:tr w:rsidR="00CD3F3C" w:rsidRPr="0003648D" w14:paraId="20EDF320" w14:textId="77777777" w:rsidTr="007C45F6">
        <w:tc>
          <w:tcPr>
            <w:tcW w:w="849" w:type="pct"/>
            <w:tcBorders>
              <w:top w:val="single" w:sz="4" w:space="0" w:color="auto"/>
              <w:left w:val="single" w:sz="4" w:space="0" w:color="auto"/>
              <w:bottom w:val="single" w:sz="4" w:space="0" w:color="auto"/>
              <w:right w:val="single" w:sz="4" w:space="0" w:color="auto"/>
            </w:tcBorders>
          </w:tcPr>
          <w:p w14:paraId="01A94B7D" w14:textId="77777777" w:rsidR="00CD3F3C" w:rsidRPr="0003648D" w:rsidRDefault="00CD3F3C" w:rsidP="007C45F6">
            <w:pPr>
              <w:spacing w:after="60"/>
              <w:rPr>
                <w:iCs/>
                <w:sz w:val="20"/>
              </w:rPr>
            </w:pPr>
            <w:r w:rsidRPr="0003648D">
              <w:rPr>
                <w:iCs/>
                <w:sz w:val="20"/>
              </w:rPr>
              <w:t xml:space="preserve">RUQ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C19FCC"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D1C4773" w14:textId="77777777" w:rsidR="00CD3F3C" w:rsidRPr="0003648D" w:rsidRDefault="00CD3F3C" w:rsidP="007C45F6">
            <w:pPr>
              <w:spacing w:after="60"/>
              <w:rPr>
                <w:i/>
                <w:iCs/>
                <w:sz w:val="20"/>
              </w:rPr>
            </w:pPr>
            <w:r w:rsidRPr="0003648D">
              <w:rPr>
                <w:i/>
                <w:iCs/>
                <w:sz w:val="20"/>
              </w:rPr>
              <w:t>Reg-Up Quantity per QSE</w:t>
            </w:r>
            <w:r w:rsidRPr="0003648D">
              <w:rPr>
                <w:iCs/>
                <w:sz w:val="20"/>
              </w:rPr>
              <w:t xml:space="preserve">—The QSE </w:t>
            </w:r>
            <w:r w:rsidRPr="0003648D">
              <w:rPr>
                <w:i/>
                <w:iCs/>
                <w:sz w:val="20"/>
              </w:rPr>
              <w:t>q</w:t>
            </w:r>
            <w:r w:rsidRPr="0003648D">
              <w:rPr>
                <w:iCs/>
                <w:sz w:val="20"/>
              </w:rPr>
              <w:t>’s Ancillary Service Obligation minus its self-arranged Reg-Up quantity in the DAM and any and all SASMs, for the hour.</w:t>
            </w:r>
          </w:p>
        </w:tc>
      </w:tr>
      <w:tr w:rsidR="00CD3F3C" w:rsidRPr="0003648D" w14:paraId="4FD80DD5" w14:textId="77777777" w:rsidTr="007C45F6">
        <w:tc>
          <w:tcPr>
            <w:tcW w:w="849" w:type="pct"/>
            <w:tcBorders>
              <w:top w:val="single" w:sz="4" w:space="0" w:color="auto"/>
              <w:left w:val="single" w:sz="4" w:space="0" w:color="auto"/>
              <w:bottom w:val="single" w:sz="4" w:space="0" w:color="auto"/>
              <w:right w:val="single" w:sz="4" w:space="0" w:color="auto"/>
            </w:tcBorders>
          </w:tcPr>
          <w:p w14:paraId="6394DF20" w14:textId="77777777" w:rsidR="00CD3F3C" w:rsidRPr="0003648D" w:rsidRDefault="00CD3F3C" w:rsidP="007C45F6">
            <w:pPr>
              <w:spacing w:after="60"/>
              <w:rPr>
                <w:iCs/>
                <w:sz w:val="20"/>
              </w:rPr>
            </w:pPr>
            <w:r w:rsidRPr="0003648D">
              <w:rPr>
                <w:iCs/>
                <w:sz w:val="20"/>
              </w:rPr>
              <w:t xml:space="preserve">RUO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140B9EC"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B2970C6" w14:textId="77777777" w:rsidR="00CD3F3C" w:rsidRPr="0003648D" w:rsidRDefault="00CD3F3C" w:rsidP="007C45F6">
            <w:pPr>
              <w:spacing w:after="60"/>
              <w:rPr>
                <w:i/>
                <w:iCs/>
                <w:sz w:val="20"/>
              </w:rPr>
            </w:pPr>
            <w:r w:rsidRPr="0003648D">
              <w:rPr>
                <w:i/>
                <w:iCs/>
                <w:sz w:val="20"/>
              </w:rPr>
              <w:t>Reg-Up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14:paraId="13BA0FDC" w14:textId="77777777" w:rsidTr="007C45F6">
        <w:tc>
          <w:tcPr>
            <w:tcW w:w="849" w:type="pct"/>
            <w:tcBorders>
              <w:top w:val="single" w:sz="4" w:space="0" w:color="auto"/>
              <w:left w:val="single" w:sz="4" w:space="0" w:color="auto"/>
              <w:bottom w:val="single" w:sz="4" w:space="0" w:color="auto"/>
              <w:right w:val="single" w:sz="4" w:space="0" w:color="auto"/>
            </w:tcBorders>
          </w:tcPr>
          <w:p w14:paraId="2E977D2C" w14:textId="77777777" w:rsidR="00CD3F3C" w:rsidRPr="0003648D" w:rsidRDefault="00CD3F3C" w:rsidP="007C45F6">
            <w:pPr>
              <w:spacing w:after="60"/>
              <w:rPr>
                <w:iCs/>
                <w:sz w:val="20"/>
              </w:rPr>
            </w:pPr>
            <w:r w:rsidRPr="0003648D">
              <w:rPr>
                <w:iCs/>
                <w:sz w:val="20"/>
              </w:rPr>
              <w:t xml:space="preserve">DASARUQ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A9BDD5"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EE4345F" w14:textId="77777777" w:rsidR="00CD3F3C" w:rsidRPr="0003648D" w:rsidRDefault="00CD3F3C" w:rsidP="007C45F6">
            <w:pPr>
              <w:spacing w:after="60"/>
              <w:rPr>
                <w:i/>
                <w:iCs/>
                <w:sz w:val="20"/>
              </w:rPr>
            </w:pPr>
            <w:r w:rsidRPr="0003648D">
              <w:rPr>
                <w:i/>
                <w:iCs/>
                <w:sz w:val="20"/>
              </w:rPr>
              <w:t>Day-Ahead Self-Arranged Reg-Up Quantity per QSE</w:t>
            </w:r>
            <w:r w:rsidRPr="0003648D">
              <w:rPr>
                <w:iCs/>
                <w:sz w:val="20"/>
              </w:rPr>
              <w:t xml:space="preserve">—The self-arranged Reg-Up quantity submitted by QSE </w:t>
            </w:r>
            <w:r w:rsidRPr="0003648D">
              <w:rPr>
                <w:i/>
                <w:iCs/>
                <w:sz w:val="20"/>
              </w:rPr>
              <w:t>q</w:t>
            </w:r>
            <w:r w:rsidRPr="0003648D">
              <w:rPr>
                <w:iCs/>
                <w:sz w:val="20"/>
              </w:rPr>
              <w:t xml:space="preserve"> before 1000 in the Day-Ahead.</w:t>
            </w:r>
          </w:p>
        </w:tc>
      </w:tr>
      <w:tr w:rsidR="00CD3F3C" w:rsidRPr="0003648D" w14:paraId="6C0DFB7B" w14:textId="77777777" w:rsidTr="007C45F6">
        <w:tc>
          <w:tcPr>
            <w:tcW w:w="849" w:type="pct"/>
            <w:tcBorders>
              <w:top w:val="single" w:sz="4" w:space="0" w:color="auto"/>
              <w:left w:val="single" w:sz="4" w:space="0" w:color="auto"/>
              <w:bottom w:val="single" w:sz="4" w:space="0" w:color="auto"/>
              <w:right w:val="single" w:sz="4" w:space="0" w:color="auto"/>
            </w:tcBorders>
          </w:tcPr>
          <w:p w14:paraId="63FF1B66" w14:textId="77777777" w:rsidR="00CD3F3C" w:rsidRPr="0003648D" w:rsidRDefault="00CD3F3C" w:rsidP="007C45F6">
            <w:pPr>
              <w:spacing w:after="60"/>
              <w:rPr>
                <w:iCs/>
                <w:sz w:val="20"/>
              </w:rPr>
            </w:pPr>
            <w:r w:rsidRPr="0003648D">
              <w:rPr>
                <w:iCs/>
                <w:sz w:val="20"/>
              </w:rPr>
              <w:t xml:space="preserve">RTSARUQ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CB05E6"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3AE2D56" w14:textId="77777777" w:rsidR="00CD3F3C" w:rsidRPr="0003648D" w:rsidRDefault="00CD3F3C" w:rsidP="007C45F6">
            <w:pPr>
              <w:spacing w:after="60"/>
              <w:rPr>
                <w:i/>
                <w:iCs/>
                <w:sz w:val="20"/>
              </w:rPr>
            </w:pPr>
            <w:r w:rsidRPr="0003648D">
              <w:rPr>
                <w:i/>
                <w:iCs/>
                <w:sz w:val="20"/>
              </w:rPr>
              <w:t>Self-Arranged Reg-Up Quantity per QSE for all SASMs</w:t>
            </w:r>
            <w:r w:rsidRPr="0003648D">
              <w:rPr>
                <w:iCs/>
                <w:sz w:val="20"/>
              </w:rPr>
              <w:t xml:space="preserve">—The sum of all self-arranged Reg-Up quantities submitted by QSE </w:t>
            </w:r>
            <w:r w:rsidRPr="0003648D">
              <w:rPr>
                <w:i/>
                <w:iCs/>
                <w:sz w:val="20"/>
              </w:rPr>
              <w:t>q</w:t>
            </w:r>
            <w:r w:rsidRPr="0003648D">
              <w:rPr>
                <w:iCs/>
                <w:sz w:val="20"/>
              </w:rPr>
              <w:t xml:space="preserve"> for all SASMs due to an increase in the Ancillary Service Plan per Section 4.4.7.1, Self-Arranged Ancillary Service Quantities.</w:t>
            </w:r>
          </w:p>
        </w:tc>
      </w:tr>
      <w:tr w:rsidR="00CD3F3C" w:rsidRPr="0003648D" w14:paraId="05156A9D" w14:textId="77777777" w:rsidTr="007C45F6">
        <w:tc>
          <w:tcPr>
            <w:tcW w:w="849" w:type="pct"/>
            <w:tcBorders>
              <w:top w:val="single" w:sz="4" w:space="0" w:color="auto"/>
              <w:left w:val="single" w:sz="4" w:space="0" w:color="auto"/>
              <w:bottom w:val="single" w:sz="4" w:space="0" w:color="auto"/>
              <w:right w:val="single" w:sz="4" w:space="0" w:color="auto"/>
            </w:tcBorders>
          </w:tcPr>
          <w:p w14:paraId="6F758335" w14:textId="77777777" w:rsidR="00CD3F3C" w:rsidRPr="0003648D" w:rsidRDefault="00CD3F3C" w:rsidP="007C45F6">
            <w:pPr>
              <w:spacing w:after="60"/>
              <w:rPr>
                <w:iCs/>
                <w:sz w:val="20"/>
              </w:rPr>
            </w:pPr>
            <w:r w:rsidRPr="0003648D">
              <w:rPr>
                <w:iCs/>
                <w:sz w:val="20"/>
              </w:rPr>
              <w:t xml:space="preserve">RTPCRU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A378D41"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032B9FA" w14:textId="77777777" w:rsidR="00CD3F3C" w:rsidRPr="0003648D" w:rsidRDefault="00CD3F3C" w:rsidP="007C45F6">
            <w:pPr>
              <w:spacing w:after="60"/>
              <w:rPr>
                <w:i/>
                <w:iCs/>
                <w:sz w:val="20"/>
              </w:rPr>
            </w:pPr>
            <w:r w:rsidRPr="0003648D">
              <w:rPr>
                <w:i/>
                <w:iCs/>
                <w:sz w:val="20"/>
              </w:rPr>
              <w:t>Procured Capacity for Reg-Up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Reg-Up, for the hour.</w:t>
            </w:r>
          </w:p>
        </w:tc>
      </w:tr>
      <w:tr w:rsidR="00CD3F3C" w:rsidRPr="0003648D" w14:paraId="787DB876" w14:textId="77777777" w:rsidTr="007C45F6">
        <w:tc>
          <w:tcPr>
            <w:tcW w:w="849" w:type="pct"/>
            <w:tcBorders>
              <w:top w:val="single" w:sz="4" w:space="0" w:color="auto"/>
              <w:left w:val="single" w:sz="4" w:space="0" w:color="auto"/>
              <w:bottom w:val="single" w:sz="4" w:space="0" w:color="auto"/>
              <w:right w:val="single" w:sz="4" w:space="0" w:color="auto"/>
            </w:tcBorders>
          </w:tcPr>
          <w:p w14:paraId="21A7C4C1" w14:textId="77777777" w:rsidR="00CD3F3C" w:rsidRPr="0003648D" w:rsidRDefault="00CD3F3C" w:rsidP="007C45F6">
            <w:pPr>
              <w:spacing w:after="60"/>
              <w:rPr>
                <w:iCs/>
                <w:sz w:val="20"/>
              </w:rPr>
            </w:pPr>
            <w:r w:rsidRPr="0003648D">
              <w:rPr>
                <w:iCs/>
                <w:sz w:val="20"/>
              </w:rPr>
              <w:t xml:space="preserve">RUFQ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33F109"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FB2C6B4" w14:textId="77777777" w:rsidR="00CD3F3C" w:rsidRPr="0003648D" w:rsidRDefault="00CD3F3C" w:rsidP="007C45F6">
            <w:pPr>
              <w:spacing w:after="60"/>
              <w:rPr>
                <w:iCs/>
                <w:sz w:val="20"/>
              </w:rPr>
            </w:pPr>
            <w:r w:rsidRPr="0003648D">
              <w:rPr>
                <w:i/>
                <w:iCs/>
                <w:sz w:val="20"/>
              </w:rPr>
              <w:t>Reg-Up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Reg-Up, for the hour.</w:t>
            </w:r>
          </w:p>
        </w:tc>
      </w:tr>
      <w:tr w:rsidR="00CD3F3C" w:rsidRPr="0003648D" w14:paraId="4B61C895" w14:textId="77777777" w:rsidTr="007C45F6">
        <w:tc>
          <w:tcPr>
            <w:tcW w:w="849" w:type="pct"/>
            <w:tcBorders>
              <w:top w:val="single" w:sz="4" w:space="0" w:color="auto"/>
              <w:left w:val="single" w:sz="4" w:space="0" w:color="auto"/>
              <w:bottom w:val="single" w:sz="4" w:space="0" w:color="auto"/>
              <w:right w:val="single" w:sz="4" w:space="0" w:color="auto"/>
            </w:tcBorders>
          </w:tcPr>
          <w:p w14:paraId="0A1A753D" w14:textId="77777777" w:rsidR="00CD3F3C" w:rsidRPr="0003648D" w:rsidRDefault="00CD3F3C" w:rsidP="007C45F6">
            <w:pPr>
              <w:spacing w:after="60"/>
              <w:rPr>
                <w:iCs/>
                <w:sz w:val="20"/>
              </w:rPr>
            </w:pPr>
            <w:r w:rsidRPr="0003648D">
              <w:rPr>
                <w:sz w:val="20"/>
              </w:rPr>
              <w:t xml:space="preserve">RRUFQ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4106E11" w14:textId="77777777"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755B51E6" w14:textId="77777777" w:rsidR="00CD3F3C" w:rsidRPr="0003648D" w:rsidRDefault="00CD3F3C" w:rsidP="007C45F6">
            <w:pPr>
              <w:spacing w:after="60"/>
              <w:rPr>
                <w:i/>
                <w:iCs/>
                <w:sz w:val="20"/>
              </w:rPr>
            </w:pPr>
            <w:r w:rsidRPr="0003648D">
              <w:rPr>
                <w:i/>
                <w:sz w:val="20"/>
              </w:rPr>
              <w:t>Reconfiguration Reg-Up Failure Quantity per QSE—</w:t>
            </w:r>
            <w:r w:rsidRPr="0003648D">
              <w:rPr>
                <w:sz w:val="20"/>
              </w:rPr>
              <w:t xml:space="preserve">QSE </w:t>
            </w:r>
            <w:r w:rsidRPr="0003648D">
              <w:rPr>
                <w:i/>
                <w:sz w:val="20"/>
              </w:rPr>
              <w:t>q</w:t>
            </w:r>
            <w:r w:rsidRPr="0003648D">
              <w:rPr>
                <w:sz w:val="20"/>
              </w:rPr>
              <w:t xml:space="preserve"> total capacity associated with reconfiguration reductions on its Ancillary Service Supply Responsibility for Reg-Up, for the hour.</w:t>
            </w:r>
          </w:p>
        </w:tc>
      </w:tr>
      <w:tr w:rsidR="00CD3F3C" w:rsidRPr="0003648D" w14:paraId="7E9A2800" w14:textId="77777777" w:rsidTr="007C45F6">
        <w:tc>
          <w:tcPr>
            <w:tcW w:w="849" w:type="pct"/>
            <w:tcBorders>
              <w:top w:val="single" w:sz="4" w:space="0" w:color="auto"/>
              <w:left w:val="single" w:sz="4" w:space="0" w:color="auto"/>
              <w:bottom w:val="single" w:sz="4" w:space="0" w:color="auto"/>
              <w:right w:val="single" w:sz="4" w:space="0" w:color="auto"/>
            </w:tcBorders>
          </w:tcPr>
          <w:p w14:paraId="0158E8DB" w14:textId="77777777" w:rsidR="00CD3F3C" w:rsidRPr="0003648D" w:rsidRDefault="00CD3F3C" w:rsidP="007C45F6">
            <w:pPr>
              <w:spacing w:after="60"/>
              <w:rPr>
                <w:iCs/>
                <w:sz w:val="20"/>
              </w:rPr>
            </w:pPr>
            <w:r w:rsidRPr="0003648D">
              <w:rPr>
                <w:iCs/>
                <w:sz w:val="20"/>
              </w:rPr>
              <w:lastRenderedPageBreak/>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AE9BC2D"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E4E10B" w14:textId="77777777"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 QSE Load Ratio Share for an Operating Hour.</w:t>
            </w:r>
          </w:p>
        </w:tc>
      </w:tr>
      <w:tr w:rsidR="00CD3F3C" w:rsidRPr="0003648D" w14:paraId="6DD312C5" w14:textId="77777777" w:rsidTr="007C45F6">
        <w:tc>
          <w:tcPr>
            <w:tcW w:w="849" w:type="pct"/>
            <w:tcBorders>
              <w:top w:val="single" w:sz="4" w:space="0" w:color="auto"/>
              <w:left w:val="single" w:sz="4" w:space="0" w:color="auto"/>
              <w:bottom w:val="single" w:sz="4" w:space="0" w:color="auto"/>
              <w:right w:val="single" w:sz="4" w:space="0" w:color="auto"/>
            </w:tcBorders>
          </w:tcPr>
          <w:p w14:paraId="7AFD935D" w14:textId="77777777" w:rsidR="00CD3F3C" w:rsidRPr="0003648D" w:rsidRDefault="00CD3F3C" w:rsidP="007C45F6">
            <w:pPr>
              <w:rPr>
                <w:sz w:val="20"/>
              </w:rPr>
            </w:pPr>
            <w:r w:rsidRPr="0003648D">
              <w:rPr>
                <w:sz w:val="20"/>
              </w:rPr>
              <w:t xml:space="preserve">PCRU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0B514A" w14:textId="77777777"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663A837C" w14:textId="77777777" w:rsidR="00CD3F3C" w:rsidRPr="0003648D" w:rsidRDefault="00CD3F3C" w:rsidP="007C45F6">
            <w:pPr>
              <w:rPr>
                <w:sz w:val="20"/>
              </w:rPr>
            </w:pPr>
            <w:r w:rsidRPr="0003648D">
              <w:rPr>
                <w:i/>
                <w:sz w:val="20"/>
              </w:rPr>
              <w:t>Procured Capacity for Reg-Up per QSE in DAM</w:t>
            </w:r>
            <w:r w:rsidRPr="0003648D">
              <w:rPr>
                <w:sz w:val="20"/>
              </w:rPr>
              <w:t xml:space="preserve">—The total Reg-Up capacity quantity awarded to QSE </w:t>
            </w:r>
            <w:r w:rsidRPr="0003648D">
              <w:rPr>
                <w:i/>
                <w:sz w:val="20"/>
              </w:rPr>
              <w:t>q</w:t>
            </w:r>
            <w:r w:rsidRPr="0003648D">
              <w:rPr>
                <w:sz w:val="20"/>
              </w:rPr>
              <w:t xml:space="preserve"> in the DAM for all the Resources represented by the QSE</w:t>
            </w:r>
            <w:r w:rsidRPr="0003648D">
              <w:rPr>
                <w:iCs/>
                <w:sz w:val="20"/>
              </w:rPr>
              <w:t>,</w:t>
            </w:r>
            <w:r w:rsidRPr="0003648D">
              <w:rPr>
                <w:sz w:val="20"/>
              </w:rPr>
              <w:t xml:space="preserve"> for the hour.</w:t>
            </w:r>
          </w:p>
        </w:tc>
      </w:tr>
      <w:tr w:rsidR="00CD3F3C" w:rsidRPr="0003648D" w14:paraId="7777F944" w14:textId="77777777" w:rsidTr="007C45F6">
        <w:tc>
          <w:tcPr>
            <w:tcW w:w="849" w:type="pct"/>
            <w:tcBorders>
              <w:top w:val="single" w:sz="4" w:space="0" w:color="auto"/>
              <w:left w:val="single" w:sz="4" w:space="0" w:color="auto"/>
              <w:bottom w:val="single" w:sz="4" w:space="0" w:color="auto"/>
              <w:right w:val="single" w:sz="4" w:space="0" w:color="auto"/>
            </w:tcBorders>
          </w:tcPr>
          <w:p w14:paraId="558410E4" w14:textId="77777777" w:rsidR="00CD3F3C" w:rsidRPr="0003648D" w:rsidRDefault="00CD3F3C" w:rsidP="007C45F6">
            <w:pPr>
              <w:spacing w:after="60"/>
              <w:rPr>
                <w:sz w:val="20"/>
              </w:rPr>
            </w:pPr>
            <w:r w:rsidRPr="0003648D">
              <w:rPr>
                <w:sz w:val="20"/>
              </w:rPr>
              <w:t>SARUQ</w:t>
            </w:r>
            <w:r w:rsidRPr="0003648D">
              <w:rPr>
                <w:sz w:val="20"/>
                <w:vertAlign w:val="subscript"/>
              </w:rPr>
              <w:t xml:space="preserve">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88E873" w14:textId="77777777" w:rsidR="00CD3F3C" w:rsidRPr="0003648D" w:rsidRDefault="00CD3F3C" w:rsidP="007C45F6">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0D4A53A8" w14:textId="77777777" w:rsidR="00CD3F3C" w:rsidRPr="0003648D" w:rsidRDefault="00CD3F3C" w:rsidP="007C45F6">
            <w:pPr>
              <w:spacing w:after="60"/>
              <w:rPr>
                <w:sz w:val="20"/>
              </w:rPr>
            </w:pPr>
            <w:r w:rsidRPr="0003648D">
              <w:rPr>
                <w:i/>
                <w:sz w:val="20"/>
              </w:rPr>
              <w:t>Total Self-Arranged Reg-Up Quantity per QSE for all markets</w:t>
            </w:r>
            <w:r w:rsidRPr="0003648D">
              <w:rPr>
                <w:sz w:val="20"/>
              </w:rPr>
              <w:t xml:space="preserve">—The sum of all self-arranged Reg-Up quantities submitted by QSE </w:t>
            </w:r>
            <w:r w:rsidRPr="0003648D">
              <w:rPr>
                <w:i/>
                <w:sz w:val="20"/>
              </w:rPr>
              <w:t>q</w:t>
            </w:r>
            <w:r w:rsidRPr="0003648D">
              <w:rPr>
                <w:sz w:val="20"/>
              </w:rPr>
              <w:t xml:space="preserve"> for DAM and all SASMs.</w:t>
            </w:r>
          </w:p>
        </w:tc>
      </w:tr>
      <w:tr w:rsidR="00CD3F3C" w:rsidRPr="0003648D" w14:paraId="6A37E5B8" w14:textId="77777777" w:rsidTr="007C45F6">
        <w:tc>
          <w:tcPr>
            <w:tcW w:w="849" w:type="pct"/>
            <w:tcBorders>
              <w:top w:val="single" w:sz="4" w:space="0" w:color="auto"/>
              <w:left w:val="single" w:sz="4" w:space="0" w:color="auto"/>
              <w:bottom w:val="single" w:sz="4" w:space="0" w:color="auto"/>
              <w:right w:val="single" w:sz="4" w:space="0" w:color="auto"/>
            </w:tcBorders>
          </w:tcPr>
          <w:p w14:paraId="50A2B078" w14:textId="77777777" w:rsidR="00CD3F3C" w:rsidRPr="0003648D" w:rsidRDefault="00CD3F3C" w:rsidP="007C45F6">
            <w:pPr>
              <w:spacing w:after="60"/>
              <w:rPr>
                <w:i/>
                <w:iCs/>
                <w:sz w:val="20"/>
              </w:rPr>
            </w:pPr>
            <w:r w:rsidRPr="0003648D">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0C58D4B9"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6E56A9D" w14:textId="77777777" w:rsidR="00CD3F3C" w:rsidRPr="0003648D" w:rsidRDefault="00CD3F3C" w:rsidP="007C45F6">
            <w:pPr>
              <w:spacing w:after="60"/>
              <w:rPr>
                <w:iCs/>
                <w:sz w:val="20"/>
              </w:rPr>
            </w:pPr>
            <w:r w:rsidRPr="0003648D">
              <w:rPr>
                <w:iCs/>
                <w:sz w:val="20"/>
              </w:rPr>
              <w:t>A QSE.</w:t>
            </w:r>
          </w:p>
        </w:tc>
      </w:tr>
      <w:tr w:rsidR="00CD3F3C" w:rsidRPr="0003648D" w14:paraId="1C1F7F78" w14:textId="77777777" w:rsidTr="007C45F6">
        <w:tc>
          <w:tcPr>
            <w:tcW w:w="849" w:type="pct"/>
            <w:tcBorders>
              <w:top w:val="single" w:sz="4" w:space="0" w:color="auto"/>
              <w:left w:val="single" w:sz="4" w:space="0" w:color="auto"/>
              <w:bottom w:val="single" w:sz="4" w:space="0" w:color="auto"/>
              <w:right w:val="single" w:sz="4" w:space="0" w:color="auto"/>
            </w:tcBorders>
          </w:tcPr>
          <w:p w14:paraId="7D74B821" w14:textId="77777777" w:rsidR="00CD3F3C" w:rsidRPr="0003648D" w:rsidRDefault="00CD3F3C" w:rsidP="007C45F6">
            <w:pPr>
              <w:spacing w:after="60"/>
              <w:rPr>
                <w:i/>
                <w:iCs/>
                <w:sz w:val="20"/>
              </w:rPr>
            </w:pPr>
            <w:r w:rsidRPr="0003648D">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01C8C699"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E7791C2" w14:textId="77777777" w:rsidR="00CD3F3C" w:rsidRPr="0003648D" w:rsidRDefault="00CD3F3C" w:rsidP="007C45F6">
            <w:pPr>
              <w:spacing w:after="60"/>
              <w:rPr>
                <w:iCs/>
                <w:sz w:val="20"/>
              </w:rPr>
            </w:pPr>
            <w:r w:rsidRPr="0003648D">
              <w:rPr>
                <w:iCs/>
                <w:sz w:val="20"/>
              </w:rPr>
              <w:t>A SASM for the given Operating Hour.</w:t>
            </w:r>
          </w:p>
        </w:tc>
      </w:tr>
    </w:tbl>
    <w:p w14:paraId="7F69EDB7" w14:textId="77777777" w:rsidR="00CD3F3C" w:rsidRPr="0003648D" w:rsidRDefault="00CD3F3C" w:rsidP="00CD3F3C"/>
    <w:p w14:paraId="1DD17E7E" w14:textId="77777777" w:rsidR="00CD3F3C" w:rsidRPr="0003648D" w:rsidRDefault="00CD3F3C" w:rsidP="00CD3F3C">
      <w:pPr>
        <w:spacing w:after="240"/>
        <w:ind w:left="1440" w:hanging="720"/>
      </w:pPr>
      <w:r w:rsidRPr="0003648D">
        <w:t>(c)</w:t>
      </w:r>
      <w:r w:rsidRPr="0003648D">
        <w:tab/>
        <w:t>The adjustment to each QSE’s DAM charge for the Reg-Up for the Operating Hour, due to changes during the Adjustment Period or Real-Time operations, is calculated as follows:</w:t>
      </w:r>
    </w:p>
    <w:p w14:paraId="08EE68BD" w14:textId="77777777" w:rsidR="00CD3F3C" w:rsidRPr="0003648D" w:rsidRDefault="00CD3F3C" w:rsidP="00CD3F3C">
      <w:pPr>
        <w:spacing w:after="240"/>
        <w:ind w:left="2880" w:hanging="2160"/>
      </w:pPr>
      <w:r w:rsidRPr="0003648D">
        <w:rPr>
          <w:b/>
        </w:rPr>
        <w:t xml:space="preserve">RTRUAMT </w:t>
      </w:r>
      <w:r w:rsidRPr="0003648D">
        <w:rPr>
          <w:b/>
          <w:i/>
          <w:vertAlign w:val="subscript"/>
        </w:rPr>
        <w:t>q</w:t>
      </w:r>
      <w:r w:rsidRPr="0003648D">
        <w:rPr>
          <w:b/>
          <w:vertAlign w:val="subscript"/>
        </w:rPr>
        <w:tab/>
      </w:r>
      <w:r w:rsidRPr="0003648D">
        <w:rPr>
          <w:b/>
          <w:vertAlign w:val="subscript"/>
        </w:rPr>
        <w:tab/>
      </w:r>
      <w:r w:rsidRPr="0003648D">
        <w:rPr>
          <w:b/>
        </w:rPr>
        <w:t>=</w:t>
      </w:r>
      <w:r w:rsidRPr="0003648D">
        <w:rPr>
          <w:b/>
        </w:rPr>
        <w:tab/>
        <w:t xml:space="preserve">RUCOST </w:t>
      </w:r>
      <w:r w:rsidRPr="0003648D">
        <w:rPr>
          <w:b/>
          <w:i/>
          <w:vertAlign w:val="subscript"/>
        </w:rPr>
        <w:t>q</w:t>
      </w:r>
      <w:r w:rsidRPr="0003648D">
        <w:rPr>
          <w:b/>
        </w:rPr>
        <w:t xml:space="preserve"> – DARUAMT </w:t>
      </w:r>
      <w:r w:rsidRPr="0003648D">
        <w:rPr>
          <w:b/>
          <w:i/>
          <w:vertAlign w:val="subscript"/>
        </w:rPr>
        <w:t>q</w:t>
      </w:r>
    </w:p>
    <w:p w14:paraId="3D34E0A5"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CD3F3C" w:rsidRPr="0003648D" w14:paraId="5A707A6A" w14:textId="77777777" w:rsidTr="007C45F6">
        <w:tc>
          <w:tcPr>
            <w:tcW w:w="824" w:type="pct"/>
          </w:tcPr>
          <w:p w14:paraId="309AE672" w14:textId="77777777" w:rsidR="00CD3F3C" w:rsidRPr="0003648D" w:rsidRDefault="00CD3F3C" w:rsidP="007C45F6">
            <w:pPr>
              <w:spacing w:after="120"/>
              <w:rPr>
                <w:b/>
                <w:iCs/>
                <w:sz w:val="20"/>
              </w:rPr>
            </w:pPr>
            <w:r w:rsidRPr="0003648D">
              <w:rPr>
                <w:b/>
                <w:iCs/>
                <w:sz w:val="20"/>
              </w:rPr>
              <w:t>Variable</w:t>
            </w:r>
          </w:p>
        </w:tc>
        <w:tc>
          <w:tcPr>
            <w:tcW w:w="463" w:type="pct"/>
          </w:tcPr>
          <w:p w14:paraId="41876859" w14:textId="77777777" w:rsidR="00CD3F3C" w:rsidRPr="0003648D" w:rsidRDefault="00CD3F3C" w:rsidP="007C45F6">
            <w:pPr>
              <w:spacing w:after="120"/>
              <w:rPr>
                <w:b/>
                <w:iCs/>
                <w:sz w:val="20"/>
              </w:rPr>
            </w:pPr>
            <w:r w:rsidRPr="0003648D">
              <w:rPr>
                <w:b/>
                <w:iCs/>
                <w:sz w:val="20"/>
              </w:rPr>
              <w:t>Unit</w:t>
            </w:r>
          </w:p>
        </w:tc>
        <w:tc>
          <w:tcPr>
            <w:tcW w:w="3713" w:type="pct"/>
          </w:tcPr>
          <w:p w14:paraId="02BAFC5F" w14:textId="77777777" w:rsidR="00CD3F3C" w:rsidRPr="0003648D" w:rsidRDefault="00CD3F3C" w:rsidP="007C45F6">
            <w:pPr>
              <w:spacing w:after="120"/>
              <w:rPr>
                <w:b/>
                <w:iCs/>
                <w:sz w:val="20"/>
              </w:rPr>
            </w:pPr>
            <w:r w:rsidRPr="0003648D">
              <w:rPr>
                <w:b/>
                <w:iCs/>
                <w:sz w:val="20"/>
              </w:rPr>
              <w:t>Description</w:t>
            </w:r>
          </w:p>
        </w:tc>
      </w:tr>
      <w:tr w:rsidR="00CD3F3C" w:rsidRPr="0003648D" w14:paraId="216BA4EF" w14:textId="77777777" w:rsidTr="007C45F6">
        <w:tc>
          <w:tcPr>
            <w:tcW w:w="824" w:type="pct"/>
          </w:tcPr>
          <w:p w14:paraId="28150D4D" w14:textId="77777777" w:rsidR="00CD3F3C" w:rsidRPr="0003648D" w:rsidRDefault="00CD3F3C" w:rsidP="007C45F6">
            <w:pPr>
              <w:spacing w:after="60"/>
              <w:rPr>
                <w:iCs/>
                <w:sz w:val="20"/>
              </w:rPr>
            </w:pPr>
            <w:r w:rsidRPr="0003648D">
              <w:rPr>
                <w:iCs/>
                <w:sz w:val="20"/>
              </w:rPr>
              <w:t xml:space="preserve">RTRUAMT </w:t>
            </w:r>
            <w:r w:rsidRPr="0003648D">
              <w:rPr>
                <w:i/>
                <w:iCs/>
                <w:sz w:val="20"/>
                <w:vertAlign w:val="subscript"/>
              </w:rPr>
              <w:t>q</w:t>
            </w:r>
          </w:p>
        </w:tc>
        <w:tc>
          <w:tcPr>
            <w:tcW w:w="463" w:type="pct"/>
          </w:tcPr>
          <w:p w14:paraId="4AAC16D1" w14:textId="77777777" w:rsidR="00CD3F3C" w:rsidRPr="0003648D" w:rsidRDefault="00CD3F3C" w:rsidP="007C45F6">
            <w:pPr>
              <w:spacing w:after="60"/>
              <w:rPr>
                <w:iCs/>
                <w:sz w:val="20"/>
              </w:rPr>
            </w:pPr>
            <w:r w:rsidRPr="0003648D">
              <w:rPr>
                <w:iCs/>
                <w:sz w:val="20"/>
              </w:rPr>
              <w:t>$</w:t>
            </w:r>
          </w:p>
        </w:tc>
        <w:tc>
          <w:tcPr>
            <w:tcW w:w="3713" w:type="pct"/>
          </w:tcPr>
          <w:p w14:paraId="46F43395" w14:textId="77777777" w:rsidR="00CD3F3C" w:rsidRPr="0003648D" w:rsidRDefault="00CD3F3C" w:rsidP="007C45F6">
            <w:pPr>
              <w:spacing w:after="60"/>
              <w:rPr>
                <w:iCs/>
                <w:sz w:val="20"/>
              </w:rPr>
            </w:pPr>
            <w:r w:rsidRPr="0003648D">
              <w:rPr>
                <w:i/>
                <w:iCs/>
                <w:sz w:val="20"/>
              </w:rPr>
              <w:t>Real-Time Reg-Up Amount per QSE</w:t>
            </w:r>
            <w:r w:rsidRPr="0003648D">
              <w:rPr>
                <w:iCs/>
                <w:sz w:val="20"/>
              </w:rPr>
              <w:t xml:space="preserve">—The adjustment to QSE </w:t>
            </w:r>
            <w:r w:rsidRPr="0003648D">
              <w:rPr>
                <w:i/>
                <w:iCs/>
                <w:sz w:val="20"/>
              </w:rPr>
              <w:t>q</w:t>
            </w:r>
            <w:r w:rsidRPr="0003648D">
              <w:rPr>
                <w:iCs/>
                <w:sz w:val="20"/>
              </w:rPr>
              <w:t>’s share of the costs for Reg-Up, for the hour.</w:t>
            </w:r>
          </w:p>
        </w:tc>
      </w:tr>
      <w:tr w:rsidR="00CD3F3C" w:rsidRPr="0003648D" w14:paraId="0F9ECC34" w14:textId="77777777" w:rsidTr="007C45F6">
        <w:tc>
          <w:tcPr>
            <w:tcW w:w="824" w:type="pct"/>
          </w:tcPr>
          <w:p w14:paraId="39A33B71" w14:textId="77777777" w:rsidR="00CD3F3C" w:rsidRPr="0003648D" w:rsidRDefault="00CD3F3C" w:rsidP="007C45F6">
            <w:pPr>
              <w:spacing w:after="60"/>
              <w:rPr>
                <w:iCs/>
                <w:sz w:val="20"/>
              </w:rPr>
            </w:pPr>
            <w:r w:rsidRPr="0003648D">
              <w:rPr>
                <w:iCs/>
                <w:sz w:val="20"/>
              </w:rPr>
              <w:t xml:space="preserve">RUCOST </w:t>
            </w:r>
            <w:r w:rsidRPr="0003648D">
              <w:rPr>
                <w:i/>
                <w:iCs/>
                <w:sz w:val="20"/>
                <w:vertAlign w:val="subscript"/>
              </w:rPr>
              <w:t>q</w:t>
            </w:r>
          </w:p>
        </w:tc>
        <w:tc>
          <w:tcPr>
            <w:tcW w:w="463" w:type="pct"/>
          </w:tcPr>
          <w:p w14:paraId="462C36FE" w14:textId="77777777" w:rsidR="00CD3F3C" w:rsidRPr="0003648D" w:rsidRDefault="00CD3F3C" w:rsidP="007C45F6">
            <w:pPr>
              <w:spacing w:after="60"/>
              <w:rPr>
                <w:iCs/>
                <w:sz w:val="20"/>
              </w:rPr>
            </w:pPr>
            <w:r w:rsidRPr="0003648D">
              <w:rPr>
                <w:iCs/>
                <w:sz w:val="20"/>
              </w:rPr>
              <w:t>$</w:t>
            </w:r>
          </w:p>
        </w:tc>
        <w:tc>
          <w:tcPr>
            <w:tcW w:w="3713" w:type="pct"/>
          </w:tcPr>
          <w:p w14:paraId="2946790E" w14:textId="77777777" w:rsidR="00CD3F3C" w:rsidRPr="0003648D" w:rsidRDefault="00CD3F3C" w:rsidP="007C45F6">
            <w:pPr>
              <w:spacing w:after="60"/>
              <w:rPr>
                <w:iCs/>
                <w:sz w:val="20"/>
              </w:rPr>
            </w:pPr>
            <w:r w:rsidRPr="0003648D">
              <w:rPr>
                <w:i/>
                <w:iCs/>
                <w:sz w:val="20"/>
              </w:rPr>
              <w:t>Reg-Up Cost per QSE</w:t>
            </w:r>
            <w:r w:rsidRPr="0003648D">
              <w:rPr>
                <w:iCs/>
                <w:sz w:val="20"/>
              </w:rPr>
              <w:t xml:space="preserve">—QSE </w:t>
            </w:r>
            <w:r w:rsidRPr="0003648D">
              <w:rPr>
                <w:i/>
                <w:iCs/>
                <w:sz w:val="20"/>
              </w:rPr>
              <w:t>q</w:t>
            </w:r>
            <w:r w:rsidRPr="0003648D">
              <w:rPr>
                <w:iCs/>
                <w:sz w:val="20"/>
              </w:rPr>
              <w:t>’s share of the net total costs for Reg-Up, for the hour.</w:t>
            </w:r>
          </w:p>
        </w:tc>
      </w:tr>
      <w:tr w:rsidR="00CD3F3C" w:rsidRPr="0003648D" w14:paraId="6808BBA8" w14:textId="77777777" w:rsidTr="007C45F6">
        <w:tc>
          <w:tcPr>
            <w:tcW w:w="824" w:type="pct"/>
          </w:tcPr>
          <w:p w14:paraId="5A0CB09E" w14:textId="77777777" w:rsidR="00CD3F3C" w:rsidRPr="0003648D" w:rsidRDefault="00CD3F3C" w:rsidP="007C45F6">
            <w:pPr>
              <w:spacing w:after="60"/>
              <w:rPr>
                <w:iCs/>
                <w:sz w:val="20"/>
              </w:rPr>
            </w:pPr>
            <w:r w:rsidRPr="0003648D">
              <w:rPr>
                <w:iCs/>
                <w:sz w:val="20"/>
              </w:rPr>
              <w:t xml:space="preserve">DARUAMT </w:t>
            </w:r>
            <w:r w:rsidRPr="0003648D">
              <w:rPr>
                <w:i/>
                <w:iCs/>
                <w:sz w:val="20"/>
                <w:vertAlign w:val="subscript"/>
              </w:rPr>
              <w:t>q</w:t>
            </w:r>
          </w:p>
        </w:tc>
        <w:tc>
          <w:tcPr>
            <w:tcW w:w="463" w:type="pct"/>
          </w:tcPr>
          <w:p w14:paraId="33E09369" w14:textId="77777777" w:rsidR="00CD3F3C" w:rsidRPr="0003648D" w:rsidRDefault="00CD3F3C" w:rsidP="007C45F6">
            <w:pPr>
              <w:spacing w:after="60"/>
              <w:rPr>
                <w:iCs/>
                <w:sz w:val="20"/>
              </w:rPr>
            </w:pPr>
            <w:r w:rsidRPr="0003648D">
              <w:rPr>
                <w:iCs/>
                <w:sz w:val="20"/>
              </w:rPr>
              <w:t>$</w:t>
            </w:r>
          </w:p>
        </w:tc>
        <w:tc>
          <w:tcPr>
            <w:tcW w:w="3713" w:type="pct"/>
          </w:tcPr>
          <w:p w14:paraId="49840035" w14:textId="77777777" w:rsidR="00CD3F3C" w:rsidRPr="0003648D" w:rsidRDefault="00CD3F3C" w:rsidP="007C45F6">
            <w:pPr>
              <w:spacing w:after="60"/>
              <w:rPr>
                <w:iCs/>
                <w:sz w:val="20"/>
              </w:rPr>
            </w:pPr>
            <w:r w:rsidRPr="0003648D">
              <w:rPr>
                <w:i/>
                <w:iCs/>
                <w:sz w:val="20"/>
              </w:rPr>
              <w:t>Day-Ahead Reg-Up Amount per QSE</w:t>
            </w:r>
            <w:r w:rsidRPr="0003648D">
              <w:rPr>
                <w:iCs/>
                <w:sz w:val="20"/>
              </w:rPr>
              <w:t xml:space="preserve">—QSE </w:t>
            </w:r>
            <w:r w:rsidRPr="0003648D">
              <w:rPr>
                <w:i/>
                <w:iCs/>
                <w:sz w:val="20"/>
              </w:rPr>
              <w:t>q</w:t>
            </w:r>
            <w:r w:rsidRPr="0003648D">
              <w:rPr>
                <w:iCs/>
                <w:sz w:val="20"/>
              </w:rPr>
              <w:t>’s share of the DAM cost for Reg-Up, for the hour.</w:t>
            </w:r>
          </w:p>
        </w:tc>
      </w:tr>
      <w:tr w:rsidR="00CD3F3C" w:rsidRPr="0003648D" w14:paraId="72CB7747" w14:textId="77777777" w:rsidTr="007C45F6">
        <w:tc>
          <w:tcPr>
            <w:tcW w:w="824" w:type="pct"/>
            <w:tcBorders>
              <w:top w:val="single" w:sz="4" w:space="0" w:color="auto"/>
              <w:left w:val="single" w:sz="4" w:space="0" w:color="auto"/>
              <w:bottom w:val="single" w:sz="4" w:space="0" w:color="auto"/>
              <w:right w:val="single" w:sz="4" w:space="0" w:color="auto"/>
            </w:tcBorders>
          </w:tcPr>
          <w:p w14:paraId="32140408" w14:textId="77777777" w:rsidR="00CD3F3C" w:rsidRPr="0003648D" w:rsidRDefault="00CD3F3C"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44EB853E" w14:textId="77777777"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A63694D" w14:textId="77777777" w:rsidR="00CD3F3C" w:rsidRPr="0003648D" w:rsidRDefault="00CD3F3C" w:rsidP="007C45F6">
            <w:pPr>
              <w:spacing w:after="60"/>
              <w:rPr>
                <w:iCs/>
                <w:sz w:val="20"/>
              </w:rPr>
            </w:pPr>
            <w:r w:rsidRPr="0003648D">
              <w:rPr>
                <w:iCs/>
                <w:sz w:val="20"/>
              </w:rPr>
              <w:t>A QSE.</w:t>
            </w:r>
          </w:p>
        </w:tc>
      </w:tr>
    </w:tbl>
    <w:p w14:paraId="02ABC380" w14:textId="77777777" w:rsidR="00CD3F3C" w:rsidRPr="0003648D" w:rsidRDefault="00CD3F3C" w:rsidP="00CD3F3C">
      <w:pPr>
        <w:spacing w:before="240" w:after="240"/>
        <w:ind w:left="720" w:hanging="720"/>
        <w:rPr>
          <w:iCs/>
        </w:rPr>
      </w:pPr>
      <w:r w:rsidRPr="0003648D">
        <w:rPr>
          <w:iCs/>
        </w:rPr>
        <w:t>(3)</w:t>
      </w:r>
      <w:r w:rsidRPr="0003648D">
        <w:rPr>
          <w:iCs/>
        </w:rPr>
        <w:tab/>
        <w:t>For Reg-Down, if applicable:</w:t>
      </w:r>
    </w:p>
    <w:p w14:paraId="1277BDC6" w14:textId="77777777" w:rsidR="00CD3F3C" w:rsidRPr="0003648D" w:rsidRDefault="00CD3F3C" w:rsidP="00CD3F3C">
      <w:pPr>
        <w:spacing w:after="240"/>
        <w:ind w:left="1440" w:hanging="720"/>
      </w:pPr>
      <w:r w:rsidRPr="0003648D">
        <w:t>(a)</w:t>
      </w:r>
      <w:r w:rsidRPr="0003648D">
        <w:tab/>
        <w:t>The net total costs for Reg-Down for a given Operating Hour is calculated as follows:</w:t>
      </w:r>
    </w:p>
    <w:p w14:paraId="16B81838" w14:textId="41A573A9" w:rsidR="00CD3F3C" w:rsidRPr="0003648D" w:rsidRDefault="00CD3F3C" w:rsidP="00CD3F3C">
      <w:pPr>
        <w:spacing w:after="120"/>
        <w:ind w:left="3600" w:hanging="2880"/>
        <w:rPr>
          <w:b/>
          <w:bCs/>
        </w:rPr>
      </w:pPr>
      <w:r w:rsidRPr="0003648D">
        <w:rPr>
          <w:b/>
          <w:bCs/>
        </w:rPr>
        <w:t>RDCOSTTOT</w:t>
      </w:r>
      <w:r w:rsidRPr="0003648D">
        <w:rPr>
          <w:b/>
          <w:bCs/>
        </w:rPr>
        <w:tab/>
        <w:t>=</w:t>
      </w:r>
      <w:r w:rsidRPr="0003648D">
        <w:rPr>
          <w:b/>
          <w:bCs/>
        </w:rPr>
        <w:tab/>
        <w:t>(-1) * (</w:t>
      </w:r>
      <w:r w:rsidR="00D93F97">
        <w:rPr>
          <w:b/>
          <w:bCs/>
          <w:noProof/>
          <w:position w:val="-20"/>
        </w:rPr>
        <w:drawing>
          <wp:inline distT="0" distB="0" distL="0" distR="0" wp14:anchorId="2E2CBC2A" wp14:editId="68D4AAB3">
            <wp:extent cx="142875" cy="278130"/>
            <wp:effectExtent l="0" t="0" r="9525" b="762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(RTPCRDAMTTOT </w:t>
      </w:r>
      <w:r w:rsidRPr="0003648D">
        <w:rPr>
          <w:b/>
          <w:bCs/>
          <w:i/>
          <w:vertAlign w:val="subscript"/>
        </w:rPr>
        <w:t>m</w:t>
      </w:r>
      <w:r w:rsidRPr="0003648D">
        <w:rPr>
          <w:b/>
          <w:bCs/>
        </w:rPr>
        <w:t xml:space="preserve">) + </w:t>
      </w:r>
      <w:r w:rsidRPr="0003648D">
        <w:rPr>
          <w:b/>
          <w:bCs/>
        </w:rPr>
        <w:tab/>
        <w:t>PCRDAMTTOT + RDFQAMTTOT +</w:t>
      </w:r>
    </w:p>
    <w:p w14:paraId="2F85EB2B" w14:textId="77777777" w:rsidR="00CD3F3C" w:rsidRPr="0003648D" w:rsidRDefault="00CD3F3C" w:rsidP="00CD3F3C">
      <w:pPr>
        <w:spacing w:after="240"/>
        <w:ind w:left="3600" w:firstLine="720"/>
        <w:rPr>
          <w:b/>
          <w:bCs/>
        </w:rPr>
      </w:pPr>
      <w:r w:rsidRPr="0003648D">
        <w:rPr>
          <w:b/>
          <w:bCs/>
        </w:rPr>
        <w:t>RDINFQAMTTOT)</w:t>
      </w:r>
    </w:p>
    <w:p w14:paraId="3F9BADC2" w14:textId="77777777" w:rsidR="00CD3F3C" w:rsidRPr="0003648D" w:rsidRDefault="00CD3F3C" w:rsidP="00CD3F3C">
      <w:pPr>
        <w:spacing w:after="240"/>
        <w:rPr>
          <w:iCs/>
        </w:rPr>
      </w:pPr>
      <w:r w:rsidRPr="0003648D">
        <w:rPr>
          <w:iCs/>
        </w:rPr>
        <w:t xml:space="preserve">Where: </w:t>
      </w:r>
    </w:p>
    <w:p w14:paraId="5265BCD9" w14:textId="77777777" w:rsidR="00CD3F3C" w:rsidRPr="0003648D" w:rsidRDefault="00CD3F3C" w:rsidP="00CD3F3C">
      <w:r w:rsidRPr="0003648D">
        <w:t>Total payment of SASM- and RSASM-procured capacity for Reg-Down by market</w:t>
      </w:r>
    </w:p>
    <w:p w14:paraId="240AB4B7" w14:textId="2E2B3754" w:rsidR="00CD3F3C" w:rsidRPr="0003648D" w:rsidRDefault="00CD3F3C" w:rsidP="00CD3F3C">
      <w:pPr>
        <w:spacing w:after="240"/>
        <w:ind w:leftChars="300" w:left="2880" w:hangingChars="900" w:hanging="2160"/>
        <w:rPr>
          <w:bCs/>
          <w:vertAlign w:val="subscript"/>
        </w:rPr>
      </w:pPr>
      <w:r w:rsidRPr="0003648D">
        <w:rPr>
          <w:bCs/>
        </w:rPr>
        <w:t xml:space="preserve">RTPCRDAMTTOT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053B736C" wp14:editId="065962AD">
            <wp:extent cx="142875" cy="294005"/>
            <wp:effectExtent l="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RTPCRDAMT </w:t>
      </w:r>
      <w:r w:rsidRPr="0003648D">
        <w:rPr>
          <w:bCs/>
          <w:i/>
          <w:vertAlign w:val="subscript"/>
        </w:rPr>
        <w:t xml:space="preserve">q, m </w:t>
      </w:r>
    </w:p>
    <w:p w14:paraId="49C388D4" w14:textId="77777777" w:rsidR="00CD3F3C" w:rsidRPr="0003648D" w:rsidRDefault="00CD3F3C" w:rsidP="00CD3F3C">
      <w:r w:rsidRPr="0003648D">
        <w:t>Total payment of DAM-procured capacity for Reg-Down</w:t>
      </w:r>
    </w:p>
    <w:p w14:paraId="6D64F744" w14:textId="00D627A9" w:rsidR="00CD3F3C" w:rsidRPr="0003648D" w:rsidRDefault="00CD3F3C" w:rsidP="00CD3F3C">
      <w:pPr>
        <w:spacing w:after="240"/>
        <w:ind w:leftChars="300" w:left="2880" w:hangingChars="900" w:hanging="2160"/>
        <w:rPr>
          <w:bCs/>
        </w:rPr>
      </w:pPr>
      <w:r w:rsidRPr="0003648D">
        <w:rPr>
          <w:bCs/>
        </w:rPr>
        <w:t>PCRDAMTTOT</w:t>
      </w:r>
      <w:r w:rsidRPr="0003648D">
        <w:rPr>
          <w:bCs/>
          <w:i/>
          <w:vertAlign w:val="subscript"/>
        </w:rPr>
        <w:tab/>
      </w:r>
      <w:r w:rsidRPr="0003648D">
        <w:rPr>
          <w:bCs/>
          <w:i/>
          <w:vertAlign w:val="subscript"/>
        </w:rPr>
        <w:tab/>
      </w:r>
      <w:r w:rsidRPr="0003648D">
        <w:rPr>
          <w:bCs/>
        </w:rPr>
        <w:t>=</w:t>
      </w:r>
      <w:r w:rsidRPr="0003648D">
        <w:rPr>
          <w:bCs/>
        </w:rPr>
        <w:tab/>
      </w:r>
      <w:r w:rsidRPr="0003648D">
        <w:rPr>
          <w:bCs/>
          <w:i/>
          <w:vertAlign w:val="subscript"/>
        </w:rPr>
        <w:t xml:space="preserve"> </w:t>
      </w:r>
      <w:r w:rsidR="00D93F97">
        <w:rPr>
          <w:bCs/>
          <w:noProof/>
          <w:position w:val="-22"/>
        </w:rPr>
        <w:drawing>
          <wp:inline distT="0" distB="0" distL="0" distR="0" wp14:anchorId="54C7B9BE" wp14:editId="4714B7A6">
            <wp:extent cx="142875" cy="294005"/>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PCRDAMT </w:t>
      </w:r>
      <w:r w:rsidRPr="0003648D">
        <w:rPr>
          <w:bCs/>
          <w:i/>
          <w:vertAlign w:val="subscript"/>
        </w:rPr>
        <w:t>q</w:t>
      </w:r>
    </w:p>
    <w:p w14:paraId="556EEC21" w14:textId="77777777" w:rsidR="00CD3F3C" w:rsidRPr="0003648D" w:rsidRDefault="00CD3F3C" w:rsidP="00CD3F3C">
      <w:r w:rsidRPr="0003648D">
        <w:t>Total charge of failure on Ancillary Service Supply Responsibility for Reg-Down</w:t>
      </w:r>
    </w:p>
    <w:p w14:paraId="1B6594B8" w14:textId="186481CE" w:rsidR="00CD3F3C" w:rsidRPr="0003648D" w:rsidRDefault="00CD3F3C" w:rsidP="00CD3F3C">
      <w:pPr>
        <w:spacing w:after="240"/>
        <w:ind w:leftChars="300" w:left="2880" w:hangingChars="900" w:hanging="2160"/>
        <w:rPr>
          <w:bCs/>
          <w:i/>
          <w:vertAlign w:val="subscript"/>
        </w:rPr>
      </w:pPr>
      <w:r w:rsidRPr="0003648D">
        <w:rPr>
          <w:bCs/>
        </w:rPr>
        <w:t>RDFQAMTTOT</w:t>
      </w:r>
      <w:r w:rsidRPr="0003648D">
        <w:rPr>
          <w:bCs/>
        </w:rPr>
        <w:tab/>
      </w:r>
      <w:r w:rsidRPr="0003648D">
        <w:rPr>
          <w:bCs/>
        </w:rPr>
        <w:tab/>
        <w:t>=</w:t>
      </w:r>
      <w:r w:rsidRPr="0003648D">
        <w:rPr>
          <w:bCs/>
        </w:rPr>
        <w:tab/>
      </w:r>
      <w:r w:rsidR="00D93F97">
        <w:rPr>
          <w:bCs/>
          <w:noProof/>
          <w:position w:val="-22"/>
        </w:rPr>
        <w:drawing>
          <wp:inline distT="0" distB="0" distL="0" distR="0" wp14:anchorId="0D2DA11E" wp14:editId="532DA01E">
            <wp:extent cx="142875" cy="294005"/>
            <wp:effectExtent l="0" t="0" r="952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RDFQAMTQSETOT </w:t>
      </w:r>
      <w:r w:rsidRPr="0003648D">
        <w:rPr>
          <w:bCs/>
          <w:i/>
          <w:vertAlign w:val="subscript"/>
        </w:rPr>
        <w:t>q</w:t>
      </w:r>
    </w:p>
    <w:p w14:paraId="23070B72" w14:textId="77777777" w:rsidR="00CD3F3C" w:rsidRPr="0003648D" w:rsidRDefault="00CD3F3C" w:rsidP="00CD3F3C">
      <w:pPr>
        <w:tabs>
          <w:tab w:val="left" w:pos="2160"/>
          <w:tab w:val="left" w:pos="2880"/>
        </w:tabs>
        <w:ind w:left="300" w:hangingChars="125" w:hanging="300"/>
        <w:rPr>
          <w:bCs/>
        </w:rPr>
      </w:pPr>
      <w:r w:rsidRPr="0003648D">
        <w:rPr>
          <w:bCs/>
        </w:rPr>
        <w:lastRenderedPageBreak/>
        <w:t>Total payment of SASM- and RSASM-procured capacity for Reg-Down by QSE</w:t>
      </w:r>
    </w:p>
    <w:p w14:paraId="604EDB85" w14:textId="6C0D7B11" w:rsidR="00CD3F3C" w:rsidRPr="0003648D" w:rsidRDefault="00CD3F3C" w:rsidP="00CD3F3C">
      <w:pPr>
        <w:spacing w:after="240"/>
        <w:ind w:leftChars="300" w:left="2880" w:hangingChars="900" w:hanging="2160"/>
        <w:rPr>
          <w:bCs/>
          <w:i/>
          <w:vertAlign w:val="subscript"/>
        </w:rPr>
      </w:pPr>
      <w:r w:rsidRPr="0003648D">
        <w:rPr>
          <w:bCs/>
        </w:rPr>
        <w:t xml:space="preserve">RTPCRDAMTQSETOT </w:t>
      </w:r>
      <w:r w:rsidRPr="0003648D">
        <w:rPr>
          <w:bCs/>
          <w:i/>
          <w:vertAlign w:val="subscript"/>
        </w:rPr>
        <w:t>q</w:t>
      </w:r>
      <w:r w:rsidRPr="0003648D">
        <w:rPr>
          <w:bCs/>
          <w:i/>
          <w:vertAlign w:val="subscript"/>
        </w:rPr>
        <w:tab/>
      </w:r>
      <w:r w:rsidRPr="0003648D">
        <w:rPr>
          <w:bCs/>
        </w:rPr>
        <w:t>=</w:t>
      </w:r>
      <w:r w:rsidRPr="0003648D">
        <w:rPr>
          <w:bCs/>
        </w:rPr>
        <w:tab/>
      </w:r>
      <w:r w:rsidR="00D93F97">
        <w:rPr>
          <w:bCs/>
          <w:noProof/>
          <w:position w:val="-20"/>
        </w:rPr>
        <w:drawing>
          <wp:inline distT="0" distB="0" distL="0" distR="0" wp14:anchorId="2A8AAF60" wp14:editId="775DFF06">
            <wp:extent cx="142875" cy="278130"/>
            <wp:effectExtent l="0" t="0" r="9525" b="762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RTPCRDAMT </w:t>
      </w:r>
      <w:r w:rsidRPr="0003648D">
        <w:rPr>
          <w:bCs/>
          <w:i/>
          <w:vertAlign w:val="subscript"/>
        </w:rPr>
        <w:t>q, m</w:t>
      </w:r>
    </w:p>
    <w:p w14:paraId="4C48659E" w14:textId="77777777" w:rsidR="00CD3F3C" w:rsidRPr="0003648D" w:rsidRDefault="00CD3F3C" w:rsidP="00CD3F3C">
      <w:r w:rsidRPr="0003648D">
        <w:t>Total charge of infeasible Ancillary Service Supply Responsibility for Reg-Down</w:t>
      </w:r>
    </w:p>
    <w:p w14:paraId="106F323F" w14:textId="77777777" w:rsidR="00CD3F3C" w:rsidRPr="0003648D" w:rsidRDefault="00CD3F3C" w:rsidP="00CD3F3C">
      <w:pPr>
        <w:spacing w:after="240"/>
        <w:ind w:left="2880" w:hanging="2160"/>
      </w:pPr>
      <w:r w:rsidRPr="0003648D">
        <w:t>RDINFQAMTTOT</w:t>
      </w:r>
      <w:r w:rsidRPr="0003648D">
        <w:tab/>
        <w:t>=</w:t>
      </w:r>
      <w:r w:rsidRPr="0003648D">
        <w:tab/>
      </w:r>
      <w:r w:rsidRPr="0003648D">
        <w:rPr>
          <w:position w:val="-22"/>
          <w:lang w:val="pt-BR"/>
        </w:rPr>
        <w:object w:dxaOrig="225" w:dyaOrig="465" w14:anchorId="2576C78C">
          <v:shape id="_x0000_i1059" type="#_x0000_t75" style="width:11.25pt;height:23.15pt" o:ole="">
            <v:imagedata r:id="rId66" o:title=""/>
          </v:shape>
          <o:OLEObject Type="Embed" ProgID="Equation.3" ShapeID="_x0000_i1059" DrawAspect="Content" ObjectID="_1590320910" r:id="rId71"/>
        </w:object>
      </w:r>
      <w:r w:rsidRPr="0003648D">
        <w:t xml:space="preserve"> RDINFQAMT </w:t>
      </w:r>
      <w:r w:rsidRPr="0003648D">
        <w:rPr>
          <w:i/>
          <w:vertAlign w:val="subscript"/>
        </w:rPr>
        <w:t>q</w:t>
      </w:r>
      <w:r w:rsidRPr="0003648D">
        <w:rPr>
          <w:vertAlign w:val="subscript"/>
        </w:rPr>
        <w:t xml:space="preserve"> </w:t>
      </w:r>
    </w:p>
    <w:p w14:paraId="14E7582E"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CD3F3C" w:rsidRPr="0003648D" w14:paraId="5820E8F6" w14:textId="77777777" w:rsidTr="007C45F6">
        <w:trPr>
          <w:tblHeader/>
        </w:trPr>
        <w:tc>
          <w:tcPr>
            <w:tcW w:w="1278" w:type="pct"/>
          </w:tcPr>
          <w:p w14:paraId="0A2EA685" w14:textId="77777777" w:rsidR="00CD3F3C" w:rsidRPr="0003648D" w:rsidRDefault="00CD3F3C" w:rsidP="007C45F6">
            <w:pPr>
              <w:spacing w:after="120"/>
              <w:rPr>
                <w:b/>
                <w:iCs/>
                <w:sz w:val="20"/>
              </w:rPr>
            </w:pPr>
            <w:r w:rsidRPr="0003648D">
              <w:rPr>
                <w:b/>
                <w:iCs/>
                <w:sz w:val="20"/>
              </w:rPr>
              <w:t>Variable</w:t>
            </w:r>
          </w:p>
        </w:tc>
        <w:tc>
          <w:tcPr>
            <w:tcW w:w="376" w:type="pct"/>
          </w:tcPr>
          <w:p w14:paraId="3AB6EC92" w14:textId="77777777" w:rsidR="00CD3F3C" w:rsidRPr="0003648D" w:rsidRDefault="00CD3F3C" w:rsidP="007C45F6">
            <w:pPr>
              <w:spacing w:after="120"/>
              <w:rPr>
                <w:b/>
                <w:iCs/>
                <w:sz w:val="20"/>
              </w:rPr>
            </w:pPr>
            <w:r w:rsidRPr="0003648D">
              <w:rPr>
                <w:b/>
                <w:iCs/>
                <w:sz w:val="20"/>
              </w:rPr>
              <w:t>Unit</w:t>
            </w:r>
          </w:p>
        </w:tc>
        <w:tc>
          <w:tcPr>
            <w:tcW w:w="3346" w:type="pct"/>
          </w:tcPr>
          <w:p w14:paraId="169E75FB" w14:textId="77777777" w:rsidR="00CD3F3C" w:rsidRPr="0003648D" w:rsidRDefault="00CD3F3C" w:rsidP="007C45F6">
            <w:pPr>
              <w:spacing w:after="120"/>
              <w:rPr>
                <w:b/>
                <w:iCs/>
                <w:sz w:val="20"/>
              </w:rPr>
            </w:pPr>
            <w:r w:rsidRPr="0003648D">
              <w:rPr>
                <w:b/>
                <w:iCs/>
                <w:sz w:val="20"/>
              </w:rPr>
              <w:t>Description</w:t>
            </w:r>
          </w:p>
        </w:tc>
      </w:tr>
      <w:tr w:rsidR="00CD3F3C" w:rsidRPr="0003648D" w14:paraId="3680280B" w14:textId="77777777" w:rsidTr="007C45F6">
        <w:tc>
          <w:tcPr>
            <w:tcW w:w="1278" w:type="pct"/>
          </w:tcPr>
          <w:p w14:paraId="019609DA" w14:textId="77777777" w:rsidR="00CD3F3C" w:rsidRPr="0003648D" w:rsidRDefault="00CD3F3C" w:rsidP="007C45F6">
            <w:pPr>
              <w:spacing w:after="60"/>
              <w:rPr>
                <w:iCs/>
                <w:sz w:val="20"/>
              </w:rPr>
            </w:pPr>
            <w:r w:rsidRPr="0003648D">
              <w:rPr>
                <w:iCs/>
                <w:sz w:val="20"/>
              </w:rPr>
              <w:t>RDCOSTTOT</w:t>
            </w:r>
          </w:p>
        </w:tc>
        <w:tc>
          <w:tcPr>
            <w:tcW w:w="376" w:type="pct"/>
          </w:tcPr>
          <w:p w14:paraId="7404938F" w14:textId="77777777" w:rsidR="00CD3F3C" w:rsidRPr="0003648D" w:rsidRDefault="00CD3F3C" w:rsidP="007C45F6">
            <w:pPr>
              <w:spacing w:after="60"/>
              <w:rPr>
                <w:iCs/>
                <w:sz w:val="20"/>
              </w:rPr>
            </w:pPr>
            <w:r w:rsidRPr="0003648D">
              <w:rPr>
                <w:iCs/>
                <w:sz w:val="20"/>
              </w:rPr>
              <w:t>$</w:t>
            </w:r>
          </w:p>
        </w:tc>
        <w:tc>
          <w:tcPr>
            <w:tcW w:w="3346" w:type="pct"/>
          </w:tcPr>
          <w:p w14:paraId="6E9DCAF6" w14:textId="77777777" w:rsidR="00CD3F3C" w:rsidRPr="0003648D" w:rsidRDefault="00CD3F3C" w:rsidP="007C45F6">
            <w:pPr>
              <w:spacing w:after="60"/>
              <w:rPr>
                <w:iCs/>
                <w:sz w:val="20"/>
              </w:rPr>
            </w:pPr>
            <w:r w:rsidRPr="0003648D">
              <w:rPr>
                <w:i/>
                <w:iCs/>
                <w:sz w:val="20"/>
              </w:rPr>
              <w:t>Reg-Down Cost Total</w:t>
            </w:r>
            <w:r w:rsidRPr="0003648D">
              <w:rPr>
                <w:iCs/>
                <w:sz w:val="20"/>
              </w:rPr>
              <w:t>—The net total costs for Reg-Down, for the hour.</w:t>
            </w:r>
          </w:p>
        </w:tc>
      </w:tr>
      <w:tr w:rsidR="00CD3F3C" w:rsidRPr="0003648D" w14:paraId="05E0193C" w14:textId="77777777" w:rsidTr="007C45F6">
        <w:tc>
          <w:tcPr>
            <w:tcW w:w="1278" w:type="pct"/>
            <w:tcBorders>
              <w:top w:val="single" w:sz="4" w:space="0" w:color="auto"/>
              <w:left w:val="single" w:sz="4" w:space="0" w:color="auto"/>
              <w:bottom w:val="single" w:sz="4" w:space="0" w:color="auto"/>
              <w:right w:val="single" w:sz="4" w:space="0" w:color="auto"/>
            </w:tcBorders>
          </w:tcPr>
          <w:p w14:paraId="6D8CFE64" w14:textId="77777777" w:rsidR="00CD3F3C" w:rsidRPr="0003648D" w:rsidRDefault="00CD3F3C" w:rsidP="007C45F6">
            <w:pPr>
              <w:spacing w:after="60"/>
              <w:rPr>
                <w:iCs/>
                <w:sz w:val="20"/>
              </w:rPr>
            </w:pPr>
            <w:r w:rsidRPr="0003648D">
              <w:rPr>
                <w:iCs/>
                <w:sz w:val="20"/>
              </w:rPr>
              <w:t xml:space="preserve">RTPCRDAMTTOT </w:t>
            </w:r>
            <w:r w:rsidRPr="0003648D">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5083EB5"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85A93AD" w14:textId="77777777" w:rsidR="00CD3F3C" w:rsidRPr="0003648D" w:rsidRDefault="00CD3F3C" w:rsidP="007C45F6">
            <w:pPr>
              <w:spacing w:after="60"/>
              <w:rPr>
                <w:i/>
                <w:iCs/>
                <w:sz w:val="20"/>
              </w:rPr>
            </w:pPr>
            <w:r w:rsidRPr="0003648D">
              <w:rPr>
                <w:i/>
                <w:iCs/>
                <w:sz w:val="20"/>
              </w:rPr>
              <w:t>Procured Capacity for Reg-Down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Reg-Down, for the hour.</w:t>
            </w:r>
          </w:p>
        </w:tc>
      </w:tr>
      <w:tr w:rsidR="00CD3F3C" w:rsidRPr="0003648D" w14:paraId="1B35CB1E" w14:textId="77777777" w:rsidTr="007C45F6">
        <w:tc>
          <w:tcPr>
            <w:tcW w:w="1278" w:type="pct"/>
            <w:tcBorders>
              <w:top w:val="single" w:sz="4" w:space="0" w:color="auto"/>
              <w:left w:val="single" w:sz="4" w:space="0" w:color="auto"/>
              <w:bottom w:val="single" w:sz="4" w:space="0" w:color="auto"/>
              <w:right w:val="single" w:sz="4" w:space="0" w:color="auto"/>
            </w:tcBorders>
          </w:tcPr>
          <w:p w14:paraId="0134CDEB" w14:textId="77777777" w:rsidR="00CD3F3C" w:rsidRPr="0003648D" w:rsidRDefault="00CD3F3C" w:rsidP="007C45F6">
            <w:pPr>
              <w:spacing w:after="60"/>
              <w:rPr>
                <w:iCs/>
                <w:sz w:val="20"/>
              </w:rPr>
            </w:pPr>
            <w:r w:rsidRPr="0003648D">
              <w:rPr>
                <w:iCs/>
                <w:sz w:val="20"/>
              </w:rPr>
              <w:t xml:space="preserve">RTPCRDAMT </w:t>
            </w:r>
            <w:r w:rsidRPr="0003648D">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61CC6FE9"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AEE18AE" w14:textId="77777777" w:rsidR="00CD3F3C" w:rsidRPr="0003648D" w:rsidRDefault="00CD3F3C" w:rsidP="007C45F6">
            <w:pPr>
              <w:spacing w:after="60"/>
              <w:rPr>
                <w:i/>
                <w:iCs/>
                <w:sz w:val="20"/>
              </w:rPr>
            </w:pPr>
            <w:r w:rsidRPr="0003648D">
              <w:rPr>
                <w:i/>
                <w:iCs/>
                <w:sz w:val="20"/>
              </w:rPr>
              <w:t>Procured Capacity for Reg-Down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Reg-Down, for the hour.</w:t>
            </w:r>
          </w:p>
        </w:tc>
      </w:tr>
      <w:tr w:rsidR="00CD3F3C" w:rsidRPr="0003648D" w14:paraId="7725B8B4" w14:textId="77777777" w:rsidTr="007C45F6">
        <w:tc>
          <w:tcPr>
            <w:tcW w:w="1278" w:type="pct"/>
            <w:tcBorders>
              <w:top w:val="single" w:sz="4" w:space="0" w:color="auto"/>
              <w:left w:val="single" w:sz="4" w:space="0" w:color="auto"/>
              <w:bottom w:val="single" w:sz="4" w:space="0" w:color="auto"/>
              <w:right w:val="single" w:sz="4" w:space="0" w:color="auto"/>
            </w:tcBorders>
          </w:tcPr>
          <w:p w14:paraId="79BDF3C5" w14:textId="77777777" w:rsidR="00CD3F3C" w:rsidRPr="0003648D" w:rsidRDefault="00CD3F3C" w:rsidP="007C45F6">
            <w:pPr>
              <w:spacing w:after="60"/>
              <w:rPr>
                <w:iCs/>
                <w:sz w:val="20"/>
              </w:rPr>
            </w:pPr>
            <w:r w:rsidRPr="0003648D">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073DBD6A"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6982DE6" w14:textId="77777777" w:rsidR="00CD3F3C" w:rsidRPr="0003648D" w:rsidRDefault="00CD3F3C" w:rsidP="007C45F6">
            <w:pPr>
              <w:spacing w:after="60"/>
              <w:rPr>
                <w:i/>
                <w:iCs/>
                <w:sz w:val="20"/>
              </w:rPr>
            </w:pPr>
            <w:r w:rsidRPr="0003648D">
              <w:rPr>
                <w:i/>
                <w:iCs/>
                <w:sz w:val="20"/>
              </w:rPr>
              <w:t>Reg-Down Failure Quantity Amount Total</w:t>
            </w:r>
            <w:r w:rsidRPr="0003648D">
              <w:rPr>
                <w:iCs/>
                <w:sz w:val="20"/>
              </w:rPr>
              <w:t>—The total charges to all QSEs for their capacity associated with failures on their Ancillary Service Supply Responsibilities for Reg-Down, for the hour.</w:t>
            </w:r>
          </w:p>
        </w:tc>
      </w:tr>
      <w:tr w:rsidR="00CD3F3C" w:rsidRPr="0003648D" w14:paraId="650D0764" w14:textId="77777777" w:rsidTr="007C45F6">
        <w:tc>
          <w:tcPr>
            <w:tcW w:w="1278" w:type="pct"/>
            <w:tcBorders>
              <w:top w:val="single" w:sz="4" w:space="0" w:color="auto"/>
              <w:left w:val="single" w:sz="4" w:space="0" w:color="auto"/>
              <w:bottom w:val="single" w:sz="4" w:space="0" w:color="auto"/>
              <w:right w:val="single" w:sz="4" w:space="0" w:color="auto"/>
            </w:tcBorders>
          </w:tcPr>
          <w:p w14:paraId="7D2BBDA9" w14:textId="77777777" w:rsidR="00CD3F3C" w:rsidRPr="0003648D" w:rsidRDefault="00CD3F3C" w:rsidP="007C45F6">
            <w:pPr>
              <w:spacing w:after="60"/>
              <w:rPr>
                <w:iCs/>
                <w:sz w:val="20"/>
              </w:rPr>
            </w:pPr>
            <w:r w:rsidRPr="0003648D">
              <w:rPr>
                <w:iCs/>
                <w:sz w:val="20"/>
              </w:rPr>
              <w:t xml:space="preserve">RDFQAMTQSETOT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217E85F"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A3A2E3F" w14:textId="77777777" w:rsidR="00CD3F3C" w:rsidRPr="0003648D" w:rsidRDefault="00CD3F3C" w:rsidP="007C45F6">
            <w:pPr>
              <w:spacing w:after="60"/>
              <w:rPr>
                <w:i/>
                <w:iCs/>
                <w:sz w:val="20"/>
              </w:rPr>
            </w:pPr>
            <w:r w:rsidRPr="0003648D">
              <w:rPr>
                <w:i/>
                <w:iCs/>
                <w:sz w:val="20"/>
              </w:rPr>
              <w:t>Reg-Down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Reg-Down, for the hour.</w:t>
            </w:r>
          </w:p>
        </w:tc>
      </w:tr>
      <w:tr w:rsidR="00CD3F3C" w:rsidRPr="0003648D" w14:paraId="0D679C65" w14:textId="77777777" w:rsidTr="007C45F6">
        <w:tc>
          <w:tcPr>
            <w:tcW w:w="1278" w:type="pct"/>
            <w:tcBorders>
              <w:top w:val="single" w:sz="4" w:space="0" w:color="auto"/>
              <w:left w:val="single" w:sz="4" w:space="0" w:color="auto"/>
              <w:bottom w:val="single" w:sz="4" w:space="0" w:color="auto"/>
              <w:right w:val="single" w:sz="4" w:space="0" w:color="auto"/>
            </w:tcBorders>
          </w:tcPr>
          <w:p w14:paraId="3FE185BC" w14:textId="77777777" w:rsidR="00CD3F3C" w:rsidRPr="0003648D" w:rsidRDefault="00CD3F3C" w:rsidP="007C45F6">
            <w:pPr>
              <w:spacing w:after="60"/>
              <w:rPr>
                <w:iCs/>
                <w:sz w:val="20"/>
              </w:rPr>
            </w:pPr>
            <w:r w:rsidRPr="0003648D">
              <w:rPr>
                <w:iCs/>
                <w:sz w:val="20"/>
              </w:rPr>
              <w:t xml:space="preserve">RTPCRDAMTQSETOT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9D4412E"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ED57147" w14:textId="77777777" w:rsidR="00CD3F3C" w:rsidRPr="0003648D" w:rsidRDefault="00CD3F3C" w:rsidP="007C45F6">
            <w:pPr>
              <w:spacing w:after="60"/>
              <w:rPr>
                <w:iCs/>
                <w:sz w:val="20"/>
              </w:rPr>
            </w:pPr>
            <w:r w:rsidRPr="0003648D">
              <w:rPr>
                <w:i/>
                <w:iCs/>
                <w:sz w:val="20"/>
              </w:rPr>
              <w:t>Procured Capacity for Reg-Down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Reg-Down, for the hour.</w:t>
            </w:r>
          </w:p>
        </w:tc>
      </w:tr>
      <w:tr w:rsidR="00CD3F3C" w:rsidRPr="0003648D" w14:paraId="32CB0D7C" w14:textId="77777777" w:rsidTr="007C45F6">
        <w:tc>
          <w:tcPr>
            <w:tcW w:w="1278" w:type="pct"/>
            <w:tcBorders>
              <w:top w:val="single" w:sz="4" w:space="0" w:color="auto"/>
              <w:left w:val="single" w:sz="4" w:space="0" w:color="auto"/>
              <w:bottom w:val="single" w:sz="4" w:space="0" w:color="auto"/>
              <w:right w:val="single" w:sz="4" w:space="0" w:color="auto"/>
            </w:tcBorders>
          </w:tcPr>
          <w:p w14:paraId="5AE77BDF" w14:textId="77777777" w:rsidR="00CD3F3C" w:rsidRPr="0003648D" w:rsidRDefault="00CD3F3C" w:rsidP="007C45F6">
            <w:pPr>
              <w:rPr>
                <w:b/>
                <w:sz w:val="20"/>
              </w:rPr>
            </w:pPr>
            <w:r w:rsidRPr="0003648D">
              <w:rPr>
                <w:sz w:val="20"/>
              </w:rPr>
              <w:t xml:space="preserve">PCRDAMT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D880827" w14:textId="77777777" w:rsidR="00CD3F3C" w:rsidRPr="0003648D" w:rsidRDefault="00CD3F3C" w:rsidP="007C45F6">
            <w:pPr>
              <w:rPr>
                <w:b/>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66ADC0D1" w14:textId="77777777" w:rsidR="00CD3F3C" w:rsidRPr="0003648D" w:rsidRDefault="00CD3F3C" w:rsidP="007C45F6">
            <w:pPr>
              <w:rPr>
                <w:b/>
                <w:sz w:val="20"/>
              </w:rPr>
            </w:pPr>
            <w:r w:rsidRPr="0003648D">
              <w:rPr>
                <w:i/>
                <w:sz w:val="20"/>
              </w:rPr>
              <w:t>Procured Capacity for Reg-Down Amount per QSE for DAM</w:t>
            </w:r>
            <w:r w:rsidRPr="0003648D">
              <w:rPr>
                <w:sz w:val="20"/>
              </w:rPr>
              <w:t>—The DAM Reg-Down payment for QSE</w:t>
            </w:r>
            <w:r w:rsidRPr="0003648D">
              <w:rPr>
                <w:i/>
                <w:sz w:val="20"/>
              </w:rPr>
              <w:t xml:space="preserve"> q</w:t>
            </w:r>
            <w:r w:rsidRPr="0003648D">
              <w:rPr>
                <w:iCs/>
                <w:sz w:val="20"/>
              </w:rPr>
              <w:t>,</w:t>
            </w:r>
            <w:r w:rsidRPr="0003648D">
              <w:rPr>
                <w:sz w:val="20"/>
              </w:rPr>
              <w:t xml:space="preserve"> for the hour.</w:t>
            </w:r>
          </w:p>
        </w:tc>
      </w:tr>
      <w:tr w:rsidR="00CD3F3C" w:rsidRPr="0003648D" w14:paraId="1E1539C4" w14:textId="77777777" w:rsidTr="007C45F6">
        <w:tc>
          <w:tcPr>
            <w:tcW w:w="1278" w:type="pct"/>
            <w:tcBorders>
              <w:top w:val="single" w:sz="4" w:space="0" w:color="auto"/>
              <w:left w:val="single" w:sz="4" w:space="0" w:color="auto"/>
              <w:bottom w:val="single" w:sz="4" w:space="0" w:color="auto"/>
              <w:right w:val="single" w:sz="4" w:space="0" w:color="auto"/>
            </w:tcBorders>
          </w:tcPr>
          <w:p w14:paraId="32D115AE" w14:textId="77777777" w:rsidR="00CD3F3C" w:rsidRPr="0003648D" w:rsidRDefault="00CD3F3C" w:rsidP="007C45F6">
            <w:pPr>
              <w:rPr>
                <w:sz w:val="20"/>
              </w:rPr>
            </w:pPr>
            <w:r w:rsidRPr="0003648D">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1A398091" w14:textId="77777777" w:rsidR="00CD3F3C" w:rsidRPr="0003648D" w:rsidRDefault="00CD3F3C" w:rsidP="007C45F6">
            <w:pPr>
              <w:rPr>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2B05F1AD" w14:textId="77777777" w:rsidR="00CD3F3C" w:rsidRPr="0003648D" w:rsidRDefault="00CD3F3C" w:rsidP="007C45F6">
            <w:pPr>
              <w:rPr>
                <w:sz w:val="20"/>
              </w:rPr>
            </w:pPr>
            <w:r w:rsidRPr="0003648D">
              <w:rPr>
                <w:i/>
                <w:sz w:val="20"/>
              </w:rPr>
              <w:t>Procured Capacity for Reg-Down Amount Total in DAM</w:t>
            </w:r>
            <w:r w:rsidRPr="0003648D">
              <w:rPr>
                <w:sz w:val="20"/>
              </w:rPr>
              <w:t>—The total of the DAM Reg-Down payments for all QSEs for the hour.</w:t>
            </w:r>
          </w:p>
        </w:tc>
      </w:tr>
      <w:tr w:rsidR="00CD3F3C" w:rsidRPr="0003648D" w14:paraId="1D065BB7" w14:textId="77777777" w:rsidTr="007C45F6">
        <w:tc>
          <w:tcPr>
            <w:tcW w:w="1278" w:type="pct"/>
            <w:tcBorders>
              <w:top w:val="single" w:sz="4" w:space="0" w:color="auto"/>
              <w:left w:val="single" w:sz="4" w:space="0" w:color="auto"/>
              <w:bottom w:val="single" w:sz="4" w:space="0" w:color="auto"/>
              <w:right w:val="single" w:sz="4" w:space="0" w:color="auto"/>
            </w:tcBorders>
          </w:tcPr>
          <w:p w14:paraId="2F55C55C" w14:textId="77777777" w:rsidR="00CD3F3C" w:rsidRPr="0003648D" w:rsidRDefault="00CD3F3C" w:rsidP="007C45F6">
            <w:pPr>
              <w:spacing w:after="60"/>
              <w:rPr>
                <w:i/>
                <w:iCs/>
                <w:sz w:val="20"/>
              </w:rPr>
            </w:pPr>
            <w:r w:rsidRPr="0003648D">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088113E5" w14:textId="77777777"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5AE4F7E1" w14:textId="77777777" w:rsidR="00CD3F3C" w:rsidRPr="0003648D" w:rsidRDefault="00CD3F3C" w:rsidP="007C45F6">
            <w:pPr>
              <w:spacing w:after="60"/>
              <w:rPr>
                <w:iCs/>
                <w:sz w:val="20"/>
              </w:rPr>
            </w:pPr>
            <w:r w:rsidRPr="0003648D">
              <w:rPr>
                <w:i/>
                <w:sz w:val="20"/>
              </w:rPr>
              <w:t xml:space="preserve">Reg-Down Infeasible Quantity Amount Total </w:t>
            </w:r>
            <w:r w:rsidRPr="0003648D">
              <w:rPr>
                <w:sz w:val="20"/>
              </w:rPr>
              <w:t>— The charge to all QSEs for their total capacity associated with infeasible deployment of Ancillary Service Supply Responsibilities for Reg-Down, for the hour.</w:t>
            </w:r>
          </w:p>
        </w:tc>
      </w:tr>
      <w:tr w:rsidR="00CD3F3C" w:rsidRPr="0003648D" w14:paraId="52B25010" w14:textId="77777777" w:rsidTr="007C45F6">
        <w:tc>
          <w:tcPr>
            <w:tcW w:w="1278" w:type="pct"/>
            <w:tcBorders>
              <w:top w:val="single" w:sz="4" w:space="0" w:color="auto"/>
              <w:left w:val="single" w:sz="4" w:space="0" w:color="auto"/>
              <w:bottom w:val="single" w:sz="4" w:space="0" w:color="auto"/>
              <w:right w:val="single" w:sz="4" w:space="0" w:color="auto"/>
            </w:tcBorders>
          </w:tcPr>
          <w:p w14:paraId="17F94151" w14:textId="77777777" w:rsidR="00CD3F3C" w:rsidRPr="0003648D" w:rsidRDefault="00CD3F3C" w:rsidP="007C45F6">
            <w:pPr>
              <w:spacing w:after="60"/>
              <w:rPr>
                <w:i/>
                <w:iCs/>
                <w:sz w:val="20"/>
              </w:rPr>
            </w:pPr>
            <w:r w:rsidRPr="0003648D">
              <w:rPr>
                <w:sz w:val="20"/>
              </w:rPr>
              <w:t xml:space="preserve">RDINFQAMT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04B7EFE" w14:textId="77777777"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7B53A372" w14:textId="77777777" w:rsidR="00CD3F3C" w:rsidRPr="0003648D" w:rsidRDefault="00CD3F3C" w:rsidP="007C45F6">
            <w:pPr>
              <w:spacing w:after="60"/>
              <w:rPr>
                <w:iCs/>
                <w:sz w:val="20"/>
              </w:rPr>
            </w:pPr>
            <w:r w:rsidRPr="0003648D">
              <w:rPr>
                <w:i/>
                <w:sz w:val="20"/>
              </w:rPr>
              <w:t>Reg-Down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its Ancillary Service Supply Responsibilities for Reg-Down, for the hour.</w:t>
            </w:r>
          </w:p>
        </w:tc>
      </w:tr>
      <w:tr w:rsidR="00CD3F3C" w:rsidRPr="0003648D" w14:paraId="47AB70F1" w14:textId="77777777" w:rsidTr="007C45F6">
        <w:tc>
          <w:tcPr>
            <w:tcW w:w="1278" w:type="pct"/>
            <w:tcBorders>
              <w:top w:val="single" w:sz="4" w:space="0" w:color="auto"/>
              <w:left w:val="single" w:sz="4" w:space="0" w:color="auto"/>
              <w:bottom w:val="single" w:sz="4" w:space="0" w:color="auto"/>
              <w:right w:val="single" w:sz="4" w:space="0" w:color="auto"/>
            </w:tcBorders>
          </w:tcPr>
          <w:p w14:paraId="1DB65533" w14:textId="77777777" w:rsidR="00CD3F3C" w:rsidRPr="0003648D" w:rsidRDefault="00CD3F3C" w:rsidP="007C45F6">
            <w:pPr>
              <w:spacing w:after="60"/>
              <w:rPr>
                <w:i/>
                <w:iCs/>
                <w:sz w:val="20"/>
              </w:rPr>
            </w:pPr>
            <w:r w:rsidRPr="0003648D">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76EF41C4" w14:textId="77777777"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53BAFDE7" w14:textId="77777777" w:rsidR="00CD3F3C" w:rsidRPr="0003648D" w:rsidRDefault="00CD3F3C" w:rsidP="007C45F6">
            <w:pPr>
              <w:spacing w:after="60"/>
              <w:rPr>
                <w:iCs/>
                <w:sz w:val="20"/>
              </w:rPr>
            </w:pPr>
            <w:r w:rsidRPr="0003648D">
              <w:rPr>
                <w:iCs/>
                <w:sz w:val="20"/>
              </w:rPr>
              <w:t>A QSE.</w:t>
            </w:r>
          </w:p>
        </w:tc>
      </w:tr>
      <w:tr w:rsidR="00CD3F3C" w:rsidRPr="0003648D" w14:paraId="582212C8" w14:textId="77777777" w:rsidTr="007C45F6">
        <w:tc>
          <w:tcPr>
            <w:tcW w:w="1278" w:type="pct"/>
            <w:tcBorders>
              <w:top w:val="single" w:sz="4" w:space="0" w:color="auto"/>
              <w:left w:val="single" w:sz="4" w:space="0" w:color="auto"/>
              <w:bottom w:val="single" w:sz="4" w:space="0" w:color="auto"/>
              <w:right w:val="single" w:sz="4" w:space="0" w:color="auto"/>
            </w:tcBorders>
          </w:tcPr>
          <w:p w14:paraId="1718A838" w14:textId="77777777" w:rsidR="00CD3F3C" w:rsidRPr="0003648D" w:rsidRDefault="00CD3F3C" w:rsidP="007C45F6">
            <w:pPr>
              <w:spacing w:after="60"/>
              <w:rPr>
                <w:i/>
                <w:iCs/>
                <w:sz w:val="20"/>
              </w:rPr>
            </w:pPr>
            <w:r w:rsidRPr="0003648D">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27FA1794" w14:textId="77777777"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40675B30"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2E377466" w14:textId="77777777"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3F3C" w:rsidRPr="0003648D" w14:paraId="55D458D2" w14:textId="77777777" w:rsidTr="007C45F6">
        <w:trPr>
          <w:trHeight w:val="1547"/>
        </w:trPr>
        <w:tc>
          <w:tcPr>
            <w:tcW w:w="9576" w:type="dxa"/>
            <w:shd w:val="pct12" w:color="auto" w:fill="auto"/>
          </w:tcPr>
          <w:p w14:paraId="20793C8E" w14:textId="77777777" w:rsidR="00CD3F3C" w:rsidRPr="0003648D" w:rsidRDefault="00CD3F3C" w:rsidP="007C45F6">
            <w:pPr>
              <w:pStyle w:val="Instructions"/>
              <w:spacing w:before="120"/>
            </w:pPr>
            <w:r w:rsidRPr="0003648D">
              <w:t>[NPRR841:  Replace paragraph (a) above with the following upon system implementation:]</w:t>
            </w:r>
          </w:p>
          <w:p w14:paraId="6614E2B5" w14:textId="77777777" w:rsidR="00CD3F3C" w:rsidRPr="0003648D" w:rsidRDefault="00CD3F3C" w:rsidP="007C45F6">
            <w:pPr>
              <w:spacing w:after="240"/>
              <w:ind w:left="1440" w:hanging="720"/>
            </w:pPr>
            <w:r w:rsidRPr="0003648D">
              <w:t>(a)</w:t>
            </w:r>
            <w:r w:rsidRPr="0003648D">
              <w:tab/>
              <w:t>The net total costs for Reg-Down for a given Operating Hour is calculated as follows:</w:t>
            </w:r>
          </w:p>
          <w:p w14:paraId="4A4A32C3" w14:textId="139E4A21" w:rsidR="00CD3F3C" w:rsidRPr="0003648D" w:rsidRDefault="00CD3F3C" w:rsidP="007C45F6">
            <w:pPr>
              <w:spacing w:after="120"/>
              <w:ind w:left="3600" w:hanging="2880"/>
              <w:rPr>
                <w:b/>
                <w:bCs/>
              </w:rPr>
            </w:pPr>
            <w:r w:rsidRPr="0003648D">
              <w:rPr>
                <w:b/>
                <w:bCs/>
              </w:rPr>
              <w:t>RDCOSTTOT</w:t>
            </w:r>
            <w:r w:rsidRPr="0003648D">
              <w:rPr>
                <w:b/>
                <w:bCs/>
              </w:rPr>
              <w:tab/>
              <w:t>=</w:t>
            </w:r>
            <w:r w:rsidRPr="0003648D">
              <w:rPr>
                <w:b/>
                <w:bCs/>
              </w:rPr>
              <w:tab/>
              <w:t>(-1) * (</w:t>
            </w:r>
            <w:r w:rsidR="00D93F97">
              <w:rPr>
                <w:b/>
                <w:bCs/>
                <w:noProof/>
                <w:position w:val="-20"/>
              </w:rPr>
              <w:drawing>
                <wp:inline distT="0" distB="0" distL="0" distR="0" wp14:anchorId="58D21F3F" wp14:editId="3DFFA65E">
                  <wp:extent cx="142875" cy="278130"/>
                  <wp:effectExtent l="0" t="0" r="9525"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(RTPCRDAMTTOT </w:t>
            </w:r>
            <w:r w:rsidRPr="0003648D">
              <w:rPr>
                <w:b/>
                <w:bCs/>
                <w:i/>
                <w:vertAlign w:val="subscript"/>
              </w:rPr>
              <w:t>m</w:t>
            </w:r>
            <w:r w:rsidRPr="0003648D">
              <w:rPr>
                <w:b/>
                <w:bCs/>
              </w:rPr>
              <w:t xml:space="preserve">) + </w:t>
            </w:r>
            <w:r w:rsidRPr="0003648D">
              <w:rPr>
                <w:b/>
                <w:bCs/>
              </w:rPr>
              <w:tab/>
              <w:t>PCRDAMTTOT + RDFQAMTTOT +</w:t>
            </w:r>
          </w:p>
          <w:p w14:paraId="1B8A4A18" w14:textId="77777777" w:rsidR="00CD3F3C" w:rsidRPr="0003648D" w:rsidRDefault="00CD3F3C" w:rsidP="007C45F6">
            <w:pPr>
              <w:spacing w:after="240"/>
              <w:ind w:left="3600" w:firstLine="720"/>
              <w:rPr>
                <w:b/>
                <w:bCs/>
              </w:rPr>
            </w:pPr>
            <w:r w:rsidRPr="0003648D">
              <w:rPr>
                <w:b/>
                <w:bCs/>
              </w:rPr>
              <w:lastRenderedPageBreak/>
              <w:t xml:space="preserve">RDINFQAMTTOT </w:t>
            </w:r>
            <w:r w:rsidRPr="0003648D">
              <w:t xml:space="preserve">+ </w:t>
            </w:r>
            <w:r w:rsidRPr="0003648D">
              <w:rPr>
                <w:b/>
                <w:bCs/>
              </w:rPr>
              <w:t>RDMWINFATOT)</w:t>
            </w:r>
          </w:p>
          <w:p w14:paraId="234939BC" w14:textId="77777777" w:rsidR="00CD3F3C" w:rsidRPr="0003648D" w:rsidRDefault="00CD3F3C" w:rsidP="007C45F6">
            <w:pPr>
              <w:spacing w:after="240"/>
              <w:rPr>
                <w:iCs/>
              </w:rPr>
            </w:pPr>
            <w:r w:rsidRPr="0003648D">
              <w:rPr>
                <w:iCs/>
              </w:rPr>
              <w:t xml:space="preserve">Where: </w:t>
            </w:r>
          </w:p>
          <w:p w14:paraId="4B38B1EB" w14:textId="77777777" w:rsidR="00CD3F3C" w:rsidRPr="0003648D" w:rsidRDefault="00CD3F3C" w:rsidP="007C45F6">
            <w:r w:rsidRPr="0003648D">
              <w:t>Total payment of SASM- and RSASM-procured capacity for Reg-Down by market</w:t>
            </w:r>
          </w:p>
          <w:p w14:paraId="590E6F4B" w14:textId="28B9A242" w:rsidR="00CD3F3C" w:rsidRPr="0003648D" w:rsidRDefault="00CD3F3C" w:rsidP="007C45F6">
            <w:pPr>
              <w:spacing w:after="240"/>
              <w:ind w:leftChars="300" w:left="2880" w:hangingChars="900" w:hanging="2160"/>
              <w:rPr>
                <w:bCs/>
                <w:vertAlign w:val="subscript"/>
              </w:rPr>
            </w:pPr>
            <w:r w:rsidRPr="0003648D">
              <w:rPr>
                <w:bCs/>
              </w:rPr>
              <w:t xml:space="preserve">RTPCRDAMTTOT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1005A87A" wp14:editId="1F01F250">
                  <wp:extent cx="142875" cy="294005"/>
                  <wp:effectExtent l="0" t="0" r="952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RTPCRDAMT </w:t>
            </w:r>
            <w:r w:rsidRPr="0003648D">
              <w:rPr>
                <w:bCs/>
                <w:i/>
                <w:vertAlign w:val="subscript"/>
              </w:rPr>
              <w:t xml:space="preserve">q, m </w:t>
            </w:r>
          </w:p>
          <w:p w14:paraId="19D071CE" w14:textId="77777777" w:rsidR="00CD3F3C" w:rsidRPr="0003648D" w:rsidRDefault="00CD3F3C" w:rsidP="007C45F6">
            <w:r w:rsidRPr="0003648D">
              <w:t>Total payment of DAM-procured capacity for Reg-Down</w:t>
            </w:r>
          </w:p>
          <w:p w14:paraId="6CAAB257" w14:textId="47668A87" w:rsidR="00CD3F3C" w:rsidRPr="0003648D" w:rsidRDefault="00CD3F3C" w:rsidP="007C45F6">
            <w:pPr>
              <w:spacing w:after="240"/>
              <w:ind w:leftChars="300" w:left="2880" w:hangingChars="900" w:hanging="2160"/>
              <w:rPr>
                <w:bCs/>
              </w:rPr>
            </w:pPr>
            <w:r w:rsidRPr="0003648D">
              <w:rPr>
                <w:bCs/>
              </w:rPr>
              <w:t>PCRDAMTTOT</w:t>
            </w:r>
            <w:r w:rsidRPr="0003648D">
              <w:rPr>
                <w:bCs/>
                <w:i/>
                <w:vertAlign w:val="subscript"/>
              </w:rPr>
              <w:tab/>
            </w:r>
            <w:r w:rsidRPr="0003648D">
              <w:rPr>
                <w:bCs/>
                <w:i/>
                <w:vertAlign w:val="subscript"/>
              </w:rPr>
              <w:tab/>
            </w:r>
            <w:r w:rsidRPr="0003648D">
              <w:rPr>
                <w:bCs/>
              </w:rPr>
              <w:t>=</w:t>
            </w:r>
            <w:r w:rsidRPr="0003648D">
              <w:rPr>
                <w:bCs/>
              </w:rPr>
              <w:tab/>
            </w:r>
            <w:r w:rsidRPr="0003648D">
              <w:rPr>
                <w:bCs/>
                <w:i/>
                <w:vertAlign w:val="subscript"/>
              </w:rPr>
              <w:t xml:space="preserve"> </w:t>
            </w:r>
            <w:r w:rsidR="00D93F97">
              <w:rPr>
                <w:bCs/>
                <w:noProof/>
                <w:position w:val="-22"/>
              </w:rPr>
              <w:drawing>
                <wp:inline distT="0" distB="0" distL="0" distR="0" wp14:anchorId="441D1C13" wp14:editId="493D154A">
                  <wp:extent cx="142875" cy="294005"/>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PCRDAMT </w:t>
            </w:r>
            <w:r w:rsidRPr="0003648D">
              <w:rPr>
                <w:bCs/>
                <w:i/>
                <w:vertAlign w:val="subscript"/>
              </w:rPr>
              <w:t>q</w:t>
            </w:r>
          </w:p>
          <w:p w14:paraId="6B88B0E2" w14:textId="77777777" w:rsidR="00CD3F3C" w:rsidRPr="0003648D" w:rsidRDefault="00CD3F3C" w:rsidP="007C45F6">
            <w:r w:rsidRPr="0003648D">
              <w:t>Total charge of failure on Ancillary Service Supply Responsibility for Reg-Down</w:t>
            </w:r>
          </w:p>
          <w:p w14:paraId="75F6C2E9" w14:textId="1ED5DD84" w:rsidR="00CD3F3C" w:rsidRPr="0003648D" w:rsidRDefault="00CD3F3C" w:rsidP="007C45F6">
            <w:pPr>
              <w:spacing w:after="240"/>
              <w:ind w:leftChars="300" w:left="2880" w:hangingChars="900" w:hanging="2160"/>
              <w:rPr>
                <w:bCs/>
                <w:i/>
                <w:vertAlign w:val="subscript"/>
              </w:rPr>
            </w:pPr>
            <w:r w:rsidRPr="0003648D">
              <w:rPr>
                <w:bCs/>
              </w:rPr>
              <w:t>RDFQAMTTOT</w:t>
            </w:r>
            <w:r w:rsidRPr="0003648D">
              <w:rPr>
                <w:bCs/>
              </w:rPr>
              <w:tab/>
            </w:r>
            <w:r w:rsidRPr="0003648D">
              <w:rPr>
                <w:bCs/>
              </w:rPr>
              <w:tab/>
              <w:t>=</w:t>
            </w:r>
            <w:r w:rsidRPr="0003648D">
              <w:rPr>
                <w:bCs/>
              </w:rPr>
              <w:tab/>
            </w:r>
            <w:r w:rsidR="00D93F97">
              <w:rPr>
                <w:bCs/>
                <w:noProof/>
                <w:position w:val="-22"/>
              </w:rPr>
              <w:drawing>
                <wp:inline distT="0" distB="0" distL="0" distR="0" wp14:anchorId="2BCAD0E2" wp14:editId="361355F8">
                  <wp:extent cx="142875" cy="294005"/>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RDFQAMTQSETOT </w:t>
            </w:r>
            <w:r w:rsidRPr="0003648D">
              <w:rPr>
                <w:bCs/>
                <w:i/>
                <w:vertAlign w:val="subscript"/>
              </w:rPr>
              <w:t>q</w:t>
            </w:r>
          </w:p>
          <w:p w14:paraId="16A06BBE" w14:textId="77777777" w:rsidR="00CD3F3C" w:rsidRPr="0003648D" w:rsidRDefault="00CD3F3C" w:rsidP="007C45F6">
            <w:pPr>
              <w:tabs>
                <w:tab w:val="left" w:pos="2160"/>
                <w:tab w:val="left" w:pos="2880"/>
              </w:tabs>
              <w:ind w:left="300" w:hangingChars="125" w:hanging="300"/>
              <w:rPr>
                <w:bCs/>
              </w:rPr>
            </w:pPr>
            <w:r w:rsidRPr="0003648D">
              <w:rPr>
                <w:bCs/>
              </w:rPr>
              <w:t>Total payment of SASM- and RSASM-procured capacity for Reg-Down by QSE</w:t>
            </w:r>
          </w:p>
          <w:p w14:paraId="23521EAF" w14:textId="68D7C7D7" w:rsidR="00CD3F3C" w:rsidRPr="0003648D" w:rsidRDefault="00CD3F3C" w:rsidP="007C45F6">
            <w:pPr>
              <w:spacing w:after="240"/>
              <w:ind w:leftChars="300" w:left="2880" w:hangingChars="900" w:hanging="2160"/>
              <w:rPr>
                <w:bCs/>
                <w:i/>
                <w:vertAlign w:val="subscript"/>
              </w:rPr>
            </w:pPr>
            <w:r w:rsidRPr="0003648D">
              <w:rPr>
                <w:bCs/>
              </w:rPr>
              <w:t xml:space="preserve">RTPCRDAMTQSETOT </w:t>
            </w:r>
            <w:r w:rsidRPr="0003648D">
              <w:rPr>
                <w:bCs/>
                <w:i/>
                <w:vertAlign w:val="subscript"/>
              </w:rPr>
              <w:t>q</w:t>
            </w:r>
            <w:r w:rsidRPr="0003648D">
              <w:rPr>
                <w:bCs/>
                <w:i/>
                <w:vertAlign w:val="subscript"/>
              </w:rPr>
              <w:tab/>
            </w:r>
            <w:r w:rsidRPr="0003648D">
              <w:rPr>
                <w:bCs/>
              </w:rPr>
              <w:t>=</w:t>
            </w:r>
            <w:r w:rsidRPr="0003648D">
              <w:rPr>
                <w:bCs/>
              </w:rPr>
              <w:tab/>
            </w:r>
            <w:r w:rsidR="00D93F97">
              <w:rPr>
                <w:bCs/>
                <w:noProof/>
                <w:position w:val="-20"/>
              </w:rPr>
              <w:drawing>
                <wp:inline distT="0" distB="0" distL="0" distR="0" wp14:anchorId="1EBC289F" wp14:editId="59E2B21C">
                  <wp:extent cx="142875" cy="278130"/>
                  <wp:effectExtent l="0" t="0" r="9525" b="762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RTPCRDAMT </w:t>
            </w:r>
            <w:r w:rsidRPr="0003648D">
              <w:rPr>
                <w:bCs/>
                <w:i/>
                <w:vertAlign w:val="subscript"/>
              </w:rPr>
              <w:t>q, m</w:t>
            </w:r>
          </w:p>
          <w:p w14:paraId="206FDE11" w14:textId="77777777" w:rsidR="00CD3F3C" w:rsidRPr="0003648D" w:rsidRDefault="00CD3F3C" w:rsidP="007C45F6">
            <w:r w:rsidRPr="0003648D">
              <w:t>Total charge of infeasible Ancillary Service Supply Responsibility for Reg-Down</w:t>
            </w:r>
          </w:p>
          <w:p w14:paraId="7EA6F861" w14:textId="3C7F62C0" w:rsidR="00CD3F3C" w:rsidRPr="0003648D" w:rsidRDefault="00CD3F3C" w:rsidP="007C45F6">
            <w:pPr>
              <w:spacing w:after="240"/>
              <w:ind w:left="2880" w:hanging="2160"/>
            </w:pPr>
            <w:r w:rsidRPr="0003648D">
              <w:t>RDINFQAMTTOT</w:t>
            </w:r>
            <w:r w:rsidRPr="0003648D">
              <w:tab/>
              <w:t>=</w:t>
            </w:r>
            <w:r w:rsidRPr="0003648D">
              <w:tab/>
            </w:r>
            <w:r w:rsidR="00D93F97">
              <w:rPr>
                <w:noProof/>
                <w:position w:val="-22"/>
              </w:rPr>
              <w:drawing>
                <wp:inline distT="0" distB="0" distL="0" distR="0" wp14:anchorId="336F3048" wp14:editId="1C59CFA3">
                  <wp:extent cx="142875" cy="294005"/>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RDINFQAMT </w:t>
            </w:r>
            <w:r w:rsidRPr="0003648D">
              <w:rPr>
                <w:i/>
                <w:vertAlign w:val="subscript"/>
              </w:rPr>
              <w:t>q</w:t>
            </w:r>
            <w:r w:rsidRPr="0003648D">
              <w:rPr>
                <w:vertAlign w:val="subscript"/>
              </w:rPr>
              <w:t xml:space="preserve"> </w:t>
            </w:r>
          </w:p>
          <w:p w14:paraId="6693A902" w14:textId="77777777" w:rsidR="00CD3F3C" w:rsidRPr="0003648D" w:rsidRDefault="00CD3F3C" w:rsidP="0075099D">
            <w:pPr>
              <w:pStyle w:val="Formula"/>
            </w:pPr>
            <w:r w:rsidRPr="0003648D">
              <w:t xml:space="preserve">Total Real-Time </w:t>
            </w:r>
            <w:r w:rsidRPr="0003648D">
              <w:rPr>
                <w:iCs/>
              </w:rPr>
              <w:t>Day-Ahead</w:t>
            </w:r>
            <w:r w:rsidRPr="0003648D">
              <w:t xml:space="preserve"> Make-Whole Payment for Reg-Down</w:t>
            </w:r>
          </w:p>
          <w:p w14:paraId="49C790A9" w14:textId="77777777" w:rsidR="00CD3F3C" w:rsidRPr="0003648D" w:rsidRDefault="00CD3F3C" w:rsidP="007C45F6">
            <w:pPr>
              <w:spacing w:after="240"/>
              <w:ind w:left="2880" w:hanging="2160"/>
            </w:pPr>
            <w:r w:rsidRPr="0003648D">
              <w:t>RDMWINFATOT</w:t>
            </w:r>
            <w:r w:rsidRPr="0003648D">
              <w:tab/>
              <w:t>=</w:t>
            </w:r>
            <w:r w:rsidRPr="0003648D">
              <w:tab/>
            </w:r>
            <w:r w:rsidRPr="0003648D">
              <w:rPr>
                <w:position w:val="-22"/>
                <w:lang w:val="pt-BR"/>
              </w:rPr>
              <w:object w:dxaOrig="220" w:dyaOrig="460" w14:anchorId="4B9C0FCD">
                <v:shape id="_x0000_i1060" type="#_x0000_t75" style="width:11.25pt;height:23.15pt" o:ole="">
                  <v:imagedata r:id="rId68" o:title=""/>
                </v:shape>
                <o:OLEObject Type="Embed" ProgID="Equation.3" ShapeID="_x0000_i1060" DrawAspect="Content" ObjectID="_1590320911" r:id="rId72"/>
              </w:object>
            </w:r>
            <w:r w:rsidRPr="0003648D">
              <w:rPr>
                <w:color w:val="000000"/>
              </w:rPr>
              <w:t xml:space="preserve"> RDMWINFA</w:t>
            </w:r>
            <w:r w:rsidRPr="0003648D">
              <w:rPr>
                <w:i/>
                <w:vertAlign w:val="subscript"/>
              </w:rPr>
              <w:t xml:space="preserve"> q, h  </w:t>
            </w:r>
          </w:p>
          <w:p w14:paraId="0805828F" w14:textId="77777777" w:rsidR="00CD3F3C" w:rsidRPr="0003648D" w:rsidRDefault="00CD3F3C" w:rsidP="007C45F6">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CD3F3C" w:rsidRPr="0003648D" w14:paraId="1E4E6BE2" w14:textId="77777777" w:rsidTr="007C45F6">
              <w:trPr>
                <w:tblHeader/>
              </w:trPr>
              <w:tc>
                <w:tcPr>
                  <w:tcW w:w="1278" w:type="pct"/>
                </w:tcPr>
                <w:p w14:paraId="566E4F49" w14:textId="77777777" w:rsidR="00CD3F3C" w:rsidRPr="0003648D" w:rsidRDefault="00CD3F3C" w:rsidP="007C45F6">
                  <w:pPr>
                    <w:spacing w:after="120"/>
                    <w:rPr>
                      <w:b/>
                      <w:iCs/>
                      <w:sz w:val="20"/>
                    </w:rPr>
                  </w:pPr>
                  <w:r w:rsidRPr="0003648D">
                    <w:rPr>
                      <w:b/>
                      <w:iCs/>
                      <w:sz w:val="20"/>
                    </w:rPr>
                    <w:t>Variable</w:t>
                  </w:r>
                </w:p>
              </w:tc>
              <w:tc>
                <w:tcPr>
                  <w:tcW w:w="376" w:type="pct"/>
                </w:tcPr>
                <w:p w14:paraId="60E48B38" w14:textId="77777777" w:rsidR="00CD3F3C" w:rsidRPr="0003648D" w:rsidRDefault="00CD3F3C" w:rsidP="007C45F6">
                  <w:pPr>
                    <w:spacing w:after="120"/>
                    <w:rPr>
                      <w:b/>
                      <w:iCs/>
                      <w:sz w:val="20"/>
                    </w:rPr>
                  </w:pPr>
                  <w:r w:rsidRPr="0003648D">
                    <w:rPr>
                      <w:b/>
                      <w:iCs/>
                      <w:sz w:val="20"/>
                    </w:rPr>
                    <w:t>Unit</w:t>
                  </w:r>
                </w:p>
              </w:tc>
              <w:tc>
                <w:tcPr>
                  <w:tcW w:w="3346" w:type="pct"/>
                </w:tcPr>
                <w:p w14:paraId="3ABDCC2B" w14:textId="77777777" w:rsidR="00CD3F3C" w:rsidRPr="0003648D" w:rsidRDefault="00CD3F3C" w:rsidP="007C45F6">
                  <w:pPr>
                    <w:spacing w:after="120"/>
                    <w:rPr>
                      <w:b/>
                      <w:iCs/>
                      <w:sz w:val="20"/>
                    </w:rPr>
                  </w:pPr>
                  <w:r w:rsidRPr="0003648D">
                    <w:rPr>
                      <w:b/>
                      <w:iCs/>
                      <w:sz w:val="20"/>
                    </w:rPr>
                    <w:t>Description</w:t>
                  </w:r>
                </w:p>
              </w:tc>
            </w:tr>
            <w:tr w:rsidR="00CD3F3C" w:rsidRPr="0003648D" w14:paraId="2AC8E2E2" w14:textId="77777777" w:rsidTr="007C45F6">
              <w:tc>
                <w:tcPr>
                  <w:tcW w:w="1278" w:type="pct"/>
                </w:tcPr>
                <w:p w14:paraId="418D83E9" w14:textId="77777777" w:rsidR="00CD3F3C" w:rsidRPr="0003648D" w:rsidRDefault="00CD3F3C" w:rsidP="007C45F6">
                  <w:pPr>
                    <w:spacing w:after="60"/>
                    <w:rPr>
                      <w:iCs/>
                      <w:sz w:val="20"/>
                    </w:rPr>
                  </w:pPr>
                  <w:r w:rsidRPr="0003648D">
                    <w:rPr>
                      <w:iCs/>
                      <w:sz w:val="20"/>
                    </w:rPr>
                    <w:t>RDCOSTTOT</w:t>
                  </w:r>
                </w:p>
              </w:tc>
              <w:tc>
                <w:tcPr>
                  <w:tcW w:w="376" w:type="pct"/>
                </w:tcPr>
                <w:p w14:paraId="6D0A4E12" w14:textId="77777777" w:rsidR="00CD3F3C" w:rsidRPr="0003648D" w:rsidRDefault="00CD3F3C" w:rsidP="007C45F6">
                  <w:pPr>
                    <w:spacing w:after="60"/>
                    <w:rPr>
                      <w:iCs/>
                      <w:sz w:val="20"/>
                    </w:rPr>
                  </w:pPr>
                  <w:r w:rsidRPr="0003648D">
                    <w:rPr>
                      <w:iCs/>
                      <w:sz w:val="20"/>
                    </w:rPr>
                    <w:t>$</w:t>
                  </w:r>
                </w:p>
              </w:tc>
              <w:tc>
                <w:tcPr>
                  <w:tcW w:w="3346" w:type="pct"/>
                </w:tcPr>
                <w:p w14:paraId="3F61ECDE" w14:textId="77777777" w:rsidR="00CD3F3C" w:rsidRPr="0003648D" w:rsidRDefault="00CD3F3C" w:rsidP="007C45F6">
                  <w:pPr>
                    <w:spacing w:after="60"/>
                    <w:rPr>
                      <w:iCs/>
                      <w:sz w:val="20"/>
                    </w:rPr>
                  </w:pPr>
                  <w:r w:rsidRPr="0003648D">
                    <w:rPr>
                      <w:i/>
                      <w:iCs/>
                      <w:sz w:val="20"/>
                    </w:rPr>
                    <w:t>Reg-Down Cost Total</w:t>
                  </w:r>
                  <w:r w:rsidRPr="0003648D">
                    <w:rPr>
                      <w:iCs/>
                      <w:sz w:val="20"/>
                    </w:rPr>
                    <w:t>—The net total costs for Reg-Down, for the hour.</w:t>
                  </w:r>
                </w:p>
              </w:tc>
            </w:tr>
            <w:tr w:rsidR="00CD3F3C" w:rsidRPr="0003648D" w14:paraId="0AB812F3" w14:textId="77777777" w:rsidTr="007C45F6">
              <w:tc>
                <w:tcPr>
                  <w:tcW w:w="1278" w:type="pct"/>
                  <w:tcBorders>
                    <w:top w:val="single" w:sz="4" w:space="0" w:color="auto"/>
                    <w:left w:val="single" w:sz="4" w:space="0" w:color="auto"/>
                    <w:bottom w:val="single" w:sz="4" w:space="0" w:color="auto"/>
                    <w:right w:val="single" w:sz="4" w:space="0" w:color="auto"/>
                  </w:tcBorders>
                </w:tcPr>
                <w:p w14:paraId="77B4B098" w14:textId="77777777" w:rsidR="00CD3F3C" w:rsidRPr="0003648D" w:rsidRDefault="00CD3F3C" w:rsidP="007C45F6">
                  <w:pPr>
                    <w:spacing w:after="60"/>
                    <w:rPr>
                      <w:iCs/>
                      <w:sz w:val="20"/>
                    </w:rPr>
                  </w:pPr>
                  <w:r w:rsidRPr="0003648D">
                    <w:rPr>
                      <w:iCs/>
                      <w:sz w:val="20"/>
                    </w:rPr>
                    <w:t xml:space="preserve">RTPCRDAMTTOT </w:t>
                  </w:r>
                  <w:r w:rsidRPr="0003648D">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69E7B5C5"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9353ED3" w14:textId="77777777" w:rsidR="00CD3F3C" w:rsidRPr="0003648D" w:rsidRDefault="00CD3F3C" w:rsidP="007C45F6">
                  <w:pPr>
                    <w:spacing w:after="60"/>
                    <w:rPr>
                      <w:i/>
                      <w:iCs/>
                      <w:sz w:val="20"/>
                    </w:rPr>
                  </w:pPr>
                  <w:r w:rsidRPr="0003648D">
                    <w:rPr>
                      <w:i/>
                      <w:iCs/>
                      <w:sz w:val="20"/>
                    </w:rPr>
                    <w:t>Procured Capacity for Reg-Down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Reg-Down, for the hour.</w:t>
                  </w:r>
                </w:p>
              </w:tc>
            </w:tr>
            <w:tr w:rsidR="00CD3F3C" w:rsidRPr="0003648D" w14:paraId="5835714D" w14:textId="77777777" w:rsidTr="007C45F6">
              <w:tc>
                <w:tcPr>
                  <w:tcW w:w="1278" w:type="pct"/>
                  <w:tcBorders>
                    <w:top w:val="single" w:sz="4" w:space="0" w:color="auto"/>
                    <w:left w:val="single" w:sz="4" w:space="0" w:color="auto"/>
                    <w:bottom w:val="single" w:sz="4" w:space="0" w:color="auto"/>
                    <w:right w:val="single" w:sz="4" w:space="0" w:color="auto"/>
                  </w:tcBorders>
                </w:tcPr>
                <w:p w14:paraId="52BBB623" w14:textId="77777777" w:rsidR="00CD3F3C" w:rsidRPr="0003648D" w:rsidRDefault="00CD3F3C" w:rsidP="007C45F6">
                  <w:pPr>
                    <w:spacing w:after="60"/>
                    <w:rPr>
                      <w:iCs/>
                      <w:sz w:val="20"/>
                    </w:rPr>
                  </w:pPr>
                  <w:r w:rsidRPr="0003648D">
                    <w:rPr>
                      <w:iCs/>
                      <w:sz w:val="20"/>
                    </w:rPr>
                    <w:t xml:space="preserve">RTPCRDAMT </w:t>
                  </w:r>
                  <w:r w:rsidRPr="0003648D">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06474FF5"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8D32B6A" w14:textId="77777777" w:rsidR="00CD3F3C" w:rsidRPr="0003648D" w:rsidRDefault="00CD3F3C" w:rsidP="007C45F6">
                  <w:pPr>
                    <w:spacing w:after="60"/>
                    <w:rPr>
                      <w:i/>
                      <w:iCs/>
                      <w:sz w:val="20"/>
                    </w:rPr>
                  </w:pPr>
                  <w:r w:rsidRPr="0003648D">
                    <w:rPr>
                      <w:i/>
                      <w:iCs/>
                      <w:sz w:val="20"/>
                    </w:rPr>
                    <w:t>Procured Capacity for Reg-Down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Reg-Down, for the hour.</w:t>
                  </w:r>
                </w:p>
              </w:tc>
            </w:tr>
            <w:tr w:rsidR="00CD3F3C" w:rsidRPr="0003648D" w14:paraId="215B307A" w14:textId="77777777" w:rsidTr="007C45F6">
              <w:tc>
                <w:tcPr>
                  <w:tcW w:w="1278" w:type="pct"/>
                  <w:tcBorders>
                    <w:top w:val="single" w:sz="4" w:space="0" w:color="auto"/>
                    <w:left w:val="single" w:sz="4" w:space="0" w:color="auto"/>
                    <w:bottom w:val="single" w:sz="4" w:space="0" w:color="auto"/>
                    <w:right w:val="single" w:sz="4" w:space="0" w:color="auto"/>
                  </w:tcBorders>
                </w:tcPr>
                <w:p w14:paraId="1548711D" w14:textId="77777777" w:rsidR="00CD3F3C" w:rsidRPr="0003648D" w:rsidRDefault="00CD3F3C" w:rsidP="007C45F6">
                  <w:pPr>
                    <w:spacing w:after="60"/>
                    <w:rPr>
                      <w:iCs/>
                      <w:sz w:val="20"/>
                    </w:rPr>
                  </w:pPr>
                  <w:r w:rsidRPr="0003648D">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17282CB8"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B4857BF" w14:textId="77777777" w:rsidR="00CD3F3C" w:rsidRPr="0003648D" w:rsidRDefault="00CD3F3C" w:rsidP="007C45F6">
                  <w:pPr>
                    <w:spacing w:after="60"/>
                    <w:rPr>
                      <w:i/>
                      <w:iCs/>
                      <w:sz w:val="20"/>
                    </w:rPr>
                  </w:pPr>
                  <w:r w:rsidRPr="0003648D">
                    <w:rPr>
                      <w:i/>
                      <w:iCs/>
                      <w:sz w:val="20"/>
                    </w:rPr>
                    <w:t>Reg-Down Failure Quantity Amount Total</w:t>
                  </w:r>
                  <w:r w:rsidRPr="0003648D">
                    <w:rPr>
                      <w:iCs/>
                      <w:sz w:val="20"/>
                    </w:rPr>
                    <w:t>—The total charges to all QSEs for their capacity associated with failures on their Ancillary Service Supply Responsibilities for Reg-Down, for the hour.</w:t>
                  </w:r>
                </w:p>
              </w:tc>
            </w:tr>
            <w:tr w:rsidR="00CD3F3C" w:rsidRPr="0003648D" w14:paraId="57F05229" w14:textId="77777777" w:rsidTr="007C45F6">
              <w:tc>
                <w:tcPr>
                  <w:tcW w:w="1278" w:type="pct"/>
                  <w:tcBorders>
                    <w:top w:val="single" w:sz="4" w:space="0" w:color="auto"/>
                    <w:left w:val="single" w:sz="4" w:space="0" w:color="auto"/>
                    <w:bottom w:val="single" w:sz="4" w:space="0" w:color="auto"/>
                    <w:right w:val="single" w:sz="4" w:space="0" w:color="auto"/>
                  </w:tcBorders>
                </w:tcPr>
                <w:p w14:paraId="425F75FD" w14:textId="77777777" w:rsidR="00CD3F3C" w:rsidRPr="0003648D" w:rsidRDefault="00CD3F3C" w:rsidP="007C45F6">
                  <w:pPr>
                    <w:spacing w:after="60"/>
                    <w:rPr>
                      <w:iCs/>
                      <w:sz w:val="20"/>
                    </w:rPr>
                  </w:pPr>
                  <w:r w:rsidRPr="0003648D">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633E3131"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3F20D2D" w14:textId="77777777" w:rsidR="00CD3F3C" w:rsidRPr="0003648D" w:rsidRDefault="00CD3F3C" w:rsidP="007C45F6">
                  <w:pPr>
                    <w:spacing w:after="60"/>
                    <w:rPr>
                      <w:i/>
                      <w:iCs/>
                      <w:sz w:val="20"/>
                    </w:rPr>
                  </w:pPr>
                  <w:r w:rsidRPr="0003648D">
                    <w:rPr>
                      <w:i/>
                      <w:sz w:val="20"/>
                    </w:rPr>
                    <w:t>Reg-Down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Reg-Down, to make-whole the Startup and energy costs of all Resources committed in the DAM, for the hour.</w:t>
                  </w:r>
                </w:p>
              </w:tc>
            </w:tr>
            <w:tr w:rsidR="00CD3F3C" w:rsidRPr="0003648D" w14:paraId="305BD6AF" w14:textId="77777777" w:rsidTr="007C45F6">
              <w:tc>
                <w:tcPr>
                  <w:tcW w:w="1278" w:type="pct"/>
                  <w:tcBorders>
                    <w:top w:val="single" w:sz="4" w:space="0" w:color="auto"/>
                    <w:left w:val="single" w:sz="4" w:space="0" w:color="auto"/>
                    <w:bottom w:val="single" w:sz="4" w:space="0" w:color="auto"/>
                    <w:right w:val="single" w:sz="4" w:space="0" w:color="auto"/>
                  </w:tcBorders>
                </w:tcPr>
                <w:p w14:paraId="398CCE6E" w14:textId="77777777" w:rsidR="00CD3F3C" w:rsidRPr="0003648D" w:rsidRDefault="00CD3F3C" w:rsidP="007C45F6">
                  <w:pPr>
                    <w:spacing w:after="60"/>
                    <w:rPr>
                      <w:iCs/>
                      <w:sz w:val="20"/>
                    </w:rPr>
                  </w:pPr>
                  <w:r w:rsidRPr="0003648D">
                    <w:rPr>
                      <w:color w:val="000000"/>
                      <w:sz w:val="20"/>
                    </w:rPr>
                    <w:t xml:space="preserve">RDMWINFA </w:t>
                  </w:r>
                  <w:r w:rsidRPr="0003648D">
                    <w:rPr>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69D81C23"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22BC642D" w14:textId="77777777" w:rsidR="00CD3F3C" w:rsidRPr="0003648D" w:rsidRDefault="00CD3F3C" w:rsidP="007C45F6">
                  <w:pPr>
                    <w:spacing w:after="60"/>
                    <w:rPr>
                      <w:i/>
                      <w:iCs/>
                      <w:sz w:val="20"/>
                    </w:rPr>
                  </w:pPr>
                  <w:r w:rsidRPr="0003648D">
                    <w:rPr>
                      <w:i/>
                      <w:sz w:val="20"/>
                    </w:rPr>
                    <w:t>Reg-Down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Reg-Down, to make-whole the Startup and energy costs of all Resources committed in the DAM, for the hour </w:t>
                  </w:r>
                  <w:r w:rsidRPr="0003648D">
                    <w:rPr>
                      <w:i/>
                      <w:sz w:val="20"/>
                    </w:rPr>
                    <w:t>h</w:t>
                  </w:r>
                  <w:r w:rsidRPr="0003648D">
                    <w:rPr>
                      <w:sz w:val="20"/>
                    </w:rPr>
                    <w:t xml:space="preserve">.  </w:t>
                  </w:r>
                </w:p>
              </w:tc>
            </w:tr>
            <w:tr w:rsidR="00CD3F3C" w:rsidRPr="0003648D" w14:paraId="4715FEFC" w14:textId="77777777" w:rsidTr="007C45F6">
              <w:tc>
                <w:tcPr>
                  <w:tcW w:w="1278" w:type="pct"/>
                  <w:tcBorders>
                    <w:top w:val="single" w:sz="4" w:space="0" w:color="auto"/>
                    <w:left w:val="single" w:sz="4" w:space="0" w:color="auto"/>
                    <w:bottom w:val="single" w:sz="4" w:space="0" w:color="auto"/>
                    <w:right w:val="single" w:sz="4" w:space="0" w:color="auto"/>
                  </w:tcBorders>
                </w:tcPr>
                <w:p w14:paraId="4E47C43A" w14:textId="77777777" w:rsidR="00CD3F3C" w:rsidRPr="0003648D" w:rsidRDefault="00CD3F3C" w:rsidP="007C45F6">
                  <w:pPr>
                    <w:spacing w:after="60"/>
                    <w:rPr>
                      <w:iCs/>
                      <w:sz w:val="20"/>
                    </w:rPr>
                  </w:pPr>
                  <w:r w:rsidRPr="0003648D">
                    <w:rPr>
                      <w:iCs/>
                      <w:sz w:val="20"/>
                    </w:rPr>
                    <w:lastRenderedPageBreak/>
                    <w:t xml:space="preserve">RDFQAMTQSETOT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23FB7F1"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51806E58" w14:textId="77777777" w:rsidR="00CD3F3C" w:rsidRPr="0003648D" w:rsidRDefault="00CD3F3C" w:rsidP="007C45F6">
                  <w:pPr>
                    <w:spacing w:after="60"/>
                    <w:rPr>
                      <w:i/>
                      <w:iCs/>
                      <w:sz w:val="20"/>
                    </w:rPr>
                  </w:pPr>
                  <w:r w:rsidRPr="0003648D">
                    <w:rPr>
                      <w:i/>
                      <w:iCs/>
                      <w:sz w:val="20"/>
                    </w:rPr>
                    <w:t>Reg-Down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Reg-Down, for the hour.</w:t>
                  </w:r>
                </w:p>
              </w:tc>
            </w:tr>
            <w:tr w:rsidR="00CD3F3C" w:rsidRPr="0003648D" w14:paraId="03AD2EA4" w14:textId="77777777" w:rsidTr="007C45F6">
              <w:tc>
                <w:tcPr>
                  <w:tcW w:w="1278" w:type="pct"/>
                  <w:tcBorders>
                    <w:top w:val="single" w:sz="4" w:space="0" w:color="auto"/>
                    <w:left w:val="single" w:sz="4" w:space="0" w:color="auto"/>
                    <w:bottom w:val="single" w:sz="4" w:space="0" w:color="auto"/>
                    <w:right w:val="single" w:sz="4" w:space="0" w:color="auto"/>
                  </w:tcBorders>
                </w:tcPr>
                <w:p w14:paraId="31E3DB4B" w14:textId="77777777" w:rsidR="00CD3F3C" w:rsidRPr="0003648D" w:rsidRDefault="00CD3F3C" w:rsidP="007C45F6">
                  <w:pPr>
                    <w:spacing w:after="60"/>
                    <w:rPr>
                      <w:iCs/>
                      <w:sz w:val="20"/>
                    </w:rPr>
                  </w:pPr>
                  <w:r w:rsidRPr="0003648D">
                    <w:rPr>
                      <w:iCs/>
                      <w:sz w:val="20"/>
                    </w:rPr>
                    <w:t xml:space="preserve">RTPCRDAMTQSETOT </w:t>
                  </w:r>
                  <w:r w:rsidRPr="0003648D">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D60AC9B" w14:textId="77777777" w:rsidR="00CD3F3C" w:rsidRPr="0003648D" w:rsidRDefault="00CD3F3C" w:rsidP="007C45F6">
                  <w:pPr>
                    <w:spacing w:after="60"/>
                    <w:rPr>
                      <w:iCs/>
                      <w:sz w:val="20"/>
                    </w:rPr>
                  </w:pPr>
                  <w:r w:rsidRPr="0003648D">
                    <w:rPr>
                      <w:iCs/>
                      <w:sz w:val="20"/>
                    </w:rPr>
                    <w:t>$</w:t>
                  </w:r>
                </w:p>
              </w:tc>
              <w:tc>
                <w:tcPr>
                  <w:tcW w:w="3346" w:type="pct"/>
                  <w:tcBorders>
                    <w:top w:val="single" w:sz="4" w:space="0" w:color="auto"/>
                    <w:left w:val="single" w:sz="4" w:space="0" w:color="auto"/>
                    <w:bottom w:val="single" w:sz="4" w:space="0" w:color="auto"/>
                    <w:right w:val="single" w:sz="4" w:space="0" w:color="auto"/>
                  </w:tcBorders>
                </w:tcPr>
                <w:p w14:paraId="50CA8069" w14:textId="77777777" w:rsidR="00CD3F3C" w:rsidRPr="0003648D" w:rsidRDefault="00CD3F3C" w:rsidP="007C45F6">
                  <w:pPr>
                    <w:spacing w:after="60"/>
                    <w:rPr>
                      <w:iCs/>
                      <w:sz w:val="20"/>
                    </w:rPr>
                  </w:pPr>
                  <w:r w:rsidRPr="0003648D">
                    <w:rPr>
                      <w:i/>
                      <w:iCs/>
                      <w:sz w:val="20"/>
                    </w:rPr>
                    <w:t>Procured Capacity for Reg-Down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Reg-Down, for the hour.</w:t>
                  </w:r>
                </w:p>
              </w:tc>
            </w:tr>
            <w:tr w:rsidR="00CD3F3C" w:rsidRPr="0003648D" w14:paraId="26B06DD5" w14:textId="77777777" w:rsidTr="007C45F6">
              <w:tc>
                <w:tcPr>
                  <w:tcW w:w="1278" w:type="pct"/>
                  <w:tcBorders>
                    <w:top w:val="single" w:sz="4" w:space="0" w:color="auto"/>
                    <w:left w:val="single" w:sz="4" w:space="0" w:color="auto"/>
                    <w:bottom w:val="single" w:sz="4" w:space="0" w:color="auto"/>
                    <w:right w:val="single" w:sz="4" w:space="0" w:color="auto"/>
                  </w:tcBorders>
                </w:tcPr>
                <w:p w14:paraId="25E2EBAC" w14:textId="77777777" w:rsidR="00CD3F3C" w:rsidRPr="0003648D" w:rsidRDefault="00CD3F3C" w:rsidP="007C45F6">
                  <w:pPr>
                    <w:rPr>
                      <w:b/>
                      <w:sz w:val="20"/>
                    </w:rPr>
                  </w:pPr>
                  <w:r w:rsidRPr="0003648D">
                    <w:rPr>
                      <w:sz w:val="20"/>
                    </w:rPr>
                    <w:t xml:space="preserve">PCRDAMT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D77F1C4" w14:textId="77777777" w:rsidR="00CD3F3C" w:rsidRPr="0003648D" w:rsidRDefault="00CD3F3C" w:rsidP="007C45F6">
                  <w:pPr>
                    <w:rPr>
                      <w:b/>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4D829C3B" w14:textId="77777777" w:rsidR="00CD3F3C" w:rsidRPr="0003648D" w:rsidRDefault="00CD3F3C" w:rsidP="007C45F6">
                  <w:pPr>
                    <w:rPr>
                      <w:b/>
                      <w:sz w:val="20"/>
                    </w:rPr>
                  </w:pPr>
                  <w:r w:rsidRPr="0003648D">
                    <w:rPr>
                      <w:i/>
                      <w:sz w:val="20"/>
                    </w:rPr>
                    <w:t>Procured Capacity for Reg-Down Amount per QSE for DAM</w:t>
                  </w:r>
                  <w:r w:rsidRPr="0003648D">
                    <w:rPr>
                      <w:sz w:val="20"/>
                    </w:rPr>
                    <w:t>—The DAM Reg-Down payment for QSE</w:t>
                  </w:r>
                  <w:r w:rsidRPr="0003648D">
                    <w:rPr>
                      <w:i/>
                      <w:sz w:val="20"/>
                    </w:rPr>
                    <w:t xml:space="preserve"> q</w:t>
                  </w:r>
                  <w:r w:rsidRPr="0003648D">
                    <w:rPr>
                      <w:iCs/>
                      <w:sz w:val="20"/>
                    </w:rPr>
                    <w:t>,</w:t>
                  </w:r>
                  <w:r w:rsidRPr="0003648D">
                    <w:rPr>
                      <w:sz w:val="20"/>
                    </w:rPr>
                    <w:t xml:space="preserve"> for the hour.</w:t>
                  </w:r>
                </w:p>
              </w:tc>
            </w:tr>
            <w:tr w:rsidR="00CD3F3C" w:rsidRPr="0003648D" w14:paraId="40718B65" w14:textId="77777777" w:rsidTr="007C45F6">
              <w:tc>
                <w:tcPr>
                  <w:tcW w:w="1278" w:type="pct"/>
                  <w:tcBorders>
                    <w:top w:val="single" w:sz="4" w:space="0" w:color="auto"/>
                    <w:left w:val="single" w:sz="4" w:space="0" w:color="auto"/>
                    <w:bottom w:val="single" w:sz="4" w:space="0" w:color="auto"/>
                    <w:right w:val="single" w:sz="4" w:space="0" w:color="auto"/>
                  </w:tcBorders>
                </w:tcPr>
                <w:p w14:paraId="59725B85" w14:textId="77777777" w:rsidR="00CD3F3C" w:rsidRPr="0003648D" w:rsidRDefault="00CD3F3C" w:rsidP="007C45F6">
                  <w:pPr>
                    <w:rPr>
                      <w:sz w:val="20"/>
                    </w:rPr>
                  </w:pPr>
                  <w:r w:rsidRPr="0003648D">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132DE0AD" w14:textId="77777777" w:rsidR="00CD3F3C" w:rsidRPr="0003648D" w:rsidRDefault="00CD3F3C" w:rsidP="007C45F6">
                  <w:pPr>
                    <w:rPr>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6210FAC7" w14:textId="77777777" w:rsidR="00CD3F3C" w:rsidRPr="0003648D" w:rsidRDefault="00CD3F3C" w:rsidP="007C45F6">
                  <w:pPr>
                    <w:rPr>
                      <w:sz w:val="20"/>
                    </w:rPr>
                  </w:pPr>
                  <w:r w:rsidRPr="0003648D">
                    <w:rPr>
                      <w:i/>
                      <w:sz w:val="20"/>
                    </w:rPr>
                    <w:t>Procured Capacity for Reg-Down Amount Total in DAM</w:t>
                  </w:r>
                  <w:r w:rsidRPr="0003648D">
                    <w:rPr>
                      <w:sz w:val="20"/>
                    </w:rPr>
                    <w:t>—The total of the DAM Reg-Down payments for all QSEs for the hour.</w:t>
                  </w:r>
                </w:p>
              </w:tc>
            </w:tr>
            <w:tr w:rsidR="00CD3F3C" w:rsidRPr="0003648D" w14:paraId="0130DEC6" w14:textId="77777777" w:rsidTr="007C45F6">
              <w:tc>
                <w:tcPr>
                  <w:tcW w:w="1278" w:type="pct"/>
                  <w:tcBorders>
                    <w:top w:val="single" w:sz="4" w:space="0" w:color="auto"/>
                    <w:left w:val="single" w:sz="4" w:space="0" w:color="auto"/>
                    <w:bottom w:val="single" w:sz="4" w:space="0" w:color="auto"/>
                    <w:right w:val="single" w:sz="4" w:space="0" w:color="auto"/>
                  </w:tcBorders>
                </w:tcPr>
                <w:p w14:paraId="5EFD7922" w14:textId="77777777" w:rsidR="00CD3F3C" w:rsidRPr="0003648D" w:rsidRDefault="00CD3F3C" w:rsidP="007C45F6">
                  <w:pPr>
                    <w:spacing w:after="60"/>
                    <w:rPr>
                      <w:i/>
                      <w:iCs/>
                      <w:sz w:val="20"/>
                    </w:rPr>
                  </w:pPr>
                  <w:r w:rsidRPr="0003648D">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3D1CE638" w14:textId="77777777"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18B8B628" w14:textId="77777777" w:rsidR="00CD3F3C" w:rsidRPr="0003648D" w:rsidRDefault="00CD3F3C" w:rsidP="007C45F6">
                  <w:pPr>
                    <w:spacing w:after="60"/>
                    <w:rPr>
                      <w:iCs/>
                      <w:sz w:val="20"/>
                    </w:rPr>
                  </w:pPr>
                  <w:r w:rsidRPr="0003648D">
                    <w:rPr>
                      <w:i/>
                      <w:sz w:val="20"/>
                    </w:rPr>
                    <w:t xml:space="preserve">Reg-Down Infeasible Quantity Amount Total </w:t>
                  </w:r>
                  <w:r w:rsidRPr="0003648D">
                    <w:rPr>
                      <w:sz w:val="20"/>
                    </w:rPr>
                    <w:t>— The charge to all QSEs for their total capacity associated with infeasible deployment of Ancillary Service Supply Responsibilities for Reg-Down, for the hour.</w:t>
                  </w:r>
                </w:p>
              </w:tc>
            </w:tr>
            <w:tr w:rsidR="00CD3F3C" w:rsidRPr="0003648D" w14:paraId="099C763D" w14:textId="77777777" w:rsidTr="007C45F6">
              <w:tc>
                <w:tcPr>
                  <w:tcW w:w="1278" w:type="pct"/>
                  <w:tcBorders>
                    <w:top w:val="single" w:sz="4" w:space="0" w:color="auto"/>
                    <w:left w:val="single" w:sz="4" w:space="0" w:color="auto"/>
                    <w:bottom w:val="single" w:sz="4" w:space="0" w:color="auto"/>
                    <w:right w:val="single" w:sz="4" w:space="0" w:color="auto"/>
                  </w:tcBorders>
                </w:tcPr>
                <w:p w14:paraId="4ADEF4EC" w14:textId="77777777" w:rsidR="00CD3F3C" w:rsidRPr="0003648D" w:rsidRDefault="00CD3F3C" w:rsidP="007C45F6">
                  <w:pPr>
                    <w:spacing w:after="60"/>
                    <w:rPr>
                      <w:i/>
                      <w:iCs/>
                      <w:sz w:val="20"/>
                    </w:rPr>
                  </w:pPr>
                  <w:r w:rsidRPr="0003648D">
                    <w:rPr>
                      <w:sz w:val="20"/>
                    </w:rPr>
                    <w:t xml:space="preserve">RDINFQAMT </w:t>
                  </w:r>
                  <w:r w:rsidRPr="0003648D">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6666D4E7" w14:textId="77777777" w:rsidR="00CD3F3C" w:rsidRPr="0003648D" w:rsidRDefault="00CD3F3C" w:rsidP="007C45F6">
                  <w:pPr>
                    <w:spacing w:after="60"/>
                    <w:rPr>
                      <w:iCs/>
                      <w:sz w:val="20"/>
                    </w:rPr>
                  </w:pPr>
                  <w:r w:rsidRPr="0003648D">
                    <w:rPr>
                      <w:sz w:val="20"/>
                    </w:rPr>
                    <w:t>$</w:t>
                  </w:r>
                </w:p>
              </w:tc>
              <w:tc>
                <w:tcPr>
                  <w:tcW w:w="3346" w:type="pct"/>
                  <w:tcBorders>
                    <w:top w:val="single" w:sz="4" w:space="0" w:color="auto"/>
                    <w:left w:val="single" w:sz="4" w:space="0" w:color="auto"/>
                    <w:bottom w:val="single" w:sz="4" w:space="0" w:color="auto"/>
                    <w:right w:val="single" w:sz="4" w:space="0" w:color="auto"/>
                  </w:tcBorders>
                </w:tcPr>
                <w:p w14:paraId="12029F0D" w14:textId="77777777" w:rsidR="00CD3F3C" w:rsidRPr="0003648D" w:rsidRDefault="00CD3F3C" w:rsidP="007C45F6">
                  <w:pPr>
                    <w:spacing w:after="60"/>
                    <w:rPr>
                      <w:iCs/>
                      <w:sz w:val="20"/>
                    </w:rPr>
                  </w:pPr>
                  <w:r w:rsidRPr="0003648D">
                    <w:rPr>
                      <w:i/>
                      <w:sz w:val="20"/>
                    </w:rPr>
                    <w:t>Reg-Down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its Ancillary Service Supply Responsibilities for Reg-Down, for the hour.</w:t>
                  </w:r>
                </w:p>
              </w:tc>
            </w:tr>
            <w:tr w:rsidR="00CD3F3C" w:rsidRPr="0003648D" w14:paraId="708C188A" w14:textId="77777777" w:rsidTr="007C45F6">
              <w:tc>
                <w:tcPr>
                  <w:tcW w:w="1278" w:type="pct"/>
                  <w:tcBorders>
                    <w:top w:val="single" w:sz="4" w:space="0" w:color="auto"/>
                    <w:left w:val="single" w:sz="4" w:space="0" w:color="auto"/>
                    <w:bottom w:val="single" w:sz="4" w:space="0" w:color="auto"/>
                    <w:right w:val="single" w:sz="4" w:space="0" w:color="auto"/>
                  </w:tcBorders>
                </w:tcPr>
                <w:p w14:paraId="5270C4B2" w14:textId="77777777" w:rsidR="00CD3F3C" w:rsidRPr="0003648D" w:rsidRDefault="00CD3F3C" w:rsidP="007C45F6">
                  <w:pPr>
                    <w:spacing w:after="60"/>
                    <w:rPr>
                      <w:i/>
                      <w:iCs/>
                      <w:sz w:val="20"/>
                    </w:rPr>
                  </w:pPr>
                  <w:r w:rsidRPr="0003648D">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4B36C5E4" w14:textId="77777777"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0F52A4E2" w14:textId="77777777" w:rsidR="00CD3F3C" w:rsidRPr="0003648D" w:rsidRDefault="00CD3F3C" w:rsidP="007C45F6">
                  <w:pPr>
                    <w:spacing w:after="60"/>
                    <w:rPr>
                      <w:iCs/>
                      <w:sz w:val="20"/>
                    </w:rPr>
                  </w:pPr>
                  <w:r w:rsidRPr="0003648D">
                    <w:rPr>
                      <w:iCs/>
                      <w:sz w:val="20"/>
                    </w:rPr>
                    <w:t>A QSE.</w:t>
                  </w:r>
                </w:p>
              </w:tc>
            </w:tr>
            <w:tr w:rsidR="00CD3F3C" w:rsidRPr="0003648D" w14:paraId="410B2652" w14:textId="77777777" w:rsidTr="007C45F6">
              <w:tc>
                <w:tcPr>
                  <w:tcW w:w="1278" w:type="pct"/>
                  <w:tcBorders>
                    <w:top w:val="single" w:sz="4" w:space="0" w:color="auto"/>
                    <w:left w:val="single" w:sz="4" w:space="0" w:color="auto"/>
                    <w:bottom w:val="single" w:sz="4" w:space="0" w:color="auto"/>
                    <w:right w:val="single" w:sz="4" w:space="0" w:color="auto"/>
                  </w:tcBorders>
                </w:tcPr>
                <w:p w14:paraId="499646F1" w14:textId="77777777" w:rsidR="00CD3F3C" w:rsidRPr="0003648D" w:rsidRDefault="00CD3F3C" w:rsidP="007C45F6">
                  <w:pPr>
                    <w:spacing w:after="60"/>
                    <w:rPr>
                      <w:i/>
                      <w:iCs/>
                      <w:sz w:val="20"/>
                    </w:rPr>
                  </w:pPr>
                  <w:r w:rsidRPr="0003648D">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252C591B" w14:textId="77777777" w:rsidR="00CD3F3C" w:rsidRPr="0003648D" w:rsidRDefault="00CD3F3C" w:rsidP="007C45F6">
                  <w:pPr>
                    <w:spacing w:after="60"/>
                    <w:rPr>
                      <w:iCs/>
                      <w:sz w:val="20"/>
                    </w:rPr>
                  </w:pPr>
                  <w:r w:rsidRPr="0003648D">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31631436"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63C9F54C" w14:textId="77777777" w:rsidR="00CD3F3C" w:rsidRPr="0003648D" w:rsidRDefault="00CD3F3C" w:rsidP="007C45F6">
            <w:pPr>
              <w:spacing w:after="240"/>
            </w:pPr>
          </w:p>
        </w:tc>
      </w:tr>
    </w:tbl>
    <w:p w14:paraId="4E6065ED" w14:textId="77777777" w:rsidR="00CD3F3C" w:rsidRPr="0003648D" w:rsidRDefault="00CD3F3C" w:rsidP="00CD3F3C">
      <w:pPr>
        <w:spacing w:before="240" w:after="240"/>
        <w:ind w:left="1440" w:hanging="720"/>
      </w:pPr>
      <w:r w:rsidRPr="0003648D">
        <w:lastRenderedPageBreak/>
        <w:t>(b)</w:t>
      </w:r>
      <w:r w:rsidRPr="0003648D">
        <w:tab/>
        <w:t>Each QSE’s share of the net total costs for Reg-Down for the Operating Hour is calculated as follows:</w:t>
      </w:r>
    </w:p>
    <w:p w14:paraId="633315AE" w14:textId="77777777" w:rsidR="00CD3F3C" w:rsidRPr="0003648D" w:rsidRDefault="00CD3F3C" w:rsidP="00CD3F3C">
      <w:pPr>
        <w:spacing w:after="240"/>
        <w:ind w:left="2880" w:hanging="2160"/>
        <w:rPr>
          <w:b/>
          <w:bCs/>
        </w:rPr>
      </w:pPr>
      <w:r w:rsidRPr="0003648D">
        <w:rPr>
          <w:b/>
          <w:bCs/>
        </w:rPr>
        <w:t xml:space="preserve">RDCOST </w:t>
      </w:r>
      <w:r w:rsidRPr="0003648D">
        <w:rPr>
          <w:b/>
          <w:bCs/>
          <w:i/>
          <w:vertAlign w:val="subscript"/>
        </w:rPr>
        <w:t>q</w:t>
      </w:r>
      <w:r w:rsidRPr="0003648D">
        <w:rPr>
          <w:b/>
          <w:bCs/>
          <w:i/>
          <w:vertAlign w:val="subscript"/>
        </w:rPr>
        <w:tab/>
      </w:r>
      <w:r w:rsidRPr="0003648D">
        <w:rPr>
          <w:b/>
          <w:bCs/>
        </w:rPr>
        <w:t>=</w:t>
      </w:r>
      <w:r w:rsidRPr="0003648D">
        <w:rPr>
          <w:b/>
          <w:bCs/>
        </w:rPr>
        <w:tab/>
        <w:t xml:space="preserve">RDPR * RDQ </w:t>
      </w:r>
      <w:r w:rsidRPr="0003648D">
        <w:rPr>
          <w:b/>
          <w:bCs/>
          <w:i/>
          <w:vertAlign w:val="subscript"/>
        </w:rPr>
        <w:t>q</w:t>
      </w:r>
    </w:p>
    <w:p w14:paraId="39D39339" w14:textId="77777777" w:rsidR="00CD3F3C" w:rsidRPr="0003648D" w:rsidRDefault="00CD3F3C" w:rsidP="00CD3F3C">
      <w:pPr>
        <w:spacing w:after="240"/>
        <w:rPr>
          <w:iCs/>
        </w:rPr>
      </w:pPr>
      <w:r w:rsidRPr="0003648D">
        <w:rPr>
          <w:iCs/>
        </w:rPr>
        <w:t>Where:</w:t>
      </w:r>
    </w:p>
    <w:p w14:paraId="04C3B17A" w14:textId="77777777" w:rsidR="00CD3F3C" w:rsidRPr="0003648D" w:rsidRDefault="00CD3F3C" w:rsidP="00CD3F3C">
      <w:pPr>
        <w:tabs>
          <w:tab w:val="left" w:pos="2160"/>
          <w:tab w:val="left" w:pos="2880"/>
        </w:tabs>
        <w:spacing w:after="120"/>
        <w:ind w:leftChars="300" w:left="2880" w:hangingChars="900" w:hanging="2160"/>
        <w:rPr>
          <w:bCs/>
        </w:rPr>
      </w:pPr>
      <w:r w:rsidRPr="0003648D">
        <w:rPr>
          <w:bCs/>
        </w:rPr>
        <w:t>RDPR</w:t>
      </w:r>
      <w:r w:rsidRPr="0003648D">
        <w:rPr>
          <w:bCs/>
        </w:rPr>
        <w:tab/>
      </w:r>
      <w:r w:rsidRPr="0003648D">
        <w:rPr>
          <w:bCs/>
        </w:rPr>
        <w:tab/>
        <w:t>=</w:t>
      </w:r>
      <w:r w:rsidRPr="0003648D">
        <w:rPr>
          <w:bCs/>
        </w:rPr>
        <w:tab/>
        <w:t>RDCOSTTOT / RDQTOT</w:t>
      </w:r>
    </w:p>
    <w:p w14:paraId="627C3889" w14:textId="0669CCF6" w:rsidR="00CD3F3C" w:rsidRPr="0003648D" w:rsidRDefault="00CD3F3C" w:rsidP="00CD3F3C">
      <w:pPr>
        <w:tabs>
          <w:tab w:val="left" w:pos="2160"/>
          <w:tab w:val="left" w:pos="2880"/>
        </w:tabs>
        <w:spacing w:after="120"/>
        <w:ind w:leftChars="300" w:left="2880" w:hangingChars="900" w:hanging="2160"/>
        <w:rPr>
          <w:bCs/>
        </w:rPr>
      </w:pPr>
      <w:r w:rsidRPr="0003648D">
        <w:rPr>
          <w:bCs/>
        </w:rPr>
        <w:t>RDQTOT</w:t>
      </w:r>
      <w:r w:rsidRPr="0003648D">
        <w:rPr>
          <w:bCs/>
        </w:rPr>
        <w:tab/>
      </w:r>
      <w:r w:rsidRPr="0003648D">
        <w:rPr>
          <w:bCs/>
        </w:rPr>
        <w:tab/>
        <w:t>=</w:t>
      </w:r>
      <w:r w:rsidRPr="0003648D">
        <w:rPr>
          <w:bCs/>
        </w:rPr>
        <w:tab/>
      </w:r>
      <w:r w:rsidR="00D93F97">
        <w:rPr>
          <w:bCs/>
          <w:noProof/>
          <w:position w:val="-22"/>
        </w:rPr>
        <w:drawing>
          <wp:inline distT="0" distB="0" distL="0" distR="0" wp14:anchorId="3D16F68D" wp14:editId="464955B5">
            <wp:extent cx="142875" cy="294005"/>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RDQ </w:t>
      </w:r>
      <w:r w:rsidRPr="0003648D">
        <w:rPr>
          <w:bCs/>
          <w:i/>
          <w:vertAlign w:val="subscript"/>
        </w:rPr>
        <w:t>q</w:t>
      </w:r>
    </w:p>
    <w:p w14:paraId="5291C7D8" w14:textId="77777777" w:rsidR="00CD3F3C" w:rsidRPr="0003648D" w:rsidRDefault="00CD3F3C" w:rsidP="00CD3F3C">
      <w:pPr>
        <w:tabs>
          <w:tab w:val="left" w:pos="2160"/>
          <w:tab w:val="left" w:pos="2880"/>
        </w:tabs>
        <w:spacing w:after="120"/>
        <w:ind w:leftChars="300" w:left="2880" w:hangingChars="900" w:hanging="2160"/>
        <w:rPr>
          <w:bCs/>
          <w:lang w:val="it-IT"/>
        </w:rPr>
      </w:pPr>
      <w:r w:rsidRPr="0003648D">
        <w:rPr>
          <w:bCs/>
          <w:lang w:val="it-IT"/>
        </w:rPr>
        <w:t xml:space="preserve">RDQ </w:t>
      </w:r>
      <w:r w:rsidRPr="0003648D">
        <w:rPr>
          <w:bCs/>
          <w:i/>
          <w:vertAlign w:val="subscript"/>
          <w:lang w:val="it-IT"/>
        </w:rPr>
        <w:t>q</w:t>
      </w:r>
      <w:r w:rsidRPr="0003648D">
        <w:rPr>
          <w:bCs/>
          <w:lang w:val="it-IT"/>
        </w:rPr>
        <w:tab/>
      </w:r>
      <w:r w:rsidRPr="0003648D">
        <w:rPr>
          <w:bCs/>
          <w:lang w:val="it-IT"/>
        </w:rPr>
        <w:tab/>
        <w:t>=</w:t>
      </w:r>
      <w:r w:rsidRPr="0003648D">
        <w:rPr>
          <w:bCs/>
          <w:lang w:val="it-IT"/>
        </w:rPr>
        <w:tab/>
        <w:t xml:space="preserve">RDO </w:t>
      </w:r>
      <w:r w:rsidRPr="0003648D">
        <w:rPr>
          <w:bCs/>
          <w:i/>
          <w:vertAlign w:val="subscript"/>
          <w:lang w:val="it-IT"/>
        </w:rPr>
        <w:t>q</w:t>
      </w:r>
      <w:r w:rsidRPr="0003648D">
        <w:rPr>
          <w:bCs/>
          <w:lang w:val="it-IT"/>
        </w:rPr>
        <w:t xml:space="preserve"> – SARDQ </w:t>
      </w:r>
      <w:r w:rsidRPr="0003648D">
        <w:rPr>
          <w:bCs/>
          <w:i/>
          <w:vertAlign w:val="subscript"/>
          <w:lang w:val="it-IT"/>
        </w:rPr>
        <w:t>q</w:t>
      </w:r>
    </w:p>
    <w:p w14:paraId="3DAC8EC6" w14:textId="27A57E5C" w:rsidR="00CD3F3C" w:rsidRPr="0003648D" w:rsidRDefault="00CD3F3C" w:rsidP="00CD3F3C">
      <w:pPr>
        <w:tabs>
          <w:tab w:val="left" w:pos="2160"/>
          <w:tab w:val="left" w:pos="2880"/>
        </w:tabs>
        <w:spacing w:after="120"/>
        <w:ind w:leftChars="300" w:left="2880" w:hangingChars="900" w:hanging="2160"/>
        <w:rPr>
          <w:bCs/>
          <w:lang w:val="it-IT"/>
        </w:rPr>
      </w:pPr>
      <w:r w:rsidRPr="0003648D">
        <w:rPr>
          <w:bCs/>
          <w:lang w:val="it-IT"/>
        </w:rPr>
        <w:t xml:space="preserve">RDO </w:t>
      </w:r>
      <w:r w:rsidRPr="0003648D">
        <w:rPr>
          <w:bCs/>
          <w:i/>
          <w:vertAlign w:val="subscript"/>
          <w:lang w:val="it-IT"/>
        </w:rPr>
        <w:t>q</w:t>
      </w:r>
      <w:r w:rsidRPr="0003648D">
        <w:rPr>
          <w:bCs/>
          <w:lang w:val="it-IT"/>
        </w:rPr>
        <w:tab/>
      </w:r>
      <w:r w:rsidRPr="0003648D">
        <w:rPr>
          <w:bCs/>
          <w:lang w:val="it-IT"/>
        </w:rPr>
        <w:tab/>
        <w:t>=</w:t>
      </w:r>
      <w:r w:rsidRPr="0003648D">
        <w:rPr>
          <w:bCs/>
          <w:lang w:val="it-IT"/>
        </w:rPr>
        <w:tab/>
      </w:r>
      <w:r w:rsidR="00D93F97">
        <w:rPr>
          <w:bCs/>
          <w:noProof/>
          <w:position w:val="-22"/>
        </w:rPr>
        <w:drawing>
          <wp:inline distT="0" distB="0" distL="0" distR="0" wp14:anchorId="34FD5936" wp14:editId="1325AE89">
            <wp:extent cx="142875" cy="294005"/>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it-IT"/>
        </w:rPr>
        <w:t xml:space="preserve">(SARDQ </w:t>
      </w:r>
      <w:r w:rsidRPr="0003648D">
        <w:rPr>
          <w:bCs/>
          <w:i/>
          <w:vertAlign w:val="subscript"/>
          <w:lang w:val="it-IT"/>
        </w:rPr>
        <w:t>q</w:t>
      </w:r>
      <w:r w:rsidRPr="0003648D">
        <w:rPr>
          <w:bCs/>
          <w:lang w:val="it-IT"/>
        </w:rPr>
        <w:t xml:space="preserve"> + </w:t>
      </w:r>
      <w:r w:rsidR="00D93F97">
        <w:rPr>
          <w:bCs/>
          <w:noProof/>
          <w:position w:val="-20"/>
        </w:rPr>
        <w:drawing>
          <wp:inline distT="0" distB="0" distL="0" distR="0" wp14:anchorId="76544C39" wp14:editId="2DFC6516">
            <wp:extent cx="142875" cy="278130"/>
            <wp:effectExtent l="0" t="0" r="9525"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it-IT"/>
        </w:rPr>
        <w:t xml:space="preserve">(RTPCRD </w:t>
      </w:r>
      <w:r w:rsidRPr="0003648D">
        <w:rPr>
          <w:bCs/>
          <w:i/>
          <w:vertAlign w:val="subscript"/>
          <w:lang w:val="it-IT"/>
        </w:rPr>
        <w:t>q, m</w:t>
      </w:r>
      <w:r w:rsidRPr="0003648D">
        <w:rPr>
          <w:bCs/>
          <w:lang w:val="it-IT"/>
        </w:rPr>
        <w:t xml:space="preserve">) + PCRD </w:t>
      </w:r>
      <w:r w:rsidRPr="0003648D">
        <w:rPr>
          <w:bCs/>
          <w:i/>
          <w:vertAlign w:val="subscript"/>
          <w:lang w:val="it-IT"/>
        </w:rPr>
        <w:t>q</w:t>
      </w:r>
      <w:r w:rsidRPr="0003648D">
        <w:rPr>
          <w:bCs/>
          <w:lang w:val="it-IT"/>
        </w:rPr>
        <w:t xml:space="preserve"> –  </w:t>
      </w:r>
    </w:p>
    <w:p w14:paraId="1FEE0B96" w14:textId="77777777" w:rsidR="00CD3F3C" w:rsidRPr="0003648D" w:rsidRDefault="00CD3F3C" w:rsidP="00CD3F3C">
      <w:pPr>
        <w:tabs>
          <w:tab w:val="left" w:pos="2160"/>
          <w:tab w:val="left" w:pos="2880"/>
        </w:tabs>
        <w:spacing w:after="120"/>
        <w:ind w:leftChars="300" w:left="2880" w:hangingChars="900" w:hanging="2160"/>
        <w:rPr>
          <w:bCs/>
          <w:i/>
          <w:vertAlign w:val="subscript"/>
          <w:lang w:val="it-IT"/>
        </w:rPr>
      </w:pPr>
      <w:r w:rsidRPr="0003648D">
        <w:rPr>
          <w:bCs/>
          <w:lang w:val="it-IT"/>
        </w:rPr>
        <w:tab/>
      </w:r>
      <w:r w:rsidRPr="0003648D">
        <w:rPr>
          <w:bCs/>
          <w:lang w:val="it-IT"/>
        </w:rPr>
        <w:tab/>
      </w:r>
      <w:r w:rsidRPr="0003648D">
        <w:rPr>
          <w:bCs/>
          <w:lang w:val="it-IT"/>
        </w:rPr>
        <w:tab/>
        <w:t xml:space="preserve">RDFQ </w:t>
      </w:r>
      <w:r w:rsidRPr="0003648D">
        <w:rPr>
          <w:bCs/>
          <w:i/>
          <w:vertAlign w:val="subscript"/>
          <w:lang w:val="it-IT"/>
        </w:rPr>
        <w:t>q</w:t>
      </w:r>
      <w:r w:rsidRPr="0003648D">
        <w:rPr>
          <w:bCs/>
          <w:lang w:val="it-IT"/>
        </w:rPr>
        <w:t xml:space="preserve"> – RRDFQ </w:t>
      </w:r>
      <w:r w:rsidRPr="0003648D">
        <w:rPr>
          <w:bCs/>
          <w:i/>
          <w:vertAlign w:val="subscript"/>
          <w:lang w:val="it-IT"/>
        </w:rPr>
        <w:t>q</w:t>
      </w:r>
      <w:r w:rsidRPr="0003648D">
        <w:rPr>
          <w:bCs/>
          <w:lang w:val="it-IT"/>
        </w:rPr>
        <w:t xml:space="preserve">) * HLRS </w:t>
      </w:r>
      <w:r w:rsidRPr="0003648D">
        <w:rPr>
          <w:bCs/>
          <w:i/>
          <w:vertAlign w:val="subscript"/>
          <w:lang w:val="it-IT"/>
        </w:rPr>
        <w:t>q</w:t>
      </w:r>
    </w:p>
    <w:p w14:paraId="0A3F422D" w14:textId="77777777" w:rsidR="00CD3F3C" w:rsidRPr="0003648D" w:rsidRDefault="00CD3F3C" w:rsidP="00CD3F3C">
      <w:pPr>
        <w:tabs>
          <w:tab w:val="left" w:pos="2160"/>
          <w:tab w:val="left" w:pos="2880"/>
        </w:tabs>
        <w:spacing w:after="120"/>
        <w:ind w:leftChars="300" w:left="2880" w:hangingChars="900" w:hanging="2160"/>
        <w:rPr>
          <w:bCs/>
          <w:lang w:val="fr-FR"/>
        </w:rPr>
      </w:pPr>
      <w:r w:rsidRPr="0003648D">
        <w:rPr>
          <w:bCs/>
          <w:lang w:val="fr-FR"/>
        </w:rPr>
        <w:t xml:space="preserve">SARDQ </w:t>
      </w:r>
      <w:r w:rsidRPr="0003648D">
        <w:rPr>
          <w:bCs/>
          <w:i/>
          <w:vertAlign w:val="subscript"/>
          <w:lang w:val="fr-FR"/>
        </w:rPr>
        <w:t>q</w:t>
      </w:r>
      <w:r w:rsidRPr="0003648D">
        <w:rPr>
          <w:bCs/>
          <w:lang w:val="fr-FR"/>
        </w:rPr>
        <w:tab/>
      </w:r>
      <w:r w:rsidRPr="0003648D">
        <w:rPr>
          <w:bCs/>
          <w:lang w:val="fr-FR"/>
        </w:rPr>
        <w:tab/>
        <w:t>=</w:t>
      </w:r>
      <w:r w:rsidRPr="0003648D">
        <w:rPr>
          <w:bCs/>
          <w:lang w:val="fr-FR"/>
        </w:rPr>
        <w:tab/>
        <w:t xml:space="preserve">DASARDQ </w:t>
      </w:r>
      <w:r w:rsidRPr="0003648D">
        <w:rPr>
          <w:bCs/>
          <w:i/>
          <w:vertAlign w:val="subscript"/>
          <w:lang w:val="fr-FR"/>
        </w:rPr>
        <w:t>q</w:t>
      </w:r>
      <w:r w:rsidRPr="0003648D">
        <w:rPr>
          <w:bCs/>
          <w:lang w:val="fr-FR"/>
        </w:rPr>
        <w:t xml:space="preserve"> + RTSARDQ </w:t>
      </w:r>
      <w:r w:rsidRPr="0003648D">
        <w:rPr>
          <w:bCs/>
          <w:i/>
          <w:vertAlign w:val="subscript"/>
          <w:lang w:val="fr-FR"/>
        </w:rPr>
        <w:t>q</w:t>
      </w:r>
    </w:p>
    <w:p w14:paraId="37DA732B" w14:textId="77777777" w:rsidR="00CD3F3C" w:rsidRPr="0003648D" w:rsidRDefault="00CD3F3C" w:rsidP="00CD3F3C">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CD3F3C" w:rsidRPr="0003648D" w14:paraId="507AAD1F" w14:textId="77777777" w:rsidTr="007C45F6">
        <w:trPr>
          <w:tblHeader/>
        </w:trPr>
        <w:tc>
          <w:tcPr>
            <w:tcW w:w="849" w:type="pct"/>
          </w:tcPr>
          <w:p w14:paraId="528102A6" w14:textId="77777777" w:rsidR="00CD3F3C" w:rsidRPr="0003648D" w:rsidRDefault="00CD3F3C" w:rsidP="007C45F6">
            <w:pPr>
              <w:keepNext/>
              <w:spacing w:after="120"/>
              <w:rPr>
                <w:b/>
                <w:iCs/>
                <w:sz w:val="20"/>
              </w:rPr>
            </w:pPr>
            <w:r w:rsidRPr="0003648D">
              <w:rPr>
                <w:b/>
                <w:iCs/>
                <w:sz w:val="20"/>
              </w:rPr>
              <w:t>Variable</w:t>
            </w:r>
          </w:p>
        </w:tc>
        <w:tc>
          <w:tcPr>
            <w:tcW w:w="460" w:type="pct"/>
          </w:tcPr>
          <w:p w14:paraId="3A4F85D4" w14:textId="77777777" w:rsidR="00CD3F3C" w:rsidRPr="0003648D" w:rsidRDefault="00CD3F3C" w:rsidP="007C45F6">
            <w:pPr>
              <w:keepNext/>
              <w:spacing w:after="120"/>
              <w:rPr>
                <w:b/>
                <w:iCs/>
                <w:sz w:val="20"/>
              </w:rPr>
            </w:pPr>
            <w:r w:rsidRPr="0003648D">
              <w:rPr>
                <w:b/>
                <w:iCs/>
                <w:sz w:val="20"/>
              </w:rPr>
              <w:t>Unit</w:t>
            </w:r>
          </w:p>
        </w:tc>
        <w:tc>
          <w:tcPr>
            <w:tcW w:w="3691" w:type="pct"/>
          </w:tcPr>
          <w:p w14:paraId="17CDE298" w14:textId="77777777" w:rsidR="00CD3F3C" w:rsidRPr="0003648D" w:rsidRDefault="00CD3F3C" w:rsidP="007C45F6">
            <w:pPr>
              <w:keepNext/>
              <w:spacing w:after="120"/>
              <w:rPr>
                <w:b/>
                <w:iCs/>
                <w:sz w:val="20"/>
              </w:rPr>
            </w:pPr>
            <w:r w:rsidRPr="0003648D">
              <w:rPr>
                <w:b/>
                <w:iCs/>
                <w:sz w:val="20"/>
              </w:rPr>
              <w:t>Description</w:t>
            </w:r>
          </w:p>
        </w:tc>
      </w:tr>
      <w:tr w:rsidR="00CD3F3C" w:rsidRPr="0003648D" w14:paraId="364D9450" w14:textId="77777777" w:rsidTr="007C45F6">
        <w:tc>
          <w:tcPr>
            <w:tcW w:w="849" w:type="pct"/>
          </w:tcPr>
          <w:p w14:paraId="0D50582E" w14:textId="77777777" w:rsidR="00CD3F3C" w:rsidRPr="0003648D" w:rsidRDefault="00CD3F3C" w:rsidP="007C45F6">
            <w:pPr>
              <w:spacing w:after="60"/>
              <w:rPr>
                <w:iCs/>
                <w:sz w:val="20"/>
              </w:rPr>
            </w:pPr>
            <w:r w:rsidRPr="0003648D">
              <w:rPr>
                <w:iCs/>
                <w:sz w:val="20"/>
              </w:rPr>
              <w:t xml:space="preserve">RDCOST </w:t>
            </w:r>
            <w:r w:rsidRPr="0003648D">
              <w:rPr>
                <w:i/>
                <w:iCs/>
                <w:sz w:val="20"/>
                <w:vertAlign w:val="subscript"/>
              </w:rPr>
              <w:t>q</w:t>
            </w:r>
          </w:p>
        </w:tc>
        <w:tc>
          <w:tcPr>
            <w:tcW w:w="460" w:type="pct"/>
          </w:tcPr>
          <w:p w14:paraId="5E538EFC" w14:textId="77777777" w:rsidR="00CD3F3C" w:rsidRPr="0003648D" w:rsidRDefault="00CD3F3C" w:rsidP="007C45F6">
            <w:pPr>
              <w:keepNext/>
              <w:spacing w:after="60"/>
              <w:rPr>
                <w:iCs/>
                <w:sz w:val="20"/>
              </w:rPr>
            </w:pPr>
            <w:r w:rsidRPr="0003648D">
              <w:rPr>
                <w:iCs/>
                <w:sz w:val="20"/>
              </w:rPr>
              <w:t>$</w:t>
            </w:r>
          </w:p>
        </w:tc>
        <w:tc>
          <w:tcPr>
            <w:tcW w:w="3691" w:type="pct"/>
          </w:tcPr>
          <w:p w14:paraId="46A1552E" w14:textId="77777777" w:rsidR="00CD3F3C" w:rsidRPr="0003648D" w:rsidRDefault="00CD3F3C" w:rsidP="007C45F6">
            <w:pPr>
              <w:keepNext/>
              <w:spacing w:after="60"/>
              <w:rPr>
                <w:iCs/>
                <w:sz w:val="20"/>
              </w:rPr>
            </w:pPr>
            <w:r w:rsidRPr="0003648D">
              <w:rPr>
                <w:i/>
                <w:iCs/>
                <w:sz w:val="20"/>
              </w:rPr>
              <w:t>Reg-Down Cost per QSE</w:t>
            </w:r>
            <w:r w:rsidRPr="0003648D">
              <w:rPr>
                <w:iCs/>
                <w:sz w:val="20"/>
              </w:rPr>
              <w:t xml:space="preserve">—QSE </w:t>
            </w:r>
            <w:r w:rsidRPr="0003648D">
              <w:rPr>
                <w:i/>
                <w:iCs/>
                <w:sz w:val="20"/>
              </w:rPr>
              <w:t>q</w:t>
            </w:r>
            <w:r w:rsidRPr="0003648D">
              <w:rPr>
                <w:iCs/>
                <w:sz w:val="20"/>
              </w:rPr>
              <w:t>’s share of the net total costs for Reg-Down, for the hour.</w:t>
            </w:r>
          </w:p>
        </w:tc>
      </w:tr>
      <w:tr w:rsidR="00CD3F3C" w:rsidRPr="0003648D" w14:paraId="3EC71A9D" w14:textId="77777777" w:rsidTr="007C45F6">
        <w:tc>
          <w:tcPr>
            <w:tcW w:w="849" w:type="pct"/>
            <w:tcBorders>
              <w:top w:val="single" w:sz="4" w:space="0" w:color="auto"/>
              <w:left w:val="single" w:sz="4" w:space="0" w:color="auto"/>
              <w:bottom w:val="single" w:sz="4" w:space="0" w:color="auto"/>
              <w:right w:val="single" w:sz="4" w:space="0" w:color="auto"/>
            </w:tcBorders>
          </w:tcPr>
          <w:p w14:paraId="593F894B" w14:textId="77777777" w:rsidR="00CD3F3C" w:rsidRPr="0003648D" w:rsidRDefault="00CD3F3C" w:rsidP="007C45F6">
            <w:pPr>
              <w:spacing w:after="60"/>
              <w:rPr>
                <w:iCs/>
                <w:sz w:val="20"/>
              </w:rPr>
            </w:pPr>
            <w:r w:rsidRPr="0003648D">
              <w:rPr>
                <w:iCs/>
                <w:sz w:val="20"/>
              </w:rPr>
              <w:t>RDPR</w:t>
            </w:r>
          </w:p>
        </w:tc>
        <w:tc>
          <w:tcPr>
            <w:tcW w:w="460" w:type="pct"/>
            <w:tcBorders>
              <w:top w:val="single" w:sz="4" w:space="0" w:color="auto"/>
              <w:left w:val="single" w:sz="4" w:space="0" w:color="auto"/>
              <w:bottom w:val="single" w:sz="4" w:space="0" w:color="auto"/>
              <w:right w:val="single" w:sz="4" w:space="0" w:color="auto"/>
            </w:tcBorders>
          </w:tcPr>
          <w:p w14:paraId="7582DFFA" w14:textId="77777777"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38D782F1" w14:textId="77777777" w:rsidR="00CD3F3C" w:rsidRPr="0003648D" w:rsidRDefault="00CD3F3C" w:rsidP="007C45F6">
            <w:pPr>
              <w:spacing w:after="60"/>
              <w:rPr>
                <w:i/>
                <w:iCs/>
                <w:sz w:val="20"/>
              </w:rPr>
            </w:pPr>
            <w:r w:rsidRPr="0003648D">
              <w:rPr>
                <w:i/>
                <w:iCs/>
                <w:sz w:val="20"/>
              </w:rPr>
              <w:t>Reg-Down Price—</w:t>
            </w:r>
            <w:r w:rsidRPr="0003648D">
              <w:rPr>
                <w:iCs/>
                <w:sz w:val="20"/>
              </w:rPr>
              <w:t>The price for Reg-Down calculated based on the net total costs for Reg-Down, for the hour.</w:t>
            </w:r>
          </w:p>
        </w:tc>
      </w:tr>
      <w:tr w:rsidR="00CD3F3C" w:rsidRPr="0003648D" w14:paraId="6555FD08" w14:textId="77777777" w:rsidTr="007C45F6">
        <w:tc>
          <w:tcPr>
            <w:tcW w:w="849" w:type="pct"/>
            <w:tcBorders>
              <w:top w:val="single" w:sz="4" w:space="0" w:color="auto"/>
              <w:left w:val="single" w:sz="4" w:space="0" w:color="auto"/>
              <w:bottom w:val="single" w:sz="4" w:space="0" w:color="auto"/>
              <w:right w:val="single" w:sz="4" w:space="0" w:color="auto"/>
            </w:tcBorders>
          </w:tcPr>
          <w:p w14:paraId="7754C250" w14:textId="77777777" w:rsidR="00CD3F3C" w:rsidRPr="0003648D" w:rsidRDefault="00CD3F3C" w:rsidP="007C45F6">
            <w:pPr>
              <w:spacing w:after="60"/>
              <w:rPr>
                <w:iCs/>
                <w:sz w:val="20"/>
              </w:rPr>
            </w:pPr>
            <w:r w:rsidRPr="0003648D">
              <w:rPr>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09AF69A2" w14:textId="77777777"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297414FD" w14:textId="77777777" w:rsidR="00CD3F3C" w:rsidRPr="0003648D" w:rsidRDefault="00CD3F3C" w:rsidP="007C45F6">
            <w:pPr>
              <w:spacing w:after="60"/>
              <w:rPr>
                <w:i/>
                <w:iCs/>
                <w:sz w:val="20"/>
              </w:rPr>
            </w:pPr>
            <w:r w:rsidRPr="0003648D">
              <w:rPr>
                <w:i/>
                <w:iCs/>
                <w:sz w:val="20"/>
              </w:rPr>
              <w:t>Reg-Down Cost Total</w:t>
            </w:r>
            <w:r w:rsidRPr="0003648D">
              <w:rPr>
                <w:iCs/>
                <w:sz w:val="20"/>
              </w:rPr>
              <w:t>—The net total costs for Reg-Down, for the hour.  See item (3)(a) above.</w:t>
            </w:r>
          </w:p>
        </w:tc>
      </w:tr>
      <w:tr w:rsidR="00CD3F3C" w:rsidRPr="0003648D" w14:paraId="1CD694AF" w14:textId="77777777" w:rsidTr="007C45F6">
        <w:tc>
          <w:tcPr>
            <w:tcW w:w="849" w:type="pct"/>
            <w:tcBorders>
              <w:top w:val="single" w:sz="4" w:space="0" w:color="auto"/>
              <w:left w:val="single" w:sz="4" w:space="0" w:color="auto"/>
              <w:bottom w:val="single" w:sz="4" w:space="0" w:color="auto"/>
              <w:right w:val="single" w:sz="4" w:space="0" w:color="auto"/>
            </w:tcBorders>
          </w:tcPr>
          <w:p w14:paraId="2ED914EB" w14:textId="77777777" w:rsidR="00CD3F3C" w:rsidRPr="0003648D" w:rsidRDefault="00CD3F3C" w:rsidP="007C45F6">
            <w:pPr>
              <w:spacing w:after="60"/>
              <w:rPr>
                <w:iCs/>
                <w:sz w:val="20"/>
              </w:rPr>
            </w:pPr>
            <w:r w:rsidRPr="0003648D">
              <w:rPr>
                <w:iCs/>
                <w:sz w:val="20"/>
              </w:rPr>
              <w:lastRenderedPageBreak/>
              <w:t>RDQTOT</w:t>
            </w:r>
          </w:p>
        </w:tc>
        <w:tc>
          <w:tcPr>
            <w:tcW w:w="460" w:type="pct"/>
            <w:tcBorders>
              <w:top w:val="single" w:sz="4" w:space="0" w:color="auto"/>
              <w:left w:val="single" w:sz="4" w:space="0" w:color="auto"/>
              <w:bottom w:val="single" w:sz="4" w:space="0" w:color="auto"/>
              <w:right w:val="single" w:sz="4" w:space="0" w:color="auto"/>
            </w:tcBorders>
          </w:tcPr>
          <w:p w14:paraId="59043C42"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288955C" w14:textId="77777777" w:rsidR="00CD3F3C" w:rsidRPr="0003648D" w:rsidRDefault="00CD3F3C" w:rsidP="007C45F6">
            <w:pPr>
              <w:spacing w:after="60"/>
              <w:rPr>
                <w:i/>
                <w:iCs/>
                <w:sz w:val="20"/>
              </w:rPr>
            </w:pPr>
            <w:r w:rsidRPr="0003648D">
              <w:rPr>
                <w:i/>
                <w:iCs/>
                <w:sz w:val="20"/>
              </w:rPr>
              <w:t>Reg-Down Quantity Total</w:t>
            </w:r>
            <w:r w:rsidRPr="0003648D">
              <w:rPr>
                <w:iCs/>
                <w:sz w:val="20"/>
              </w:rPr>
              <w:t>—The sum of every QSE’s Ancillary Service Obligation minus its self-arranged Reg-Down quantity in the DAM and any and all SASMs for the hour.</w:t>
            </w:r>
          </w:p>
        </w:tc>
      </w:tr>
      <w:tr w:rsidR="00CD3F3C" w:rsidRPr="0003648D" w14:paraId="159106D4" w14:textId="77777777" w:rsidTr="007C45F6">
        <w:tc>
          <w:tcPr>
            <w:tcW w:w="849" w:type="pct"/>
            <w:tcBorders>
              <w:top w:val="single" w:sz="4" w:space="0" w:color="auto"/>
              <w:left w:val="single" w:sz="4" w:space="0" w:color="auto"/>
              <w:bottom w:val="single" w:sz="4" w:space="0" w:color="auto"/>
              <w:right w:val="single" w:sz="4" w:space="0" w:color="auto"/>
            </w:tcBorders>
          </w:tcPr>
          <w:p w14:paraId="6F12C222" w14:textId="77777777" w:rsidR="00CD3F3C" w:rsidRPr="0003648D" w:rsidRDefault="00CD3F3C" w:rsidP="007C45F6">
            <w:pPr>
              <w:spacing w:after="60"/>
              <w:rPr>
                <w:iCs/>
                <w:sz w:val="20"/>
              </w:rPr>
            </w:pPr>
            <w:r w:rsidRPr="0003648D">
              <w:rPr>
                <w:iCs/>
                <w:sz w:val="20"/>
              </w:rPr>
              <w:t xml:space="preserve">RDQ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DAE73E9"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8A1784D" w14:textId="77777777" w:rsidR="00CD3F3C" w:rsidRPr="0003648D" w:rsidRDefault="00CD3F3C" w:rsidP="007C45F6">
            <w:pPr>
              <w:spacing w:after="60"/>
              <w:rPr>
                <w:i/>
                <w:iCs/>
                <w:sz w:val="20"/>
              </w:rPr>
            </w:pPr>
            <w:r w:rsidRPr="0003648D">
              <w:rPr>
                <w:i/>
                <w:iCs/>
                <w:sz w:val="20"/>
              </w:rPr>
              <w:t>Reg-Down Quantity per QSE</w:t>
            </w:r>
            <w:r w:rsidRPr="0003648D">
              <w:rPr>
                <w:iCs/>
                <w:sz w:val="20"/>
              </w:rPr>
              <w:t xml:space="preserve">—The QSE </w:t>
            </w:r>
            <w:r w:rsidRPr="0003648D">
              <w:rPr>
                <w:i/>
                <w:iCs/>
                <w:sz w:val="20"/>
              </w:rPr>
              <w:t>q</w:t>
            </w:r>
            <w:r w:rsidRPr="0003648D">
              <w:rPr>
                <w:iCs/>
                <w:sz w:val="20"/>
              </w:rPr>
              <w:t>’s Ancillary Service Obligation minus its self-arranged Reg-Down quantity in the DAM and any and all SASMs, for the hour.</w:t>
            </w:r>
          </w:p>
        </w:tc>
      </w:tr>
      <w:tr w:rsidR="00CD3F3C" w:rsidRPr="0003648D" w14:paraId="415E3EC1" w14:textId="77777777" w:rsidTr="007C45F6">
        <w:tc>
          <w:tcPr>
            <w:tcW w:w="849" w:type="pct"/>
            <w:tcBorders>
              <w:top w:val="single" w:sz="4" w:space="0" w:color="auto"/>
              <w:left w:val="single" w:sz="4" w:space="0" w:color="auto"/>
              <w:bottom w:val="single" w:sz="4" w:space="0" w:color="auto"/>
              <w:right w:val="single" w:sz="4" w:space="0" w:color="auto"/>
            </w:tcBorders>
          </w:tcPr>
          <w:p w14:paraId="77BFB938" w14:textId="77777777" w:rsidR="00CD3F3C" w:rsidRPr="0003648D" w:rsidRDefault="00CD3F3C" w:rsidP="007C45F6">
            <w:pPr>
              <w:spacing w:after="60"/>
              <w:rPr>
                <w:iCs/>
                <w:sz w:val="20"/>
              </w:rPr>
            </w:pPr>
            <w:r w:rsidRPr="0003648D">
              <w:rPr>
                <w:iCs/>
                <w:sz w:val="20"/>
              </w:rPr>
              <w:t xml:space="preserve">RDO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131A11E"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7FEB478" w14:textId="77777777" w:rsidR="00CD3F3C" w:rsidRPr="0003648D" w:rsidRDefault="00CD3F3C" w:rsidP="007C45F6">
            <w:pPr>
              <w:spacing w:after="60"/>
              <w:rPr>
                <w:i/>
                <w:iCs/>
                <w:sz w:val="20"/>
              </w:rPr>
            </w:pPr>
            <w:r w:rsidRPr="0003648D">
              <w:rPr>
                <w:i/>
                <w:iCs/>
                <w:sz w:val="20"/>
              </w:rPr>
              <w:t>Reg-Down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14:paraId="0B589685" w14:textId="77777777" w:rsidTr="007C45F6">
        <w:tc>
          <w:tcPr>
            <w:tcW w:w="849" w:type="pct"/>
            <w:tcBorders>
              <w:top w:val="single" w:sz="4" w:space="0" w:color="auto"/>
              <w:left w:val="single" w:sz="4" w:space="0" w:color="auto"/>
              <w:bottom w:val="single" w:sz="4" w:space="0" w:color="auto"/>
              <w:right w:val="single" w:sz="4" w:space="0" w:color="auto"/>
            </w:tcBorders>
          </w:tcPr>
          <w:p w14:paraId="579A3FD0" w14:textId="77777777" w:rsidR="00CD3F3C" w:rsidRPr="0003648D" w:rsidRDefault="00CD3F3C" w:rsidP="007C45F6">
            <w:pPr>
              <w:spacing w:after="60"/>
              <w:rPr>
                <w:iCs/>
                <w:sz w:val="20"/>
              </w:rPr>
            </w:pPr>
            <w:r w:rsidRPr="0003648D">
              <w:rPr>
                <w:iCs/>
                <w:sz w:val="20"/>
              </w:rPr>
              <w:t xml:space="preserve">DASARDQ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38EF643"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E8A512A" w14:textId="77777777" w:rsidR="00CD3F3C" w:rsidRPr="0003648D" w:rsidRDefault="00CD3F3C" w:rsidP="007C45F6">
            <w:pPr>
              <w:spacing w:after="60"/>
              <w:rPr>
                <w:i/>
                <w:iCs/>
                <w:sz w:val="20"/>
              </w:rPr>
            </w:pPr>
            <w:r w:rsidRPr="0003648D">
              <w:rPr>
                <w:i/>
                <w:iCs/>
                <w:sz w:val="20"/>
              </w:rPr>
              <w:t>Self-Arranged Reg-Down Quantity per QSE for DAM</w:t>
            </w:r>
            <w:r w:rsidRPr="0003648D">
              <w:rPr>
                <w:iCs/>
                <w:sz w:val="20"/>
              </w:rPr>
              <w:t xml:space="preserve">—The self-arranged Reg-Down quantity submitted by QSE </w:t>
            </w:r>
            <w:r w:rsidRPr="0003648D">
              <w:rPr>
                <w:i/>
                <w:iCs/>
                <w:sz w:val="20"/>
              </w:rPr>
              <w:t>q</w:t>
            </w:r>
            <w:r w:rsidRPr="0003648D">
              <w:rPr>
                <w:iCs/>
                <w:sz w:val="20"/>
              </w:rPr>
              <w:t xml:space="preserve"> before 1000 in the Day-Ahead.</w:t>
            </w:r>
          </w:p>
        </w:tc>
      </w:tr>
      <w:tr w:rsidR="00CD3F3C" w:rsidRPr="0003648D" w14:paraId="351D46E1" w14:textId="77777777" w:rsidTr="007C45F6">
        <w:tc>
          <w:tcPr>
            <w:tcW w:w="849" w:type="pct"/>
            <w:tcBorders>
              <w:top w:val="single" w:sz="4" w:space="0" w:color="auto"/>
              <w:left w:val="single" w:sz="4" w:space="0" w:color="auto"/>
              <w:bottom w:val="single" w:sz="4" w:space="0" w:color="auto"/>
              <w:right w:val="single" w:sz="4" w:space="0" w:color="auto"/>
            </w:tcBorders>
          </w:tcPr>
          <w:p w14:paraId="6093331F" w14:textId="77777777" w:rsidR="00CD3F3C" w:rsidRPr="0003648D" w:rsidRDefault="00CD3F3C" w:rsidP="007C45F6">
            <w:pPr>
              <w:spacing w:after="60"/>
              <w:rPr>
                <w:iCs/>
                <w:sz w:val="20"/>
              </w:rPr>
            </w:pPr>
            <w:r w:rsidRPr="0003648D">
              <w:rPr>
                <w:iCs/>
                <w:sz w:val="20"/>
              </w:rPr>
              <w:t xml:space="preserve">RTSARDQ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A1D1F0E"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A3D1A0E" w14:textId="77777777" w:rsidR="00CD3F3C" w:rsidRPr="0003648D" w:rsidRDefault="00CD3F3C" w:rsidP="007C45F6">
            <w:pPr>
              <w:spacing w:after="60"/>
              <w:rPr>
                <w:i/>
                <w:iCs/>
                <w:sz w:val="20"/>
              </w:rPr>
            </w:pPr>
            <w:r w:rsidRPr="0003648D">
              <w:rPr>
                <w:i/>
                <w:iCs/>
                <w:sz w:val="20"/>
              </w:rPr>
              <w:t>Self-Arranged Reg-Down Quantity per QSE for all SASMs</w:t>
            </w:r>
            <w:r w:rsidRPr="0003648D">
              <w:rPr>
                <w:iCs/>
                <w:sz w:val="20"/>
              </w:rPr>
              <w:t xml:space="preserve">—The sum of all self-arranged Reg-Down quantities submitted by QSE </w:t>
            </w:r>
            <w:r w:rsidRPr="0003648D">
              <w:rPr>
                <w:i/>
                <w:iCs/>
                <w:sz w:val="20"/>
              </w:rPr>
              <w:t>q</w:t>
            </w:r>
            <w:r w:rsidRPr="0003648D">
              <w:rPr>
                <w:iCs/>
                <w:sz w:val="20"/>
              </w:rPr>
              <w:t xml:space="preserve"> for all SASMs due to an increase in the Ancillary Service Plan per Section 4.4.7.1.</w:t>
            </w:r>
          </w:p>
        </w:tc>
      </w:tr>
      <w:tr w:rsidR="00CD3F3C" w:rsidRPr="0003648D" w14:paraId="3B1DB44B" w14:textId="77777777" w:rsidTr="007C45F6">
        <w:tc>
          <w:tcPr>
            <w:tcW w:w="849" w:type="pct"/>
            <w:tcBorders>
              <w:top w:val="single" w:sz="4" w:space="0" w:color="auto"/>
              <w:left w:val="single" w:sz="4" w:space="0" w:color="auto"/>
              <w:bottom w:val="single" w:sz="4" w:space="0" w:color="auto"/>
              <w:right w:val="single" w:sz="4" w:space="0" w:color="auto"/>
            </w:tcBorders>
          </w:tcPr>
          <w:p w14:paraId="3F34FDA1" w14:textId="77777777" w:rsidR="00CD3F3C" w:rsidRPr="0003648D" w:rsidRDefault="00CD3F3C" w:rsidP="007C45F6">
            <w:pPr>
              <w:spacing w:after="60"/>
              <w:rPr>
                <w:iCs/>
                <w:sz w:val="20"/>
              </w:rPr>
            </w:pPr>
            <w:r w:rsidRPr="0003648D">
              <w:rPr>
                <w:iCs/>
                <w:sz w:val="20"/>
              </w:rPr>
              <w:t xml:space="preserve">RTPCRD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6EF2E5CC"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766BAEB" w14:textId="77777777" w:rsidR="00CD3F3C" w:rsidRPr="0003648D" w:rsidRDefault="00CD3F3C" w:rsidP="007C45F6">
            <w:pPr>
              <w:spacing w:after="60"/>
              <w:rPr>
                <w:i/>
                <w:iCs/>
                <w:sz w:val="20"/>
              </w:rPr>
            </w:pPr>
            <w:r w:rsidRPr="0003648D">
              <w:rPr>
                <w:i/>
                <w:iCs/>
                <w:sz w:val="20"/>
              </w:rPr>
              <w:t>Procured Capacity for Reg-Down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Reg-Down, for the hour.</w:t>
            </w:r>
          </w:p>
        </w:tc>
      </w:tr>
      <w:tr w:rsidR="00CD3F3C" w:rsidRPr="0003648D" w14:paraId="4C8327DC" w14:textId="77777777" w:rsidTr="007C45F6">
        <w:tc>
          <w:tcPr>
            <w:tcW w:w="849" w:type="pct"/>
            <w:tcBorders>
              <w:top w:val="single" w:sz="4" w:space="0" w:color="auto"/>
              <w:left w:val="single" w:sz="4" w:space="0" w:color="auto"/>
              <w:bottom w:val="single" w:sz="4" w:space="0" w:color="auto"/>
              <w:right w:val="single" w:sz="4" w:space="0" w:color="auto"/>
            </w:tcBorders>
          </w:tcPr>
          <w:p w14:paraId="7D9A82E0" w14:textId="77777777" w:rsidR="00CD3F3C" w:rsidRPr="0003648D" w:rsidRDefault="00CD3F3C" w:rsidP="007C45F6">
            <w:pPr>
              <w:spacing w:after="60"/>
              <w:rPr>
                <w:iCs/>
                <w:sz w:val="20"/>
              </w:rPr>
            </w:pPr>
            <w:r w:rsidRPr="0003648D">
              <w:rPr>
                <w:iCs/>
                <w:sz w:val="20"/>
              </w:rPr>
              <w:t xml:space="preserve">RDFQ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9BBF37"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10373EE" w14:textId="77777777" w:rsidR="00CD3F3C" w:rsidRPr="0003648D" w:rsidRDefault="00CD3F3C" w:rsidP="007C45F6">
            <w:pPr>
              <w:spacing w:after="60"/>
              <w:rPr>
                <w:iCs/>
                <w:sz w:val="20"/>
              </w:rPr>
            </w:pPr>
            <w:r w:rsidRPr="0003648D">
              <w:rPr>
                <w:i/>
                <w:iCs/>
                <w:sz w:val="20"/>
              </w:rPr>
              <w:t>Reg-Down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Reg-Down, for the hour.</w:t>
            </w:r>
          </w:p>
        </w:tc>
      </w:tr>
      <w:tr w:rsidR="00CD3F3C" w:rsidRPr="0003648D" w14:paraId="73C2D606" w14:textId="77777777" w:rsidTr="007C45F6">
        <w:tc>
          <w:tcPr>
            <w:tcW w:w="849" w:type="pct"/>
            <w:tcBorders>
              <w:top w:val="single" w:sz="4" w:space="0" w:color="auto"/>
              <w:left w:val="single" w:sz="4" w:space="0" w:color="auto"/>
              <w:bottom w:val="single" w:sz="4" w:space="0" w:color="auto"/>
              <w:right w:val="single" w:sz="4" w:space="0" w:color="auto"/>
            </w:tcBorders>
          </w:tcPr>
          <w:p w14:paraId="5E9CF7D0" w14:textId="77777777" w:rsidR="00CD3F3C" w:rsidRPr="0003648D" w:rsidRDefault="00CD3F3C" w:rsidP="007C45F6">
            <w:pPr>
              <w:spacing w:after="60"/>
              <w:rPr>
                <w:iCs/>
                <w:sz w:val="20"/>
              </w:rPr>
            </w:pPr>
            <w:r w:rsidRPr="0003648D">
              <w:rPr>
                <w:sz w:val="20"/>
              </w:rPr>
              <w:t xml:space="preserve">RRDFQ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DBDF0C" w14:textId="77777777"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7C08AC31" w14:textId="77777777" w:rsidR="00CD3F3C" w:rsidRPr="0003648D" w:rsidRDefault="00CD3F3C" w:rsidP="007C45F6">
            <w:pPr>
              <w:spacing w:after="60"/>
              <w:rPr>
                <w:i/>
                <w:iCs/>
                <w:sz w:val="20"/>
              </w:rPr>
            </w:pPr>
            <w:r w:rsidRPr="0003648D">
              <w:rPr>
                <w:i/>
                <w:sz w:val="20"/>
              </w:rPr>
              <w:t>Reconfiguration Reg-Down Failure Quantity per QSE</w:t>
            </w:r>
            <w:r w:rsidRPr="0003648D">
              <w:rPr>
                <w:sz w:val="20"/>
              </w:rPr>
              <w:t xml:space="preserve">—QSE </w:t>
            </w:r>
            <w:r w:rsidRPr="0003648D">
              <w:rPr>
                <w:i/>
                <w:sz w:val="20"/>
              </w:rPr>
              <w:t>q</w:t>
            </w:r>
            <w:r w:rsidRPr="0003648D">
              <w:rPr>
                <w:sz w:val="20"/>
              </w:rPr>
              <w:t>’s total capacity associated with reconfiguration reductions on its Ancillary Service Supply Responsibility for Reg-Down, for the hour.</w:t>
            </w:r>
          </w:p>
        </w:tc>
      </w:tr>
      <w:tr w:rsidR="00CD3F3C" w:rsidRPr="0003648D" w14:paraId="46258BC6" w14:textId="77777777" w:rsidTr="007C45F6">
        <w:tc>
          <w:tcPr>
            <w:tcW w:w="849" w:type="pct"/>
            <w:tcBorders>
              <w:top w:val="single" w:sz="4" w:space="0" w:color="auto"/>
              <w:left w:val="single" w:sz="4" w:space="0" w:color="auto"/>
              <w:bottom w:val="single" w:sz="4" w:space="0" w:color="auto"/>
              <w:right w:val="single" w:sz="4" w:space="0" w:color="auto"/>
            </w:tcBorders>
          </w:tcPr>
          <w:p w14:paraId="149998B2" w14:textId="77777777" w:rsidR="00CD3F3C" w:rsidRPr="0003648D" w:rsidRDefault="00CD3F3C" w:rsidP="007C45F6">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383A985" w14:textId="77777777" w:rsidR="00CD3F3C" w:rsidRPr="0003648D" w:rsidRDefault="00CD3F3C" w:rsidP="007C45F6">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14:paraId="4D0B50BF" w14:textId="77777777"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w:t>
            </w:r>
          </w:p>
        </w:tc>
      </w:tr>
      <w:tr w:rsidR="00CD3F3C" w:rsidRPr="0003648D" w14:paraId="14CC4799" w14:textId="77777777" w:rsidTr="007C45F6">
        <w:tc>
          <w:tcPr>
            <w:tcW w:w="849" w:type="pct"/>
            <w:tcBorders>
              <w:top w:val="single" w:sz="4" w:space="0" w:color="auto"/>
              <w:left w:val="single" w:sz="4" w:space="0" w:color="auto"/>
              <w:bottom w:val="single" w:sz="4" w:space="0" w:color="auto"/>
              <w:right w:val="single" w:sz="4" w:space="0" w:color="auto"/>
            </w:tcBorders>
          </w:tcPr>
          <w:p w14:paraId="29700359" w14:textId="77777777" w:rsidR="00CD3F3C" w:rsidRPr="0003648D" w:rsidRDefault="00CD3F3C" w:rsidP="007C45F6">
            <w:pPr>
              <w:rPr>
                <w:sz w:val="20"/>
              </w:rPr>
            </w:pPr>
            <w:r w:rsidRPr="0003648D">
              <w:rPr>
                <w:sz w:val="20"/>
              </w:rPr>
              <w:t xml:space="preserve">PCRD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93D2DB2" w14:textId="77777777"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4B0EE0A0" w14:textId="77777777" w:rsidR="00CD3F3C" w:rsidRPr="0003648D" w:rsidRDefault="00CD3F3C" w:rsidP="007C45F6">
            <w:pPr>
              <w:rPr>
                <w:sz w:val="20"/>
              </w:rPr>
            </w:pPr>
            <w:r w:rsidRPr="0003648D">
              <w:rPr>
                <w:i/>
                <w:sz w:val="20"/>
              </w:rPr>
              <w:t>Procured Capacity for Reg-Down per QSE in DAM</w:t>
            </w:r>
            <w:r w:rsidRPr="0003648D">
              <w:rPr>
                <w:sz w:val="20"/>
              </w:rPr>
              <w:t xml:space="preserve">—The total Reg-Down capacity quantity awarded to QSE </w:t>
            </w:r>
            <w:r w:rsidRPr="0003648D">
              <w:rPr>
                <w:i/>
                <w:sz w:val="20"/>
              </w:rPr>
              <w:t>q</w:t>
            </w:r>
            <w:r w:rsidRPr="0003648D">
              <w:rPr>
                <w:sz w:val="20"/>
              </w:rPr>
              <w:t xml:space="preserve"> in the DAM for all the Resources represented by the QSE</w:t>
            </w:r>
            <w:r w:rsidRPr="0003648D">
              <w:rPr>
                <w:iCs/>
                <w:sz w:val="20"/>
              </w:rPr>
              <w:t>,</w:t>
            </w:r>
            <w:r w:rsidRPr="0003648D">
              <w:rPr>
                <w:sz w:val="20"/>
              </w:rPr>
              <w:t xml:space="preserve"> for the hour.</w:t>
            </w:r>
          </w:p>
        </w:tc>
      </w:tr>
      <w:tr w:rsidR="00CD3F3C" w:rsidRPr="0003648D" w14:paraId="2EF266E6" w14:textId="77777777" w:rsidTr="007C45F6">
        <w:tc>
          <w:tcPr>
            <w:tcW w:w="849" w:type="pct"/>
            <w:tcBorders>
              <w:top w:val="single" w:sz="4" w:space="0" w:color="auto"/>
              <w:left w:val="single" w:sz="4" w:space="0" w:color="auto"/>
              <w:bottom w:val="single" w:sz="4" w:space="0" w:color="auto"/>
              <w:right w:val="single" w:sz="4" w:space="0" w:color="auto"/>
            </w:tcBorders>
          </w:tcPr>
          <w:p w14:paraId="7BE37A84" w14:textId="77777777" w:rsidR="00CD3F3C" w:rsidRPr="0003648D" w:rsidRDefault="00CD3F3C" w:rsidP="007C45F6">
            <w:pPr>
              <w:rPr>
                <w:sz w:val="20"/>
              </w:rPr>
            </w:pPr>
            <w:r w:rsidRPr="0003648D">
              <w:rPr>
                <w:sz w:val="20"/>
              </w:rPr>
              <w:t xml:space="preserve">SARDQ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0E01429" w14:textId="77777777"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0F724CA1" w14:textId="77777777" w:rsidR="00CD3F3C" w:rsidRPr="0003648D" w:rsidRDefault="00CD3F3C" w:rsidP="007C45F6">
            <w:pPr>
              <w:rPr>
                <w:sz w:val="20"/>
              </w:rPr>
            </w:pPr>
            <w:r w:rsidRPr="0003648D">
              <w:rPr>
                <w:i/>
                <w:sz w:val="20"/>
              </w:rPr>
              <w:t>Total Self-Arranged Reg-Down Quantity per QSE for all markets</w:t>
            </w:r>
            <w:r w:rsidRPr="0003648D">
              <w:rPr>
                <w:sz w:val="20"/>
              </w:rPr>
              <w:t xml:space="preserve">—The sum of all self-arranged Reg-Down quantities submitted by QSE </w:t>
            </w:r>
            <w:r w:rsidRPr="0003648D">
              <w:rPr>
                <w:i/>
                <w:sz w:val="20"/>
              </w:rPr>
              <w:t>q</w:t>
            </w:r>
            <w:r w:rsidRPr="0003648D">
              <w:rPr>
                <w:sz w:val="20"/>
              </w:rPr>
              <w:t xml:space="preserve"> for DAM and all SASMs.</w:t>
            </w:r>
          </w:p>
        </w:tc>
      </w:tr>
      <w:tr w:rsidR="00CD3F3C" w:rsidRPr="0003648D" w14:paraId="7FA84CC6" w14:textId="77777777" w:rsidTr="007C45F6">
        <w:trPr>
          <w:trHeight w:val="143"/>
        </w:trPr>
        <w:tc>
          <w:tcPr>
            <w:tcW w:w="849" w:type="pct"/>
            <w:tcBorders>
              <w:top w:val="single" w:sz="4" w:space="0" w:color="auto"/>
              <w:left w:val="single" w:sz="4" w:space="0" w:color="auto"/>
              <w:bottom w:val="single" w:sz="4" w:space="0" w:color="auto"/>
              <w:right w:val="single" w:sz="4" w:space="0" w:color="auto"/>
            </w:tcBorders>
          </w:tcPr>
          <w:p w14:paraId="2462580E" w14:textId="77777777" w:rsidR="00CD3F3C" w:rsidRPr="0003648D" w:rsidRDefault="00CD3F3C" w:rsidP="007C45F6">
            <w:pPr>
              <w:spacing w:after="60"/>
              <w:rPr>
                <w:i/>
                <w:iCs/>
                <w:sz w:val="20"/>
              </w:rPr>
            </w:pPr>
            <w:r w:rsidRPr="0003648D">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6BD8C409"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5E57AE3" w14:textId="77777777" w:rsidR="00CD3F3C" w:rsidRPr="0003648D" w:rsidRDefault="00CD3F3C" w:rsidP="007C45F6">
            <w:pPr>
              <w:spacing w:after="60"/>
              <w:rPr>
                <w:iCs/>
                <w:sz w:val="20"/>
              </w:rPr>
            </w:pPr>
            <w:r w:rsidRPr="0003648D">
              <w:rPr>
                <w:iCs/>
                <w:sz w:val="20"/>
              </w:rPr>
              <w:t>A QSE.</w:t>
            </w:r>
          </w:p>
        </w:tc>
      </w:tr>
      <w:tr w:rsidR="00CD3F3C" w:rsidRPr="0003648D" w14:paraId="4D286AA2" w14:textId="77777777" w:rsidTr="007C45F6">
        <w:tc>
          <w:tcPr>
            <w:tcW w:w="849" w:type="pct"/>
            <w:tcBorders>
              <w:top w:val="single" w:sz="4" w:space="0" w:color="auto"/>
              <w:left w:val="single" w:sz="4" w:space="0" w:color="auto"/>
              <w:bottom w:val="single" w:sz="4" w:space="0" w:color="auto"/>
              <w:right w:val="single" w:sz="4" w:space="0" w:color="auto"/>
            </w:tcBorders>
          </w:tcPr>
          <w:p w14:paraId="769640F0" w14:textId="77777777" w:rsidR="00CD3F3C" w:rsidRPr="0003648D" w:rsidRDefault="00CD3F3C" w:rsidP="007C45F6">
            <w:pPr>
              <w:spacing w:after="60"/>
              <w:rPr>
                <w:i/>
                <w:iCs/>
                <w:sz w:val="20"/>
              </w:rPr>
            </w:pPr>
            <w:r w:rsidRPr="0003648D">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7D461E83"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60D7404"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228FB700" w14:textId="77777777" w:rsidR="00CD3F3C" w:rsidRPr="0003648D" w:rsidRDefault="00CD3F3C" w:rsidP="00CD3F3C"/>
    <w:p w14:paraId="7E6C2EEC" w14:textId="77777777" w:rsidR="00CD3F3C" w:rsidRPr="0003648D" w:rsidRDefault="00CD3F3C" w:rsidP="00CD3F3C">
      <w:pPr>
        <w:spacing w:after="240"/>
        <w:ind w:left="1440" w:hanging="720"/>
      </w:pPr>
      <w:r w:rsidRPr="0003648D">
        <w:t>(c)</w:t>
      </w:r>
      <w:r w:rsidRPr="0003648D">
        <w:tab/>
        <w:t>The adjustment to each QSE’s DAM charge for the Reg-Down for the Operating Hour, due to changes during the Adjustment Period or Real-Time operations, is calculated as follows:</w:t>
      </w:r>
    </w:p>
    <w:p w14:paraId="17510F38" w14:textId="77777777" w:rsidR="00CD3F3C" w:rsidRPr="0003648D" w:rsidRDefault="00CD3F3C" w:rsidP="00CD3F3C">
      <w:pPr>
        <w:spacing w:after="240"/>
        <w:ind w:left="2880" w:hanging="2160"/>
        <w:rPr>
          <w:b/>
          <w:bCs/>
        </w:rPr>
      </w:pPr>
      <w:r w:rsidRPr="0003648D">
        <w:rPr>
          <w:b/>
          <w:bCs/>
        </w:rPr>
        <w:t xml:space="preserve">RTRDAMT </w:t>
      </w:r>
      <w:r w:rsidRPr="0003648D">
        <w:rPr>
          <w:b/>
          <w:bCs/>
          <w:i/>
          <w:vertAlign w:val="subscript"/>
        </w:rPr>
        <w:t>q</w:t>
      </w:r>
      <w:r w:rsidRPr="0003648D">
        <w:rPr>
          <w:b/>
          <w:bCs/>
        </w:rPr>
        <w:tab/>
        <w:t>=</w:t>
      </w:r>
      <w:r w:rsidRPr="0003648D">
        <w:rPr>
          <w:b/>
          <w:bCs/>
        </w:rPr>
        <w:tab/>
        <w:t xml:space="preserve">RDCOST </w:t>
      </w:r>
      <w:r w:rsidRPr="0003648D">
        <w:rPr>
          <w:b/>
          <w:bCs/>
          <w:i/>
          <w:vertAlign w:val="subscript"/>
        </w:rPr>
        <w:t>q</w:t>
      </w:r>
      <w:r w:rsidRPr="0003648D">
        <w:rPr>
          <w:b/>
          <w:bCs/>
        </w:rPr>
        <w:t xml:space="preserve"> – DARDAMT </w:t>
      </w:r>
      <w:r w:rsidRPr="0003648D">
        <w:rPr>
          <w:b/>
          <w:bCs/>
          <w:i/>
          <w:vertAlign w:val="subscript"/>
        </w:rPr>
        <w:t>q</w:t>
      </w:r>
    </w:p>
    <w:p w14:paraId="1BC19802"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CD3F3C" w:rsidRPr="0003648D" w14:paraId="2A0812F6" w14:textId="77777777" w:rsidTr="007C45F6">
        <w:tc>
          <w:tcPr>
            <w:tcW w:w="824" w:type="pct"/>
          </w:tcPr>
          <w:p w14:paraId="6CF15532" w14:textId="77777777" w:rsidR="00CD3F3C" w:rsidRPr="0003648D" w:rsidRDefault="00CD3F3C" w:rsidP="007C45F6">
            <w:pPr>
              <w:spacing w:after="120"/>
              <w:rPr>
                <w:b/>
                <w:iCs/>
                <w:sz w:val="20"/>
              </w:rPr>
            </w:pPr>
            <w:r w:rsidRPr="0003648D">
              <w:rPr>
                <w:b/>
                <w:iCs/>
                <w:sz w:val="20"/>
              </w:rPr>
              <w:t>Variable</w:t>
            </w:r>
          </w:p>
        </w:tc>
        <w:tc>
          <w:tcPr>
            <w:tcW w:w="463" w:type="pct"/>
          </w:tcPr>
          <w:p w14:paraId="015E6284" w14:textId="77777777" w:rsidR="00CD3F3C" w:rsidRPr="0003648D" w:rsidRDefault="00CD3F3C" w:rsidP="007C45F6">
            <w:pPr>
              <w:spacing w:after="120"/>
              <w:rPr>
                <w:b/>
                <w:iCs/>
                <w:sz w:val="20"/>
              </w:rPr>
            </w:pPr>
            <w:r w:rsidRPr="0003648D">
              <w:rPr>
                <w:b/>
                <w:iCs/>
                <w:sz w:val="20"/>
              </w:rPr>
              <w:t>Unit</w:t>
            </w:r>
          </w:p>
        </w:tc>
        <w:tc>
          <w:tcPr>
            <w:tcW w:w="3713" w:type="pct"/>
          </w:tcPr>
          <w:p w14:paraId="1CF62577" w14:textId="77777777" w:rsidR="00CD3F3C" w:rsidRPr="0003648D" w:rsidRDefault="00CD3F3C" w:rsidP="007C45F6">
            <w:pPr>
              <w:spacing w:after="120"/>
              <w:rPr>
                <w:b/>
                <w:iCs/>
                <w:sz w:val="20"/>
              </w:rPr>
            </w:pPr>
            <w:r w:rsidRPr="0003648D">
              <w:rPr>
                <w:b/>
                <w:iCs/>
                <w:sz w:val="20"/>
              </w:rPr>
              <w:t>Description</w:t>
            </w:r>
          </w:p>
        </w:tc>
      </w:tr>
      <w:tr w:rsidR="00CD3F3C" w:rsidRPr="0003648D" w14:paraId="236C98FC" w14:textId="77777777" w:rsidTr="007C45F6">
        <w:tc>
          <w:tcPr>
            <w:tcW w:w="824" w:type="pct"/>
          </w:tcPr>
          <w:p w14:paraId="12CC2659" w14:textId="77777777" w:rsidR="00CD3F3C" w:rsidRPr="0003648D" w:rsidRDefault="00CD3F3C" w:rsidP="007C45F6">
            <w:pPr>
              <w:spacing w:after="60"/>
              <w:rPr>
                <w:iCs/>
                <w:sz w:val="20"/>
              </w:rPr>
            </w:pPr>
            <w:r w:rsidRPr="0003648D">
              <w:rPr>
                <w:iCs/>
                <w:sz w:val="20"/>
              </w:rPr>
              <w:t xml:space="preserve">RTRDAMT </w:t>
            </w:r>
            <w:r w:rsidRPr="0003648D">
              <w:rPr>
                <w:i/>
                <w:iCs/>
                <w:sz w:val="20"/>
                <w:vertAlign w:val="subscript"/>
              </w:rPr>
              <w:t>q</w:t>
            </w:r>
          </w:p>
        </w:tc>
        <w:tc>
          <w:tcPr>
            <w:tcW w:w="463" w:type="pct"/>
          </w:tcPr>
          <w:p w14:paraId="3CE7DE4A" w14:textId="77777777" w:rsidR="00CD3F3C" w:rsidRPr="0003648D" w:rsidRDefault="00CD3F3C" w:rsidP="007C45F6">
            <w:pPr>
              <w:spacing w:after="60"/>
              <w:rPr>
                <w:iCs/>
                <w:sz w:val="20"/>
              </w:rPr>
            </w:pPr>
            <w:r w:rsidRPr="0003648D">
              <w:rPr>
                <w:iCs/>
                <w:sz w:val="20"/>
              </w:rPr>
              <w:t>$</w:t>
            </w:r>
          </w:p>
        </w:tc>
        <w:tc>
          <w:tcPr>
            <w:tcW w:w="3713" w:type="pct"/>
          </w:tcPr>
          <w:p w14:paraId="264796B0" w14:textId="77777777" w:rsidR="00CD3F3C" w:rsidRPr="0003648D" w:rsidRDefault="00CD3F3C" w:rsidP="007C45F6">
            <w:pPr>
              <w:spacing w:after="60"/>
              <w:rPr>
                <w:iCs/>
                <w:sz w:val="20"/>
              </w:rPr>
            </w:pPr>
            <w:r w:rsidRPr="0003648D">
              <w:rPr>
                <w:i/>
                <w:iCs/>
                <w:sz w:val="20"/>
              </w:rPr>
              <w:t>Real-Time Reg-Down Amount per QSE</w:t>
            </w:r>
            <w:r w:rsidRPr="0003648D">
              <w:rPr>
                <w:iCs/>
                <w:sz w:val="20"/>
              </w:rPr>
              <w:t xml:space="preserve">—The adjustment to QSE </w:t>
            </w:r>
            <w:r w:rsidRPr="0003648D">
              <w:rPr>
                <w:i/>
                <w:iCs/>
                <w:sz w:val="20"/>
              </w:rPr>
              <w:t>q</w:t>
            </w:r>
            <w:r w:rsidRPr="0003648D">
              <w:rPr>
                <w:iCs/>
                <w:sz w:val="20"/>
              </w:rPr>
              <w:t>’s share of the costs for Reg-Down, for the hour.</w:t>
            </w:r>
          </w:p>
        </w:tc>
      </w:tr>
      <w:tr w:rsidR="00CD3F3C" w:rsidRPr="0003648D" w14:paraId="2A2DA482" w14:textId="77777777" w:rsidTr="007C45F6">
        <w:tc>
          <w:tcPr>
            <w:tcW w:w="824" w:type="pct"/>
          </w:tcPr>
          <w:p w14:paraId="1835B41F" w14:textId="77777777" w:rsidR="00CD3F3C" w:rsidRPr="0003648D" w:rsidRDefault="00CD3F3C" w:rsidP="007C45F6">
            <w:pPr>
              <w:spacing w:after="60"/>
              <w:rPr>
                <w:iCs/>
                <w:sz w:val="20"/>
              </w:rPr>
            </w:pPr>
            <w:r w:rsidRPr="0003648D">
              <w:rPr>
                <w:iCs/>
                <w:sz w:val="20"/>
              </w:rPr>
              <w:t xml:space="preserve">RDCOST </w:t>
            </w:r>
            <w:r w:rsidRPr="0003648D">
              <w:rPr>
                <w:i/>
                <w:iCs/>
                <w:sz w:val="20"/>
                <w:vertAlign w:val="subscript"/>
              </w:rPr>
              <w:t>q</w:t>
            </w:r>
          </w:p>
        </w:tc>
        <w:tc>
          <w:tcPr>
            <w:tcW w:w="463" w:type="pct"/>
          </w:tcPr>
          <w:p w14:paraId="5F4BC20E" w14:textId="77777777" w:rsidR="00CD3F3C" w:rsidRPr="0003648D" w:rsidRDefault="00CD3F3C" w:rsidP="007C45F6">
            <w:pPr>
              <w:spacing w:after="60"/>
              <w:rPr>
                <w:iCs/>
                <w:sz w:val="20"/>
              </w:rPr>
            </w:pPr>
            <w:r w:rsidRPr="0003648D">
              <w:rPr>
                <w:iCs/>
                <w:sz w:val="20"/>
              </w:rPr>
              <w:t>$</w:t>
            </w:r>
          </w:p>
        </w:tc>
        <w:tc>
          <w:tcPr>
            <w:tcW w:w="3713" w:type="pct"/>
          </w:tcPr>
          <w:p w14:paraId="78608726" w14:textId="77777777" w:rsidR="00CD3F3C" w:rsidRPr="0003648D" w:rsidRDefault="00CD3F3C" w:rsidP="007C45F6">
            <w:pPr>
              <w:spacing w:after="60"/>
              <w:rPr>
                <w:iCs/>
                <w:sz w:val="20"/>
              </w:rPr>
            </w:pPr>
            <w:r w:rsidRPr="0003648D">
              <w:rPr>
                <w:i/>
                <w:iCs/>
                <w:sz w:val="20"/>
              </w:rPr>
              <w:t>Reg-Down Cost per QSE</w:t>
            </w:r>
            <w:r w:rsidRPr="0003648D">
              <w:rPr>
                <w:iCs/>
                <w:sz w:val="20"/>
              </w:rPr>
              <w:t xml:space="preserve">—QSE </w:t>
            </w:r>
            <w:r w:rsidRPr="0003648D">
              <w:rPr>
                <w:i/>
                <w:iCs/>
                <w:sz w:val="20"/>
              </w:rPr>
              <w:t>q</w:t>
            </w:r>
            <w:r w:rsidRPr="0003648D">
              <w:rPr>
                <w:iCs/>
                <w:sz w:val="20"/>
              </w:rPr>
              <w:t>’s share of the net total costs for Reg-Down, for the hour.</w:t>
            </w:r>
          </w:p>
        </w:tc>
      </w:tr>
      <w:tr w:rsidR="00CD3F3C" w:rsidRPr="0003648D" w14:paraId="508451BE" w14:textId="77777777" w:rsidTr="007C45F6">
        <w:tc>
          <w:tcPr>
            <w:tcW w:w="824" w:type="pct"/>
          </w:tcPr>
          <w:p w14:paraId="340CD1B0" w14:textId="77777777" w:rsidR="00CD3F3C" w:rsidRPr="0003648D" w:rsidRDefault="00CD3F3C" w:rsidP="007C45F6">
            <w:pPr>
              <w:spacing w:after="60"/>
              <w:rPr>
                <w:iCs/>
                <w:sz w:val="20"/>
              </w:rPr>
            </w:pPr>
            <w:r w:rsidRPr="0003648D">
              <w:rPr>
                <w:iCs/>
                <w:sz w:val="20"/>
              </w:rPr>
              <w:t xml:space="preserve">DARDAMT </w:t>
            </w:r>
            <w:r w:rsidRPr="0003648D">
              <w:rPr>
                <w:i/>
                <w:iCs/>
                <w:sz w:val="20"/>
                <w:vertAlign w:val="subscript"/>
              </w:rPr>
              <w:t>q</w:t>
            </w:r>
          </w:p>
        </w:tc>
        <w:tc>
          <w:tcPr>
            <w:tcW w:w="463" w:type="pct"/>
          </w:tcPr>
          <w:p w14:paraId="6AD52B32" w14:textId="77777777" w:rsidR="00CD3F3C" w:rsidRPr="0003648D" w:rsidRDefault="00CD3F3C" w:rsidP="007C45F6">
            <w:pPr>
              <w:spacing w:after="60"/>
              <w:rPr>
                <w:iCs/>
                <w:sz w:val="20"/>
              </w:rPr>
            </w:pPr>
            <w:r w:rsidRPr="0003648D">
              <w:rPr>
                <w:iCs/>
                <w:sz w:val="20"/>
              </w:rPr>
              <w:t>$</w:t>
            </w:r>
          </w:p>
        </w:tc>
        <w:tc>
          <w:tcPr>
            <w:tcW w:w="3713" w:type="pct"/>
          </w:tcPr>
          <w:p w14:paraId="0EE70A57" w14:textId="77777777" w:rsidR="00CD3F3C" w:rsidRPr="0003648D" w:rsidRDefault="00CD3F3C" w:rsidP="007C45F6">
            <w:pPr>
              <w:spacing w:after="60"/>
              <w:rPr>
                <w:iCs/>
                <w:sz w:val="20"/>
              </w:rPr>
            </w:pPr>
            <w:r w:rsidRPr="0003648D">
              <w:rPr>
                <w:i/>
                <w:iCs/>
                <w:sz w:val="20"/>
              </w:rPr>
              <w:t>Day-Ahead Reg-Down Amount per QSE</w:t>
            </w:r>
            <w:r w:rsidRPr="0003648D">
              <w:rPr>
                <w:iCs/>
                <w:sz w:val="20"/>
              </w:rPr>
              <w:t xml:space="preserve">—QSE </w:t>
            </w:r>
            <w:r w:rsidRPr="0003648D">
              <w:rPr>
                <w:i/>
                <w:iCs/>
                <w:sz w:val="20"/>
              </w:rPr>
              <w:t>q</w:t>
            </w:r>
            <w:r w:rsidRPr="0003648D">
              <w:rPr>
                <w:iCs/>
                <w:sz w:val="20"/>
              </w:rPr>
              <w:t>’s share of the DAM cost for Reg-Down, for the hour.</w:t>
            </w:r>
          </w:p>
        </w:tc>
      </w:tr>
      <w:tr w:rsidR="00CD3F3C" w:rsidRPr="0003648D" w14:paraId="67F4821B" w14:textId="77777777" w:rsidTr="007C45F6">
        <w:tc>
          <w:tcPr>
            <w:tcW w:w="824" w:type="pct"/>
            <w:tcBorders>
              <w:top w:val="single" w:sz="4" w:space="0" w:color="auto"/>
              <w:left w:val="single" w:sz="4" w:space="0" w:color="auto"/>
              <w:bottom w:val="single" w:sz="4" w:space="0" w:color="auto"/>
              <w:right w:val="single" w:sz="4" w:space="0" w:color="auto"/>
            </w:tcBorders>
          </w:tcPr>
          <w:p w14:paraId="7F40D151" w14:textId="77777777" w:rsidR="00CD3F3C" w:rsidRPr="0003648D" w:rsidRDefault="00CD3F3C"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74AB14D2" w14:textId="77777777"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624ABAFE" w14:textId="77777777" w:rsidR="00CD3F3C" w:rsidRPr="0003648D" w:rsidRDefault="00CD3F3C" w:rsidP="007C45F6">
            <w:pPr>
              <w:spacing w:after="60"/>
              <w:rPr>
                <w:iCs/>
                <w:sz w:val="20"/>
              </w:rPr>
            </w:pPr>
            <w:r w:rsidRPr="0003648D">
              <w:rPr>
                <w:iCs/>
                <w:sz w:val="20"/>
              </w:rPr>
              <w:t>A QSE.</w:t>
            </w:r>
          </w:p>
        </w:tc>
      </w:tr>
    </w:tbl>
    <w:p w14:paraId="2A302BDD" w14:textId="77777777" w:rsidR="00CD3F3C" w:rsidRPr="0003648D" w:rsidRDefault="00CD3F3C" w:rsidP="00CD3F3C">
      <w:pPr>
        <w:spacing w:before="240" w:after="240"/>
        <w:ind w:left="720" w:hanging="720"/>
        <w:rPr>
          <w:iCs/>
        </w:rPr>
      </w:pPr>
      <w:r w:rsidRPr="0003648D">
        <w:rPr>
          <w:iCs/>
        </w:rPr>
        <w:lastRenderedPageBreak/>
        <w:t>(4)</w:t>
      </w:r>
      <w:r w:rsidRPr="0003648D">
        <w:rPr>
          <w:iCs/>
        </w:rPr>
        <w:tab/>
        <w:t>For RRS, if applicable:</w:t>
      </w:r>
    </w:p>
    <w:p w14:paraId="150F7FE6" w14:textId="77777777" w:rsidR="00CD3F3C" w:rsidRPr="0003648D" w:rsidRDefault="00CD3F3C" w:rsidP="00CD3F3C">
      <w:pPr>
        <w:spacing w:after="240"/>
        <w:ind w:left="1440" w:hanging="720"/>
      </w:pPr>
      <w:r w:rsidRPr="0003648D">
        <w:t>(a)</w:t>
      </w:r>
      <w:r w:rsidRPr="0003648D">
        <w:tab/>
        <w:t>The net total costs for RRS for a given Operating Hour is calculated as follows:</w:t>
      </w:r>
    </w:p>
    <w:p w14:paraId="0EAA6064" w14:textId="361AB984" w:rsidR="00CD3F3C" w:rsidRPr="0003648D" w:rsidRDefault="00CD3F3C" w:rsidP="00CD3F3C">
      <w:pPr>
        <w:spacing w:after="120"/>
        <w:ind w:left="3600" w:hanging="2880"/>
        <w:rPr>
          <w:b/>
          <w:bCs/>
        </w:rPr>
      </w:pPr>
      <w:r w:rsidRPr="0003648D">
        <w:rPr>
          <w:b/>
          <w:bCs/>
        </w:rPr>
        <w:t>RRCOSTTOT</w:t>
      </w:r>
      <w:r w:rsidRPr="0003648D">
        <w:rPr>
          <w:b/>
          <w:bCs/>
        </w:rPr>
        <w:tab/>
        <w:t>=</w:t>
      </w:r>
      <w:r w:rsidRPr="0003648D">
        <w:rPr>
          <w:b/>
          <w:bCs/>
        </w:rPr>
        <w:tab/>
        <w:t>(-1) * (</w:t>
      </w:r>
      <w:r w:rsidR="00D93F97">
        <w:rPr>
          <w:b/>
          <w:bCs/>
          <w:noProof/>
          <w:position w:val="-20"/>
        </w:rPr>
        <w:drawing>
          <wp:inline distT="0" distB="0" distL="0" distR="0" wp14:anchorId="1AFD1E38" wp14:editId="572EB676">
            <wp:extent cx="142875" cy="278130"/>
            <wp:effectExtent l="0" t="0" r="9525" b="762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 xml:space="preserve">PCRRAMTTOT  + RRFQAMTTOT + </w:t>
      </w:r>
    </w:p>
    <w:p w14:paraId="39409AE5" w14:textId="77777777" w:rsidR="00CD3F3C" w:rsidRPr="0003648D" w:rsidRDefault="00CD3F3C" w:rsidP="00CD3F3C">
      <w:pPr>
        <w:spacing w:after="240"/>
        <w:ind w:left="3600" w:firstLine="720"/>
        <w:rPr>
          <w:b/>
          <w:bCs/>
        </w:rPr>
      </w:pPr>
      <w:r w:rsidRPr="0003648D">
        <w:rPr>
          <w:b/>
          <w:bCs/>
        </w:rPr>
        <w:t>RRINFQAMTTOT)</w:t>
      </w:r>
    </w:p>
    <w:p w14:paraId="7E83105D" w14:textId="77777777" w:rsidR="00CD3F3C" w:rsidRPr="0003648D" w:rsidRDefault="00CD3F3C" w:rsidP="00CD3F3C">
      <w:pPr>
        <w:spacing w:after="240"/>
        <w:rPr>
          <w:iCs/>
        </w:rPr>
      </w:pPr>
      <w:r w:rsidRPr="0003648D">
        <w:rPr>
          <w:iCs/>
        </w:rPr>
        <w:t xml:space="preserve">Where: </w:t>
      </w:r>
    </w:p>
    <w:p w14:paraId="0517C370" w14:textId="77777777" w:rsidR="00CD3F3C" w:rsidRPr="0003648D" w:rsidRDefault="00CD3F3C" w:rsidP="00CD3F3C">
      <w:r w:rsidRPr="0003648D">
        <w:t>Total payment of SASM- and RSASM-procured capacity for RRS by market</w:t>
      </w:r>
    </w:p>
    <w:p w14:paraId="7BB158B4" w14:textId="5FC86276" w:rsidR="00CD3F3C" w:rsidRPr="0003648D" w:rsidRDefault="00CD3F3C" w:rsidP="00CD3F3C">
      <w:pPr>
        <w:spacing w:after="240"/>
        <w:ind w:leftChars="300" w:left="2880" w:hangingChars="900" w:hanging="2160"/>
        <w:rPr>
          <w:bCs/>
          <w:i/>
          <w:vertAlign w:val="subscript"/>
        </w:rPr>
      </w:pPr>
      <w:r w:rsidRPr="0003648D">
        <w:rPr>
          <w:bCs/>
        </w:rPr>
        <w:t xml:space="preserve">RTPCRRAMTTOT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7B7D1964" wp14:editId="661C1E6E">
            <wp:extent cx="142875" cy="294005"/>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RTPCRRAMT </w:t>
      </w:r>
      <w:r w:rsidRPr="0003648D">
        <w:rPr>
          <w:bCs/>
          <w:i/>
          <w:vertAlign w:val="subscript"/>
        </w:rPr>
        <w:t>q, m</w:t>
      </w:r>
    </w:p>
    <w:p w14:paraId="5DA4FA5C" w14:textId="77777777" w:rsidR="00CD3F3C" w:rsidRPr="0003648D" w:rsidRDefault="00CD3F3C" w:rsidP="00CD3F3C">
      <w:r w:rsidRPr="0003648D">
        <w:t>Total payment of DAM-procured capacity for RRS</w:t>
      </w:r>
    </w:p>
    <w:p w14:paraId="1D2576C3" w14:textId="5A0CF874" w:rsidR="00CD3F3C" w:rsidRPr="0003648D" w:rsidRDefault="00CD3F3C" w:rsidP="00CD3F3C">
      <w:pPr>
        <w:spacing w:after="240"/>
        <w:ind w:leftChars="300" w:left="2880" w:hangingChars="900" w:hanging="2160"/>
        <w:rPr>
          <w:bCs/>
        </w:rPr>
      </w:pPr>
      <w:r w:rsidRPr="0003648D">
        <w:rPr>
          <w:bCs/>
        </w:rPr>
        <w:t>PCRRAMTTOT</w:t>
      </w:r>
      <w:r w:rsidRPr="0003648D">
        <w:rPr>
          <w:bCs/>
          <w:i/>
          <w:vertAlign w:val="subscript"/>
        </w:rPr>
        <w:tab/>
      </w:r>
      <w:r w:rsidRPr="0003648D">
        <w:rPr>
          <w:bCs/>
          <w:i/>
          <w:vertAlign w:val="subscript"/>
        </w:rPr>
        <w:tab/>
      </w:r>
      <w:r w:rsidRPr="0003648D">
        <w:rPr>
          <w:bCs/>
        </w:rPr>
        <w:t>=</w:t>
      </w:r>
      <w:r w:rsidRPr="0003648D">
        <w:rPr>
          <w:bCs/>
        </w:rPr>
        <w:tab/>
      </w:r>
      <w:r w:rsidR="00D93F97">
        <w:rPr>
          <w:bCs/>
          <w:noProof/>
          <w:position w:val="-22"/>
        </w:rPr>
        <w:drawing>
          <wp:inline distT="0" distB="0" distL="0" distR="0" wp14:anchorId="0944035F" wp14:editId="0CD81E3E">
            <wp:extent cx="142875" cy="294005"/>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PCRRAMT </w:t>
      </w:r>
      <w:r w:rsidRPr="0003648D">
        <w:rPr>
          <w:bCs/>
          <w:i/>
          <w:vertAlign w:val="subscript"/>
        </w:rPr>
        <w:t>q</w:t>
      </w:r>
    </w:p>
    <w:p w14:paraId="4149DA6D" w14:textId="77777777" w:rsidR="00CD3F3C" w:rsidRPr="0003648D" w:rsidRDefault="00CD3F3C" w:rsidP="00CD3F3C">
      <w:r w:rsidRPr="0003648D">
        <w:t>Total charge of failure on Ancillary Service Supply Responsibility for RRS</w:t>
      </w:r>
    </w:p>
    <w:p w14:paraId="494D5B4B" w14:textId="127D3A29" w:rsidR="00CD3F3C" w:rsidRPr="0003648D" w:rsidRDefault="00CD3F3C" w:rsidP="00CD3F3C">
      <w:pPr>
        <w:spacing w:after="240"/>
        <w:ind w:leftChars="300" w:left="2880" w:hangingChars="900" w:hanging="2160"/>
        <w:rPr>
          <w:bCs/>
          <w:i/>
          <w:vertAlign w:val="subscript"/>
        </w:rPr>
      </w:pPr>
      <w:r w:rsidRPr="0003648D">
        <w:rPr>
          <w:bCs/>
        </w:rPr>
        <w:t>RRFQAMTTOT</w:t>
      </w:r>
      <w:r w:rsidRPr="0003648D">
        <w:rPr>
          <w:bCs/>
        </w:rPr>
        <w:tab/>
      </w:r>
      <w:r w:rsidRPr="0003648D">
        <w:rPr>
          <w:bCs/>
        </w:rPr>
        <w:tab/>
        <w:t>=</w:t>
      </w:r>
      <w:r w:rsidRPr="0003648D">
        <w:rPr>
          <w:bCs/>
        </w:rPr>
        <w:tab/>
      </w:r>
      <w:r w:rsidR="00D93F97">
        <w:rPr>
          <w:bCs/>
          <w:noProof/>
          <w:position w:val="-22"/>
        </w:rPr>
        <w:drawing>
          <wp:inline distT="0" distB="0" distL="0" distR="0" wp14:anchorId="114218AC" wp14:editId="73EE27E4">
            <wp:extent cx="142875" cy="294005"/>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RRFQAMTQSETOT </w:t>
      </w:r>
      <w:r w:rsidRPr="0003648D">
        <w:rPr>
          <w:bCs/>
          <w:i/>
          <w:vertAlign w:val="subscript"/>
        </w:rPr>
        <w:t>q</w:t>
      </w:r>
    </w:p>
    <w:p w14:paraId="37B421F7" w14:textId="77777777" w:rsidR="00CD3F3C" w:rsidRPr="0003648D" w:rsidRDefault="00CD3F3C" w:rsidP="00CD3F3C">
      <w:pPr>
        <w:ind w:left="300" w:hangingChars="125" w:hanging="300"/>
        <w:rPr>
          <w:bCs/>
        </w:rPr>
      </w:pPr>
      <w:r w:rsidRPr="0003648D">
        <w:rPr>
          <w:bCs/>
        </w:rPr>
        <w:t>Total payment of SASM- and RSASM-procured capacity RRS Service by QSE</w:t>
      </w:r>
    </w:p>
    <w:p w14:paraId="1487D2C8" w14:textId="02234633" w:rsidR="00CD3F3C" w:rsidRPr="0003648D" w:rsidRDefault="00CD3F3C" w:rsidP="00CD3F3C">
      <w:pPr>
        <w:spacing w:after="240"/>
        <w:ind w:leftChars="300" w:left="2880" w:hangingChars="900" w:hanging="2160"/>
        <w:rPr>
          <w:bCs/>
          <w:i/>
          <w:vertAlign w:val="subscript"/>
        </w:rPr>
      </w:pPr>
      <w:r w:rsidRPr="0003648D">
        <w:rPr>
          <w:bCs/>
        </w:rPr>
        <w:t xml:space="preserve">RTPCRRAMTQSETOT </w:t>
      </w:r>
      <w:r w:rsidRPr="0003648D">
        <w:rPr>
          <w:bCs/>
          <w:i/>
          <w:vertAlign w:val="subscript"/>
        </w:rPr>
        <w:t>q</w:t>
      </w:r>
      <w:r w:rsidRPr="0003648D">
        <w:rPr>
          <w:bCs/>
        </w:rPr>
        <w:t xml:space="preserve"> </w:t>
      </w:r>
      <w:r w:rsidRPr="0003648D">
        <w:rPr>
          <w:bCs/>
        </w:rPr>
        <w:tab/>
        <w:t>=</w:t>
      </w:r>
      <w:r w:rsidRPr="0003648D">
        <w:rPr>
          <w:bCs/>
        </w:rPr>
        <w:tab/>
      </w:r>
      <w:r w:rsidR="00D93F97">
        <w:rPr>
          <w:bCs/>
          <w:noProof/>
          <w:position w:val="-20"/>
        </w:rPr>
        <w:drawing>
          <wp:inline distT="0" distB="0" distL="0" distR="0" wp14:anchorId="2FB94B10" wp14:editId="44DD8AD1">
            <wp:extent cx="142875" cy="278130"/>
            <wp:effectExtent l="0" t="0" r="9525" b="762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RTPCRRAMT </w:t>
      </w:r>
      <w:r w:rsidRPr="0003648D">
        <w:rPr>
          <w:bCs/>
          <w:i/>
          <w:vertAlign w:val="subscript"/>
        </w:rPr>
        <w:t>q, m</w:t>
      </w:r>
    </w:p>
    <w:p w14:paraId="39ADF229" w14:textId="77777777" w:rsidR="00CD3F3C" w:rsidRPr="0003648D" w:rsidRDefault="00CD3F3C" w:rsidP="00CD3F3C">
      <w:r w:rsidRPr="0003648D">
        <w:t>Total charge of infeasible Ancillary Service Supply Responsibility for RRS</w:t>
      </w:r>
    </w:p>
    <w:p w14:paraId="612FEEE0" w14:textId="77777777" w:rsidR="00CD3F3C" w:rsidRPr="0003648D" w:rsidRDefault="00CD3F3C" w:rsidP="00CD3F3C">
      <w:pPr>
        <w:spacing w:after="240"/>
        <w:ind w:left="2880" w:hanging="2160"/>
      </w:pPr>
      <w:r w:rsidRPr="0003648D">
        <w:t>RRINFQAMTTOT</w:t>
      </w:r>
      <w:r w:rsidRPr="0003648D">
        <w:tab/>
        <w:t>=</w:t>
      </w:r>
      <w:r w:rsidRPr="0003648D">
        <w:tab/>
      </w:r>
      <w:r w:rsidRPr="0003648D">
        <w:rPr>
          <w:position w:val="-22"/>
          <w:lang w:val="pt-BR"/>
        </w:rPr>
        <w:object w:dxaOrig="225" w:dyaOrig="465" w14:anchorId="728170B6">
          <v:shape id="_x0000_i1061" type="#_x0000_t75" style="width:11.25pt;height:23.15pt" o:ole="">
            <v:imagedata r:id="rId66" o:title=""/>
          </v:shape>
          <o:OLEObject Type="Embed" ProgID="Equation.3" ShapeID="_x0000_i1061" DrawAspect="Content" ObjectID="_1590320912" r:id="rId73"/>
        </w:object>
      </w:r>
      <w:r w:rsidRPr="0003648D">
        <w:t xml:space="preserve"> RRINFQAMT </w:t>
      </w:r>
      <w:r w:rsidRPr="0003648D">
        <w:rPr>
          <w:i/>
          <w:vertAlign w:val="subscript"/>
        </w:rPr>
        <w:t>q</w:t>
      </w:r>
      <w:r w:rsidRPr="0003648D">
        <w:rPr>
          <w:vertAlign w:val="subscript"/>
        </w:rPr>
        <w:t xml:space="preserve"> </w:t>
      </w:r>
    </w:p>
    <w:p w14:paraId="06EBFB5E"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CD3F3C" w:rsidRPr="0003648D" w14:paraId="2229E962" w14:textId="77777777" w:rsidTr="007C45F6">
        <w:trPr>
          <w:tblHeader/>
        </w:trPr>
        <w:tc>
          <w:tcPr>
            <w:tcW w:w="1278" w:type="pct"/>
          </w:tcPr>
          <w:p w14:paraId="2616FF85" w14:textId="77777777" w:rsidR="00CD3F3C" w:rsidRPr="0003648D" w:rsidRDefault="00CD3F3C" w:rsidP="007C45F6">
            <w:pPr>
              <w:spacing w:after="120"/>
              <w:rPr>
                <w:b/>
                <w:iCs/>
                <w:sz w:val="20"/>
              </w:rPr>
            </w:pPr>
            <w:r w:rsidRPr="0003648D">
              <w:rPr>
                <w:b/>
                <w:iCs/>
                <w:sz w:val="20"/>
              </w:rPr>
              <w:t>Variable</w:t>
            </w:r>
          </w:p>
        </w:tc>
        <w:tc>
          <w:tcPr>
            <w:tcW w:w="329" w:type="pct"/>
          </w:tcPr>
          <w:p w14:paraId="5B5557E6" w14:textId="77777777" w:rsidR="00CD3F3C" w:rsidRPr="0003648D" w:rsidRDefault="00CD3F3C" w:rsidP="007C45F6">
            <w:pPr>
              <w:spacing w:after="120"/>
              <w:rPr>
                <w:b/>
                <w:iCs/>
                <w:sz w:val="20"/>
              </w:rPr>
            </w:pPr>
            <w:r w:rsidRPr="0003648D">
              <w:rPr>
                <w:b/>
                <w:iCs/>
                <w:sz w:val="20"/>
              </w:rPr>
              <w:t>Unit</w:t>
            </w:r>
          </w:p>
        </w:tc>
        <w:tc>
          <w:tcPr>
            <w:tcW w:w="3393" w:type="pct"/>
          </w:tcPr>
          <w:p w14:paraId="7419F070" w14:textId="77777777" w:rsidR="00CD3F3C" w:rsidRPr="0003648D" w:rsidRDefault="00CD3F3C" w:rsidP="007C45F6">
            <w:pPr>
              <w:spacing w:after="120"/>
              <w:rPr>
                <w:b/>
                <w:iCs/>
                <w:sz w:val="20"/>
              </w:rPr>
            </w:pPr>
            <w:r w:rsidRPr="0003648D">
              <w:rPr>
                <w:b/>
                <w:iCs/>
                <w:sz w:val="20"/>
              </w:rPr>
              <w:t>Description</w:t>
            </w:r>
          </w:p>
        </w:tc>
      </w:tr>
      <w:tr w:rsidR="00CD3F3C" w:rsidRPr="0003648D" w14:paraId="7A2E1774" w14:textId="77777777" w:rsidTr="007C45F6">
        <w:tc>
          <w:tcPr>
            <w:tcW w:w="1278" w:type="pct"/>
          </w:tcPr>
          <w:p w14:paraId="3CEB0F45" w14:textId="77777777" w:rsidR="00CD3F3C" w:rsidRPr="0003648D" w:rsidRDefault="00CD3F3C" w:rsidP="007C45F6">
            <w:pPr>
              <w:spacing w:after="60"/>
              <w:rPr>
                <w:iCs/>
                <w:sz w:val="20"/>
              </w:rPr>
            </w:pPr>
            <w:r w:rsidRPr="0003648D">
              <w:rPr>
                <w:iCs/>
                <w:sz w:val="20"/>
              </w:rPr>
              <w:t>RRCOSTTOT</w:t>
            </w:r>
          </w:p>
        </w:tc>
        <w:tc>
          <w:tcPr>
            <w:tcW w:w="329" w:type="pct"/>
          </w:tcPr>
          <w:p w14:paraId="20B5AC86" w14:textId="77777777" w:rsidR="00CD3F3C" w:rsidRPr="0003648D" w:rsidRDefault="00CD3F3C" w:rsidP="007C45F6">
            <w:pPr>
              <w:spacing w:after="60"/>
              <w:rPr>
                <w:iCs/>
                <w:sz w:val="20"/>
              </w:rPr>
            </w:pPr>
            <w:r w:rsidRPr="0003648D">
              <w:rPr>
                <w:iCs/>
                <w:sz w:val="20"/>
              </w:rPr>
              <w:t>$</w:t>
            </w:r>
          </w:p>
        </w:tc>
        <w:tc>
          <w:tcPr>
            <w:tcW w:w="3393" w:type="pct"/>
          </w:tcPr>
          <w:p w14:paraId="74A85E14" w14:textId="77777777" w:rsidR="00CD3F3C" w:rsidRPr="0003648D" w:rsidRDefault="00CD3F3C" w:rsidP="007C45F6">
            <w:pPr>
              <w:spacing w:after="60"/>
              <w:rPr>
                <w:iCs/>
                <w:sz w:val="20"/>
              </w:rPr>
            </w:pPr>
            <w:r w:rsidRPr="0003648D">
              <w:rPr>
                <w:i/>
                <w:iCs/>
                <w:sz w:val="20"/>
              </w:rPr>
              <w:t>Responsive Reserve Cost Total</w:t>
            </w:r>
            <w:r w:rsidRPr="0003648D">
              <w:rPr>
                <w:iCs/>
                <w:sz w:val="20"/>
              </w:rPr>
              <w:t>—The net total costs for RRS, for the hour.</w:t>
            </w:r>
          </w:p>
        </w:tc>
      </w:tr>
      <w:tr w:rsidR="00CD3F3C" w:rsidRPr="0003648D" w14:paraId="32DD458E" w14:textId="77777777" w:rsidTr="007C45F6">
        <w:tc>
          <w:tcPr>
            <w:tcW w:w="1278" w:type="pct"/>
            <w:tcBorders>
              <w:top w:val="single" w:sz="4" w:space="0" w:color="auto"/>
              <w:left w:val="single" w:sz="4" w:space="0" w:color="auto"/>
              <w:bottom w:val="single" w:sz="4" w:space="0" w:color="auto"/>
              <w:right w:val="single" w:sz="4" w:space="0" w:color="auto"/>
            </w:tcBorders>
          </w:tcPr>
          <w:p w14:paraId="5546B673" w14:textId="77777777" w:rsidR="00CD3F3C" w:rsidRPr="0003648D" w:rsidRDefault="00CD3F3C" w:rsidP="007C45F6">
            <w:pPr>
              <w:spacing w:after="60"/>
              <w:rPr>
                <w:iCs/>
                <w:sz w:val="20"/>
              </w:rPr>
            </w:pPr>
            <w:r w:rsidRPr="0003648D">
              <w:rPr>
                <w:iCs/>
                <w:sz w:val="20"/>
              </w:rPr>
              <w:t xml:space="preserve">RTPCRRAMTTOT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4D2369E"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5F8600E5" w14:textId="77777777" w:rsidR="00CD3F3C" w:rsidRPr="0003648D" w:rsidRDefault="00CD3F3C" w:rsidP="007C45F6">
            <w:pPr>
              <w:spacing w:after="60"/>
              <w:rPr>
                <w:i/>
                <w:iCs/>
                <w:sz w:val="20"/>
              </w:rPr>
            </w:pPr>
            <w:r w:rsidRPr="0003648D">
              <w:rPr>
                <w:i/>
                <w:iCs/>
                <w:sz w:val="20"/>
              </w:rPr>
              <w:t>Procured Capacity for Responsive 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RRS, for the hour.</w:t>
            </w:r>
          </w:p>
        </w:tc>
      </w:tr>
      <w:tr w:rsidR="00CD3F3C" w:rsidRPr="0003648D" w14:paraId="72A158B9" w14:textId="77777777" w:rsidTr="007C45F6">
        <w:tc>
          <w:tcPr>
            <w:tcW w:w="1278" w:type="pct"/>
            <w:tcBorders>
              <w:top w:val="single" w:sz="4" w:space="0" w:color="auto"/>
              <w:left w:val="single" w:sz="4" w:space="0" w:color="auto"/>
              <w:bottom w:val="single" w:sz="4" w:space="0" w:color="auto"/>
              <w:right w:val="single" w:sz="4" w:space="0" w:color="auto"/>
            </w:tcBorders>
          </w:tcPr>
          <w:p w14:paraId="6DC235CB" w14:textId="77777777" w:rsidR="00CD3F3C" w:rsidRPr="0003648D" w:rsidRDefault="00CD3F3C" w:rsidP="007C45F6">
            <w:pPr>
              <w:spacing w:after="60"/>
              <w:rPr>
                <w:iCs/>
                <w:sz w:val="20"/>
              </w:rPr>
            </w:pPr>
            <w:r w:rsidRPr="0003648D">
              <w:rPr>
                <w:iCs/>
                <w:sz w:val="20"/>
              </w:rPr>
              <w:t xml:space="preserve">RTPCRRAMT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E96AB73"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53C3A9D" w14:textId="77777777" w:rsidR="00CD3F3C" w:rsidRPr="0003648D" w:rsidRDefault="00CD3F3C" w:rsidP="007C45F6">
            <w:pPr>
              <w:spacing w:after="60"/>
              <w:rPr>
                <w:i/>
                <w:iCs/>
                <w:sz w:val="20"/>
              </w:rPr>
            </w:pPr>
            <w:r w:rsidRPr="0003648D">
              <w:rPr>
                <w:i/>
                <w:iCs/>
                <w:sz w:val="20"/>
              </w:rPr>
              <w:t>Procured Capacity for Responsive 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RRS, for the hour.</w:t>
            </w:r>
          </w:p>
        </w:tc>
      </w:tr>
      <w:tr w:rsidR="00CD3F3C" w:rsidRPr="0003648D" w14:paraId="5C5C05AF" w14:textId="77777777" w:rsidTr="007C45F6">
        <w:tc>
          <w:tcPr>
            <w:tcW w:w="1278" w:type="pct"/>
            <w:tcBorders>
              <w:top w:val="single" w:sz="4" w:space="0" w:color="auto"/>
              <w:left w:val="single" w:sz="4" w:space="0" w:color="auto"/>
              <w:bottom w:val="single" w:sz="4" w:space="0" w:color="auto"/>
              <w:right w:val="single" w:sz="4" w:space="0" w:color="auto"/>
            </w:tcBorders>
          </w:tcPr>
          <w:p w14:paraId="32D59A2F" w14:textId="77777777" w:rsidR="00CD3F3C" w:rsidRPr="0003648D" w:rsidRDefault="00CD3F3C" w:rsidP="007C45F6">
            <w:pPr>
              <w:spacing w:after="60"/>
              <w:rPr>
                <w:iCs/>
                <w:sz w:val="20"/>
              </w:rPr>
            </w:pPr>
            <w:r w:rsidRPr="0003648D">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4788C2FB"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4AD0314" w14:textId="77777777" w:rsidR="00CD3F3C" w:rsidRPr="0003648D" w:rsidRDefault="00CD3F3C" w:rsidP="007C45F6">
            <w:pPr>
              <w:spacing w:after="60"/>
              <w:rPr>
                <w:i/>
                <w:iCs/>
                <w:sz w:val="20"/>
              </w:rPr>
            </w:pPr>
            <w:r w:rsidRPr="0003648D">
              <w:rPr>
                <w:i/>
                <w:iCs/>
                <w:sz w:val="20"/>
              </w:rPr>
              <w:t>Responsive Reserve Failure Quantity Amount Total</w:t>
            </w:r>
            <w:r w:rsidRPr="0003648D">
              <w:rPr>
                <w:iCs/>
                <w:sz w:val="20"/>
              </w:rPr>
              <w:t>—The total charges to all QSEs for their capacity associated with failures and reconfiguration reductions on their Ancillary Service Supply Responsibilities for RRS, for the hour.</w:t>
            </w:r>
          </w:p>
        </w:tc>
      </w:tr>
      <w:tr w:rsidR="00CD3F3C" w:rsidRPr="0003648D" w14:paraId="12D07C04" w14:textId="77777777" w:rsidTr="007C45F6">
        <w:tc>
          <w:tcPr>
            <w:tcW w:w="1278" w:type="pct"/>
            <w:tcBorders>
              <w:top w:val="single" w:sz="4" w:space="0" w:color="auto"/>
              <w:left w:val="single" w:sz="4" w:space="0" w:color="auto"/>
              <w:bottom w:val="single" w:sz="4" w:space="0" w:color="auto"/>
              <w:right w:val="single" w:sz="4" w:space="0" w:color="auto"/>
            </w:tcBorders>
          </w:tcPr>
          <w:p w14:paraId="5152E83C" w14:textId="77777777" w:rsidR="00CD3F3C" w:rsidRPr="0003648D" w:rsidRDefault="00CD3F3C" w:rsidP="007C45F6">
            <w:pPr>
              <w:spacing w:after="60"/>
              <w:rPr>
                <w:iCs/>
                <w:sz w:val="20"/>
              </w:rPr>
            </w:pPr>
            <w:r w:rsidRPr="0003648D">
              <w:rPr>
                <w:iCs/>
                <w:sz w:val="20"/>
              </w:rPr>
              <w:t xml:space="preserve">RRFQAMTQSETOT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4A42195"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57A93E86" w14:textId="77777777" w:rsidR="00CD3F3C" w:rsidRPr="0003648D" w:rsidRDefault="00CD3F3C" w:rsidP="007C45F6">
            <w:pPr>
              <w:spacing w:after="60"/>
              <w:rPr>
                <w:i/>
                <w:iCs/>
                <w:sz w:val="20"/>
              </w:rPr>
            </w:pPr>
            <w:r w:rsidRPr="0003648D">
              <w:rPr>
                <w:i/>
                <w:iCs/>
                <w:sz w:val="20"/>
              </w:rPr>
              <w:t>Responsive 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RRS, for the hour.</w:t>
            </w:r>
          </w:p>
        </w:tc>
      </w:tr>
      <w:tr w:rsidR="00CD3F3C" w:rsidRPr="0003648D" w14:paraId="3D59132E" w14:textId="77777777" w:rsidTr="007C45F6">
        <w:tc>
          <w:tcPr>
            <w:tcW w:w="1278" w:type="pct"/>
            <w:tcBorders>
              <w:top w:val="single" w:sz="4" w:space="0" w:color="auto"/>
              <w:left w:val="single" w:sz="4" w:space="0" w:color="auto"/>
              <w:bottom w:val="single" w:sz="4" w:space="0" w:color="auto"/>
              <w:right w:val="single" w:sz="4" w:space="0" w:color="auto"/>
            </w:tcBorders>
          </w:tcPr>
          <w:p w14:paraId="6332570E" w14:textId="77777777" w:rsidR="00CD3F3C" w:rsidRPr="0003648D" w:rsidRDefault="00CD3F3C" w:rsidP="007C45F6">
            <w:pPr>
              <w:spacing w:after="60"/>
              <w:rPr>
                <w:iCs/>
                <w:sz w:val="20"/>
              </w:rPr>
            </w:pPr>
            <w:r w:rsidRPr="0003648D">
              <w:rPr>
                <w:iCs/>
                <w:sz w:val="20"/>
              </w:rPr>
              <w:lastRenderedPageBreak/>
              <w:t xml:space="preserve">RTPCRRAMTQSETOT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42975E"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EB5BE7A" w14:textId="77777777" w:rsidR="00CD3F3C" w:rsidRPr="0003648D" w:rsidRDefault="00CD3F3C" w:rsidP="007C45F6">
            <w:pPr>
              <w:spacing w:after="60"/>
              <w:rPr>
                <w:iCs/>
                <w:sz w:val="20"/>
              </w:rPr>
            </w:pPr>
            <w:r w:rsidRPr="0003648D">
              <w:rPr>
                <w:i/>
                <w:iCs/>
                <w:sz w:val="20"/>
              </w:rPr>
              <w:t>Procured Capacity for Responsive 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RRS, for the hour.</w:t>
            </w:r>
          </w:p>
        </w:tc>
      </w:tr>
      <w:tr w:rsidR="00CD3F3C" w:rsidRPr="0003648D" w14:paraId="46FB07DA" w14:textId="77777777" w:rsidTr="007C45F6">
        <w:tc>
          <w:tcPr>
            <w:tcW w:w="1278" w:type="pct"/>
            <w:tcBorders>
              <w:top w:val="single" w:sz="4" w:space="0" w:color="auto"/>
              <w:left w:val="single" w:sz="4" w:space="0" w:color="auto"/>
              <w:bottom w:val="single" w:sz="4" w:space="0" w:color="auto"/>
              <w:right w:val="single" w:sz="4" w:space="0" w:color="auto"/>
            </w:tcBorders>
          </w:tcPr>
          <w:p w14:paraId="1D41A2C8" w14:textId="77777777" w:rsidR="00CD3F3C" w:rsidRPr="0003648D" w:rsidRDefault="00CD3F3C" w:rsidP="007C45F6">
            <w:pPr>
              <w:rPr>
                <w:b/>
                <w:sz w:val="20"/>
              </w:rPr>
            </w:pPr>
            <w:r w:rsidRPr="0003648D">
              <w:rPr>
                <w:sz w:val="20"/>
              </w:rPr>
              <w:t xml:space="preserve">PCRRAMT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A0E88AD" w14:textId="77777777" w:rsidR="00CD3F3C" w:rsidRPr="0003648D" w:rsidRDefault="00CD3F3C" w:rsidP="007C45F6">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A9E53A1" w14:textId="77777777" w:rsidR="00CD3F3C" w:rsidRPr="0003648D" w:rsidRDefault="00CD3F3C" w:rsidP="007C45F6">
            <w:pPr>
              <w:rPr>
                <w:b/>
                <w:sz w:val="20"/>
              </w:rPr>
            </w:pPr>
            <w:r w:rsidRPr="0003648D">
              <w:rPr>
                <w:i/>
                <w:sz w:val="20"/>
              </w:rPr>
              <w:t>Procured Capacity for Responsive Reserve Amount per QSE for DAM</w:t>
            </w:r>
            <w:r w:rsidRPr="0003648D">
              <w:rPr>
                <w:sz w:val="20"/>
              </w:rPr>
              <w:t xml:space="preserve">—The DAM RRS payment for QSE </w:t>
            </w:r>
            <w:r w:rsidRPr="0003648D">
              <w:rPr>
                <w:i/>
                <w:sz w:val="20"/>
              </w:rPr>
              <w:t>q</w:t>
            </w:r>
            <w:r w:rsidRPr="0003648D">
              <w:rPr>
                <w:sz w:val="20"/>
              </w:rPr>
              <w:t>, for the hour.</w:t>
            </w:r>
          </w:p>
        </w:tc>
      </w:tr>
      <w:tr w:rsidR="00CD3F3C" w:rsidRPr="0003648D" w14:paraId="04A546D2" w14:textId="77777777" w:rsidTr="007C45F6">
        <w:tc>
          <w:tcPr>
            <w:tcW w:w="1278" w:type="pct"/>
            <w:tcBorders>
              <w:top w:val="single" w:sz="4" w:space="0" w:color="auto"/>
              <w:left w:val="single" w:sz="4" w:space="0" w:color="auto"/>
              <w:bottom w:val="single" w:sz="4" w:space="0" w:color="auto"/>
              <w:right w:val="single" w:sz="4" w:space="0" w:color="auto"/>
            </w:tcBorders>
          </w:tcPr>
          <w:p w14:paraId="27691129" w14:textId="77777777" w:rsidR="00CD3F3C" w:rsidRPr="0003648D" w:rsidRDefault="00CD3F3C" w:rsidP="007C45F6">
            <w:pPr>
              <w:spacing w:after="60"/>
              <w:rPr>
                <w:sz w:val="20"/>
              </w:rPr>
            </w:pPr>
            <w:r w:rsidRPr="0003648D">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04C41901" w14:textId="77777777"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1FFFD4C" w14:textId="77777777" w:rsidR="00CD3F3C" w:rsidRPr="0003648D" w:rsidRDefault="00CD3F3C" w:rsidP="007C45F6">
            <w:pPr>
              <w:spacing w:after="60"/>
              <w:rPr>
                <w:sz w:val="20"/>
              </w:rPr>
            </w:pPr>
            <w:r w:rsidRPr="0003648D">
              <w:rPr>
                <w:i/>
                <w:sz w:val="20"/>
              </w:rPr>
              <w:t>Procured Capacity for Responsive Reserve Amount Total in DAM</w:t>
            </w:r>
            <w:r w:rsidRPr="0003648D">
              <w:rPr>
                <w:sz w:val="20"/>
              </w:rPr>
              <w:t>—The total of the DAM RRS payments for all QSEs, for the hour.</w:t>
            </w:r>
          </w:p>
        </w:tc>
      </w:tr>
      <w:tr w:rsidR="00CD3F3C" w:rsidRPr="0003648D" w14:paraId="6038B744" w14:textId="77777777" w:rsidTr="007C45F6">
        <w:tc>
          <w:tcPr>
            <w:tcW w:w="1278" w:type="pct"/>
            <w:tcBorders>
              <w:top w:val="single" w:sz="4" w:space="0" w:color="auto"/>
              <w:left w:val="single" w:sz="4" w:space="0" w:color="auto"/>
              <w:bottom w:val="single" w:sz="4" w:space="0" w:color="auto"/>
              <w:right w:val="single" w:sz="4" w:space="0" w:color="auto"/>
            </w:tcBorders>
          </w:tcPr>
          <w:p w14:paraId="539AA3A8" w14:textId="77777777" w:rsidR="00CD3F3C" w:rsidRPr="0003648D" w:rsidRDefault="00CD3F3C" w:rsidP="007C45F6">
            <w:pPr>
              <w:spacing w:after="60"/>
              <w:rPr>
                <w:sz w:val="20"/>
              </w:rPr>
            </w:pPr>
            <w:r w:rsidRPr="0003648D">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6E8534CD" w14:textId="77777777"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7479556" w14:textId="77777777" w:rsidR="00CD3F3C" w:rsidRPr="0003648D" w:rsidRDefault="00CD3F3C" w:rsidP="007C45F6">
            <w:pPr>
              <w:spacing w:after="60"/>
              <w:rPr>
                <w:i/>
                <w:sz w:val="20"/>
              </w:rPr>
            </w:pPr>
            <w:r w:rsidRPr="0003648D">
              <w:rPr>
                <w:i/>
                <w:sz w:val="20"/>
              </w:rPr>
              <w:t xml:space="preserve">Responsive Reserve Infeasible Quantity Amount Total </w:t>
            </w:r>
            <w:r w:rsidRPr="0003648D">
              <w:rPr>
                <w:sz w:val="20"/>
              </w:rPr>
              <w:t>— The charge to all QSEs for their total capacity associated with infeasible deployment of Ancillary Service Supply Responsibilities for RRS, for the hour.</w:t>
            </w:r>
          </w:p>
        </w:tc>
      </w:tr>
      <w:tr w:rsidR="00CD3F3C" w:rsidRPr="0003648D" w14:paraId="6BCB2792" w14:textId="77777777" w:rsidTr="007C45F6">
        <w:tc>
          <w:tcPr>
            <w:tcW w:w="1278" w:type="pct"/>
            <w:tcBorders>
              <w:top w:val="single" w:sz="4" w:space="0" w:color="auto"/>
              <w:left w:val="single" w:sz="4" w:space="0" w:color="auto"/>
              <w:bottom w:val="single" w:sz="4" w:space="0" w:color="auto"/>
              <w:right w:val="single" w:sz="4" w:space="0" w:color="auto"/>
            </w:tcBorders>
          </w:tcPr>
          <w:p w14:paraId="7ADBA04A" w14:textId="77777777" w:rsidR="00CD3F3C" w:rsidRPr="0003648D" w:rsidRDefault="00CD3F3C" w:rsidP="007C45F6">
            <w:pPr>
              <w:spacing w:after="60"/>
              <w:rPr>
                <w:sz w:val="20"/>
              </w:rPr>
            </w:pPr>
            <w:r w:rsidRPr="0003648D">
              <w:rPr>
                <w:sz w:val="20"/>
              </w:rPr>
              <w:t xml:space="preserve">RRINFQAMT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6A128FF" w14:textId="77777777"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FAEB10C" w14:textId="77777777" w:rsidR="00CD3F3C" w:rsidRPr="0003648D" w:rsidRDefault="00CD3F3C" w:rsidP="007C45F6">
            <w:pPr>
              <w:spacing w:after="60"/>
              <w:rPr>
                <w:i/>
                <w:sz w:val="20"/>
              </w:rPr>
            </w:pPr>
            <w:r w:rsidRPr="0003648D">
              <w:rPr>
                <w:i/>
                <w:sz w:val="20"/>
              </w:rPr>
              <w:t>Responsive 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RRS, for the hour.</w:t>
            </w:r>
          </w:p>
        </w:tc>
      </w:tr>
      <w:tr w:rsidR="00CD3F3C" w:rsidRPr="0003648D" w14:paraId="1ECC596F" w14:textId="77777777" w:rsidTr="007C45F6">
        <w:tc>
          <w:tcPr>
            <w:tcW w:w="1278" w:type="pct"/>
            <w:tcBorders>
              <w:top w:val="single" w:sz="4" w:space="0" w:color="auto"/>
              <w:left w:val="single" w:sz="4" w:space="0" w:color="auto"/>
              <w:bottom w:val="single" w:sz="4" w:space="0" w:color="auto"/>
              <w:right w:val="single" w:sz="4" w:space="0" w:color="auto"/>
            </w:tcBorders>
          </w:tcPr>
          <w:p w14:paraId="6BBA02F3" w14:textId="77777777" w:rsidR="00CD3F3C" w:rsidRPr="0003648D" w:rsidRDefault="00CD3F3C" w:rsidP="007C45F6">
            <w:pPr>
              <w:spacing w:after="60"/>
              <w:rPr>
                <w:i/>
                <w:iCs/>
                <w:sz w:val="20"/>
              </w:rPr>
            </w:pPr>
            <w:r w:rsidRPr="0003648D">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A10084E" w14:textId="77777777"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41B850F" w14:textId="77777777" w:rsidR="00CD3F3C" w:rsidRPr="0003648D" w:rsidRDefault="00CD3F3C" w:rsidP="007C45F6">
            <w:pPr>
              <w:spacing w:after="60"/>
              <w:rPr>
                <w:iCs/>
                <w:sz w:val="20"/>
              </w:rPr>
            </w:pPr>
            <w:r w:rsidRPr="0003648D">
              <w:rPr>
                <w:iCs/>
                <w:sz w:val="20"/>
              </w:rPr>
              <w:t>A QSE.</w:t>
            </w:r>
          </w:p>
        </w:tc>
      </w:tr>
      <w:tr w:rsidR="00CD3F3C" w:rsidRPr="0003648D" w14:paraId="0EDD9117" w14:textId="77777777" w:rsidTr="007C45F6">
        <w:tc>
          <w:tcPr>
            <w:tcW w:w="1278" w:type="pct"/>
            <w:tcBorders>
              <w:top w:val="single" w:sz="4" w:space="0" w:color="auto"/>
              <w:left w:val="single" w:sz="4" w:space="0" w:color="auto"/>
              <w:bottom w:val="single" w:sz="4" w:space="0" w:color="auto"/>
              <w:right w:val="single" w:sz="4" w:space="0" w:color="auto"/>
            </w:tcBorders>
          </w:tcPr>
          <w:p w14:paraId="208FA7A8" w14:textId="77777777" w:rsidR="00CD3F3C" w:rsidRPr="0003648D" w:rsidRDefault="00CD3F3C" w:rsidP="007C45F6">
            <w:pPr>
              <w:spacing w:after="60"/>
              <w:rPr>
                <w:i/>
                <w:iCs/>
                <w:sz w:val="20"/>
              </w:rPr>
            </w:pPr>
            <w:r w:rsidRPr="0003648D">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421F9194" w14:textId="77777777"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5020A16C"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6513E590" w14:textId="77777777"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3F3C" w:rsidRPr="0003648D" w14:paraId="6064DE93" w14:textId="77777777" w:rsidTr="007C45F6">
        <w:trPr>
          <w:trHeight w:val="1547"/>
        </w:trPr>
        <w:tc>
          <w:tcPr>
            <w:tcW w:w="9576" w:type="dxa"/>
            <w:shd w:val="pct12" w:color="auto" w:fill="auto"/>
          </w:tcPr>
          <w:p w14:paraId="475AA6B8" w14:textId="77777777" w:rsidR="00CD3F3C" w:rsidRPr="0003648D" w:rsidRDefault="00CD3F3C" w:rsidP="007C45F6">
            <w:pPr>
              <w:pStyle w:val="Instructions"/>
              <w:spacing w:before="120"/>
            </w:pPr>
            <w:r w:rsidRPr="0003648D">
              <w:t>[NPRR841:  Replace paragraph (a) above with the following upon system implementation:]</w:t>
            </w:r>
          </w:p>
          <w:p w14:paraId="7BBABFC6" w14:textId="77777777" w:rsidR="00CD3F3C" w:rsidRPr="0003648D" w:rsidRDefault="00CD3F3C" w:rsidP="007C45F6">
            <w:pPr>
              <w:spacing w:after="240"/>
              <w:ind w:left="1440" w:hanging="720"/>
            </w:pPr>
            <w:r w:rsidRPr="0003648D">
              <w:t>(a)</w:t>
            </w:r>
            <w:r w:rsidRPr="0003648D">
              <w:tab/>
              <w:t>The net total costs for RRS for a given Operating Hour is calculated as follows:</w:t>
            </w:r>
          </w:p>
          <w:p w14:paraId="465C1474" w14:textId="0007F902" w:rsidR="00CD3F3C" w:rsidRPr="0003648D" w:rsidRDefault="00CD3F3C" w:rsidP="007C45F6">
            <w:pPr>
              <w:spacing w:after="120"/>
              <w:ind w:left="3600" w:hanging="2880"/>
              <w:rPr>
                <w:b/>
                <w:bCs/>
              </w:rPr>
            </w:pPr>
            <w:r w:rsidRPr="0003648D">
              <w:rPr>
                <w:b/>
                <w:bCs/>
              </w:rPr>
              <w:t>RRCOSTTOT</w:t>
            </w:r>
            <w:r w:rsidRPr="0003648D">
              <w:rPr>
                <w:b/>
                <w:bCs/>
              </w:rPr>
              <w:tab/>
              <w:t>=</w:t>
            </w:r>
            <w:r w:rsidRPr="0003648D">
              <w:rPr>
                <w:b/>
                <w:bCs/>
              </w:rPr>
              <w:tab/>
              <w:t>(-1) * (</w:t>
            </w:r>
            <w:r w:rsidR="00D93F97">
              <w:rPr>
                <w:b/>
                <w:bCs/>
                <w:noProof/>
                <w:position w:val="-20"/>
              </w:rPr>
              <w:drawing>
                <wp:inline distT="0" distB="0" distL="0" distR="0" wp14:anchorId="6ACDF664" wp14:editId="5C714243">
                  <wp:extent cx="142875" cy="278130"/>
                  <wp:effectExtent l="0" t="0" r="9525" b="762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(RTPCRRAMTTOT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 xml:space="preserve">PCRRAMTTOT  + RRFQAMTTOT + </w:t>
            </w:r>
          </w:p>
          <w:p w14:paraId="558973FD" w14:textId="77777777" w:rsidR="00CD3F3C" w:rsidRPr="0003648D" w:rsidRDefault="00CD3F3C" w:rsidP="007C45F6">
            <w:pPr>
              <w:spacing w:after="240"/>
              <w:ind w:left="3600" w:firstLine="720"/>
              <w:rPr>
                <w:b/>
                <w:bCs/>
              </w:rPr>
            </w:pPr>
            <w:r w:rsidRPr="0003648D">
              <w:rPr>
                <w:b/>
                <w:bCs/>
              </w:rPr>
              <w:t xml:space="preserve">RRINFQAMTTOT </w:t>
            </w:r>
            <w:r w:rsidRPr="0003648D">
              <w:rPr>
                <w:b/>
              </w:rPr>
              <w:t xml:space="preserve">+ </w:t>
            </w:r>
            <w:r w:rsidRPr="0003648D">
              <w:rPr>
                <w:b/>
                <w:color w:val="000000"/>
              </w:rPr>
              <w:t>RRMWINFATOT</w:t>
            </w:r>
            <w:r w:rsidRPr="0003648D">
              <w:rPr>
                <w:b/>
                <w:bCs/>
              </w:rPr>
              <w:t>)</w:t>
            </w:r>
          </w:p>
          <w:p w14:paraId="1533A68D" w14:textId="77777777" w:rsidR="00CD3F3C" w:rsidRPr="0003648D" w:rsidRDefault="00CD3F3C" w:rsidP="007C45F6">
            <w:pPr>
              <w:spacing w:after="240"/>
              <w:rPr>
                <w:iCs/>
              </w:rPr>
            </w:pPr>
            <w:r w:rsidRPr="0003648D">
              <w:rPr>
                <w:iCs/>
              </w:rPr>
              <w:t xml:space="preserve">Where: </w:t>
            </w:r>
          </w:p>
          <w:p w14:paraId="79892970" w14:textId="77777777" w:rsidR="00CD3F3C" w:rsidRPr="0003648D" w:rsidRDefault="00CD3F3C" w:rsidP="007C45F6">
            <w:r w:rsidRPr="0003648D">
              <w:t>Total payment of SASM- and RSASM-procured capacity for RRS by market</w:t>
            </w:r>
          </w:p>
          <w:p w14:paraId="1E07B310" w14:textId="39DE332B" w:rsidR="00CD3F3C" w:rsidRPr="0003648D" w:rsidRDefault="00CD3F3C" w:rsidP="007C45F6">
            <w:pPr>
              <w:spacing w:after="240"/>
              <w:ind w:leftChars="300" w:left="2880" w:hangingChars="900" w:hanging="2160"/>
              <w:rPr>
                <w:bCs/>
                <w:i/>
                <w:vertAlign w:val="subscript"/>
              </w:rPr>
            </w:pPr>
            <w:r w:rsidRPr="0003648D">
              <w:rPr>
                <w:bCs/>
              </w:rPr>
              <w:t xml:space="preserve">RTPCRRAMTTOT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7A725954" wp14:editId="4B73F080">
                  <wp:extent cx="142875" cy="294005"/>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RTPCRRAMT </w:t>
            </w:r>
            <w:r w:rsidRPr="0003648D">
              <w:rPr>
                <w:bCs/>
                <w:i/>
                <w:vertAlign w:val="subscript"/>
              </w:rPr>
              <w:t>q, m</w:t>
            </w:r>
          </w:p>
          <w:p w14:paraId="286D2C94" w14:textId="77777777" w:rsidR="00CD3F3C" w:rsidRPr="0003648D" w:rsidRDefault="00CD3F3C" w:rsidP="007C45F6">
            <w:r w:rsidRPr="0003648D">
              <w:t>Total payment of DAM-procured capacity for RRS</w:t>
            </w:r>
          </w:p>
          <w:p w14:paraId="7F53F357" w14:textId="7CB7A4B2" w:rsidR="00CD3F3C" w:rsidRPr="0003648D" w:rsidRDefault="00CD3F3C" w:rsidP="007C45F6">
            <w:pPr>
              <w:spacing w:after="240"/>
              <w:ind w:leftChars="300" w:left="2880" w:hangingChars="900" w:hanging="2160"/>
              <w:rPr>
                <w:bCs/>
              </w:rPr>
            </w:pPr>
            <w:r w:rsidRPr="0003648D">
              <w:rPr>
                <w:bCs/>
              </w:rPr>
              <w:t>PCRRAMTTOT</w:t>
            </w:r>
            <w:r w:rsidRPr="0003648D">
              <w:rPr>
                <w:bCs/>
                <w:i/>
                <w:vertAlign w:val="subscript"/>
              </w:rPr>
              <w:tab/>
            </w:r>
            <w:r w:rsidRPr="0003648D">
              <w:rPr>
                <w:bCs/>
                <w:i/>
                <w:vertAlign w:val="subscript"/>
              </w:rPr>
              <w:tab/>
            </w:r>
            <w:r w:rsidRPr="0003648D">
              <w:rPr>
                <w:bCs/>
              </w:rPr>
              <w:t>=</w:t>
            </w:r>
            <w:r w:rsidRPr="0003648D">
              <w:rPr>
                <w:bCs/>
              </w:rPr>
              <w:tab/>
            </w:r>
            <w:r w:rsidR="00D93F97">
              <w:rPr>
                <w:bCs/>
                <w:noProof/>
                <w:position w:val="-22"/>
              </w:rPr>
              <w:drawing>
                <wp:inline distT="0" distB="0" distL="0" distR="0" wp14:anchorId="0FD9E73A" wp14:editId="30425B5C">
                  <wp:extent cx="142875" cy="294005"/>
                  <wp:effectExtent l="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PCRRAMT </w:t>
            </w:r>
            <w:r w:rsidRPr="0003648D">
              <w:rPr>
                <w:bCs/>
                <w:i/>
                <w:vertAlign w:val="subscript"/>
              </w:rPr>
              <w:t>q</w:t>
            </w:r>
          </w:p>
          <w:p w14:paraId="52AB5F0B" w14:textId="77777777" w:rsidR="00CD3F3C" w:rsidRPr="0003648D" w:rsidRDefault="00CD3F3C" w:rsidP="007C45F6">
            <w:r w:rsidRPr="0003648D">
              <w:t>Total charge of failure on Ancillary Service Supply Responsibility for RRS</w:t>
            </w:r>
          </w:p>
          <w:p w14:paraId="136A0E61" w14:textId="5F8EEBFB" w:rsidR="00CD3F3C" w:rsidRPr="0003648D" w:rsidRDefault="00CD3F3C" w:rsidP="007C45F6">
            <w:pPr>
              <w:spacing w:after="240"/>
              <w:ind w:leftChars="300" w:left="2880" w:hangingChars="900" w:hanging="2160"/>
              <w:rPr>
                <w:bCs/>
                <w:i/>
                <w:vertAlign w:val="subscript"/>
              </w:rPr>
            </w:pPr>
            <w:r w:rsidRPr="0003648D">
              <w:rPr>
                <w:bCs/>
              </w:rPr>
              <w:t>RRFQAMTTOT</w:t>
            </w:r>
            <w:r w:rsidRPr="0003648D">
              <w:rPr>
                <w:bCs/>
              </w:rPr>
              <w:tab/>
            </w:r>
            <w:r w:rsidRPr="0003648D">
              <w:rPr>
                <w:bCs/>
              </w:rPr>
              <w:tab/>
              <w:t>=</w:t>
            </w:r>
            <w:r w:rsidRPr="0003648D">
              <w:rPr>
                <w:bCs/>
              </w:rPr>
              <w:tab/>
            </w:r>
            <w:r w:rsidR="00D93F97">
              <w:rPr>
                <w:bCs/>
                <w:noProof/>
                <w:position w:val="-22"/>
              </w:rPr>
              <w:drawing>
                <wp:inline distT="0" distB="0" distL="0" distR="0" wp14:anchorId="35884B5A" wp14:editId="63E4E76B">
                  <wp:extent cx="142875" cy="294005"/>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RRFQAMTQSETOT </w:t>
            </w:r>
            <w:r w:rsidRPr="0003648D">
              <w:rPr>
                <w:bCs/>
                <w:i/>
                <w:vertAlign w:val="subscript"/>
              </w:rPr>
              <w:t>q</w:t>
            </w:r>
          </w:p>
          <w:p w14:paraId="66B6497F" w14:textId="77777777" w:rsidR="00CD3F3C" w:rsidRPr="0003648D" w:rsidRDefault="00CD3F3C" w:rsidP="007C45F6">
            <w:pPr>
              <w:ind w:left="300" w:hangingChars="125" w:hanging="300"/>
              <w:rPr>
                <w:bCs/>
              </w:rPr>
            </w:pPr>
            <w:r w:rsidRPr="0003648D">
              <w:rPr>
                <w:bCs/>
              </w:rPr>
              <w:t>Total payment of SASM- and RSASM-procured capacity RRS Service by QSE</w:t>
            </w:r>
          </w:p>
          <w:p w14:paraId="7A2E780E" w14:textId="6A632193" w:rsidR="00CD3F3C" w:rsidRPr="0003648D" w:rsidRDefault="00CD3F3C" w:rsidP="007C45F6">
            <w:pPr>
              <w:spacing w:after="240"/>
              <w:ind w:leftChars="300" w:left="2880" w:hangingChars="900" w:hanging="2160"/>
              <w:rPr>
                <w:bCs/>
                <w:i/>
                <w:vertAlign w:val="subscript"/>
              </w:rPr>
            </w:pPr>
            <w:r w:rsidRPr="0003648D">
              <w:rPr>
                <w:bCs/>
              </w:rPr>
              <w:t xml:space="preserve">RTPCRRAMTQSETOT </w:t>
            </w:r>
            <w:r w:rsidRPr="0003648D">
              <w:rPr>
                <w:bCs/>
                <w:i/>
                <w:vertAlign w:val="subscript"/>
              </w:rPr>
              <w:t>q</w:t>
            </w:r>
            <w:r w:rsidRPr="0003648D">
              <w:rPr>
                <w:bCs/>
              </w:rPr>
              <w:t xml:space="preserve"> </w:t>
            </w:r>
            <w:r w:rsidRPr="0003648D">
              <w:rPr>
                <w:bCs/>
              </w:rPr>
              <w:tab/>
              <w:t>=</w:t>
            </w:r>
            <w:r w:rsidRPr="0003648D">
              <w:rPr>
                <w:bCs/>
              </w:rPr>
              <w:tab/>
            </w:r>
            <w:r w:rsidR="00D93F97">
              <w:rPr>
                <w:bCs/>
                <w:noProof/>
                <w:position w:val="-20"/>
              </w:rPr>
              <w:drawing>
                <wp:inline distT="0" distB="0" distL="0" distR="0" wp14:anchorId="48BF86C6" wp14:editId="4FF7A433">
                  <wp:extent cx="142875" cy="278130"/>
                  <wp:effectExtent l="0" t="0" r="9525" b="762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RTPCRRAMT </w:t>
            </w:r>
            <w:r w:rsidRPr="0003648D">
              <w:rPr>
                <w:bCs/>
                <w:i/>
                <w:vertAlign w:val="subscript"/>
              </w:rPr>
              <w:t>q, m</w:t>
            </w:r>
          </w:p>
          <w:p w14:paraId="63C0B901" w14:textId="77777777" w:rsidR="00CD3F3C" w:rsidRPr="0003648D" w:rsidRDefault="00CD3F3C" w:rsidP="007C45F6">
            <w:r w:rsidRPr="0003648D">
              <w:t>Total charge of infeasible Ancillary Service Supply Responsibility for RRS</w:t>
            </w:r>
          </w:p>
          <w:p w14:paraId="73864862" w14:textId="41A74025" w:rsidR="00CD3F3C" w:rsidRPr="0003648D" w:rsidRDefault="00CD3F3C" w:rsidP="007C45F6">
            <w:pPr>
              <w:spacing w:after="240"/>
              <w:ind w:left="2880" w:hanging="2160"/>
            </w:pPr>
            <w:r w:rsidRPr="0003648D">
              <w:t>RRINFQAMTTOT</w:t>
            </w:r>
            <w:r w:rsidRPr="0003648D">
              <w:tab/>
              <w:t>=</w:t>
            </w:r>
            <w:r w:rsidRPr="0003648D">
              <w:tab/>
            </w:r>
            <w:r w:rsidR="00D93F97">
              <w:rPr>
                <w:noProof/>
                <w:position w:val="-22"/>
              </w:rPr>
              <w:drawing>
                <wp:inline distT="0" distB="0" distL="0" distR="0" wp14:anchorId="76A233EA" wp14:editId="7C075DD2">
                  <wp:extent cx="142875" cy="294005"/>
                  <wp:effectExtent l="0" t="0" r="9525"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RRINFQAMT </w:t>
            </w:r>
            <w:r w:rsidRPr="0003648D">
              <w:rPr>
                <w:i/>
                <w:vertAlign w:val="subscript"/>
              </w:rPr>
              <w:t>q</w:t>
            </w:r>
            <w:r w:rsidRPr="0003648D">
              <w:rPr>
                <w:vertAlign w:val="subscript"/>
              </w:rPr>
              <w:t xml:space="preserve"> </w:t>
            </w:r>
          </w:p>
          <w:p w14:paraId="0193BC76" w14:textId="77777777" w:rsidR="00CD3F3C" w:rsidRPr="0003648D" w:rsidRDefault="00CD3F3C" w:rsidP="0075099D">
            <w:pPr>
              <w:pStyle w:val="Formula"/>
            </w:pPr>
            <w:r w:rsidRPr="0003648D">
              <w:lastRenderedPageBreak/>
              <w:t xml:space="preserve">Total Real-Time </w:t>
            </w:r>
            <w:r w:rsidRPr="0003648D">
              <w:rPr>
                <w:iCs/>
              </w:rPr>
              <w:t>Day-Ahead</w:t>
            </w:r>
            <w:r w:rsidRPr="0003648D">
              <w:t xml:space="preserve"> Make-Whole Payment for RRS</w:t>
            </w:r>
          </w:p>
          <w:p w14:paraId="1BB19ADD" w14:textId="77777777" w:rsidR="00CD3F3C" w:rsidRPr="0003648D" w:rsidRDefault="00CD3F3C" w:rsidP="007C45F6">
            <w:pPr>
              <w:spacing w:after="240"/>
              <w:ind w:left="2880" w:hanging="2160"/>
            </w:pPr>
            <w:r w:rsidRPr="0003648D">
              <w:t>RRMWINFATOT</w:t>
            </w:r>
            <w:r w:rsidRPr="0003648D">
              <w:tab/>
              <w:t>=</w:t>
            </w:r>
            <w:r w:rsidRPr="0003648D">
              <w:tab/>
            </w:r>
            <w:r w:rsidRPr="0003648D">
              <w:rPr>
                <w:position w:val="-22"/>
                <w:lang w:val="pt-BR"/>
              </w:rPr>
              <w:object w:dxaOrig="220" w:dyaOrig="460" w14:anchorId="47AE9DFB">
                <v:shape id="_x0000_i1062" type="#_x0000_t75" style="width:11.25pt;height:23.15pt" o:ole="">
                  <v:imagedata r:id="rId68" o:title=""/>
                </v:shape>
                <o:OLEObject Type="Embed" ProgID="Equation.3" ShapeID="_x0000_i1062" DrawAspect="Content" ObjectID="_1590320913" r:id="rId74"/>
              </w:object>
            </w:r>
            <w:r w:rsidRPr="0003648D">
              <w:rPr>
                <w:color w:val="000000"/>
              </w:rPr>
              <w:t xml:space="preserve"> RRMWINFA</w:t>
            </w:r>
            <w:r w:rsidRPr="0003648D" w:rsidDel="00601212">
              <w:rPr>
                <w:color w:val="000000"/>
              </w:rPr>
              <w:t xml:space="preserve"> </w:t>
            </w:r>
            <w:r w:rsidRPr="0003648D">
              <w:rPr>
                <w:i/>
                <w:vertAlign w:val="subscript"/>
              </w:rPr>
              <w:t xml:space="preserve">q, h  </w:t>
            </w:r>
          </w:p>
          <w:p w14:paraId="078ED945" w14:textId="77777777" w:rsidR="00CD3F3C" w:rsidRPr="0003648D" w:rsidRDefault="00CD3F3C" w:rsidP="007C45F6">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CD3F3C" w:rsidRPr="0003648D" w14:paraId="07191FED" w14:textId="77777777" w:rsidTr="007C45F6">
              <w:trPr>
                <w:tblHeader/>
              </w:trPr>
              <w:tc>
                <w:tcPr>
                  <w:tcW w:w="1278" w:type="pct"/>
                </w:tcPr>
                <w:p w14:paraId="0E31E7E6" w14:textId="77777777" w:rsidR="00CD3F3C" w:rsidRPr="0003648D" w:rsidRDefault="00CD3F3C" w:rsidP="007C45F6">
                  <w:pPr>
                    <w:spacing w:after="120"/>
                    <w:rPr>
                      <w:b/>
                      <w:iCs/>
                      <w:sz w:val="20"/>
                    </w:rPr>
                  </w:pPr>
                  <w:r w:rsidRPr="0003648D">
                    <w:rPr>
                      <w:b/>
                      <w:iCs/>
                      <w:sz w:val="20"/>
                    </w:rPr>
                    <w:t>Variable</w:t>
                  </w:r>
                </w:p>
              </w:tc>
              <w:tc>
                <w:tcPr>
                  <w:tcW w:w="329" w:type="pct"/>
                </w:tcPr>
                <w:p w14:paraId="2B9A2AC0" w14:textId="77777777" w:rsidR="00CD3F3C" w:rsidRPr="0003648D" w:rsidRDefault="00CD3F3C" w:rsidP="007C45F6">
                  <w:pPr>
                    <w:spacing w:after="120"/>
                    <w:rPr>
                      <w:b/>
                      <w:iCs/>
                      <w:sz w:val="20"/>
                    </w:rPr>
                  </w:pPr>
                  <w:r w:rsidRPr="0003648D">
                    <w:rPr>
                      <w:b/>
                      <w:iCs/>
                      <w:sz w:val="20"/>
                    </w:rPr>
                    <w:t>Unit</w:t>
                  </w:r>
                </w:p>
              </w:tc>
              <w:tc>
                <w:tcPr>
                  <w:tcW w:w="3393" w:type="pct"/>
                </w:tcPr>
                <w:p w14:paraId="5466CED2" w14:textId="77777777" w:rsidR="00CD3F3C" w:rsidRPr="0003648D" w:rsidRDefault="00CD3F3C" w:rsidP="007C45F6">
                  <w:pPr>
                    <w:spacing w:after="120"/>
                    <w:rPr>
                      <w:b/>
                      <w:iCs/>
                      <w:sz w:val="20"/>
                    </w:rPr>
                  </w:pPr>
                  <w:r w:rsidRPr="0003648D">
                    <w:rPr>
                      <w:b/>
                      <w:iCs/>
                      <w:sz w:val="20"/>
                    </w:rPr>
                    <w:t>Description</w:t>
                  </w:r>
                </w:p>
              </w:tc>
            </w:tr>
            <w:tr w:rsidR="00CD3F3C" w:rsidRPr="0003648D" w14:paraId="203111A3" w14:textId="77777777" w:rsidTr="007C45F6">
              <w:tc>
                <w:tcPr>
                  <w:tcW w:w="1278" w:type="pct"/>
                </w:tcPr>
                <w:p w14:paraId="69EA89C8" w14:textId="77777777" w:rsidR="00CD3F3C" w:rsidRPr="0003648D" w:rsidRDefault="00CD3F3C" w:rsidP="007C45F6">
                  <w:pPr>
                    <w:spacing w:after="60"/>
                    <w:rPr>
                      <w:iCs/>
                      <w:sz w:val="20"/>
                    </w:rPr>
                  </w:pPr>
                  <w:r w:rsidRPr="0003648D">
                    <w:rPr>
                      <w:iCs/>
                      <w:sz w:val="20"/>
                    </w:rPr>
                    <w:t>RRCOSTTOT</w:t>
                  </w:r>
                </w:p>
              </w:tc>
              <w:tc>
                <w:tcPr>
                  <w:tcW w:w="329" w:type="pct"/>
                </w:tcPr>
                <w:p w14:paraId="65B4B0D2" w14:textId="77777777" w:rsidR="00CD3F3C" w:rsidRPr="0003648D" w:rsidRDefault="00CD3F3C" w:rsidP="007C45F6">
                  <w:pPr>
                    <w:spacing w:after="60"/>
                    <w:rPr>
                      <w:iCs/>
                      <w:sz w:val="20"/>
                    </w:rPr>
                  </w:pPr>
                  <w:r w:rsidRPr="0003648D">
                    <w:rPr>
                      <w:iCs/>
                      <w:sz w:val="20"/>
                    </w:rPr>
                    <w:t>$</w:t>
                  </w:r>
                </w:p>
              </w:tc>
              <w:tc>
                <w:tcPr>
                  <w:tcW w:w="3393" w:type="pct"/>
                </w:tcPr>
                <w:p w14:paraId="5FF04918" w14:textId="77777777" w:rsidR="00CD3F3C" w:rsidRPr="0003648D" w:rsidRDefault="00CD3F3C" w:rsidP="007C45F6">
                  <w:pPr>
                    <w:spacing w:after="60"/>
                    <w:rPr>
                      <w:iCs/>
                      <w:sz w:val="20"/>
                    </w:rPr>
                  </w:pPr>
                  <w:r w:rsidRPr="0003648D">
                    <w:rPr>
                      <w:i/>
                      <w:iCs/>
                      <w:sz w:val="20"/>
                    </w:rPr>
                    <w:t>Responsive Reserve Cost Total</w:t>
                  </w:r>
                  <w:r w:rsidRPr="0003648D">
                    <w:rPr>
                      <w:iCs/>
                      <w:sz w:val="20"/>
                    </w:rPr>
                    <w:t>—The net total costs for RRS, for the hour.</w:t>
                  </w:r>
                </w:p>
              </w:tc>
            </w:tr>
            <w:tr w:rsidR="00CD3F3C" w:rsidRPr="0003648D" w14:paraId="3FEDB7DB" w14:textId="77777777" w:rsidTr="007C45F6">
              <w:tc>
                <w:tcPr>
                  <w:tcW w:w="1278" w:type="pct"/>
                  <w:tcBorders>
                    <w:top w:val="single" w:sz="4" w:space="0" w:color="auto"/>
                    <w:left w:val="single" w:sz="4" w:space="0" w:color="auto"/>
                    <w:bottom w:val="single" w:sz="4" w:space="0" w:color="auto"/>
                    <w:right w:val="single" w:sz="4" w:space="0" w:color="auto"/>
                  </w:tcBorders>
                </w:tcPr>
                <w:p w14:paraId="157E4D9E" w14:textId="77777777" w:rsidR="00CD3F3C" w:rsidRPr="0003648D" w:rsidRDefault="00CD3F3C" w:rsidP="007C45F6">
                  <w:pPr>
                    <w:spacing w:after="60"/>
                    <w:rPr>
                      <w:iCs/>
                      <w:sz w:val="20"/>
                    </w:rPr>
                  </w:pPr>
                  <w:r w:rsidRPr="0003648D">
                    <w:rPr>
                      <w:iCs/>
                      <w:sz w:val="20"/>
                    </w:rPr>
                    <w:t xml:space="preserve">RTPCRRAMTTOT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974711B"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323CFF4" w14:textId="77777777" w:rsidR="00CD3F3C" w:rsidRPr="0003648D" w:rsidRDefault="00CD3F3C" w:rsidP="007C45F6">
                  <w:pPr>
                    <w:spacing w:after="60"/>
                    <w:rPr>
                      <w:i/>
                      <w:iCs/>
                      <w:sz w:val="20"/>
                    </w:rPr>
                  </w:pPr>
                  <w:r w:rsidRPr="0003648D">
                    <w:rPr>
                      <w:i/>
                      <w:iCs/>
                      <w:sz w:val="20"/>
                    </w:rPr>
                    <w:t>Procured Capacity for Responsive 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RRS, for the hour.</w:t>
                  </w:r>
                </w:p>
              </w:tc>
            </w:tr>
            <w:tr w:rsidR="00CD3F3C" w:rsidRPr="0003648D" w14:paraId="0102CF49" w14:textId="77777777" w:rsidTr="007C45F6">
              <w:tc>
                <w:tcPr>
                  <w:tcW w:w="1278" w:type="pct"/>
                  <w:tcBorders>
                    <w:top w:val="single" w:sz="4" w:space="0" w:color="auto"/>
                    <w:left w:val="single" w:sz="4" w:space="0" w:color="auto"/>
                    <w:bottom w:val="single" w:sz="4" w:space="0" w:color="auto"/>
                    <w:right w:val="single" w:sz="4" w:space="0" w:color="auto"/>
                  </w:tcBorders>
                </w:tcPr>
                <w:p w14:paraId="1DB31BE9" w14:textId="77777777" w:rsidR="00CD3F3C" w:rsidRPr="0003648D" w:rsidRDefault="00CD3F3C" w:rsidP="007C45F6">
                  <w:pPr>
                    <w:spacing w:after="60"/>
                    <w:rPr>
                      <w:iCs/>
                      <w:sz w:val="20"/>
                    </w:rPr>
                  </w:pPr>
                  <w:r w:rsidRPr="0003648D">
                    <w:rPr>
                      <w:iCs/>
                      <w:sz w:val="20"/>
                    </w:rPr>
                    <w:t xml:space="preserve">RTPCRRAMT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7B427AD4"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06F1844" w14:textId="77777777" w:rsidR="00CD3F3C" w:rsidRPr="0003648D" w:rsidRDefault="00CD3F3C" w:rsidP="007C45F6">
                  <w:pPr>
                    <w:spacing w:after="60"/>
                    <w:rPr>
                      <w:i/>
                      <w:iCs/>
                      <w:sz w:val="20"/>
                    </w:rPr>
                  </w:pPr>
                  <w:r w:rsidRPr="0003648D">
                    <w:rPr>
                      <w:i/>
                      <w:iCs/>
                      <w:sz w:val="20"/>
                    </w:rPr>
                    <w:t>Procured Capacity for Responsive 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RRS, for the hour.</w:t>
                  </w:r>
                </w:p>
              </w:tc>
            </w:tr>
            <w:tr w:rsidR="00CD3F3C" w:rsidRPr="0003648D" w14:paraId="1741E020" w14:textId="77777777" w:rsidTr="007C45F6">
              <w:tc>
                <w:tcPr>
                  <w:tcW w:w="1278" w:type="pct"/>
                  <w:tcBorders>
                    <w:top w:val="single" w:sz="4" w:space="0" w:color="auto"/>
                    <w:left w:val="single" w:sz="4" w:space="0" w:color="auto"/>
                    <w:bottom w:val="single" w:sz="4" w:space="0" w:color="auto"/>
                    <w:right w:val="single" w:sz="4" w:space="0" w:color="auto"/>
                  </w:tcBorders>
                </w:tcPr>
                <w:p w14:paraId="63D6CA2E" w14:textId="77777777" w:rsidR="00CD3F3C" w:rsidRPr="0003648D" w:rsidRDefault="00CD3F3C" w:rsidP="007C45F6">
                  <w:pPr>
                    <w:spacing w:after="60"/>
                    <w:rPr>
                      <w:iCs/>
                      <w:sz w:val="20"/>
                    </w:rPr>
                  </w:pPr>
                  <w:r w:rsidRPr="0003648D">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42173C6D"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075EE41" w14:textId="77777777" w:rsidR="00CD3F3C" w:rsidRPr="0003648D" w:rsidRDefault="00CD3F3C" w:rsidP="007C45F6">
                  <w:pPr>
                    <w:spacing w:after="60"/>
                    <w:rPr>
                      <w:i/>
                      <w:iCs/>
                      <w:sz w:val="20"/>
                    </w:rPr>
                  </w:pPr>
                  <w:r w:rsidRPr="0003648D">
                    <w:rPr>
                      <w:i/>
                      <w:iCs/>
                      <w:sz w:val="20"/>
                    </w:rPr>
                    <w:t>Responsive Reserve Failure Quantity Amount Total</w:t>
                  </w:r>
                  <w:r w:rsidRPr="0003648D">
                    <w:rPr>
                      <w:iCs/>
                      <w:sz w:val="20"/>
                    </w:rPr>
                    <w:t>—The total charges to all QSEs for their capacity associated with failures and reconfiguration reductions on their Ancillary Service Supply Responsibilities for RRS, for the hour.</w:t>
                  </w:r>
                </w:p>
              </w:tc>
            </w:tr>
            <w:tr w:rsidR="00CD3F3C" w:rsidRPr="0003648D" w14:paraId="4F0DFC28" w14:textId="77777777" w:rsidTr="007C45F6">
              <w:tc>
                <w:tcPr>
                  <w:tcW w:w="1278" w:type="pct"/>
                  <w:tcBorders>
                    <w:top w:val="single" w:sz="4" w:space="0" w:color="auto"/>
                    <w:left w:val="single" w:sz="4" w:space="0" w:color="auto"/>
                    <w:bottom w:val="single" w:sz="4" w:space="0" w:color="auto"/>
                    <w:right w:val="single" w:sz="4" w:space="0" w:color="auto"/>
                  </w:tcBorders>
                </w:tcPr>
                <w:p w14:paraId="553FDB0E" w14:textId="77777777" w:rsidR="00CD3F3C" w:rsidRPr="0003648D" w:rsidRDefault="00CD3F3C" w:rsidP="007C45F6">
                  <w:pPr>
                    <w:spacing w:after="60"/>
                    <w:rPr>
                      <w:iCs/>
                      <w:sz w:val="20"/>
                    </w:rPr>
                  </w:pPr>
                  <w:r w:rsidRPr="0003648D">
                    <w:rPr>
                      <w:color w:val="000000"/>
                      <w:sz w:val="20"/>
                    </w:rPr>
                    <w:t>RRMWINFATOT</w:t>
                  </w:r>
                </w:p>
              </w:tc>
              <w:tc>
                <w:tcPr>
                  <w:tcW w:w="329" w:type="pct"/>
                  <w:tcBorders>
                    <w:top w:val="single" w:sz="4" w:space="0" w:color="auto"/>
                    <w:left w:val="single" w:sz="4" w:space="0" w:color="auto"/>
                    <w:bottom w:val="single" w:sz="4" w:space="0" w:color="auto"/>
                    <w:right w:val="single" w:sz="4" w:space="0" w:color="auto"/>
                  </w:tcBorders>
                </w:tcPr>
                <w:p w14:paraId="0DC3811B"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03C9432" w14:textId="77777777" w:rsidR="00CD3F3C" w:rsidRPr="0003648D" w:rsidRDefault="00CD3F3C" w:rsidP="007C45F6">
                  <w:pPr>
                    <w:spacing w:after="60"/>
                    <w:rPr>
                      <w:i/>
                      <w:iCs/>
                      <w:sz w:val="20"/>
                    </w:rPr>
                  </w:pPr>
                  <w:r w:rsidRPr="0003648D">
                    <w:rPr>
                      <w:i/>
                      <w:sz w:val="20"/>
                    </w:rPr>
                    <w:t>Responsive Reserve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RRS, to make-whole the Startup and energy costs of all Resources committed in the DAM, for the hour.</w:t>
                  </w:r>
                </w:p>
              </w:tc>
            </w:tr>
            <w:tr w:rsidR="00CD3F3C" w:rsidRPr="0003648D" w14:paraId="6FB806B0" w14:textId="77777777" w:rsidTr="007C45F6">
              <w:tc>
                <w:tcPr>
                  <w:tcW w:w="1278" w:type="pct"/>
                  <w:tcBorders>
                    <w:top w:val="single" w:sz="4" w:space="0" w:color="auto"/>
                    <w:left w:val="single" w:sz="4" w:space="0" w:color="auto"/>
                    <w:bottom w:val="single" w:sz="4" w:space="0" w:color="auto"/>
                    <w:right w:val="single" w:sz="4" w:space="0" w:color="auto"/>
                  </w:tcBorders>
                </w:tcPr>
                <w:p w14:paraId="668F7AFF" w14:textId="77777777" w:rsidR="00CD3F3C" w:rsidRPr="0003648D" w:rsidRDefault="00CD3F3C" w:rsidP="007C45F6">
                  <w:pPr>
                    <w:spacing w:after="60"/>
                    <w:rPr>
                      <w:iCs/>
                      <w:sz w:val="20"/>
                    </w:rPr>
                  </w:pPr>
                  <w:r w:rsidRPr="0003648D">
                    <w:rPr>
                      <w:color w:val="000000"/>
                      <w:sz w:val="20"/>
                    </w:rPr>
                    <w:t xml:space="preserve">RRMWINFA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296E7B21"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E766973" w14:textId="77777777" w:rsidR="00CD3F3C" w:rsidRPr="0003648D" w:rsidRDefault="00CD3F3C" w:rsidP="007C45F6">
                  <w:pPr>
                    <w:spacing w:after="60"/>
                    <w:rPr>
                      <w:i/>
                      <w:iCs/>
                      <w:sz w:val="20"/>
                    </w:rPr>
                  </w:pPr>
                  <w:r w:rsidRPr="0003648D">
                    <w:rPr>
                      <w:i/>
                      <w:sz w:val="20"/>
                    </w:rPr>
                    <w:t>Responsive Reserve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RRS, to make-whole the Startup and energy costs of all Resources committed in the DAM, for the hour </w:t>
                  </w:r>
                  <w:r w:rsidRPr="0003648D">
                    <w:rPr>
                      <w:i/>
                      <w:sz w:val="20"/>
                    </w:rPr>
                    <w:t>h</w:t>
                  </w:r>
                  <w:r w:rsidRPr="0003648D">
                    <w:rPr>
                      <w:sz w:val="20"/>
                    </w:rPr>
                    <w:t xml:space="preserve">.  </w:t>
                  </w:r>
                </w:p>
              </w:tc>
            </w:tr>
            <w:tr w:rsidR="00CD3F3C" w:rsidRPr="0003648D" w14:paraId="64F139DE" w14:textId="77777777" w:rsidTr="007C45F6">
              <w:tc>
                <w:tcPr>
                  <w:tcW w:w="1278" w:type="pct"/>
                  <w:tcBorders>
                    <w:top w:val="single" w:sz="4" w:space="0" w:color="auto"/>
                    <w:left w:val="single" w:sz="4" w:space="0" w:color="auto"/>
                    <w:bottom w:val="single" w:sz="4" w:space="0" w:color="auto"/>
                    <w:right w:val="single" w:sz="4" w:space="0" w:color="auto"/>
                  </w:tcBorders>
                </w:tcPr>
                <w:p w14:paraId="01E58AB2" w14:textId="77777777" w:rsidR="00CD3F3C" w:rsidRPr="0003648D" w:rsidRDefault="00CD3F3C" w:rsidP="007C45F6">
                  <w:pPr>
                    <w:spacing w:after="60"/>
                    <w:rPr>
                      <w:iCs/>
                      <w:sz w:val="20"/>
                    </w:rPr>
                  </w:pPr>
                  <w:r w:rsidRPr="0003648D">
                    <w:rPr>
                      <w:iCs/>
                      <w:sz w:val="20"/>
                    </w:rPr>
                    <w:t xml:space="preserve">RRFQAMTQSETOT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E0692C6"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D39940B" w14:textId="77777777" w:rsidR="00CD3F3C" w:rsidRPr="0003648D" w:rsidRDefault="00CD3F3C" w:rsidP="007C45F6">
                  <w:pPr>
                    <w:spacing w:after="60"/>
                    <w:rPr>
                      <w:i/>
                      <w:iCs/>
                      <w:sz w:val="20"/>
                    </w:rPr>
                  </w:pPr>
                  <w:r w:rsidRPr="0003648D">
                    <w:rPr>
                      <w:i/>
                      <w:iCs/>
                      <w:sz w:val="20"/>
                    </w:rPr>
                    <w:t>Responsive 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RRS, for the hour.</w:t>
                  </w:r>
                </w:p>
              </w:tc>
            </w:tr>
            <w:tr w:rsidR="00CD3F3C" w:rsidRPr="0003648D" w14:paraId="1FC7E656" w14:textId="77777777" w:rsidTr="007C45F6">
              <w:tc>
                <w:tcPr>
                  <w:tcW w:w="1278" w:type="pct"/>
                  <w:tcBorders>
                    <w:top w:val="single" w:sz="4" w:space="0" w:color="auto"/>
                    <w:left w:val="single" w:sz="4" w:space="0" w:color="auto"/>
                    <w:bottom w:val="single" w:sz="4" w:space="0" w:color="auto"/>
                    <w:right w:val="single" w:sz="4" w:space="0" w:color="auto"/>
                  </w:tcBorders>
                </w:tcPr>
                <w:p w14:paraId="1545EB9E" w14:textId="77777777" w:rsidR="00CD3F3C" w:rsidRPr="0003648D" w:rsidRDefault="00CD3F3C" w:rsidP="007C45F6">
                  <w:pPr>
                    <w:spacing w:after="60"/>
                    <w:rPr>
                      <w:iCs/>
                      <w:sz w:val="20"/>
                    </w:rPr>
                  </w:pPr>
                  <w:r w:rsidRPr="0003648D">
                    <w:rPr>
                      <w:iCs/>
                      <w:sz w:val="20"/>
                    </w:rPr>
                    <w:t xml:space="preserve">RTPCRRAMTQSETOT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66CCA71" w14:textId="77777777" w:rsidR="00CD3F3C" w:rsidRPr="0003648D" w:rsidRDefault="00CD3F3C" w:rsidP="007C45F6">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69F13D1" w14:textId="77777777" w:rsidR="00CD3F3C" w:rsidRPr="0003648D" w:rsidRDefault="00CD3F3C" w:rsidP="007C45F6">
                  <w:pPr>
                    <w:spacing w:after="60"/>
                    <w:rPr>
                      <w:iCs/>
                      <w:sz w:val="20"/>
                    </w:rPr>
                  </w:pPr>
                  <w:r w:rsidRPr="0003648D">
                    <w:rPr>
                      <w:i/>
                      <w:iCs/>
                      <w:sz w:val="20"/>
                    </w:rPr>
                    <w:t>Procured Capacity for Responsive 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RRS, for the hour.</w:t>
                  </w:r>
                </w:p>
              </w:tc>
            </w:tr>
            <w:tr w:rsidR="00CD3F3C" w:rsidRPr="0003648D" w14:paraId="52259AE6" w14:textId="77777777" w:rsidTr="007C45F6">
              <w:tc>
                <w:tcPr>
                  <w:tcW w:w="1278" w:type="pct"/>
                  <w:tcBorders>
                    <w:top w:val="single" w:sz="4" w:space="0" w:color="auto"/>
                    <w:left w:val="single" w:sz="4" w:space="0" w:color="auto"/>
                    <w:bottom w:val="single" w:sz="4" w:space="0" w:color="auto"/>
                    <w:right w:val="single" w:sz="4" w:space="0" w:color="auto"/>
                  </w:tcBorders>
                </w:tcPr>
                <w:p w14:paraId="52DC2790" w14:textId="77777777" w:rsidR="00CD3F3C" w:rsidRPr="0003648D" w:rsidRDefault="00CD3F3C" w:rsidP="007C45F6">
                  <w:pPr>
                    <w:rPr>
                      <w:b/>
                      <w:sz w:val="20"/>
                    </w:rPr>
                  </w:pPr>
                  <w:r w:rsidRPr="0003648D">
                    <w:rPr>
                      <w:sz w:val="20"/>
                    </w:rPr>
                    <w:t xml:space="preserve">PCRRAMT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2E6B399" w14:textId="77777777" w:rsidR="00CD3F3C" w:rsidRPr="0003648D" w:rsidRDefault="00CD3F3C" w:rsidP="007C45F6">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4784F130" w14:textId="77777777" w:rsidR="00CD3F3C" w:rsidRPr="0003648D" w:rsidRDefault="00CD3F3C" w:rsidP="007C45F6">
                  <w:pPr>
                    <w:rPr>
                      <w:b/>
                      <w:sz w:val="20"/>
                    </w:rPr>
                  </w:pPr>
                  <w:r w:rsidRPr="0003648D">
                    <w:rPr>
                      <w:i/>
                      <w:sz w:val="20"/>
                    </w:rPr>
                    <w:t>Procured Capacity for Responsive Reserve Amount per QSE for DAM</w:t>
                  </w:r>
                  <w:r w:rsidRPr="0003648D">
                    <w:rPr>
                      <w:sz w:val="20"/>
                    </w:rPr>
                    <w:t xml:space="preserve">—The DAM RRS payment for QSE </w:t>
                  </w:r>
                  <w:r w:rsidRPr="0003648D">
                    <w:rPr>
                      <w:i/>
                      <w:sz w:val="20"/>
                    </w:rPr>
                    <w:t>q</w:t>
                  </w:r>
                  <w:r w:rsidRPr="0003648D">
                    <w:rPr>
                      <w:sz w:val="20"/>
                    </w:rPr>
                    <w:t>, for the hour.</w:t>
                  </w:r>
                </w:p>
              </w:tc>
            </w:tr>
            <w:tr w:rsidR="00CD3F3C" w:rsidRPr="0003648D" w14:paraId="0DA7A395" w14:textId="77777777" w:rsidTr="007C45F6">
              <w:tc>
                <w:tcPr>
                  <w:tcW w:w="1278" w:type="pct"/>
                  <w:tcBorders>
                    <w:top w:val="single" w:sz="4" w:space="0" w:color="auto"/>
                    <w:left w:val="single" w:sz="4" w:space="0" w:color="auto"/>
                    <w:bottom w:val="single" w:sz="4" w:space="0" w:color="auto"/>
                    <w:right w:val="single" w:sz="4" w:space="0" w:color="auto"/>
                  </w:tcBorders>
                </w:tcPr>
                <w:p w14:paraId="07B448F1" w14:textId="77777777" w:rsidR="00CD3F3C" w:rsidRPr="0003648D" w:rsidRDefault="00CD3F3C" w:rsidP="007C45F6">
                  <w:pPr>
                    <w:spacing w:after="60"/>
                    <w:rPr>
                      <w:sz w:val="20"/>
                    </w:rPr>
                  </w:pPr>
                  <w:r w:rsidRPr="0003648D">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2A5F01CB" w14:textId="77777777"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9D4A416" w14:textId="77777777" w:rsidR="00CD3F3C" w:rsidRPr="0003648D" w:rsidRDefault="00CD3F3C" w:rsidP="007C45F6">
                  <w:pPr>
                    <w:spacing w:after="60"/>
                    <w:rPr>
                      <w:sz w:val="20"/>
                    </w:rPr>
                  </w:pPr>
                  <w:r w:rsidRPr="0003648D">
                    <w:rPr>
                      <w:i/>
                      <w:sz w:val="20"/>
                    </w:rPr>
                    <w:t>Procured Capacity for Responsive Reserve Amount Total in DAM</w:t>
                  </w:r>
                  <w:r w:rsidRPr="0003648D">
                    <w:rPr>
                      <w:sz w:val="20"/>
                    </w:rPr>
                    <w:t>—The total of the DAM RRS payments for all QSEs, for the hour.</w:t>
                  </w:r>
                </w:p>
              </w:tc>
            </w:tr>
            <w:tr w:rsidR="00CD3F3C" w:rsidRPr="0003648D" w14:paraId="2E8DDC01" w14:textId="77777777" w:rsidTr="007C45F6">
              <w:tc>
                <w:tcPr>
                  <w:tcW w:w="1278" w:type="pct"/>
                  <w:tcBorders>
                    <w:top w:val="single" w:sz="4" w:space="0" w:color="auto"/>
                    <w:left w:val="single" w:sz="4" w:space="0" w:color="auto"/>
                    <w:bottom w:val="single" w:sz="4" w:space="0" w:color="auto"/>
                    <w:right w:val="single" w:sz="4" w:space="0" w:color="auto"/>
                  </w:tcBorders>
                </w:tcPr>
                <w:p w14:paraId="733B3875" w14:textId="77777777" w:rsidR="00CD3F3C" w:rsidRPr="0003648D" w:rsidRDefault="00CD3F3C" w:rsidP="007C45F6">
                  <w:pPr>
                    <w:spacing w:after="60"/>
                    <w:rPr>
                      <w:sz w:val="20"/>
                    </w:rPr>
                  </w:pPr>
                  <w:r w:rsidRPr="0003648D">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41F1DC96" w14:textId="77777777"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6A83889" w14:textId="77777777" w:rsidR="00CD3F3C" w:rsidRPr="0003648D" w:rsidRDefault="00CD3F3C" w:rsidP="007C45F6">
                  <w:pPr>
                    <w:spacing w:after="60"/>
                    <w:rPr>
                      <w:i/>
                      <w:sz w:val="20"/>
                    </w:rPr>
                  </w:pPr>
                  <w:r w:rsidRPr="0003648D">
                    <w:rPr>
                      <w:i/>
                      <w:sz w:val="20"/>
                    </w:rPr>
                    <w:t xml:space="preserve">Responsive Reserve Infeasible Quantity Amount Total </w:t>
                  </w:r>
                  <w:r w:rsidRPr="0003648D">
                    <w:rPr>
                      <w:sz w:val="20"/>
                    </w:rPr>
                    <w:t>— The charge to all QSEs for their total capacity associated with infeasible deployment of Ancillary Service Supply Responsibilities for RRS, for the hour.</w:t>
                  </w:r>
                </w:p>
              </w:tc>
            </w:tr>
            <w:tr w:rsidR="00CD3F3C" w:rsidRPr="0003648D" w14:paraId="323161D5" w14:textId="77777777" w:rsidTr="007C45F6">
              <w:tc>
                <w:tcPr>
                  <w:tcW w:w="1278" w:type="pct"/>
                  <w:tcBorders>
                    <w:top w:val="single" w:sz="4" w:space="0" w:color="auto"/>
                    <w:left w:val="single" w:sz="4" w:space="0" w:color="auto"/>
                    <w:bottom w:val="single" w:sz="4" w:space="0" w:color="auto"/>
                    <w:right w:val="single" w:sz="4" w:space="0" w:color="auto"/>
                  </w:tcBorders>
                </w:tcPr>
                <w:p w14:paraId="133DCC23" w14:textId="77777777" w:rsidR="00CD3F3C" w:rsidRPr="0003648D" w:rsidRDefault="00CD3F3C" w:rsidP="007C45F6">
                  <w:pPr>
                    <w:spacing w:after="60"/>
                    <w:rPr>
                      <w:sz w:val="20"/>
                    </w:rPr>
                  </w:pPr>
                  <w:r w:rsidRPr="0003648D">
                    <w:rPr>
                      <w:sz w:val="20"/>
                    </w:rPr>
                    <w:t xml:space="preserve">RRINFQAMT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4CD0FEA" w14:textId="77777777" w:rsidR="00CD3F3C" w:rsidRPr="0003648D" w:rsidRDefault="00CD3F3C" w:rsidP="007C45F6">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9E85C80" w14:textId="77777777" w:rsidR="00CD3F3C" w:rsidRPr="0003648D" w:rsidRDefault="00CD3F3C" w:rsidP="007C45F6">
                  <w:pPr>
                    <w:spacing w:after="60"/>
                    <w:rPr>
                      <w:i/>
                      <w:sz w:val="20"/>
                    </w:rPr>
                  </w:pPr>
                  <w:r w:rsidRPr="0003648D">
                    <w:rPr>
                      <w:i/>
                      <w:sz w:val="20"/>
                    </w:rPr>
                    <w:t>Responsive 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RRS, for the hour.</w:t>
                  </w:r>
                </w:p>
              </w:tc>
            </w:tr>
            <w:tr w:rsidR="00CD3F3C" w:rsidRPr="0003648D" w14:paraId="79B37E94" w14:textId="77777777" w:rsidTr="007C45F6">
              <w:tc>
                <w:tcPr>
                  <w:tcW w:w="1278" w:type="pct"/>
                  <w:tcBorders>
                    <w:top w:val="single" w:sz="4" w:space="0" w:color="auto"/>
                    <w:left w:val="single" w:sz="4" w:space="0" w:color="auto"/>
                    <w:bottom w:val="single" w:sz="4" w:space="0" w:color="auto"/>
                    <w:right w:val="single" w:sz="4" w:space="0" w:color="auto"/>
                  </w:tcBorders>
                </w:tcPr>
                <w:p w14:paraId="2B82FF39" w14:textId="77777777" w:rsidR="00CD3F3C" w:rsidRPr="0003648D" w:rsidRDefault="00CD3F3C" w:rsidP="007C45F6">
                  <w:pPr>
                    <w:spacing w:after="60"/>
                    <w:rPr>
                      <w:i/>
                      <w:iCs/>
                      <w:sz w:val="20"/>
                    </w:rPr>
                  </w:pPr>
                  <w:r w:rsidRPr="0003648D">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B85F530" w14:textId="77777777"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D1C1737" w14:textId="77777777" w:rsidR="00CD3F3C" w:rsidRPr="0003648D" w:rsidRDefault="00CD3F3C" w:rsidP="007C45F6">
                  <w:pPr>
                    <w:spacing w:after="60"/>
                    <w:rPr>
                      <w:iCs/>
                      <w:sz w:val="20"/>
                    </w:rPr>
                  </w:pPr>
                  <w:r w:rsidRPr="0003648D">
                    <w:rPr>
                      <w:iCs/>
                      <w:sz w:val="20"/>
                    </w:rPr>
                    <w:t>A QSE.</w:t>
                  </w:r>
                </w:p>
              </w:tc>
            </w:tr>
            <w:tr w:rsidR="00CD3F3C" w:rsidRPr="0003648D" w14:paraId="2134E8D7" w14:textId="77777777" w:rsidTr="007C45F6">
              <w:tc>
                <w:tcPr>
                  <w:tcW w:w="1278" w:type="pct"/>
                  <w:tcBorders>
                    <w:top w:val="single" w:sz="4" w:space="0" w:color="auto"/>
                    <w:left w:val="single" w:sz="4" w:space="0" w:color="auto"/>
                    <w:bottom w:val="single" w:sz="4" w:space="0" w:color="auto"/>
                    <w:right w:val="single" w:sz="4" w:space="0" w:color="auto"/>
                  </w:tcBorders>
                </w:tcPr>
                <w:p w14:paraId="760BFFA7" w14:textId="77777777" w:rsidR="00CD3F3C" w:rsidRPr="0003648D" w:rsidRDefault="00CD3F3C" w:rsidP="007C45F6">
                  <w:pPr>
                    <w:spacing w:after="60"/>
                    <w:rPr>
                      <w:i/>
                      <w:iCs/>
                      <w:sz w:val="20"/>
                    </w:rPr>
                  </w:pPr>
                  <w:r w:rsidRPr="0003648D">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455BAEAA" w14:textId="77777777" w:rsidR="00CD3F3C" w:rsidRPr="0003648D" w:rsidRDefault="00CD3F3C" w:rsidP="007C45F6">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6948997B"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05D53BD4" w14:textId="77777777" w:rsidR="00CD3F3C" w:rsidRPr="0003648D" w:rsidRDefault="00CD3F3C" w:rsidP="007C45F6">
            <w:pPr>
              <w:spacing w:after="240"/>
            </w:pPr>
          </w:p>
        </w:tc>
      </w:tr>
    </w:tbl>
    <w:p w14:paraId="18BB8DD6" w14:textId="77777777" w:rsidR="00CD3F3C" w:rsidRPr="0003648D" w:rsidRDefault="00CD3F3C" w:rsidP="00CD3F3C">
      <w:pPr>
        <w:spacing w:before="240" w:after="240"/>
        <w:ind w:left="1440" w:hanging="720"/>
      </w:pPr>
      <w:r w:rsidRPr="0003648D">
        <w:lastRenderedPageBreak/>
        <w:t>(b)</w:t>
      </w:r>
      <w:r w:rsidRPr="0003648D">
        <w:tab/>
        <w:t>Each QSE’s share of the net total costs for RRS for the Operating Hour is calculated as follows:</w:t>
      </w:r>
    </w:p>
    <w:p w14:paraId="6E3D1BD0" w14:textId="77777777" w:rsidR="00CD3F3C" w:rsidRPr="0003648D" w:rsidRDefault="00CD3F3C" w:rsidP="00CD3F3C">
      <w:pPr>
        <w:spacing w:after="240"/>
        <w:ind w:left="2880" w:hanging="2160"/>
        <w:rPr>
          <w:b/>
          <w:bCs/>
        </w:rPr>
      </w:pPr>
      <w:r w:rsidRPr="0003648D">
        <w:rPr>
          <w:b/>
          <w:bCs/>
        </w:rPr>
        <w:t xml:space="preserve">RRCOST </w:t>
      </w:r>
      <w:r w:rsidRPr="0003648D">
        <w:rPr>
          <w:b/>
          <w:bCs/>
          <w:i/>
          <w:vertAlign w:val="subscript"/>
        </w:rPr>
        <w:t>q</w:t>
      </w:r>
      <w:r w:rsidRPr="0003648D">
        <w:rPr>
          <w:b/>
          <w:bCs/>
          <w:i/>
          <w:vertAlign w:val="subscript"/>
        </w:rPr>
        <w:tab/>
      </w:r>
      <w:r w:rsidRPr="0003648D">
        <w:rPr>
          <w:b/>
          <w:bCs/>
        </w:rPr>
        <w:t>=</w:t>
      </w:r>
      <w:r w:rsidRPr="0003648D">
        <w:rPr>
          <w:b/>
          <w:bCs/>
        </w:rPr>
        <w:tab/>
        <w:t xml:space="preserve">RRPR * RRQ </w:t>
      </w:r>
      <w:r w:rsidRPr="0003648D">
        <w:rPr>
          <w:b/>
          <w:bCs/>
          <w:i/>
          <w:vertAlign w:val="subscript"/>
        </w:rPr>
        <w:t>q</w:t>
      </w:r>
    </w:p>
    <w:p w14:paraId="3960E8EF" w14:textId="77777777" w:rsidR="00CD3F3C" w:rsidRPr="0003648D" w:rsidRDefault="00CD3F3C" w:rsidP="00CD3F3C">
      <w:pPr>
        <w:spacing w:after="240"/>
        <w:rPr>
          <w:iCs/>
        </w:rPr>
      </w:pPr>
      <w:r w:rsidRPr="0003648D">
        <w:rPr>
          <w:iCs/>
        </w:rPr>
        <w:t>Where:</w:t>
      </w:r>
    </w:p>
    <w:p w14:paraId="55D4E1BA" w14:textId="77777777" w:rsidR="00CD3F3C" w:rsidRPr="0003648D" w:rsidRDefault="00CD3F3C" w:rsidP="00CD3F3C">
      <w:pPr>
        <w:spacing w:after="120"/>
        <w:ind w:leftChars="300" w:left="2880" w:hangingChars="900" w:hanging="2160"/>
        <w:rPr>
          <w:bCs/>
        </w:rPr>
      </w:pPr>
      <w:r w:rsidRPr="0003648D">
        <w:rPr>
          <w:bCs/>
        </w:rPr>
        <w:t>RRPR</w:t>
      </w:r>
      <w:r w:rsidRPr="0003648D">
        <w:rPr>
          <w:bCs/>
        </w:rPr>
        <w:tab/>
        <w:t>=</w:t>
      </w:r>
      <w:r w:rsidRPr="0003648D">
        <w:rPr>
          <w:bCs/>
        </w:rPr>
        <w:tab/>
        <w:t>RRCOSTTOT / RRQTOT</w:t>
      </w:r>
    </w:p>
    <w:p w14:paraId="62E492A8" w14:textId="6B8C2AC6" w:rsidR="00CD3F3C" w:rsidRPr="0003648D" w:rsidRDefault="00CD3F3C" w:rsidP="00CD3F3C">
      <w:pPr>
        <w:spacing w:after="120"/>
        <w:ind w:leftChars="300" w:left="2880" w:hangingChars="900" w:hanging="2160"/>
        <w:rPr>
          <w:bCs/>
        </w:rPr>
      </w:pPr>
      <w:r w:rsidRPr="0003648D">
        <w:rPr>
          <w:bCs/>
        </w:rPr>
        <w:t>RRQTOT</w:t>
      </w:r>
      <w:r w:rsidRPr="0003648D">
        <w:rPr>
          <w:bCs/>
        </w:rPr>
        <w:tab/>
        <w:t>=</w:t>
      </w:r>
      <w:r w:rsidRPr="0003648D">
        <w:rPr>
          <w:bCs/>
        </w:rPr>
        <w:tab/>
      </w:r>
      <w:r w:rsidR="00D93F97">
        <w:rPr>
          <w:bCs/>
          <w:noProof/>
          <w:position w:val="-22"/>
        </w:rPr>
        <w:drawing>
          <wp:inline distT="0" distB="0" distL="0" distR="0" wp14:anchorId="10EF7756" wp14:editId="39E6EFD9">
            <wp:extent cx="142875" cy="294005"/>
            <wp:effectExtent l="0" t="0" r="9525"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RRQ </w:t>
      </w:r>
      <w:r w:rsidRPr="0003648D">
        <w:rPr>
          <w:bCs/>
          <w:i/>
          <w:vertAlign w:val="subscript"/>
        </w:rPr>
        <w:t>q</w:t>
      </w:r>
    </w:p>
    <w:p w14:paraId="75DB1B0F" w14:textId="77777777" w:rsidR="00CD3F3C" w:rsidRPr="0003648D" w:rsidRDefault="00CD3F3C" w:rsidP="00CD3F3C">
      <w:pPr>
        <w:spacing w:after="120"/>
        <w:ind w:leftChars="300" w:left="2880" w:hangingChars="900" w:hanging="2160"/>
        <w:rPr>
          <w:bCs/>
          <w:lang w:val="es-ES"/>
        </w:rPr>
      </w:pPr>
      <w:r w:rsidRPr="0003648D">
        <w:rPr>
          <w:bCs/>
          <w:lang w:val="es-ES"/>
        </w:rPr>
        <w:t xml:space="preserve">RRQ </w:t>
      </w:r>
      <w:r w:rsidRPr="0003648D">
        <w:rPr>
          <w:bCs/>
          <w:i/>
          <w:vertAlign w:val="subscript"/>
          <w:lang w:val="es-ES"/>
        </w:rPr>
        <w:t>q</w:t>
      </w:r>
      <w:r w:rsidRPr="0003648D">
        <w:rPr>
          <w:bCs/>
          <w:lang w:val="es-ES"/>
        </w:rPr>
        <w:tab/>
        <w:t>=</w:t>
      </w:r>
      <w:r w:rsidRPr="0003648D">
        <w:rPr>
          <w:bCs/>
          <w:lang w:val="es-ES"/>
        </w:rPr>
        <w:tab/>
        <w:t xml:space="preserve">RRO </w:t>
      </w:r>
      <w:r w:rsidRPr="0003648D">
        <w:rPr>
          <w:bCs/>
          <w:i/>
          <w:vertAlign w:val="subscript"/>
          <w:lang w:val="es-ES"/>
        </w:rPr>
        <w:t>q</w:t>
      </w:r>
      <w:r w:rsidRPr="0003648D">
        <w:rPr>
          <w:bCs/>
          <w:lang w:val="es-ES"/>
        </w:rPr>
        <w:t xml:space="preserve"> – SARRQ </w:t>
      </w:r>
      <w:r w:rsidRPr="0003648D">
        <w:rPr>
          <w:bCs/>
          <w:i/>
          <w:vertAlign w:val="subscript"/>
          <w:lang w:val="es-ES"/>
        </w:rPr>
        <w:t>q</w:t>
      </w:r>
    </w:p>
    <w:p w14:paraId="71A9FB18" w14:textId="3E2EF885" w:rsidR="00CD3F3C" w:rsidRPr="0003648D" w:rsidRDefault="00CD3F3C" w:rsidP="00CD3F3C">
      <w:pPr>
        <w:spacing w:after="120"/>
        <w:ind w:leftChars="300" w:left="2880" w:hangingChars="900" w:hanging="2160"/>
        <w:rPr>
          <w:bCs/>
          <w:lang w:val="es-ES"/>
        </w:rPr>
      </w:pPr>
      <w:r w:rsidRPr="0003648D">
        <w:rPr>
          <w:bCs/>
          <w:lang w:val="es-ES"/>
        </w:rPr>
        <w:t xml:space="preserve">RRO </w:t>
      </w:r>
      <w:r w:rsidRPr="0003648D">
        <w:rPr>
          <w:bCs/>
          <w:i/>
          <w:vertAlign w:val="subscript"/>
          <w:lang w:val="es-ES"/>
        </w:rPr>
        <w:t>q</w:t>
      </w:r>
      <w:r w:rsidRPr="0003648D">
        <w:rPr>
          <w:bCs/>
          <w:lang w:val="es-ES"/>
        </w:rPr>
        <w:tab/>
        <w:t>=</w:t>
      </w:r>
      <w:r w:rsidRPr="0003648D">
        <w:rPr>
          <w:bCs/>
          <w:lang w:val="es-ES"/>
        </w:rPr>
        <w:tab/>
      </w:r>
      <w:r w:rsidR="00D93F97">
        <w:rPr>
          <w:bCs/>
          <w:noProof/>
          <w:position w:val="-22"/>
        </w:rPr>
        <w:drawing>
          <wp:inline distT="0" distB="0" distL="0" distR="0" wp14:anchorId="4DC1C6DA" wp14:editId="7A7D90F5">
            <wp:extent cx="142875" cy="294005"/>
            <wp:effectExtent l="0" t="0" r="9525"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es-ES"/>
        </w:rPr>
        <w:t>(SARRQ</w:t>
      </w:r>
      <w:r w:rsidRPr="0003648D">
        <w:rPr>
          <w:bCs/>
          <w:i/>
          <w:vertAlign w:val="subscript"/>
          <w:lang w:val="es-ES"/>
        </w:rPr>
        <w:t>q</w:t>
      </w:r>
      <w:r w:rsidRPr="0003648D">
        <w:rPr>
          <w:bCs/>
          <w:lang w:val="es-ES"/>
        </w:rPr>
        <w:t xml:space="preserve"> + </w:t>
      </w:r>
      <w:r w:rsidR="00D93F97">
        <w:rPr>
          <w:bCs/>
          <w:noProof/>
          <w:position w:val="-20"/>
        </w:rPr>
        <w:drawing>
          <wp:inline distT="0" distB="0" distL="0" distR="0" wp14:anchorId="1DF68445" wp14:editId="2EE55CA7">
            <wp:extent cx="142875" cy="278130"/>
            <wp:effectExtent l="0" t="0" r="9525" b="762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es-ES"/>
        </w:rPr>
        <w:t xml:space="preserve">(RTPCRR </w:t>
      </w:r>
      <w:r w:rsidRPr="0003648D">
        <w:rPr>
          <w:bCs/>
          <w:i/>
          <w:vertAlign w:val="subscript"/>
          <w:lang w:val="es-ES"/>
        </w:rPr>
        <w:t>q, m</w:t>
      </w:r>
      <w:r w:rsidRPr="0003648D">
        <w:rPr>
          <w:bCs/>
          <w:lang w:val="es-ES"/>
        </w:rPr>
        <w:t xml:space="preserve">) + PCRR </w:t>
      </w:r>
      <w:r w:rsidRPr="0003648D">
        <w:rPr>
          <w:bCs/>
          <w:i/>
          <w:vertAlign w:val="subscript"/>
          <w:lang w:val="es-ES"/>
        </w:rPr>
        <w:t>q</w:t>
      </w:r>
      <w:r w:rsidRPr="0003648D">
        <w:rPr>
          <w:bCs/>
          <w:lang w:val="es-ES"/>
        </w:rPr>
        <w:t xml:space="preserve"> –  </w:t>
      </w:r>
    </w:p>
    <w:p w14:paraId="2112B03F" w14:textId="77777777" w:rsidR="00CD3F3C" w:rsidRPr="0003648D" w:rsidRDefault="00CD3F3C" w:rsidP="00CD3F3C">
      <w:pPr>
        <w:spacing w:after="120"/>
        <w:ind w:leftChars="1200" w:left="2880" w:firstLine="720"/>
        <w:rPr>
          <w:bCs/>
          <w:i/>
          <w:vertAlign w:val="subscript"/>
          <w:lang w:val="es-ES"/>
        </w:rPr>
      </w:pPr>
      <w:r w:rsidRPr="0003648D">
        <w:rPr>
          <w:bCs/>
          <w:lang w:val="es-ES"/>
        </w:rPr>
        <w:t xml:space="preserve">RRFQ </w:t>
      </w:r>
      <w:r w:rsidRPr="0003648D">
        <w:rPr>
          <w:bCs/>
          <w:i/>
          <w:vertAlign w:val="subscript"/>
          <w:lang w:val="es-ES"/>
        </w:rPr>
        <w:t>q</w:t>
      </w:r>
      <w:r w:rsidRPr="0003648D">
        <w:rPr>
          <w:bCs/>
          <w:lang w:val="es-ES"/>
        </w:rPr>
        <w:t xml:space="preserve"> – RRRFQ </w:t>
      </w:r>
      <w:r w:rsidRPr="0003648D">
        <w:rPr>
          <w:bCs/>
          <w:i/>
          <w:vertAlign w:val="subscript"/>
          <w:lang w:val="es-ES"/>
        </w:rPr>
        <w:t>q</w:t>
      </w:r>
      <w:r w:rsidRPr="0003648D">
        <w:rPr>
          <w:bCs/>
          <w:lang w:val="es-ES"/>
        </w:rPr>
        <w:t xml:space="preserve">) * HLRS </w:t>
      </w:r>
      <w:r w:rsidRPr="0003648D">
        <w:rPr>
          <w:bCs/>
          <w:i/>
          <w:vertAlign w:val="subscript"/>
          <w:lang w:val="es-ES"/>
        </w:rPr>
        <w:t>q</w:t>
      </w:r>
    </w:p>
    <w:p w14:paraId="65002359" w14:textId="77777777" w:rsidR="00CD3F3C" w:rsidRPr="0003648D" w:rsidRDefault="00CD3F3C" w:rsidP="00CD3F3C">
      <w:pPr>
        <w:spacing w:after="240"/>
        <w:ind w:leftChars="300" w:left="2880" w:hangingChars="900" w:hanging="2160"/>
        <w:rPr>
          <w:bCs/>
          <w:lang w:val="fr-FR"/>
        </w:rPr>
      </w:pPr>
      <w:r w:rsidRPr="0003648D">
        <w:rPr>
          <w:bCs/>
          <w:lang w:val="fr-FR"/>
        </w:rPr>
        <w:t xml:space="preserve">SARRQ </w:t>
      </w:r>
      <w:r w:rsidRPr="0003648D">
        <w:rPr>
          <w:bCs/>
          <w:i/>
          <w:vertAlign w:val="subscript"/>
          <w:lang w:val="fr-FR"/>
        </w:rPr>
        <w:t>q</w:t>
      </w:r>
      <w:r w:rsidRPr="0003648D">
        <w:rPr>
          <w:bCs/>
          <w:lang w:val="fr-FR"/>
        </w:rPr>
        <w:tab/>
        <w:t>=</w:t>
      </w:r>
      <w:r w:rsidRPr="0003648D">
        <w:rPr>
          <w:bCs/>
          <w:lang w:val="fr-FR"/>
        </w:rPr>
        <w:tab/>
        <w:t xml:space="preserve">DASARRQ </w:t>
      </w:r>
      <w:r w:rsidRPr="0003648D">
        <w:rPr>
          <w:bCs/>
          <w:i/>
          <w:vertAlign w:val="subscript"/>
          <w:lang w:val="fr-FR"/>
        </w:rPr>
        <w:t>q</w:t>
      </w:r>
      <w:r w:rsidRPr="0003648D">
        <w:rPr>
          <w:bCs/>
          <w:lang w:val="fr-FR"/>
        </w:rPr>
        <w:t xml:space="preserve"> + RTSARRQ </w:t>
      </w:r>
      <w:r w:rsidRPr="0003648D">
        <w:rPr>
          <w:bCs/>
          <w:i/>
          <w:vertAlign w:val="subscript"/>
          <w:lang w:val="fr-FR"/>
        </w:rPr>
        <w:t>q</w:t>
      </w:r>
    </w:p>
    <w:p w14:paraId="5158EB97" w14:textId="77777777" w:rsidR="00CD3F3C" w:rsidRPr="0003648D" w:rsidRDefault="00CD3F3C" w:rsidP="00CD3F3C">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CD3F3C" w:rsidRPr="0003648D" w14:paraId="717D6063" w14:textId="77777777" w:rsidTr="007C45F6">
        <w:trPr>
          <w:tblHeader/>
        </w:trPr>
        <w:tc>
          <w:tcPr>
            <w:tcW w:w="849" w:type="pct"/>
          </w:tcPr>
          <w:p w14:paraId="5B52ED06" w14:textId="77777777" w:rsidR="00CD3F3C" w:rsidRPr="0003648D" w:rsidRDefault="00CD3F3C" w:rsidP="007C45F6">
            <w:pPr>
              <w:keepNext/>
              <w:spacing w:after="120"/>
              <w:rPr>
                <w:b/>
                <w:iCs/>
                <w:sz w:val="20"/>
              </w:rPr>
            </w:pPr>
            <w:r w:rsidRPr="0003648D">
              <w:rPr>
                <w:b/>
                <w:iCs/>
                <w:sz w:val="20"/>
              </w:rPr>
              <w:t>Variable</w:t>
            </w:r>
          </w:p>
        </w:tc>
        <w:tc>
          <w:tcPr>
            <w:tcW w:w="460" w:type="pct"/>
          </w:tcPr>
          <w:p w14:paraId="175BF1F9" w14:textId="77777777" w:rsidR="00CD3F3C" w:rsidRPr="0003648D" w:rsidRDefault="00CD3F3C" w:rsidP="007C45F6">
            <w:pPr>
              <w:keepNext/>
              <w:spacing w:after="120"/>
              <w:rPr>
                <w:b/>
                <w:iCs/>
                <w:sz w:val="20"/>
              </w:rPr>
            </w:pPr>
            <w:r w:rsidRPr="0003648D">
              <w:rPr>
                <w:b/>
                <w:iCs/>
                <w:sz w:val="20"/>
              </w:rPr>
              <w:t>Unit</w:t>
            </w:r>
          </w:p>
        </w:tc>
        <w:tc>
          <w:tcPr>
            <w:tcW w:w="3691" w:type="pct"/>
          </w:tcPr>
          <w:p w14:paraId="3D5E9B6C" w14:textId="77777777" w:rsidR="00CD3F3C" w:rsidRPr="0003648D" w:rsidRDefault="00CD3F3C" w:rsidP="007C45F6">
            <w:pPr>
              <w:keepNext/>
              <w:spacing w:after="120"/>
              <w:rPr>
                <w:b/>
                <w:iCs/>
                <w:sz w:val="20"/>
              </w:rPr>
            </w:pPr>
            <w:r w:rsidRPr="0003648D">
              <w:rPr>
                <w:b/>
                <w:iCs/>
                <w:sz w:val="20"/>
              </w:rPr>
              <w:t>Description</w:t>
            </w:r>
          </w:p>
        </w:tc>
      </w:tr>
      <w:tr w:rsidR="00CD3F3C" w:rsidRPr="0003648D" w14:paraId="57FF86EE" w14:textId="77777777" w:rsidTr="007C45F6">
        <w:tc>
          <w:tcPr>
            <w:tcW w:w="849" w:type="pct"/>
          </w:tcPr>
          <w:p w14:paraId="71E7B437" w14:textId="77777777" w:rsidR="00CD3F3C" w:rsidRPr="0003648D" w:rsidRDefault="00CD3F3C" w:rsidP="007C45F6">
            <w:pPr>
              <w:spacing w:after="60"/>
              <w:rPr>
                <w:iCs/>
                <w:sz w:val="20"/>
              </w:rPr>
            </w:pPr>
            <w:r w:rsidRPr="0003648D">
              <w:rPr>
                <w:iCs/>
                <w:sz w:val="20"/>
              </w:rPr>
              <w:t xml:space="preserve">RRCOST </w:t>
            </w:r>
            <w:r w:rsidRPr="0003648D">
              <w:rPr>
                <w:i/>
                <w:iCs/>
                <w:sz w:val="20"/>
                <w:vertAlign w:val="subscript"/>
              </w:rPr>
              <w:t>q</w:t>
            </w:r>
          </w:p>
        </w:tc>
        <w:tc>
          <w:tcPr>
            <w:tcW w:w="460" w:type="pct"/>
          </w:tcPr>
          <w:p w14:paraId="60F9A4BB" w14:textId="77777777" w:rsidR="00CD3F3C" w:rsidRPr="0003648D" w:rsidRDefault="00CD3F3C" w:rsidP="007C45F6">
            <w:pPr>
              <w:keepNext/>
              <w:spacing w:after="60"/>
              <w:rPr>
                <w:iCs/>
                <w:sz w:val="20"/>
              </w:rPr>
            </w:pPr>
            <w:r w:rsidRPr="0003648D">
              <w:rPr>
                <w:iCs/>
                <w:sz w:val="20"/>
              </w:rPr>
              <w:t>$</w:t>
            </w:r>
          </w:p>
        </w:tc>
        <w:tc>
          <w:tcPr>
            <w:tcW w:w="3691" w:type="pct"/>
          </w:tcPr>
          <w:p w14:paraId="6431726C" w14:textId="77777777" w:rsidR="00CD3F3C" w:rsidRPr="0003648D" w:rsidRDefault="00CD3F3C" w:rsidP="007C45F6">
            <w:pPr>
              <w:keepNext/>
              <w:spacing w:after="60"/>
              <w:rPr>
                <w:iCs/>
                <w:sz w:val="20"/>
              </w:rPr>
            </w:pPr>
            <w:r w:rsidRPr="0003648D">
              <w:rPr>
                <w:i/>
                <w:iCs/>
                <w:sz w:val="20"/>
              </w:rPr>
              <w:t>Responsive Reserve Cost per QSE</w:t>
            </w:r>
            <w:r w:rsidRPr="0003648D">
              <w:rPr>
                <w:iCs/>
                <w:sz w:val="20"/>
              </w:rPr>
              <w:t xml:space="preserve">—QSE </w:t>
            </w:r>
            <w:r w:rsidRPr="0003648D">
              <w:rPr>
                <w:i/>
                <w:iCs/>
                <w:sz w:val="20"/>
              </w:rPr>
              <w:t>q</w:t>
            </w:r>
            <w:r w:rsidRPr="0003648D">
              <w:rPr>
                <w:iCs/>
                <w:sz w:val="20"/>
              </w:rPr>
              <w:t>’s share of the net total costs for RRS, for the hour.</w:t>
            </w:r>
          </w:p>
        </w:tc>
      </w:tr>
      <w:tr w:rsidR="00CD3F3C" w:rsidRPr="0003648D" w14:paraId="4F8CE275" w14:textId="77777777" w:rsidTr="007C45F6">
        <w:tc>
          <w:tcPr>
            <w:tcW w:w="849" w:type="pct"/>
            <w:tcBorders>
              <w:top w:val="single" w:sz="4" w:space="0" w:color="auto"/>
              <w:left w:val="single" w:sz="4" w:space="0" w:color="auto"/>
              <w:bottom w:val="single" w:sz="4" w:space="0" w:color="auto"/>
              <w:right w:val="single" w:sz="4" w:space="0" w:color="auto"/>
            </w:tcBorders>
          </w:tcPr>
          <w:p w14:paraId="00E82F4F" w14:textId="77777777" w:rsidR="00CD3F3C" w:rsidRPr="0003648D" w:rsidRDefault="00CD3F3C" w:rsidP="007C45F6">
            <w:pPr>
              <w:spacing w:after="60"/>
              <w:rPr>
                <w:iCs/>
                <w:sz w:val="20"/>
              </w:rPr>
            </w:pPr>
            <w:r w:rsidRPr="0003648D">
              <w:rPr>
                <w:iCs/>
                <w:sz w:val="20"/>
              </w:rPr>
              <w:t>RRPR</w:t>
            </w:r>
          </w:p>
        </w:tc>
        <w:tc>
          <w:tcPr>
            <w:tcW w:w="460" w:type="pct"/>
            <w:tcBorders>
              <w:top w:val="single" w:sz="4" w:space="0" w:color="auto"/>
              <w:left w:val="single" w:sz="4" w:space="0" w:color="auto"/>
              <w:bottom w:val="single" w:sz="4" w:space="0" w:color="auto"/>
              <w:right w:val="single" w:sz="4" w:space="0" w:color="auto"/>
            </w:tcBorders>
          </w:tcPr>
          <w:p w14:paraId="666B8AD1" w14:textId="77777777"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46B958B5" w14:textId="77777777" w:rsidR="00CD3F3C" w:rsidRPr="0003648D" w:rsidRDefault="00CD3F3C" w:rsidP="007C45F6">
            <w:pPr>
              <w:spacing w:after="60"/>
              <w:rPr>
                <w:i/>
                <w:iCs/>
                <w:sz w:val="20"/>
              </w:rPr>
            </w:pPr>
            <w:r w:rsidRPr="0003648D">
              <w:rPr>
                <w:i/>
                <w:iCs/>
                <w:sz w:val="20"/>
              </w:rPr>
              <w:t>Responsive Reserve Price—</w:t>
            </w:r>
            <w:r w:rsidRPr="0003648D">
              <w:rPr>
                <w:iCs/>
                <w:sz w:val="20"/>
              </w:rPr>
              <w:t>The price for RRS calculated based on the net total costs for RRS, for the hour.</w:t>
            </w:r>
          </w:p>
        </w:tc>
      </w:tr>
      <w:tr w:rsidR="00CD3F3C" w:rsidRPr="0003648D" w14:paraId="4BB2A320" w14:textId="77777777" w:rsidTr="007C45F6">
        <w:tc>
          <w:tcPr>
            <w:tcW w:w="849" w:type="pct"/>
            <w:tcBorders>
              <w:top w:val="single" w:sz="4" w:space="0" w:color="auto"/>
              <w:left w:val="single" w:sz="4" w:space="0" w:color="auto"/>
              <w:bottom w:val="single" w:sz="4" w:space="0" w:color="auto"/>
              <w:right w:val="single" w:sz="4" w:space="0" w:color="auto"/>
            </w:tcBorders>
          </w:tcPr>
          <w:p w14:paraId="6AD88003" w14:textId="77777777" w:rsidR="00CD3F3C" w:rsidRPr="0003648D" w:rsidRDefault="00CD3F3C" w:rsidP="007C45F6">
            <w:pPr>
              <w:spacing w:after="60"/>
              <w:rPr>
                <w:iCs/>
                <w:sz w:val="20"/>
              </w:rPr>
            </w:pPr>
            <w:r w:rsidRPr="0003648D">
              <w:rPr>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0EB3E74F" w14:textId="77777777"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26BD6AB0" w14:textId="77777777" w:rsidR="00CD3F3C" w:rsidRPr="0003648D" w:rsidRDefault="00CD3F3C" w:rsidP="007C45F6">
            <w:pPr>
              <w:spacing w:after="60"/>
              <w:rPr>
                <w:i/>
                <w:iCs/>
                <w:sz w:val="20"/>
              </w:rPr>
            </w:pPr>
            <w:r w:rsidRPr="0003648D">
              <w:rPr>
                <w:i/>
                <w:iCs/>
                <w:sz w:val="20"/>
              </w:rPr>
              <w:t>Responsive Reserve Cost Total</w:t>
            </w:r>
            <w:r w:rsidRPr="0003648D">
              <w:rPr>
                <w:iCs/>
                <w:sz w:val="20"/>
              </w:rPr>
              <w:t>—The net total costs for RRS, for the hour.  See item (4)(a) above.</w:t>
            </w:r>
          </w:p>
        </w:tc>
      </w:tr>
      <w:tr w:rsidR="00CD3F3C" w:rsidRPr="0003648D" w14:paraId="5677E4D6" w14:textId="77777777" w:rsidTr="007C45F6">
        <w:tc>
          <w:tcPr>
            <w:tcW w:w="849" w:type="pct"/>
            <w:tcBorders>
              <w:top w:val="single" w:sz="4" w:space="0" w:color="auto"/>
              <w:left w:val="single" w:sz="4" w:space="0" w:color="auto"/>
              <w:bottom w:val="single" w:sz="4" w:space="0" w:color="auto"/>
              <w:right w:val="single" w:sz="4" w:space="0" w:color="auto"/>
            </w:tcBorders>
          </w:tcPr>
          <w:p w14:paraId="1F28DD84" w14:textId="77777777" w:rsidR="00CD3F3C" w:rsidRPr="0003648D" w:rsidRDefault="00CD3F3C" w:rsidP="007C45F6">
            <w:pPr>
              <w:spacing w:after="60"/>
              <w:rPr>
                <w:iCs/>
                <w:sz w:val="20"/>
              </w:rPr>
            </w:pPr>
            <w:r w:rsidRPr="0003648D">
              <w:rPr>
                <w:iCs/>
                <w:sz w:val="20"/>
              </w:rPr>
              <w:t>RRQTOT</w:t>
            </w:r>
          </w:p>
        </w:tc>
        <w:tc>
          <w:tcPr>
            <w:tcW w:w="460" w:type="pct"/>
            <w:tcBorders>
              <w:top w:val="single" w:sz="4" w:space="0" w:color="auto"/>
              <w:left w:val="single" w:sz="4" w:space="0" w:color="auto"/>
              <w:bottom w:val="single" w:sz="4" w:space="0" w:color="auto"/>
              <w:right w:val="single" w:sz="4" w:space="0" w:color="auto"/>
            </w:tcBorders>
          </w:tcPr>
          <w:p w14:paraId="7DC6D117"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F504BC7" w14:textId="77777777" w:rsidR="00CD3F3C" w:rsidRPr="0003648D" w:rsidRDefault="00CD3F3C" w:rsidP="007C45F6">
            <w:pPr>
              <w:spacing w:after="60"/>
              <w:rPr>
                <w:i/>
                <w:iCs/>
                <w:sz w:val="20"/>
              </w:rPr>
            </w:pPr>
            <w:r w:rsidRPr="0003648D">
              <w:rPr>
                <w:i/>
                <w:iCs/>
                <w:sz w:val="20"/>
              </w:rPr>
              <w:t>Responsive Reserve Quantity Total</w:t>
            </w:r>
            <w:r w:rsidRPr="0003648D">
              <w:rPr>
                <w:iCs/>
                <w:sz w:val="20"/>
              </w:rPr>
              <w:t>—The sum of every QSE’s Ancillary Service Obligation minus its self-arranged RRS quantity in the DAM and any and all SASMs for the hour.</w:t>
            </w:r>
          </w:p>
        </w:tc>
      </w:tr>
      <w:tr w:rsidR="00CD3F3C" w:rsidRPr="0003648D" w14:paraId="704F4875" w14:textId="77777777" w:rsidTr="007C45F6">
        <w:tc>
          <w:tcPr>
            <w:tcW w:w="849" w:type="pct"/>
            <w:tcBorders>
              <w:top w:val="single" w:sz="4" w:space="0" w:color="auto"/>
              <w:left w:val="single" w:sz="4" w:space="0" w:color="auto"/>
              <w:bottom w:val="single" w:sz="4" w:space="0" w:color="auto"/>
              <w:right w:val="single" w:sz="4" w:space="0" w:color="auto"/>
            </w:tcBorders>
          </w:tcPr>
          <w:p w14:paraId="5092D3E3" w14:textId="77777777" w:rsidR="00CD3F3C" w:rsidRPr="0003648D" w:rsidRDefault="00CD3F3C" w:rsidP="007C45F6">
            <w:pPr>
              <w:spacing w:after="60"/>
              <w:rPr>
                <w:iCs/>
                <w:sz w:val="20"/>
              </w:rPr>
            </w:pPr>
            <w:r w:rsidRPr="0003648D">
              <w:rPr>
                <w:iCs/>
                <w:sz w:val="20"/>
              </w:rPr>
              <w:t xml:space="preserve">RRQ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D785C1"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633123C" w14:textId="77777777" w:rsidR="00CD3F3C" w:rsidRPr="0003648D" w:rsidRDefault="00CD3F3C" w:rsidP="007C45F6">
            <w:pPr>
              <w:spacing w:after="60"/>
              <w:rPr>
                <w:i/>
                <w:iCs/>
                <w:sz w:val="20"/>
              </w:rPr>
            </w:pPr>
            <w:r w:rsidRPr="0003648D">
              <w:rPr>
                <w:i/>
                <w:iCs/>
                <w:sz w:val="20"/>
              </w:rPr>
              <w:t>Responsive Reserve Quantity per QSE</w:t>
            </w:r>
            <w:r w:rsidRPr="0003648D">
              <w:rPr>
                <w:iCs/>
                <w:sz w:val="20"/>
              </w:rPr>
              <w:t xml:space="preserve">—The QSE </w:t>
            </w:r>
            <w:r w:rsidRPr="0003648D">
              <w:rPr>
                <w:i/>
                <w:iCs/>
                <w:sz w:val="20"/>
              </w:rPr>
              <w:t>q</w:t>
            </w:r>
            <w:r w:rsidRPr="0003648D">
              <w:rPr>
                <w:iCs/>
                <w:sz w:val="20"/>
              </w:rPr>
              <w:t>’s Ancillary Service Obligation minus its self-arranged RRS quantity in the DAM and any and all SASMs, for the hour.</w:t>
            </w:r>
          </w:p>
        </w:tc>
      </w:tr>
      <w:tr w:rsidR="00CD3F3C" w:rsidRPr="0003648D" w14:paraId="38BDC192" w14:textId="77777777" w:rsidTr="007C45F6">
        <w:tc>
          <w:tcPr>
            <w:tcW w:w="849" w:type="pct"/>
            <w:tcBorders>
              <w:top w:val="single" w:sz="4" w:space="0" w:color="auto"/>
              <w:left w:val="single" w:sz="4" w:space="0" w:color="auto"/>
              <w:bottom w:val="single" w:sz="4" w:space="0" w:color="auto"/>
              <w:right w:val="single" w:sz="4" w:space="0" w:color="auto"/>
            </w:tcBorders>
          </w:tcPr>
          <w:p w14:paraId="2C9BA757" w14:textId="77777777" w:rsidR="00CD3F3C" w:rsidRPr="0003648D" w:rsidRDefault="00CD3F3C" w:rsidP="007C45F6">
            <w:pPr>
              <w:spacing w:after="60"/>
              <w:rPr>
                <w:iCs/>
                <w:sz w:val="20"/>
              </w:rPr>
            </w:pPr>
            <w:r w:rsidRPr="0003648D">
              <w:rPr>
                <w:iCs/>
                <w:sz w:val="20"/>
              </w:rPr>
              <w:t xml:space="preserve">RRO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A6F91BD"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536F765" w14:textId="77777777" w:rsidR="00CD3F3C" w:rsidRPr="0003648D" w:rsidRDefault="00CD3F3C" w:rsidP="007C45F6">
            <w:pPr>
              <w:spacing w:after="60"/>
              <w:rPr>
                <w:i/>
                <w:iCs/>
                <w:sz w:val="20"/>
              </w:rPr>
            </w:pPr>
            <w:r w:rsidRPr="0003648D">
              <w:rPr>
                <w:i/>
                <w:iCs/>
                <w:sz w:val="20"/>
              </w:rPr>
              <w:t>Responsive 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14:paraId="353F982D" w14:textId="77777777" w:rsidTr="007C45F6">
        <w:tc>
          <w:tcPr>
            <w:tcW w:w="849" w:type="pct"/>
            <w:tcBorders>
              <w:top w:val="single" w:sz="4" w:space="0" w:color="auto"/>
              <w:left w:val="single" w:sz="4" w:space="0" w:color="auto"/>
              <w:bottom w:val="single" w:sz="4" w:space="0" w:color="auto"/>
              <w:right w:val="single" w:sz="4" w:space="0" w:color="auto"/>
            </w:tcBorders>
          </w:tcPr>
          <w:p w14:paraId="62B7DCBF" w14:textId="77777777" w:rsidR="00CD3F3C" w:rsidRPr="0003648D" w:rsidRDefault="00CD3F3C" w:rsidP="007C45F6">
            <w:pPr>
              <w:spacing w:after="60"/>
              <w:rPr>
                <w:iCs/>
                <w:sz w:val="20"/>
              </w:rPr>
            </w:pPr>
            <w:r w:rsidRPr="0003648D">
              <w:rPr>
                <w:iCs/>
                <w:sz w:val="20"/>
              </w:rPr>
              <w:t>DASARRQ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9C7C01"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84E0C6E" w14:textId="77777777" w:rsidR="00CD3F3C" w:rsidRPr="0003648D" w:rsidRDefault="00CD3F3C" w:rsidP="007C45F6">
            <w:pPr>
              <w:spacing w:after="60"/>
              <w:rPr>
                <w:i/>
                <w:iCs/>
                <w:sz w:val="20"/>
              </w:rPr>
            </w:pPr>
            <w:r w:rsidRPr="0003648D">
              <w:rPr>
                <w:i/>
                <w:iCs/>
                <w:sz w:val="20"/>
              </w:rPr>
              <w:t>Day-Ahead Self-Arranged Responsive Reserve Quantity per QSE</w:t>
            </w:r>
            <w:r w:rsidRPr="0003648D">
              <w:rPr>
                <w:iCs/>
                <w:sz w:val="20"/>
              </w:rPr>
              <w:t xml:space="preserve">—The self-arranged RRS quantity submitted by QSE </w:t>
            </w:r>
            <w:r w:rsidRPr="0003648D">
              <w:rPr>
                <w:i/>
                <w:iCs/>
                <w:sz w:val="20"/>
              </w:rPr>
              <w:t>q</w:t>
            </w:r>
            <w:r w:rsidRPr="0003648D">
              <w:rPr>
                <w:iCs/>
                <w:sz w:val="20"/>
              </w:rPr>
              <w:t xml:space="preserve"> before 1000 in the Day-Ahead.</w:t>
            </w:r>
          </w:p>
        </w:tc>
      </w:tr>
      <w:tr w:rsidR="00CD3F3C" w:rsidRPr="0003648D" w14:paraId="371E39DE" w14:textId="77777777" w:rsidTr="007C45F6">
        <w:tc>
          <w:tcPr>
            <w:tcW w:w="849" w:type="pct"/>
            <w:tcBorders>
              <w:top w:val="single" w:sz="4" w:space="0" w:color="auto"/>
              <w:left w:val="single" w:sz="4" w:space="0" w:color="auto"/>
              <w:bottom w:val="single" w:sz="4" w:space="0" w:color="auto"/>
              <w:right w:val="single" w:sz="4" w:space="0" w:color="auto"/>
            </w:tcBorders>
          </w:tcPr>
          <w:p w14:paraId="63BDC35F" w14:textId="77777777" w:rsidR="00CD3F3C" w:rsidRPr="0003648D" w:rsidRDefault="00CD3F3C" w:rsidP="007C45F6">
            <w:pPr>
              <w:spacing w:after="60"/>
              <w:rPr>
                <w:iCs/>
                <w:sz w:val="20"/>
              </w:rPr>
            </w:pPr>
            <w:r w:rsidRPr="0003648D">
              <w:rPr>
                <w:iCs/>
                <w:sz w:val="20"/>
              </w:rPr>
              <w:t>RTSARRQ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FD093A"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357B742" w14:textId="77777777" w:rsidR="00CD3F3C" w:rsidRPr="0003648D" w:rsidRDefault="00CD3F3C" w:rsidP="007C45F6">
            <w:pPr>
              <w:spacing w:after="60"/>
              <w:rPr>
                <w:i/>
                <w:iCs/>
                <w:sz w:val="20"/>
              </w:rPr>
            </w:pPr>
            <w:r w:rsidRPr="0003648D">
              <w:rPr>
                <w:i/>
                <w:iCs/>
                <w:sz w:val="20"/>
              </w:rPr>
              <w:t>Self-Arranged Responsive Reserve Quantity per QSE for all SASMs</w:t>
            </w:r>
            <w:r w:rsidRPr="0003648D">
              <w:rPr>
                <w:iCs/>
                <w:sz w:val="20"/>
              </w:rPr>
              <w:t xml:space="preserve">—The sum of all self-arranged RRS quantities submitted by QSE </w:t>
            </w:r>
            <w:r w:rsidRPr="0003648D">
              <w:rPr>
                <w:i/>
                <w:iCs/>
                <w:sz w:val="20"/>
              </w:rPr>
              <w:t>q</w:t>
            </w:r>
            <w:r w:rsidRPr="0003648D">
              <w:rPr>
                <w:iCs/>
                <w:sz w:val="20"/>
              </w:rPr>
              <w:t xml:space="preserve"> for all SASMs due to an increase in the Ancillary Service Plan per Section 4.4.7.1.</w:t>
            </w:r>
          </w:p>
        </w:tc>
      </w:tr>
      <w:tr w:rsidR="00CD3F3C" w:rsidRPr="0003648D" w14:paraId="34CCBDD1" w14:textId="77777777" w:rsidTr="007C45F6">
        <w:tc>
          <w:tcPr>
            <w:tcW w:w="849" w:type="pct"/>
            <w:tcBorders>
              <w:top w:val="single" w:sz="4" w:space="0" w:color="auto"/>
              <w:left w:val="single" w:sz="4" w:space="0" w:color="auto"/>
              <w:bottom w:val="single" w:sz="4" w:space="0" w:color="auto"/>
              <w:right w:val="single" w:sz="4" w:space="0" w:color="auto"/>
            </w:tcBorders>
          </w:tcPr>
          <w:p w14:paraId="1D9ED0CB" w14:textId="77777777" w:rsidR="00CD3F3C" w:rsidRPr="0003648D" w:rsidRDefault="00CD3F3C" w:rsidP="007C45F6">
            <w:pPr>
              <w:spacing w:after="60"/>
              <w:rPr>
                <w:iCs/>
                <w:sz w:val="20"/>
              </w:rPr>
            </w:pPr>
            <w:r w:rsidRPr="0003648D">
              <w:rPr>
                <w:iCs/>
                <w:sz w:val="20"/>
              </w:rPr>
              <w:t xml:space="preserve">RTPCRR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0BCB8BC"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307FEF5" w14:textId="77777777" w:rsidR="00CD3F3C" w:rsidRPr="0003648D" w:rsidRDefault="00CD3F3C" w:rsidP="007C45F6">
            <w:pPr>
              <w:spacing w:after="60"/>
              <w:rPr>
                <w:i/>
                <w:iCs/>
                <w:sz w:val="20"/>
              </w:rPr>
            </w:pPr>
            <w:r w:rsidRPr="0003648D">
              <w:rPr>
                <w:i/>
                <w:iCs/>
                <w:sz w:val="20"/>
              </w:rPr>
              <w:t>Procured Capacity for Responsive 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RRS, for the hour.</w:t>
            </w:r>
          </w:p>
        </w:tc>
      </w:tr>
      <w:tr w:rsidR="00CD3F3C" w:rsidRPr="0003648D" w14:paraId="07279FCD" w14:textId="77777777" w:rsidTr="007C45F6">
        <w:tc>
          <w:tcPr>
            <w:tcW w:w="849" w:type="pct"/>
            <w:tcBorders>
              <w:top w:val="single" w:sz="4" w:space="0" w:color="auto"/>
              <w:left w:val="single" w:sz="4" w:space="0" w:color="auto"/>
              <w:bottom w:val="single" w:sz="4" w:space="0" w:color="auto"/>
              <w:right w:val="single" w:sz="4" w:space="0" w:color="auto"/>
            </w:tcBorders>
          </w:tcPr>
          <w:p w14:paraId="2D9AD956" w14:textId="77777777" w:rsidR="00CD3F3C" w:rsidRPr="0003648D" w:rsidRDefault="00CD3F3C" w:rsidP="007C45F6">
            <w:pPr>
              <w:spacing w:after="60"/>
              <w:rPr>
                <w:iCs/>
                <w:sz w:val="20"/>
              </w:rPr>
            </w:pPr>
            <w:r w:rsidRPr="0003648D">
              <w:rPr>
                <w:iCs/>
                <w:sz w:val="20"/>
              </w:rPr>
              <w:t xml:space="preserve">RRFQ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8908CFD"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C7D8A18" w14:textId="77777777" w:rsidR="00CD3F3C" w:rsidRPr="0003648D" w:rsidRDefault="00CD3F3C" w:rsidP="007C45F6">
            <w:pPr>
              <w:spacing w:after="60"/>
              <w:rPr>
                <w:iCs/>
                <w:sz w:val="20"/>
              </w:rPr>
            </w:pPr>
            <w:r w:rsidRPr="0003648D">
              <w:rPr>
                <w:i/>
                <w:iCs/>
                <w:sz w:val="20"/>
              </w:rPr>
              <w:t>Responsive Reserve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RRS, for the hour.</w:t>
            </w:r>
          </w:p>
        </w:tc>
      </w:tr>
      <w:tr w:rsidR="00CD3F3C" w:rsidRPr="0003648D" w14:paraId="080851F2" w14:textId="77777777" w:rsidTr="007C45F6">
        <w:tc>
          <w:tcPr>
            <w:tcW w:w="849" w:type="pct"/>
            <w:tcBorders>
              <w:top w:val="single" w:sz="4" w:space="0" w:color="auto"/>
              <w:left w:val="single" w:sz="4" w:space="0" w:color="auto"/>
              <w:bottom w:val="single" w:sz="4" w:space="0" w:color="auto"/>
              <w:right w:val="single" w:sz="4" w:space="0" w:color="auto"/>
            </w:tcBorders>
          </w:tcPr>
          <w:p w14:paraId="162A303A" w14:textId="77777777" w:rsidR="00CD3F3C" w:rsidRPr="0003648D" w:rsidRDefault="00CD3F3C" w:rsidP="007C45F6">
            <w:pPr>
              <w:spacing w:after="60"/>
              <w:rPr>
                <w:iCs/>
                <w:sz w:val="20"/>
              </w:rPr>
            </w:pPr>
            <w:r w:rsidRPr="0003648D">
              <w:rPr>
                <w:sz w:val="20"/>
              </w:rPr>
              <w:t xml:space="preserve">RRRFQ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B88CFC0" w14:textId="77777777"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7A96D8CE" w14:textId="77777777" w:rsidR="00CD3F3C" w:rsidRPr="0003648D" w:rsidRDefault="00CD3F3C" w:rsidP="007C45F6">
            <w:pPr>
              <w:spacing w:after="60"/>
              <w:rPr>
                <w:i/>
                <w:iCs/>
                <w:sz w:val="20"/>
              </w:rPr>
            </w:pPr>
            <w:r w:rsidRPr="0003648D">
              <w:rPr>
                <w:i/>
                <w:sz w:val="20"/>
              </w:rPr>
              <w:t>Reconfiguration Responsive Reserve Failure Quantity per QSE—</w:t>
            </w:r>
            <w:r w:rsidRPr="0003648D">
              <w:rPr>
                <w:sz w:val="20"/>
              </w:rPr>
              <w:t xml:space="preserve">QSE </w:t>
            </w:r>
            <w:r w:rsidRPr="0003648D">
              <w:rPr>
                <w:i/>
                <w:sz w:val="20"/>
              </w:rPr>
              <w:t>q</w:t>
            </w:r>
            <w:r w:rsidRPr="0003648D">
              <w:rPr>
                <w:sz w:val="20"/>
              </w:rPr>
              <w:t>’s total capacity associated with reconfiguration reductions on its Ancillary Service Supply Responsibility for RRS, for the hour.</w:t>
            </w:r>
          </w:p>
        </w:tc>
      </w:tr>
      <w:tr w:rsidR="00CD3F3C" w:rsidRPr="0003648D" w14:paraId="20FB7EFA" w14:textId="77777777" w:rsidTr="007C45F6">
        <w:tc>
          <w:tcPr>
            <w:tcW w:w="849" w:type="pct"/>
            <w:tcBorders>
              <w:top w:val="single" w:sz="4" w:space="0" w:color="auto"/>
              <w:left w:val="single" w:sz="4" w:space="0" w:color="auto"/>
              <w:bottom w:val="single" w:sz="4" w:space="0" w:color="auto"/>
              <w:right w:val="single" w:sz="4" w:space="0" w:color="auto"/>
            </w:tcBorders>
          </w:tcPr>
          <w:p w14:paraId="423C752D" w14:textId="77777777" w:rsidR="00CD3F3C" w:rsidRPr="0003648D" w:rsidRDefault="00CD3F3C" w:rsidP="007C45F6">
            <w:pPr>
              <w:spacing w:after="60"/>
              <w:rPr>
                <w:iCs/>
                <w:sz w:val="20"/>
              </w:rPr>
            </w:pPr>
            <w:r w:rsidRPr="0003648D">
              <w:rPr>
                <w:iCs/>
                <w:sz w:val="20"/>
              </w:rPr>
              <w:lastRenderedPageBreak/>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80508"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595DAE6" w14:textId="77777777"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w:t>
            </w:r>
          </w:p>
        </w:tc>
      </w:tr>
      <w:tr w:rsidR="00CD3F3C" w:rsidRPr="0003648D" w14:paraId="4F9C5421" w14:textId="77777777" w:rsidTr="007C45F6">
        <w:tc>
          <w:tcPr>
            <w:tcW w:w="849" w:type="pct"/>
            <w:tcBorders>
              <w:top w:val="single" w:sz="4" w:space="0" w:color="auto"/>
              <w:left w:val="single" w:sz="4" w:space="0" w:color="auto"/>
              <w:bottom w:val="single" w:sz="4" w:space="0" w:color="auto"/>
              <w:right w:val="single" w:sz="4" w:space="0" w:color="auto"/>
            </w:tcBorders>
          </w:tcPr>
          <w:p w14:paraId="6B42F2FE" w14:textId="77777777" w:rsidR="00CD3F3C" w:rsidRPr="0003648D" w:rsidRDefault="00CD3F3C" w:rsidP="007C45F6">
            <w:pPr>
              <w:rPr>
                <w:sz w:val="20"/>
              </w:rPr>
            </w:pPr>
            <w:r w:rsidRPr="0003648D">
              <w:rPr>
                <w:sz w:val="20"/>
              </w:rPr>
              <w:t xml:space="preserve">PCRR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270E0A1" w14:textId="77777777"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3F6638C3" w14:textId="77777777" w:rsidR="00CD3F3C" w:rsidRPr="0003648D" w:rsidRDefault="00CD3F3C" w:rsidP="007C45F6">
            <w:pPr>
              <w:rPr>
                <w:sz w:val="20"/>
              </w:rPr>
            </w:pPr>
            <w:r w:rsidRPr="0003648D">
              <w:rPr>
                <w:i/>
                <w:sz w:val="20"/>
              </w:rPr>
              <w:t>Procured Capacity for Responsive Reserve per QSE in DAM</w:t>
            </w:r>
            <w:r w:rsidRPr="0003648D">
              <w:rPr>
                <w:sz w:val="20"/>
              </w:rPr>
              <w:t xml:space="preserve">—The total RRS capacity quantity awarded to QSE </w:t>
            </w:r>
            <w:r w:rsidRPr="0003648D">
              <w:rPr>
                <w:i/>
                <w:sz w:val="20"/>
              </w:rPr>
              <w:t>q</w:t>
            </w:r>
            <w:r w:rsidRPr="0003648D">
              <w:rPr>
                <w:sz w:val="20"/>
              </w:rPr>
              <w:t xml:space="preserve"> in the DAM for all the Resources represented by the QSE, for the hour.</w:t>
            </w:r>
          </w:p>
        </w:tc>
      </w:tr>
      <w:tr w:rsidR="00CD3F3C" w:rsidRPr="0003648D" w14:paraId="341A5CEF" w14:textId="77777777" w:rsidTr="007C45F6">
        <w:tc>
          <w:tcPr>
            <w:tcW w:w="849" w:type="pct"/>
            <w:tcBorders>
              <w:top w:val="single" w:sz="4" w:space="0" w:color="auto"/>
              <w:left w:val="single" w:sz="4" w:space="0" w:color="auto"/>
              <w:bottom w:val="single" w:sz="4" w:space="0" w:color="auto"/>
              <w:right w:val="single" w:sz="4" w:space="0" w:color="auto"/>
            </w:tcBorders>
          </w:tcPr>
          <w:p w14:paraId="3B5444D0" w14:textId="77777777" w:rsidR="00CD3F3C" w:rsidRPr="0003648D" w:rsidRDefault="00CD3F3C" w:rsidP="007C45F6">
            <w:pPr>
              <w:spacing w:after="60"/>
              <w:rPr>
                <w:sz w:val="20"/>
              </w:rPr>
            </w:pPr>
            <w:r w:rsidRPr="0003648D">
              <w:rPr>
                <w:sz w:val="20"/>
              </w:rPr>
              <w:t xml:space="preserve">SARRQ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AE0BCB3" w14:textId="77777777" w:rsidR="00CD3F3C" w:rsidRPr="0003648D" w:rsidRDefault="00CD3F3C" w:rsidP="007C45F6">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0AB3F067" w14:textId="77777777" w:rsidR="00CD3F3C" w:rsidRPr="0003648D" w:rsidRDefault="00CD3F3C" w:rsidP="007C45F6">
            <w:pPr>
              <w:spacing w:after="60"/>
              <w:rPr>
                <w:i/>
                <w:sz w:val="20"/>
              </w:rPr>
            </w:pPr>
            <w:r w:rsidRPr="0003648D">
              <w:rPr>
                <w:i/>
                <w:sz w:val="20"/>
              </w:rPr>
              <w:t>Total Self-Arranged Responsive Reserve Quantity per QSE for all markets</w:t>
            </w:r>
            <w:r w:rsidRPr="0003648D">
              <w:rPr>
                <w:sz w:val="20"/>
              </w:rPr>
              <w:t xml:space="preserve">—The sum of all self-arranged RRS quantities submitted by QSE </w:t>
            </w:r>
            <w:r w:rsidRPr="0003648D">
              <w:rPr>
                <w:i/>
                <w:sz w:val="20"/>
              </w:rPr>
              <w:t>q</w:t>
            </w:r>
            <w:r w:rsidRPr="0003648D">
              <w:rPr>
                <w:sz w:val="20"/>
              </w:rPr>
              <w:t xml:space="preserve"> for DAM and all SASMs.</w:t>
            </w:r>
          </w:p>
        </w:tc>
      </w:tr>
      <w:tr w:rsidR="00CD3F3C" w:rsidRPr="0003648D" w14:paraId="007FB9FA" w14:textId="77777777" w:rsidTr="007C45F6">
        <w:tc>
          <w:tcPr>
            <w:tcW w:w="849" w:type="pct"/>
            <w:tcBorders>
              <w:top w:val="single" w:sz="4" w:space="0" w:color="auto"/>
              <w:left w:val="single" w:sz="4" w:space="0" w:color="auto"/>
              <w:bottom w:val="single" w:sz="4" w:space="0" w:color="auto"/>
              <w:right w:val="single" w:sz="4" w:space="0" w:color="auto"/>
            </w:tcBorders>
          </w:tcPr>
          <w:p w14:paraId="726C1B88" w14:textId="77777777" w:rsidR="00CD3F3C" w:rsidRPr="0003648D" w:rsidRDefault="00CD3F3C" w:rsidP="007C45F6">
            <w:pPr>
              <w:spacing w:after="60"/>
              <w:rPr>
                <w:i/>
                <w:iCs/>
                <w:sz w:val="20"/>
              </w:rPr>
            </w:pPr>
            <w:r w:rsidRPr="0003648D">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38692106"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424BD52" w14:textId="77777777" w:rsidR="00CD3F3C" w:rsidRPr="0003648D" w:rsidRDefault="00CD3F3C" w:rsidP="007C45F6">
            <w:pPr>
              <w:spacing w:after="60"/>
              <w:rPr>
                <w:iCs/>
                <w:sz w:val="20"/>
              </w:rPr>
            </w:pPr>
            <w:r w:rsidRPr="0003648D">
              <w:rPr>
                <w:iCs/>
                <w:sz w:val="20"/>
              </w:rPr>
              <w:t>A QSE.</w:t>
            </w:r>
          </w:p>
        </w:tc>
      </w:tr>
      <w:tr w:rsidR="00CD3F3C" w:rsidRPr="0003648D" w14:paraId="7FE57678" w14:textId="77777777" w:rsidTr="007C45F6">
        <w:tc>
          <w:tcPr>
            <w:tcW w:w="849" w:type="pct"/>
            <w:tcBorders>
              <w:top w:val="single" w:sz="4" w:space="0" w:color="auto"/>
              <w:left w:val="single" w:sz="4" w:space="0" w:color="auto"/>
              <w:bottom w:val="single" w:sz="4" w:space="0" w:color="auto"/>
              <w:right w:val="single" w:sz="4" w:space="0" w:color="auto"/>
            </w:tcBorders>
          </w:tcPr>
          <w:p w14:paraId="3F0E4E5D" w14:textId="77777777" w:rsidR="00CD3F3C" w:rsidRPr="0003648D" w:rsidRDefault="00CD3F3C" w:rsidP="007C45F6">
            <w:pPr>
              <w:spacing w:after="60"/>
              <w:rPr>
                <w:i/>
                <w:iCs/>
                <w:sz w:val="20"/>
              </w:rPr>
            </w:pPr>
            <w:r w:rsidRPr="0003648D">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22E11583"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0030BB9"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20FED7A0" w14:textId="77777777" w:rsidR="00CD3F3C" w:rsidRPr="0003648D" w:rsidRDefault="00CD3F3C" w:rsidP="00CD3F3C"/>
    <w:p w14:paraId="6BA2DCAE" w14:textId="77777777" w:rsidR="00CD3F3C" w:rsidRPr="0003648D" w:rsidRDefault="00CD3F3C" w:rsidP="00CD3F3C">
      <w:pPr>
        <w:spacing w:after="240"/>
        <w:ind w:left="1440" w:hanging="720"/>
      </w:pPr>
      <w:r w:rsidRPr="0003648D">
        <w:t>(c)</w:t>
      </w:r>
      <w:r w:rsidRPr="0003648D">
        <w:tab/>
        <w:t>The adjustment to each QSE’s DAM charge for the RRS for the Operating Hour, due to changes during the Adjustment Period or Real-Time operations, is calculated as follows:</w:t>
      </w:r>
    </w:p>
    <w:p w14:paraId="61F8EAF5" w14:textId="77777777" w:rsidR="00CD3F3C" w:rsidRPr="0003648D" w:rsidRDefault="00CD3F3C" w:rsidP="00CD3F3C">
      <w:pPr>
        <w:spacing w:after="240"/>
        <w:ind w:left="2880" w:hanging="2160"/>
        <w:rPr>
          <w:b/>
          <w:bCs/>
          <w:lang w:val="pt-BR"/>
        </w:rPr>
      </w:pPr>
      <w:r w:rsidRPr="0003648D">
        <w:rPr>
          <w:b/>
          <w:bCs/>
          <w:lang w:val="pt-BR"/>
        </w:rPr>
        <w:t xml:space="preserve">RTRRAMT </w:t>
      </w:r>
      <w:r w:rsidRPr="0003648D">
        <w:rPr>
          <w:b/>
          <w:bCs/>
          <w:i/>
          <w:vertAlign w:val="subscript"/>
          <w:lang w:val="pt-BR"/>
        </w:rPr>
        <w:t>q</w:t>
      </w:r>
      <w:r w:rsidRPr="0003648D">
        <w:rPr>
          <w:b/>
          <w:bCs/>
          <w:lang w:val="pt-BR"/>
        </w:rPr>
        <w:tab/>
        <w:t>=</w:t>
      </w:r>
      <w:r w:rsidRPr="0003648D">
        <w:rPr>
          <w:b/>
          <w:bCs/>
          <w:lang w:val="pt-BR"/>
        </w:rPr>
        <w:tab/>
        <w:t xml:space="preserve">RRCOST </w:t>
      </w:r>
      <w:r w:rsidRPr="0003648D">
        <w:rPr>
          <w:b/>
          <w:bCs/>
          <w:i/>
          <w:vertAlign w:val="subscript"/>
          <w:lang w:val="pt-BR"/>
        </w:rPr>
        <w:t>q</w:t>
      </w:r>
      <w:r w:rsidRPr="0003648D">
        <w:rPr>
          <w:b/>
          <w:bCs/>
          <w:lang w:val="pt-BR"/>
        </w:rPr>
        <w:t xml:space="preserve"> – DARRAMT </w:t>
      </w:r>
      <w:r w:rsidRPr="0003648D">
        <w:rPr>
          <w:b/>
          <w:bCs/>
          <w:i/>
          <w:vertAlign w:val="subscript"/>
          <w:lang w:val="pt-BR"/>
        </w:rPr>
        <w:t>q</w:t>
      </w:r>
    </w:p>
    <w:p w14:paraId="255A9AA3"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CD3F3C" w:rsidRPr="0003648D" w14:paraId="48B2976B" w14:textId="77777777" w:rsidTr="007C45F6">
        <w:trPr>
          <w:cantSplit/>
        </w:trPr>
        <w:tc>
          <w:tcPr>
            <w:tcW w:w="824" w:type="pct"/>
          </w:tcPr>
          <w:p w14:paraId="1FEB2CB1" w14:textId="77777777" w:rsidR="00CD3F3C" w:rsidRPr="0003648D" w:rsidRDefault="00CD3F3C" w:rsidP="007C45F6">
            <w:pPr>
              <w:spacing w:after="120"/>
              <w:rPr>
                <w:b/>
                <w:iCs/>
                <w:sz w:val="20"/>
              </w:rPr>
            </w:pPr>
            <w:r w:rsidRPr="0003648D">
              <w:rPr>
                <w:b/>
                <w:iCs/>
                <w:sz w:val="20"/>
              </w:rPr>
              <w:t>Variable</w:t>
            </w:r>
          </w:p>
        </w:tc>
        <w:tc>
          <w:tcPr>
            <w:tcW w:w="463" w:type="pct"/>
          </w:tcPr>
          <w:p w14:paraId="1C1E5519" w14:textId="77777777" w:rsidR="00CD3F3C" w:rsidRPr="0003648D" w:rsidRDefault="00CD3F3C" w:rsidP="007C45F6">
            <w:pPr>
              <w:spacing w:after="120"/>
              <w:rPr>
                <w:b/>
                <w:iCs/>
                <w:sz w:val="20"/>
              </w:rPr>
            </w:pPr>
            <w:r w:rsidRPr="0003648D">
              <w:rPr>
                <w:b/>
                <w:iCs/>
                <w:sz w:val="20"/>
              </w:rPr>
              <w:t>Unit</w:t>
            </w:r>
          </w:p>
        </w:tc>
        <w:tc>
          <w:tcPr>
            <w:tcW w:w="3713" w:type="pct"/>
          </w:tcPr>
          <w:p w14:paraId="52B36EE8" w14:textId="77777777" w:rsidR="00CD3F3C" w:rsidRPr="0003648D" w:rsidRDefault="00CD3F3C" w:rsidP="007C45F6">
            <w:pPr>
              <w:spacing w:after="120"/>
              <w:rPr>
                <w:b/>
                <w:iCs/>
                <w:sz w:val="20"/>
              </w:rPr>
            </w:pPr>
            <w:r w:rsidRPr="0003648D">
              <w:rPr>
                <w:b/>
                <w:iCs/>
                <w:sz w:val="20"/>
              </w:rPr>
              <w:t>Description</w:t>
            </w:r>
          </w:p>
        </w:tc>
      </w:tr>
      <w:tr w:rsidR="00CD3F3C" w:rsidRPr="0003648D" w14:paraId="72BCB93D" w14:textId="77777777" w:rsidTr="007C45F6">
        <w:trPr>
          <w:cantSplit/>
        </w:trPr>
        <w:tc>
          <w:tcPr>
            <w:tcW w:w="824" w:type="pct"/>
          </w:tcPr>
          <w:p w14:paraId="0667B53F" w14:textId="77777777" w:rsidR="00CD3F3C" w:rsidRPr="0003648D" w:rsidRDefault="00CD3F3C" w:rsidP="007C45F6">
            <w:pPr>
              <w:spacing w:after="60"/>
              <w:rPr>
                <w:iCs/>
                <w:sz w:val="20"/>
              </w:rPr>
            </w:pPr>
            <w:r w:rsidRPr="0003648D">
              <w:rPr>
                <w:iCs/>
                <w:sz w:val="20"/>
              </w:rPr>
              <w:t xml:space="preserve">RTRRAMT </w:t>
            </w:r>
            <w:r w:rsidRPr="0003648D">
              <w:rPr>
                <w:i/>
                <w:iCs/>
                <w:sz w:val="20"/>
                <w:vertAlign w:val="subscript"/>
              </w:rPr>
              <w:t>q</w:t>
            </w:r>
          </w:p>
        </w:tc>
        <w:tc>
          <w:tcPr>
            <w:tcW w:w="463" w:type="pct"/>
          </w:tcPr>
          <w:p w14:paraId="53A0EF67" w14:textId="77777777" w:rsidR="00CD3F3C" w:rsidRPr="0003648D" w:rsidRDefault="00CD3F3C" w:rsidP="007C45F6">
            <w:pPr>
              <w:spacing w:after="60"/>
              <w:rPr>
                <w:iCs/>
                <w:sz w:val="20"/>
              </w:rPr>
            </w:pPr>
            <w:r w:rsidRPr="0003648D">
              <w:rPr>
                <w:iCs/>
                <w:sz w:val="20"/>
              </w:rPr>
              <w:t>$</w:t>
            </w:r>
          </w:p>
        </w:tc>
        <w:tc>
          <w:tcPr>
            <w:tcW w:w="3713" w:type="pct"/>
          </w:tcPr>
          <w:p w14:paraId="600D2120" w14:textId="77777777" w:rsidR="00CD3F3C" w:rsidRPr="0003648D" w:rsidRDefault="00CD3F3C" w:rsidP="007C45F6">
            <w:pPr>
              <w:spacing w:after="60"/>
              <w:rPr>
                <w:iCs/>
                <w:sz w:val="20"/>
              </w:rPr>
            </w:pPr>
            <w:r w:rsidRPr="0003648D">
              <w:rPr>
                <w:i/>
                <w:iCs/>
                <w:sz w:val="20"/>
              </w:rPr>
              <w:t>Real-Time Responsive Reserve Amount per QSE</w:t>
            </w:r>
            <w:r w:rsidRPr="0003648D">
              <w:rPr>
                <w:iCs/>
                <w:sz w:val="20"/>
              </w:rPr>
              <w:t xml:space="preserve">—The adjustment to QSE </w:t>
            </w:r>
            <w:r w:rsidRPr="0003648D">
              <w:rPr>
                <w:i/>
                <w:iCs/>
                <w:sz w:val="20"/>
              </w:rPr>
              <w:t>q</w:t>
            </w:r>
            <w:r w:rsidRPr="0003648D">
              <w:rPr>
                <w:iCs/>
                <w:sz w:val="20"/>
              </w:rPr>
              <w:t>’s share of the costs for RRS, for the hour.</w:t>
            </w:r>
          </w:p>
        </w:tc>
      </w:tr>
      <w:tr w:rsidR="00CD3F3C" w:rsidRPr="0003648D" w14:paraId="1F9F66CF" w14:textId="77777777" w:rsidTr="007C45F6">
        <w:trPr>
          <w:cantSplit/>
        </w:trPr>
        <w:tc>
          <w:tcPr>
            <w:tcW w:w="824" w:type="pct"/>
          </w:tcPr>
          <w:p w14:paraId="4D1B5996" w14:textId="77777777" w:rsidR="00CD3F3C" w:rsidRPr="0003648D" w:rsidRDefault="00CD3F3C" w:rsidP="007C45F6">
            <w:pPr>
              <w:spacing w:after="60"/>
              <w:rPr>
                <w:iCs/>
                <w:sz w:val="20"/>
              </w:rPr>
            </w:pPr>
            <w:r w:rsidRPr="0003648D">
              <w:rPr>
                <w:iCs/>
                <w:sz w:val="20"/>
              </w:rPr>
              <w:t xml:space="preserve">RRCOST </w:t>
            </w:r>
            <w:r w:rsidRPr="0003648D">
              <w:rPr>
                <w:i/>
                <w:iCs/>
                <w:sz w:val="20"/>
                <w:vertAlign w:val="subscript"/>
              </w:rPr>
              <w:t>q</w:t>
            </w:r>
          </w:p>
        </w:tc>
        <w:tc>
          <w:tcPr>
            <w:tcW w:w="463" w:type="pct"/>
          </w:tcPr>
          <w:p w14:paraId="2D48B638" w14:textId="77777777" w:rsidR="00CD3F3C" w:rsidRPr="0003648D" w:rsidRDefault="00CD3F3C" w:rsidP="007C45F6">
            <w:pPr>
              <w:spacing w:after="60"/>
              <w:rPr>
                <w:iCs/>
                <w:sz w:val="20"/>
              </w:rPr>
            </w:pPr>
            <w:r w:rsidRPr="0003648D">
              <w:rPr>
                <w:iCs/>
                <w:sz w:val="20"/>
              </w:rPr>
              <w:t>$</w:t>
            </w:r>
          </w:p>
        </w:tc>
        <w:tc>
          <w:tcPr>
            <w:tcW w:w="3713" w:type="pct"/>
          </w:tcPr>
          <w:p w14:paraId="59835D4E" w14:textId="77777777" w:rsidR="00CD3F3C" w:rsidRPr="0003648D" w:rsidRDefault="00CD3F3C" w:rsidP="007C45F6">
            <w:pPr>
              <w:spacing w:after="60"/>
              <w:rPr>
                <w:iCs/>
                <w:sz w:val="20"/>
              </w:rPr>
            </w:pPr>
            <w:r w:rsidRPr="0003648D">
              <w:rPr>
                <w:i/>
                <w:iCs/>
                <w:sz w:val="20"/>
              </w:rPr>
              <w:t>Responsive Reserve Cost per QSE</w:t>
            </w:r>
            <w:r w:rsidRPr="0003648D">
              <w:rPr>
                <w:iCs/>
                <w:sz w:val="20"/>
              </w:rPr>
              <w:t xml:space="preserve">—QSE </w:t>
            </w:r>
            <w:r w:rsidRPr="0003648D">
              <w:rPr>
                <w:i/>
                <w:iCs/>
                <w:sz w:val="20"/>
              </w:rPr>
              <w:t>q</w:t>
            </w:r>
            <w:r w:rsidRPr="0003648D">
              <w:rPr>
                <w:iCs/>
                <w:sz w:val="20"/>
              </w:rPr>
              <w:t>’s share of the net total costs for RRS, for the hour.</w:t>
            </w:r>
          </w:p>
        </w:tc>
      </w:tr>
      <w:tr w:rsidR="00CD3F3C" w:rsidRPr="0003648D" w14:paraId="089ABC1E" w14:textId="77777777" w:rsidTr="007C45F6">
        <w:trPr>
          <w:cantSplit/>
        </w:trPr>
        <w:tc>
          <w:tcPr>
            <w:tcW w:w="824" w:type="pct"/>
          </w:tcPr>
          <w:p w14:paraId="4137D523" w14:textId="77777777" w:rsidR="00CD3F3C" w:rsidRPr="0003648D" w:rsidRDefault="00CD3F3C" w:rsidP="007C45F6">
            <w:pPr>
              <w:spacing w:after="60"/>
              <w:rPr>
                <w:iCs/>
                <w:sz w:val="20"/>
              </w:rPr>
            </w:pPr>
            <w:r w:rsidRPr="0003648D">
              <w:rPr>
                <w:iCs/>
                <w:sz w:val="20"/>
              </w:rPr>
              <w:t xml:space="preserve">DARRAMT </w:t>
            </w:r>
            <w:r w:rsidRPr="0003648D">
              <w:rPr>
                <w:i/>
                <w:iCs/>
                <w:sz w:val="20"/>
                <w:vertAlign w:val="subscript"/>
              </w:rPr>
              <w:t>q</w:t>
            </w:r>
          </w:p>
        </w:tc>
        <w:tc>
          <w:tcPr>
            <w:tcW w:w="463" w:type="pct"/>
          </w:tcPr>
          <w:p w14:paraId="15F87390" w14:textId="77777777" w:rsidR="00CD3F3C" w:rsidRPr="0003648D" w:rsidRDefault="00CD3F3C" w:rsidP="007C45F6">
            <w:pPr>
              <w:spacing w:after="60"/>
              <w:rPr>
                <w:iCs/>
                <w:sz w:val="20"/>
              </w:rPr>
            </w:pPr>
            <w:r w:rsidRPr="0003648D">
              <w:rPr>
                <w:iCs/>
                <w:sz w:val="20"/>
              </w:rPr>
              <w:t>$</w:t>
            </w:r>
          </w:p>
        </w:tc>
        <w:tc>
          <w:tcPr>
            <w:tcW w:w="3713" w:type="pct"/>
          </w:tcPr>
          <w:p w14:paraId="7776189A" w14:textId="77777777" w:rsidR="00CD3F3C" w:rsidRPr="0003648D" w:rsidRDefault="00CD3F3C" w:rsidP="007C45F6">
            <w:pPr>
              <w:spacing w:after="60"/>
              <w:rPr>
                <w:iCs/>
                <w:sz w:val="20"/>
              </w:rPr>
            </w:pPr>
            <w:r w:rsidRPr="0003648D">
              <w:rPr>
                <w:i/>
                <w:iCs/>
                <w:sz w:val="20"/>
              </w:rPr>
              <w:t>Day-Ahead Responsive Reserve Amount per QSE</w:t>
            </w:r>
            <w:r w:rsidRPr="0003648D">
              <w:rPr>
                <w:iCs/>
                <w:sz w:val="20"/>
              </w:rPr>
              <w:t xml:space="preserve">—QSE </w:t>
            </w:r>
            <w:r w:rsidRPr="0003648D">
              <w:rPr>
                <w:i/>
                <w:iCs/>
                <w:sz w:val="20"/>
              </w:rPr>
              <w:t>q</w:t>
            </w:r>
            <w:r w:rsidRPr="0003648D">
              <w:rPr>
                <w:iCs/>
                <w:sz w:val="20"/>
              </w:rPr>
              <w:t>’s share of the DAM cost for RRS, for the hour.</w:t>
            </w:r>
          </w:p>
        </w:tc>
      </w:tr>
      <w:tr w:rsidR="00CD3F3C" w:rsidRPr="0003648D" w14:paraId="0F708AF6" w14:textId="77777777" w:rsidTr="007C45F6">
        <w:trPr>
          <w:cantSplit/>
        </w:trPr>
        <w:tc>
          <w:tcPr>
            <w:tcW w:w="824" w:type="pct"/>
            <w:tcBorders>
              <w:top w:val="single" w:sz="4" w:space="0" w:color="auto"/>
              <w:left w:val="single" w:sz="4" w:space="0" w:color="auto"/>
              <w:bottom w:val="single" w:sz="4" w:space="0" w:color="auto"/>
              <w:right w:val="single" w:sz="4" w:space="0" w:color="auto"/>
            </w:tcBorders>
          </w:tcPr>
          <w:p w14:paraId="332F7B3A" w14:textId="77777777" w:rsidR="00CD3F3C" w:rsidRPr="0003648D" w:rsidRDefault="00CD3F3C" w:rsidP="007C45F6">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3F973FFB" w14:textId="77777777"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87E46D8" w14:textId="77777777" w:rsidR="00CD3F3C" w:rsidRPr="0003648D" w:rsidRDefault="00CD3F3C" w:rsidP="007C45F6">
            <w:pPr>
              <w:spacing w:after="60"/>
              <w:rPr>
                <w:iCs/>
                <w:sz w:val="20"/>
              </w:rPr>
            </w:pPr>
            <w:r w:rsidRPr="0003648D">
              <w:rPr>
                <w:iCs/>
                <w:sz w:val="20"/>
              </w:rPr>
              <w:t>A QSE.</w:t>
            </w:r>
          </w:p>
        </w:tc>
      </w:tr>
    </w:tbl>
    <w:p w14:paraId="6B8FC593" w14:textId="77777777" w:rsidR="00CD3F3C" w:rsidRPr="0003648D" w:rsidRDefault="00CD3F3C" w:rsidP="00CD3F3C">
      <w:pPr>
        <w:spacing w:before="240" w:after="240"/>
        <w:ind w:left="720" w:hanging="720"/>
        <w:rPr>
          <w:iCs/>
        </w:rPr>
      </w:pPr>
      <w:r w:rsidRPr="0003648D">
        <w:rPr>
          <w:iCs/>
        </w:rPr>
        <w:t>(5)</w:t>
      </w:r>
      <w:r w:rsidRPr="0003648D">
        <w:rPr>
          <w:iCs/>
        </w:rPr>
        <w:tab/>
        <w:t>For Non-Spin, if applicable:</w:t>
      </w:r>
    </w:p>
    <w:p w14:paraId="059B79D0" w14:textId="77777777" w:rsidR="00CD3F3C" w:rsidRPr="0003648D" w:rsidRDefault="00CD3F3C" w:rsidP="00CD3F3C">
      <w:pPr>
        <w:spacing w:after="240"/>
        <w:ind w:left="1440" w:hanging="720"/>
      </w:pPr>
      <w:r w:rsidRPr="0003648D">
        <w:t>(a)</w:t>
      </w:r>
      <w:r w:rsidRPr="0003648D">
        <w:tab/>
        <w:t>The net total costs for Non-Spin for a given Operating Hour is calculated as follows:</w:t>
      </w:r>
    </w:p>
    <w:p w14:paraId="389CD922" w14:textId="188E35A9" w:rsidR="00CD3F3C" w:rsidRPr="0003648D" w:rsidRDefault="00CD3F3C" w:rsidP="00CD3F3C">
      <w:pPr>
        <w:spacing w:after="120"/>
        <w:ind w:left="3600" w:hanging="2880"/>
        <w:rPr>
          <w:b/>
          <w:bCs/>
        </w:rPr>
      </w:pPr>
      <w:r w:rsidRPr="0003648D">
        <w:rPr>
          <w:b/>
          <w:bCs/>
        </w:rPr>
        <w:t xml:space="preserve">NSCOSTTOT </w:t>
      </w:r>
      <w:r w:rsidRPr="0003648D">
        <w:rPr>
          <w:b/>
          <w:bCs/>
        </w:rPr>
        <w:tab/>
        <w:t>=</w:t>
      </w:r>
      <w:r w:rsidRPr="0003648D">
        <w:rPr>
          <w:b/>
          <w:bCs/>
        </w:rPr>
        <w:tab/>
        <w:t>(-1) * (</w:t>
      </w:r>
      <w:r w:rsidR="00D93F97">
        <w:rPr>
          <w:b/>
          <w:bCs/>
          <w:noProof/>
          <w:position w:val="-20"/>
        </w:rPr>
        <w:drawing>
          <wp:inline distT="0" distB="0" distL="0" distR="0" wp14:anchorId="153D1433" wp14:editId="50EC693D">
            <wp:extent cx="142875" cy="278130"/>
            <wp:effectExtent l="0" t="0" r="9525" b="762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(RTPCNSAMTTOT </w:t>
      </w:r>
      <w:r w:rsidRPr="0003648D">
        <w:rPr>
          <w:b/>
          <w:bCs/>
          <w:i/>
          <w:vertAlign w:val="subscript"/>
        </w:rPr>
        <w:t>m</w:t>
      </w:r>
      <w:r w:rsidRPr="0003648D">
        <w:rPr>
          <w:bCs/>
        </w:rPr>
        <w:t>)</w:t>
      </w:r>
      <w:r w:rsidRPr="0003648D">
        <w:rPr>
          <w:b/>
          <w:bCs/>
        </w:rPr>
        <w:t xml:space="preserve"> + </w:t>
      </w:r>
      <w:r w:rsidRPr="0003648D">
        <w:rPr>
          <w:b/>
          <w:bCs/>
        </w:rPr>
        <w:tab/>
        <w:t xml:space="preserve">PCNSAMTTOT + NSFQAMTTOT + </w:t>
      </w:r>
    </w:p>
    <w:p w14:paraId="7442CC82" w14:textId="77777777" w:rsidR="00CD3F3C" w:rsidRPr="0003648D" w:rsidRDefault="00CD3F3C" w:rsidP="00CD3F3C">
      <w:pPr>
        <w:spacing w:after="240"/>
        <w:ind w:left="3600" w:firstLine="720"/>
        <w:rPr>
          <w:b/>
          <w:bCs/>
        </w:rPr>
      </w:pPr>
      <w:r w:rsidRPr="0003648D">
        <w:rPr>
          <w:b/>
          <w:bCs/>
        </w:rPr>
        <w:t>NSINFQAMTTOT)</w:t>
      </w:r>
    </w:p>
    <w:p w14:paraId="41AC8B4A" w14:textId="77777777" w:rsidR="00CD3F3C" w:rsidRPr="0003648D" w:rsidRDefault="00CD3F3C" w:rsidP="00CD3F3C">
      <w:pPr>
        <w:spacing w:after="240"/>
        <w:rPr>
          <w:iCs/>
        </w:rPr>
      </w:pPr>
      <w:r w:rsidRPr="0003648D">
        <w:rPr>
          <w:iCs/>
        </w:rPr>
        <w:t xml:space="preserve">Where: </w:t>
      </w:r>
    </w:p>
    <w:p w14:paraId="13687DA9" w14:textId="77777777" w:rsidR="00CD3F3C" w:rsidRPr="0003648D" w:rsidRDefault="00CD3F3C" w:rsidP="00CD3F3C">
      <w:r w:rsidRPr="0003648D">
        <w:t>Total payment of SASM- and RSASM-procured capacity for Non-Spin by market</w:t>
      </w:r>
    </w:p>
    <w:p w14:paraId="2AA985D3" w14:textId="38FC8E3D" w:rsidR="00CD3F3C" w:rsidRPr="0003648D" w:rsidRDefault="00CD3F3C" w:rsidP="00CD3F3C">
      <w:pPr>
        <w:spacing w:after="240"/>
        <w:ind w:leftChars="300" w:left="2880" w:hangingChars="900" w:hanging="2160"/>
        <w:rPr>
          <w:bCs/>
        </w:rPr>
      </w:pPr>
      <w:r w:rsidRPr="0003648D">
        <w:rPr>
          <w:bCs/>
        </w:rPr>
        <w:t xml:space="preserve">RTPCNSAMTTOT </w:t>
      </w:r>
      <w:r w:rsidRPr="0003648D">
        <w:rPr>
          <w:bCs/>
          <w:i/>
          <w:vertAlign w:val="subscript"/>
        </w:rPr>
        <w:t>m</w:t>
      </w:r>
      <w:r w:rsidRPr="0003648D">
        <w:rPr>
          <w:bCs/>
          <w:i/>
          <w:vertAlign w:val="subscript"/>
        </w:rPr>
        <w:tab/>
      </w:r>
      <w:r w:rsidRPr="0003648D">
        <w:rPr>
          <w:bCs/>
          <w:i/>
          <w:vertAlign w:val="subscript"/>
        </w:rPr>
        <w:tab/>
      </w:r>
      <w:r w:rsidRPr="0003648D">
        <w:rPr>
          <w:bCs/>
        </w:rPr>
        <w:t>=</w:t>
      </w:r>
      <w:r w:rsidRPr="0003648D">
        <w:rPr>
          <w:bCs/>
        </w:rPr>
        <w:tab/>
      </w:r>
      <w:r w:rsidR="00D93F97">
        <w:rPr>
          <w:bCs/>
          <w:noProof/>
          <w:position w:val="-22"/>
        </w:rPr>
        <w:drawing>
          <wp:inline distT="0" distB="0" distL="0" distR="0" wp14:anchorId="633CA6CA" wp14:editId="03CBB572">
            <wp:extent cx="142875" cy="294005"/>
            <wp:effectExtent l="0" t="0" r="9525"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RTPCNSAMT </w:t>
      </w:r>
      <w:r w:rsidRPr="0003648D">
        <w:rPr>
          <w:bCs/>
          <w:i/>
          <w:vertAlign w:val="subscript"/>
        </w:rPr>
        <w:t>q, m</w:t>
      </w:r>
    </w:p>
    <w:p w14:paraId="447FC9CB" w14:textId="77777777" w:rsidR="00CD3F3C" w:rsidRPr="0003648D" w:rsidRDefault="00CD3F3C" w:rsidP="00CD3F3C">
      <w:r w:rsidRPr="0003648D">
        <w:t>Total payment of DAM-procured capacity for Non-Spin</w:t>
      </w:r>
    </w:p>
    <w:p w14:paraId="756D37ED" w14:textId="4191DB67" w:rsidR="00CD3F3C" w:rsidRPr="0003648D" w:rsidRDefault="00CD3F3C" w:rsidP="00CD3F3C">
      <w:pPr>
        <w:spacing w:after="240"/>
        <w:ind w:leftChars="300" w:left="2880" w:hangingChars="900" w:hanging="2160"/>
        <w:rPr>
          <w:bCs/>
        </w:rPr>
      </w:pPr>
      <w:r w:rsidRPr="0003648D">
        <w:rPr>
          <w:bCs/>
        </w:rPr>
        <w:t>PCNSAMTTOT</w:t>
      </w:r>
      <w:r w:rsidRPr="0003648D">
        <w:rPr>
          <w:bCs/>
        </w:rPr>
        <w:tab/>
      </w:r>
      <w:r w:rsidRPr="0003648D">
        <w:rPr>
          <w:bCs/>
        </w:rPr>
        <w:tab/>
        <w:t>=</w:t>
      </w:r>
      <w:r w:rsidRPr="0003648D">
        <w:rPr>
          <w:bCs/>
        </w:rPr>
        <w:tab/>
      </w:r>
      <w:r w:rsidR="00D93F97">
        <w:rPr>
          <w:bCs/>
          <w:noProof/>
          <w:position w:val="-22"/>
        </w:rPr>
        <w:drawing>
          <wp:inline distT="0" distB="0" distL="0" distR="0" wp14:anchorId="28D7916A" wp14:editId="708F3930">
            <wp:extent cx="142875" cy="294005"/>
            <wp:effectExtent l="0" t="0" r="952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PCNSAMT </w:t>
      </w:r>
      <w:r w:rsidRPr="0003648D">
        <w:rPr>
          <w:bCs/>
          <w:i/>
          <w:vertAlign w:val="subscript"/>
        </w:rPr>
        <w:t>q</w:t>
      </w:r>
    </w:p>
    <w:p w14:paraId="7A076E5D" w14:textId="77777777" w:rsidR="00CD3F3C" w:rsidRPr="0003648D" w:rsidRDefault="00CD3F3C" w:rsidP="00CD3F3C">
      <w:r w:rsidRPr="0003648D">
        <w:lastRenderedPageBreak/>
        <w:t>Total charge of failure on Ancillary Service Supply Responsibility for Non-Spin</w:t>
      </w:r>
    </w:p>
    <w:p w14:paraId="0A21DBF3" w14:textId="12847A2B" w:rsidR="00CD3F3C" w:rsidRPr="0003648D" w:rsidRDefault="00CD3F3C" w:rsidP="00CD3F3C">
      <w:pPr>
        <w:spacing w:after="240"/>
        <w:ind w:leftChars="300" w:left="2880" w:hangingChars="900" w:hanging="2160"/>
        <w:rPr>
          <w:bCs/>
        </w:rPr>
      </w:pPr>
      <w:r w:rsidRPr="0003648D">
        <w:rPr>
          <w:bCs/>
        </w:rPr>
        <w:t>NSFQAMTTOT</w:t>
      </w:r>
      <w:r w:rsidRPr="0003648D">
        <w:rPr>
          <w:bCs/>
        </w:rPr>
        <w:tab/>
      </w:r>
      <w:r w:rsidRPr="0003648D">
        <w:rPr>
          <w:bCs/>
        </w:rPr>
        <w:tab/>
        <w:t>=</w:t>
      </w:r>
      <w:r w:rsidRPr="0003648D">
        <w:rPr>
          <w:bCs/>
        </w:rPr>
        <w:tab/>
      </w:r>
      <w:r w:rsidR="00D93F97">
        <w:rPr>
          <w:bCs/>
          <w:noProof/>
          <w:position w:val="-22"/>
        </w:rPr>
        <w:drawing>
          <wp:inline distT="0" distB="0" distL="0" distR="0" wp14:anchorId="70F256E9" wp14:editId="2D1B7C83">
            <wp:extent cx="142875" cy="294005"/>
            <wp:effectExtent l="0" t="0" r="9525"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NSFQAMTQSETOT </w:t>
      </w:r>
      <w:r w:rsidRPr="0003648D">
        <w:rPr>
          <w:bCs/>
          <w:i/>
          <w:vertAlign w:val="subscript"/>
        </w:rPr>
        <w:t>q</w:t>
      </w:r>
    </w:p>
    <w:p w14:paraId="4FFFBDFC" w14:textId="77777777" w:rsidR="00CD3F3C" w:rsidRPr="0003648D" w:rsidRDefault="00CD3F3C" w:rsidP="00CD3F3C">
      <w:pPr>
        <w:ind w:left="300" w:hangingChars="125" w:hanging="300"/>
        <w:rPr>
          <w:bCs/>
        </w:rPr>
      </w:pPr>
      <w:r w:rsidRPr="0003648D">
        <w:rPr>
          <w:bCs/>
        </w:rPr>
        <w:t>Total payment of SASM- and RSASM-procured capacity for Non-Spin by QSE</w:t>
      </w:r>
    </w:p>
    <w:p w14:paraId="21285C0B" w14:textId="1EC0F3BD" w:rsidR="00CD3F3C" w:rsidRPr="0003648D" w:rsidRDefault="00CD3F3C" w:rsidP="00CD3F3C">
      <w:pPr>
        <w:spacing w:after="240"/>
        <w:ind w:leftChars="300" w:left="2880" w:hangingChars="900" w:hanging="2160"/>
        <w:rPr>
          <w:bCs/>
          <w:i/>
          <w:vertAlign w:val="subscript"/>
        </w:rPr>
      </w:pPr>
      <w:r w:rsidRPr="0003648D">
        <w:rPr>
          <w:bCs/>
        </w:rPr>
        <w:t xml:space="preserve">RTPCNSAMTQSETOT </w:t>
      </w:r>
      <w:r w:rsidRPr="0003648D">
        <w:rPr>
          <w:bCs/>
          <w:i/>
          <w:vertAlign w:val="subscript"/>
        </w:rPr>
        <w:t>q</w:t>
      </w:r>
      <w:r w:rsidRPr="0003648D">
        <w:rPr>
          <w:bCs/>
          <w:i/>
          <w:vertAlign w:val="subscript"/>
        </w:rPr>
        <w:tab/>
      </w:r>
      <w:r w:rsidRPr="0003648D">
        <w:rPr>
          <w:bCs/>
        </w:rPr>
        <w:t>=</w:t>
      </w:r>
      <w:r w:rsidRPr="0003648D">
        <w:rPr>
          <w:bCs/>
        </w:rPr>
        <w:tab/>
      </w:r>
      <w:r w:rsidR="00D93F97">
        <w:rPr>
          <w:bCs/>
          <w:noProof/>
          <w:position w:val="-20"/>
        </w:rPr>
        <w:drawing>
          <wp:inline distT="0" distB="0" distL="0" distR="0" wp14:anchorId="1BFD2CD2" wp14:editId="17CC96C6">
            <wp:extent cx="142875" cy="278130"/>
            <wp:effectExtent l="0" t="0" r="9525" b="762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RTPCNSAMT </w:t>
      </w:r>
      <w:r w:rsidRPr="0003648D">
        <w:rPr>
          <w:bCs/>
          <w:i/>
          <w:vertAlign w:val="subscript"/>
        </w:rPr>
        <w:t>q, m</w:t>
      </w:r>
    </w:p>
    <w:p w14:paraId="245FD043" w14:textId="77777777" w:rsidR="00CD3F3C" w:rsidRPr="0003648D" w:rsidRDefault="00CD3F3C" w:rsidP="00CD3F3C">
      <w:r w:rsidRPr="0003648D">
        <w:t>Total charge of infeasible Ancillary Service Supply Responsibility for Non-Spin</w:t>
      </w:r>
    </w:p>
    <w:p w14:paraId="0AC57202" w14:textId="77777777" w:rsidR="00CD3F3C" w:rsidRPr="0003648D" w:rsidRDefault="00CD3F3C" w:rsidP="00CD3F3C">
      <w:pPr>
        <w:spacing w:after="240"/>
        <w:ind w:left="2880" w:hanging="2160"/>
        <w:rPr>
          <w:i/>
          <w:vertAlign w:val="subscript"/>
        </w:rPr>
      </w:pPr>
      <w:r w:rsidRPr="0003648D">
        <w:t>NSINFQAMTTOT</w:t>
      </w:r>
      <w:r w:rsidRPr="0003648D">
        <w:tab/>
        <w:t>=</w:t>
      </w:r>
      <w:r w:rsidRPr="0003648D">
        <w:tab/>
      </w:r>
      <w:r w:rsidRPr="0003648D">
        <w:rPr>
          <w:position w:val="-22"/>
          <w:lang w:val="pt-BR"/>
        </w:rPr>
        <w:object w:dxaOrig="225" w:dyaOrig="465" w14:anchorId="5AAD37A6">
          <v:shape id="_x0000_i1063" type="#_x0000_t75" style="width:11.25pt;height:23.15pt" o:ole="">
            <v:imagedata r:id="rId66" o:title=""/>
          </v:shape>
          <o:OLEObject Type="Embed" ProgID="Equation.3" ShapeID="_x0000_i1063" DrawAspect="Content" ObjectID="_1590320914" r:id="rId75"/>
        </w:object>
      </w:r>
      <w:r w:rsidRPr="0003648D">
        <w:t xml:space="preserve"> NSINFQAMT </w:t>
      </w:r>
      <w:r w:rsidRPr="0003648D">
        <w:rPr>
          <w:i/>
          <w:vertAlign w:val="subscript"/>
        </w:rPr>
        <w:t>q</w:t>
      </w:r>
    </w:p>
    <w:p w14:paraId="53B37E22"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CD3F3C" w:rsidRPr="0003648D" w14:paraId="4928B74E" w14:textId="77777777" w:rsidTr="007C45F6">
        <w:trPr>
          <w:tblHeader/>
        </w:trPr>
        <w:tc>
          <w:tcPr>
            <w:tcW w:w="1231" w:type="pct"/>
          </w:tcPr>
          <w:p w14:paraId="27FABC2A" w14:textId="77777777" w:rsidR="00CD3F3C" w:rsidRPr="0003648D" w:rsidRDefault="00CD3F3C" w:rsidP="007C45F6">
            <w:pPr>
              <w:spacing w:after="120"/>
              <w:rPr>
                <w:b/>
                <w:iCs/>
                <w:sz w:val="20"/>
              </w:rPr>
            </w:pPr>
            <w:r w:rsidRPr="0003648D">
              <w:rPr>
                <w:b/>
                <w:iCs/>
                <w:sz w:val="20"/>
              </w:rPr>
              <w:t>Variable</w:t>
            </w:r>
          </w:p>
        </w:tc>
        <w:tc>
          <w:tcPr>
            <w:tcW w:w="329" w:type="pct"/>
          </w:tcPr>
          <w:p w14:paraId="59115A9E" w14:textId="77777777" w:rsidR="00CD3F3C" w:rsidRPr="0003648D" w:rsidRDefault="00CD3F3C" w:rsidP="007C45F6">
            <w:pPr>
              <w:spacing w:after="120"/>
              <w:rPr>
                <w:b/>
                <w:iCs/>
                <w:sz w:val="20"/>
              </w:rPr>
            </w:pPr>
            <w:r w:rsidRPr="0003648D">
              <w:rPr>
                <w:b/>
                <w:iCs/>
                <w:sz w:val="20"/>
              </w:rPr>
              <w:t>Unit</w:t>
            </w:r>
          </w:p>
        </w:tc>
        <w:tc>
          <w:tcPr>
            <w:tcW w:w="3440" w:type="pct"/>
          </w:tcPr>
          <w:p w14:paraId="09CE448E" w14:textId="77777777" w:rsidR="00CD3F3C" w:rsidRPr="0003648D" w:rsidRDefault="00CD3F3C" w:rsidP="007C45F6">
            <w:pPr>
              <w:spacing w:after="120"/>
              <w:rPr>
                <w:b/>
                <w:iCs/>
                <w:sz w:val="20"/>
              </w:rPr>
            </w:pPr>
            <w:r w:rsidRPr="0003648D">
              <w:rPr>
                <w:b/>
                <w:iCs/>
                <w:sz w:val="20"/>
              </w:rPr>
              <w:t>Description</w:t>
            </w:r>
          </w:p>
        </w:tc>
      </w:tr>
      <w:tr w:rsidR="00CD3F3C" w:rsidRPr="0003648D" w14:paraId="7C173559" w14:textId="77777777" w:rsidTr="007C45F6">
        <w:tc>
          <w:tcPr>
            <w:tcW w:w="1231" w:type="pct"/>
          </w:tcPr>
          <w:p w14:paraId="3A0CFC42" w14:textId="77777777" w:rsidR="00CD3F3C" w:rsidRPr="0003648D" w:rsidRDefault="00CD3F3C" w:rsidP="007C45F6">
            <w:pPr>
              <w:spacing w:after="60"/>
              <w:rPr>
                <w:iCs/>
                <w:sz w:val="20"/>
              </w:rPr>
            </w:pPr>
            <w:r w:rsidRPr="0003648D">
              <w:rPr>
                <w:iCs/>
                <w:sz w:val="20"/>
              </w:rPr>
              <w:t>NSCOSTTOT</w:t>
            </w:r>
          </w:p>
        </w:tc>
        <w:tc>
          <w:tcPr>
            <w:tcW w:w="329" w:type="pct"/>
          </w:tcPr>
          <w:p w14:paraId="1F365069" w14:textId="77777777" w:rsidR="00CD3F3C" w:rsidRPr="0003648D" w:rsidRDefault="00CD3F3C" w:rsidP="007C45F6">
            <w:pPr>
              <w:spacing w:after="60"/>
              <w:rPr>
                <w:iCs/>
                <w:sz w:val="20"/>
              </w:rPr>
            </w:pPr>
            <w:r w:rsidRPr="0003648D">
              <w:rPr>
                <w:iCs/>
                <w:sz w:val="20"/>
              </w:rPr>
              <w:t>$</w:t>
            </w:r>
          </w:p>
        </w:tc>
        <w:tc>
          <w:tcPr>
            <w:tcW w:w="3440" w:type="pct"/>
          </w:tcPr>
          <w:p w14:paraId="01B79D39" w14:textId="77777777" w:rsidR="00CD3F3C" w:rsidRPr="0003648D" w:rsidRDefault="00CD3F3C" w:rsidP="007C45F6">
            <w:pPr>
              <w:spacing w:after="60"/>
              <w:rPr>
                <w:iCs/>
                <w:sz w:val="20"/>
              </w:rPr>
            </w:pPr>
            <w:r w:rsidRPr="0003648D">
              <w:rPr>
                <w:i/>
                <w:iCs/>
                <w:sz w:val="20"/>
              </w:rPr>
              <w:t>Non-Spin Cost Total</w:t>
            </w:r>
            <w:r w:rsidRPr="0003648D">
              <w:rPr>
                <w:iCs/>
                <w:sz w:val="20"/>
              </w:rPr>
              <w:t>—The net total costs for Non-Spin, for the hour.</w:t>
            </w:r>
          </w:p>
        </w:tc>
      </w:tr>
      <w:tr w:rsidR="00CD3F3C" w:rsidRPr="0003648D" w14:paraId="358881B9" w14:textId="77777777" w:rsidTr="007C45F6">
        <w:tc>
          <w:tcPr>
            <w:tcW w:w="1231" w:type="pct"/>
            <w:tcBorders>
              <w:top w:val="single" w:sz="4" w:space="0" w:color="auto"/>
              <w:left w:val="single" w:sz="4" w:space="0" w:color="auto"/>
              <w:bottom w:val="single" w:sz="4" w:space="0" w:color="auto"/>
              <w:right w:val="single" w:sz="4" w:space="0" w:color="auto"/>
            </w:tcBorders>
          </w:tcPr>
          <w:p w14:paraId="21668688" w14:textId="77777777" w:rsidR="00CD3F3C" w:rsidRPr="0003648D" w:rsidRDefault="00CD3F3C" w:rsidP="007C45F6">
            <w:pPr>
              <w:spacing w:after="60"/>
              <w:rPr>
                <w:iCs/>
                <w:sz w:val="20"/>
              </w:rPr>
            </w:pPr>
            <w:r w:rsidRPr="0003648D">
              <w:rPr>
                <w:iCs/>
                <w:sz w:val="20"/>
              </w:rPr>
              <w:t xml:space="preserve">RTPCNSAMTTOT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543C8E0"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47E1F6D" w14:textId="77777777" w:rsidR="00CD3F3C" w:rsidRPr="0003648D" w:rsidRDefault="00CD3F3C" w:rsidP="007C45F6">
            <w:pPr>
              <w:spacing w:after="60"/>
              <w:rPr>
                <w:i/>
                <w:iCs/>
                <w:sz w:val="20"/>
              </w:rPr>
            </w:pPr>
            <w:r w:rsidRPr="0003648D">
              <w:rPr>
                <w:i/>
                <w:iCs/>
                <w:sz w:val="20"/>
              </w:rPr>
              <w:t>Procured Capacity for Non-Spin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Non-Spin, for the hour.</w:t>
            </w:r>
          </w:p>
        </w:tc>
      </w:tr>
      <w:tr w:rsidR="00CD3F3C" w:rsidRPr="0003648D" w14:paraId="08F06B6A" w14:textId="77777777" w:rsidTr="007C45F6">
        <w:tc>
          <w:tcPr>
            <w:tcW w:w="1231" w:type="pct"/>
            <w:tcBorders>
              <w:top w:val="single" w:sz="4" w:space="0" w:color="auto"/>
              <w:left w:val="single" w:sz="4" w:space="0" w:color="auto"/>
              <w:bottom w:val="single" w:sz="4" w:space="0" w:color="auto"/>
              <w:right w:val="single" w:sz="4" w:space="0" w:color="auto"/>
            </w:tcBorders>
          </w:tcPr>
          <w:p w14:paraId="50E569FA" w14:textId="77777777" w:rsidR="00CD3F3C" w:rsidRPr="0003648D" w:rsidRDefault="00CD3F3C" w:rsidP="007C45F6">
            <w:pPr>
              <w:spacing w:after="60"/>
              <w:rPr>
                <w:iCs/>
                <w:sz w:val="20"/>
              </w:rPr>
            </w:pPr>
            <w:r w:rsidRPr="0003648D">
              <w:rPr>
                <w:iCs/>
                <w:sz w:val="20"/>
              </w:rPr>
              <w:t xml:space="preserve">RTPCNSAMT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C1F7883"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E5EE127" w14:textId="77777777" w:rsidR="00CD3F3C" w:rsidRPr="0003648D" w:rsidRDefault="00CD3F3C" w:rsidP="007C45F6">
            <w:pPr>
              <w:spacing w:after="60"/>
              <w:rPr>
                <w:i/>
                <w:iCs/>
                <w:sz w:val="20"/>
              </w:rPr>
            </w:pPr>
            <w:r w:rsidRPr="0003648D">
              <w:rPr>
                <w:i/>
                <w:iCs/>
                <w:sz w:val="20"/>
              </w:rPr>
              <w:t>Procured Capacity for Non-Spin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Non-Spin, for the hour.</w:t>
            </w:r>
          </w:p>
        </w:tc>
      </w:tr>
      <w:tr w:rsidR="00CD3F3C" w:rsidRPr="0003648D" w14:paraId="7C605B9E" w14:textId="77777777" w:rsidTr="007C45F6">
        <w:tc>
          <w:tcPr>
            <w:tcW w:w="1231" w:type="pct"/>
            <w:tcBorders>
              <w:top w:val="single" w:sz="4" w:space="0" w:color="auto"/>
              <w:left w:val="single" w:sz="4" w:space="0" w:color="auto"/>
              <w:bottom w:val="single" w:sz="4" w:space="0" w:color="auto"/>
              <w:right w:val="single" w:sz="4" w:space="0" w:color="auto"/>
            </w:tcBorders>
          </w:tcPr>
          <w:p w14:paraId="0A55779C" w14:textId="77777777" w:rsidR="00CD3F3C" w:rsidRPr="0003648D" w:rsidRDefault="00CD3F3C" w:rsidP="007C45F6">
            <w:pPr>
              <w:spacing w:after="60"/>
              <w:rPr>
                <w:iCs/>
                <w:sz w:val="20"/>
              </w:rPr>
            </w:pPr>
            <w:r w:rsidRPr="0003648D">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BDA54B2"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51EFECE8" w14:textId="77777777" w:rsidR="00CD3F3C" w:rsidRPr="0003648D" w:rsidRDefault="00CD3F3C" w:rsidP="007C45F6">
            <w:pPr>
              <w:spacing w:after="60"/>
              <w:rPr>
                <w:i/>
                <w:iCs/>
                <w:sz w:val="20"/>
              </w:rPr>
            </w:pPr>
            <w:r w:rsidRPr="0003648D">
              <w:rPr>
                <w:i/>
                <w:iCs/>
                <w:sz w:val="20"/>
              </w:rPr>
              <w:t>Non-Spin Failure Quantity Amount Total</w:t>
            </w:r>
            <w:r w:rsidRPr="0003648D">
              <w:rPr>
                <w:iCs/>
                <w:sz w:val="20"/>
              </w:rPr>
              <w:t>—The total charges to all QSEs for their capacity associated with failures and reconfiguration reductions on their Ancillary Service Supply Responsibilities for Non-Spin, for the hour.</w:t>
            </w:r>
          </w:p>
        </w:tc>
      </w:tr>
      <w:tr w:rsidR="00CD3F3C" w:rsidRPr="0003648D" w14:paraId="0BBE022C" w14:textId="77777777" w:rsidTr="007C45F6">
        <w:tc>
          <w:tcPr>
            <w:tcW w:w="1231" w:type="pct"/>
            <w:tcBorders>
              <w:top w:val="single" w:sz="4" w:space="0" w:color="auto"/>
              <w:left w:val="single" w:sz="4" w:space="0" w:color="auto"/>
              <w:bottom w:val="single" w:sz="4" w:space="0" w:color="auto"/>
              <w:right w:val="single" w:sz="4" w:space="0" w:color="auto"/>
            </w:tcBorders>
          </w:tcPr>
          <w:p w14:paraId="17A7A65A" w14:textId="77777777" w:rsidR="00CD3F3C" w:rsidRPr="0003648D" w:rsidRDefault="00CD3F3C" w:rsidP="007C45F6">
            <w:pPr>
              <w:spacing w:after="60"/>
              <w:rPr>
                <w:iCs/>
                <w:sz w:val="20"/>
              </w:rPr>
            </w:pPr>
            <w:r w:rsidRPr="0003648D">
              <w:rPr>
                <w:iCs/>
                <w:sz w:val="20"/>
              </w:rPr>
              <w:t xml:space="preserve">NSFQAMTQSETOT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5A5782E"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8003A02" w14:textId="77777777" w:rsidR="00CD3F3C" w:rsidRPr="0003648D" w:rsidRDefault="00CD3F3C" w:rsidP="007C45F6">
            <w:pPr>
              <w:spacing w:after="60"/>
              <w:rPr>
                <w:i/>
                <w:iCs/>
                <w:sz w:val="20"/>
              </w:rPr>
            </w:pPr>
            <w:r w:rsidRPr="0003648D">
              <w:rPr>
                <w:i/>
                <w:iCs/>
                <w:sz w:val="20"/>
              </w:rPr>
              <w:t>Non-Spin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Non-Spin, for the hour.</w:t>
            </w:r>
          </w:p>
        </w:tc>
      </w:tr>
      <w:tr w:rsidR="00CD3F3C" w:rsidRPr="0003648D" w14:paraId="65E00E2F" w14:textId="77777777" w:rsidTr="007C45F6">
        <w:tc>
          <w:tcPr>
            <w:tcW w:w="1231" w:type="pct"/>
            <w:tcBorders>
              <w:top w:val="single" w:sz="4" w:space="0" w:color="auto"/>
              <w:left w:val="single" w:sz="4" w:space="0" w:color="auto"/>
              <w:bottom w:val="single" w:sz="4" w:space="0" w:color="auto"/>
              <w:right w:val="single" w:sz="4" w:space="0" w:color="auto"/>
            </w:tcBorders>
          </w:tcPr>
          <w:p w14:paraId="1366023E" w14:textId="77777777" w:rsidR="00CD3F3C" w:rsidRPr="0003648D" w:rsidRDefault="00CD3F3C" w:rsidP="007C45F6">
            <w:pPr>
              <w:spacing w:after="60"/>
              <w:rPr>
                <w:iCs/>
                <w:sz w:val="20"/>
              </w:rPr>
            </w:pPr>
            <w:r w:rsidRPr="0003648D">
              <w:rPr>
                <w:iCs/>
                <w:sz w:val="20"/>
              </w:rPr>
              <w:t xml:space="preserve">RTPCNSAMTQSETOT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B70B71A"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E2D2B39" w14:textId="77777777" w:rsidR="00CD3F3C" w:rsidRPr="0003648D" w:rsidRDefault="00CD3F3C" w:rsidP="007C45F6">
            <w:pPr>
              <w:spacing w:after="60"/>
              <w:rPr>
                <w:iCs/>
                <w:sz w:val="20"/>
              </w:rPr>
            </w:pPr>
            <w:r w:rsidRPr="0003648D">
              <w:rPr>
                <w:i/>
                <w:iCs/>
                <w:sz w:val="20"/>
              </w:rPr>
              <w:t>Procured Capacity for Non-Spin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Non-Spin, for the hour.</w:t>
            </w:r>
          </w:p>
        </w:tc>
      </w:tr>
      <w:tr w:rsidR="00CD3F3C" w:rsidRPr="0003648D" w14:paraId="725BFE64" w14:textId="77777777" w:rsidTr="007C45F6">
        <w:tc>
          <w:tcPr>
            <w:tcW w:w="1231" w:type="pct"/>
            <w:tcBorders>
              <w:top w:val="single" w:sz="4" w:space="0" w:color="auto"/>
              <w:left w:val="single" w:sz="4" w:space="0" w:color="auto"/>
              <w:bottom w:val="single" w:sz="4" w:space="0" w:color="auto"/>
              <w:right w:val="single" w:sz="4" w:space="0" w:color="auto"/>
            </w:tcBorders>
          </w:tcPr>
          <w:p w14:paraId="5F8D112A" w14:textId="77777777" w:rsidR="00CD3F3C" w:rsidRPr="0003648D" w:rsidRDefault="00CD3F3C" w:rsidP="007C45F6">
            <w:pPr>
              <w:rPr>
                <w:b/>
                <w:sz w:val="20"/>
              </w:rPr>
            </w:pPr>
            <w:r w:rsidRPr="0003648D">
              <w:rPr>
                <w:sz w:val="20"/>
              </w:rPr>
              <w:t xml:space="preserve">PCNSAMT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D86E45" w14:textId="77777777" w:rsidR="00CD3F3C" w:rsidRPr="0003648D" w:rsidRDefault="00CD3F3C" w:rsidP="007C45F6">
            <w:pPr>
              <w:rPr>
                <w:b/>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270B2A21" w14:textId="77777777" w:rsidR="00CD3F3C" w:rsidRPr="0003648D" w:rsidRDefault="00CD3F3C" w:rsidP="007C45F6">
            <w:pPr>
              <w:rPr>
                <w:b/>
                <w:sz w:val="20"/>
              </w:rPr>
            </w:pPr>
            <w:r w:rsidRPr="0003648D">
              <w:rPr>
                <w:i/>
                <w:sz w:val="20"/>
              </w:rPr>
              <w:t>Procured Capacity for Non-Spin Amount per QSE in DAM—</w:t>
            </w:r>
            <w:r w:rsidRPr="0003648D">
              <w:rPr>
                <w:sz w:val="20"/>
              </w:rPr>
              <w:t>The DAM Non-Spin payment for QSE</w:t>
            </w:r>
            <w:r w:rsidRPr="0003648D">
              <w:rPr>
                <w:i/>
                <w:sz w:val="20"/>
              </w:rPr>
              <w:t xml:space="preserve"> q</w:t>
            </w:r>
            <w:r w:rsidRPr="0003648D">
              <w:rPr>
                <w:sz w:val="20"/>
              </w:rPr>
              <w:t>, for the hour.</w:t>
            </w:r>
          </w:p>
        </w:tc>
      </w:tr>
      <w:tr w:rsidR="00CD3F3C" w:rsidRPr="0003648D" w14:paraId="361E96C4" w14:textId="77777777" w:rsidTr="007C45F6">
        <w:tc>
          <w:tcPr>
            <w:tcW w:w="1231" w:type="pct"/>
            <w:tcBorders>
              <w:top w:val="single" w:sz="4" w:space="0" w:color="auto"/>
              <w:left w:val="single" w:sz="4" w:space="0" w:color="auto"/>
              <w:bottom w:val="single" w:sz="4" w:space="0" w:color="auto"/>
              <w:right w:val="single" w:sz="4" w:space="0" w:color="auto"/>
            </w:tcBorders>
          </w:tcPr>
          <w:p w14:paraId="4E3B2A54" w14:textId="77777777" w:rsidR="00CD3F3C" w:rsidRPr="0003648D" w:rsidRDefault="00CD3F3C" w:rsidP="007C45F6">
            <w:pPr>
              <w:spacing w:after="60"/>
              <w:rPr>
                <w:sz w:val="20"/>
              </w:rPr>
            </w:pPr>
            <w:r w:rsidRPr="0003648D">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4ED3B6DA" w14:textId="77777777"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2B1A96F9" w14:textId="77777777" w:rsidR="00CD3F3C" w:rsidRPr="0003648D" w:rsidRDefault="00CD3F3C" w:rsidP="007C45F6">
            <w:pPr>
              <w:spacing w:after="60"/>
              <w:rPr>
                <w:sz w:val="20"/>
              </w:rPr>
            </w:pPr>
            <w:r w:rsidRPr="0003648D">
              <w:rPr>
                <w:i/>
                <w:sz w:val="20"/>
              </w:rPr>
              <w:t>Procured Capacity for Non-Spin Amount Total in DAM</w:t>
            </w:r>
            <w:r w:rsidRPr="0003648D">
              <w:rPr>
                <w:sz w:val="20"/>
              </w:rPr>
              <w:t>—The total of the DAM Non-Spin payments for all QSEs, for the hour.</w:t>
            </w:r>
          </w:p>
        </w:tc>
      </w:tr>
      <w:tr w:rsidR="00CD3F3C" w:rsidRPr="0003648D" w14:paraId="658D6C66" w14:textId="77777777" w:rsidTr="007C45F6">
        <w:tc>
          <w:tcPr>
            <w:tcW w:w="1231" w:type="pct"/>
            <w:tcBorders>
              <w:top w:val="single" w:sz="4" w:space="0" w:color="auto"/>
              <w:left w:val="single" w:sz="4" w:space="0" w:color="auto"/>
              <w:bottom w:val="single" w:sz="4" w:space="0" w:color="auto"/>
              <w:right w:val="single" w:sz="4" w:space="0" w:color="auto"/>
            </w:tcBorders>
          </w:tcPr>
          <w:p w14:paraId="4E8A9B8B" w14:textId="77777777" w:rsidR="00CD3F3C" w:rsidRPr="0003648D" w:rsidRDefault="00CD3F3C" w:rsidP="007C45F6">
            <w:pPr>
              <w:spacing w:after="60"/>
              <w:rPr>
                <w:sz w:val="20"/>
              </w:rPr>
            </w:pPr>
            <w:r w:rsidRPr="0003648D">
              <w:rPr>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367E0222" w14:textId="77777777"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1B2495A4" w14:textId="77777777" w:rsidR="00CD3F3C" w:rsidRPr="0003648D" w:rsidRDefault="00CD3F3C" w:rsidP="007C45F6">
            <w:pPr>
              <w:spacing w:after="60"/>
              <w:rPr>
                <w:i/>
                <w:sz w:val="20"/>
              </w:rPr>
            </w:pPr>
            <w:r w:rsidRPr="0003648D">
              <w:rPr>
                <w:i/>
                <w:sz w:val="20"/>
              </w:rPr>
              <w:t xml:space="preserve">Non-Spin Infeasible Quantity Amount Total </w:t>
            </w:r>
            <w:r w:rsidRPr="0003648D">
              <w:rPr>
                <w:sz w:val="20"/>
              </w:rPr>
              <w:t>— The charge to all QSEs for their total capacity associated with infeasible deployment of Ancillary Service Supply Responsibilities for Non-Spin, for the hour.</w:t>
            </w:r>
          </w:p>
        </w:tc>
      </w:tr>
      <w:tr w:rsidR="00CD3F3C" w:rsidRPr="0003648D" w14:paraId="46D78F66" w14:textId="77777777" w:rsidTr="007C45F6">
        <w:tc>
          <w:tcPr>
            <w:tcW w:w="1231" w:type="pct"/>
            <w:tcBorders>
              <w:top w:val="single" w:sz="4" w:space="0" w:color="auto"/>
              <w:left w:val="single" w:sz="4" w:space="0" w:color="auto"/>
              <w:bottom w:val="single" w:sz="4" w:space="0" w:color="auto"/>
              <w:right w:val="single" w:sz="4" w:space="0" w:color="auto"/>
            </w:tcBorders>
          </w:tcPr>
          <w:p w14:paraId="7D846B41" w14:textId="77777777" w:rsidR="00CD3F3C" w:rsidRPr="0003648D" w:rsidRDefault="00CD3F3C" w:rsidP="007C45F6">
            <w:pPr>
              <w:spacing w:after="60"/>
              <w:rPr>
                <w:sz w:val="20"/>
              </w:rPr>
            </w:pPr>
            <w:r w:rsidRPr="0003648D">
              <w:rPr>
                <w:sz w:val="20"/>
              </w:rPr>
              <w:t xml:space="preserve">NSINFQAMT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C139386" w14:textId="77777777"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760F5FB5" w14:textId="77777777" w:rsidR="00CD3F3C" w:rsidRPr="0003648D" w:rsidRDefault="00CD3F3C" w:rsidP="007C45F6">
            <w:pPr>
              <w:spacing w:after="60"/>
              <w:rPr>
                <w:i/>
                <w:sz w:val="20"/>
              </w:rPr>
            </w:pPr>
            <w:r w:rsidRPr="0003648D">
              <w:rPr>
                <w:i/>
                <w:sz w:val="20"/>
              </w:rPr>
              <w:t>Non-Spin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Non-Spin, for the hour.</w:t>
            </w:r>
          </w:p>
        </w:tc>
      </w:tr>
      <w:tr w:rsidR="00CD3F3C" w:rsidRPr="0003648D" w14:paraId="4EADF8D0" w14:textId="77777777" w:rsidTr="007C45F6">
        <w:tc>
          <w:tcPr>
            <w:tcW w:w="1231" w:type="pct"/>
            <w:tcBorders>
              <w:top w:val="single" w:sz="4" w:space="0" w:color="auto"/>
              <w:left w:val="single" w:sz="4" w:space="0" w:color="auto"/>
              <w:bottom w:val="single" w:sz="4" w:space="0" w:color="auto"/>
              <w:right w:val="single" w:sz="4" w:space="0" w:color="auto"/>
            </w:tcBorders>
          </w:tcPr>
          <w:p w14:paraId="56A52494" w14:textId="77777777" w:rsidR="00CD3F3C" w:rsidRPr="0003648D" w:rsidRDefault="00CD3F3C" w:rsidP="007C45F6">
            <w:pPr>
              <w:spacing w:after="60"/>
              <w:rPr>
                <w:i/>
                <w:iCs/>
                <w:sz w:val="20"/>
              </w:rPr>
            </w:pPr>
            <w:r w:rsidRPr="0003648D">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8792A85" w14:textId="77777777"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B60E13E" w14:textId="77777777" w:rsidR="00CD3F3C" w:rsidRPr="0003648D" w:rsidRDefault="00CD3F3C" w:rsidP="007C45F6">
            <w:pPr>
              <w:spacing w:after="60"/>
              <w:rPr>
                <w:iCs/>
                <w:sz w:val="20"/>
              </w:rPr>
            </w:pPr>
            <w:r w:rsidRPr="0003648D">
              <w:rPr>
                <w:iCs/>
                <w:sz w:val="20"/>
              </w:rPr>
              <w:t>A QSE.</w:t>
            </w:r>
          </w:p>
        </w:tc>
      </w:tr>
      <w:tr w:rsidR="00CD3F3C" w:rsidRPr="0003648D" w14:paraId="7EBD201E" w14:textId="77777777" w:rsidTr="007C45F6">
        <w:tc>
          <w:tcPr>
            <w:tcW w:w="1231" w:type="pct"/>
            <w:tcBorders>
              <w:top w:val="single" w:sz="4" w:space="0" w:color="auto"/>
              <w:left w:val="single" w:sz="4" w:space="0" w:color="auto"/>
              <w:bottom w:val="single" w:sz="4" w:space="0" w:color="auto"/>
              <w:right w:val="single" w:sz="4" w:space="0" w:color="auto"/>
            </w:tcBorders>
          </w:tcPr>
          <w:p w14:paraId="032F35FB" w14:textId="77777777" w:rsidR="00CD3F3C" w:rsidRPr="0003648D" w:rsidRDefault="00CD3F3C" w:rsidP="007C45F6">
            <w:pPr>
              <w:spacing w:after="60"/>
              <w:rPr>
                <w:i/>
                <w:iCs/>
                <w:sz w:val="20"/>
              </w:rPr>
            </w:pPr>
            <w:r w:rsidRPr="0003648D">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45369FAC" w14:textId="77777777"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5B9859E2"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38862A1E" w14:textId="77777777" w:rsidR="00CD3F3C" w:rsidRPr="0003648D" w:rsidRDefault="00CD3F3C" w:rsidP="00CD3F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3F3C" w:rsidRPr="0003648D" w14:paraId="5E217234" w14:textId="77777777" w:rsidTr="007C45F6">
        <w:trPr>
          <w:trHeight w:val="566"/>
        </w:trPr>
        <w:tc>
          <w:tcPr>
            <w:tcW w:w="9576" w:type="dxa"/>
            <w:shd w:val="pct12" w:color="auto" w:fill="auto"/>
          </w:tcPr>
          <w:p w14:paraId="0E0A8742" w14:textId="77777777" w:rsidR="00CD3F3C" w:rsidRPr="0003648D" w:rsidRDefault="00CD3F3C" w:rsidP="007C45F6">
            <w:pPr>
              <w:pStyle w:val="Instructions"/>
              <w:spacing w:before="120"/>
            </w:pPr>
            <w:r w:rsidRPr="0003648D">
              <w:t>[NPRR841:  Replace paragraph (a) above with the following upon system implementation:]</w:t>
            </w:r>
          </w:p>
          <w:p w14:paraId="44F3B7F5" w14:textId="77777777" w:rsidR="00CD3F3C" w:rsidRPr="0003648D" w:rsidRDefault="00CD3F3C" w:rsidP="007C45F6">
            <w:pPr>
              <w:spacing w:after="240"/>
              <w:ind w:left="1440" w:hanging="720"/>
            </w:pPr>
            <w:r w:rsidRPr="0003648D">
              <w:t>(a)</w:t>
            </w:r>
            <w:r w:rsidRPr="0003648D">
              <w:tab/>
              <w:t>The net total costs for Non-Spin for a given Operating Hour is calculated as follows:</w:t>
            </w:r>
          </w:p>
          <w:p w14:paraId="54E508B2" w14:textId="0D7E1E8A" w:rsidR="00CD3F3C" w:rsidRPr="0003648D" w:rsidRDefault="00CD3F3C" w:rsidP="007C45F6">
            <w:pPr>
              <w:spacing w:after="120"/>
              <w:ind w:left="3600" w:hanging="2880"/>
              <w:rPr>
                <w:b/>
                <w:bCs/>
              </w:rPr>
            </w:pPr>
            <w:r w:rsidRPr="0003648D">
              <w:rPr>
                <w:b/>
                <w:bCs/>
              </w:rPr>
              <w:lastRenderedPageBreak/>
              <w:t xml:space="preserve">NSCOSTTOT </w:t>
            </w:r>
            <w:r w:rsidRPr="0003648D">
              <w:rPr>
                <w:b/>
                <w:bCs/>
              </w:rPr>
              <w:tab/>
              <w:t>=</w:t>
            </w:r>
            <w:r w:rsidRPr="0003648D">
              <w:rPr>
                <w:b/>
                <w:bCs/>
              </w:rPr>
              <w:tab/>
              <w:t>(-1) * (</w:t>
            </w:r>
            <w:r w:rsidR="00D93F97">
              <w:rPr>
                <w:b/>
                <w:bCs/>
                <w:noProof/>
                <w:position w:val="-20"/>
              </w:rPr>
              <w:drawing>
                <wp:inline distT="0" distB="0" distL="0" distR="0" wp14:anchorId="423CC075" wp14:editId="5AEE92AF">
                  <wp:extent cx="142875" cy="278130"/>
                  <wp:effectExtent l="0" t="0" r="9525" b="762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 xml:space="preserve">(RTPCNSAMTTOT </w:t>
            </w:r>
            <w:r w:rsidRPr="0003648D">
              <w:rPr>
                <w:b/>
                <w:bCs/>
                <w:i/>
                <w:vertAlign w:val="subscript"/>
              </w:rPr>
              <w:t>m</w:t>
            </w:r>
            <w:r w:rsidRPr="0003648D">
              <w:rPr>
                <w:bCs/>
              </w:rPr>
              <w:t>)</w:t>
            </w:r>
            <w:r w:rsidRPr="0003648D">
              <w:rPr>
                <w:b/>
                <w:bCs/>
              </w:rPr>
              <w:t xml:space="preserve"> + </w:t>
            </w:r>
            <w:r w:rsidRPr="0003648D">
              <w:rPr>
                <w:b/>
                <w:bCs/>
              </w:rPr>
              <w:tab/>
              <w:t xml:space="preserve">PCNSAMTTOT + NSFQAMTTOT + </w:t>
            </w:r>
          </w:p>
          <w:p w14:paraId="718B7492" w14:textId="77777777" w:rsidR="00CD3F3C" w:rsidRPr="0003648D" w:rsidRDefault="00CD3F3C" w:rsidP="007C45F6">
            <w:pPr>
              <w:spacing w:after="240"/>
              <w:ind w:left="3600" w:firstLine="720"/>
              <w:rPr>
                <w:b/>
                <w:bCs/>
              </w:rPr>
            </w:pPr>
            <w:r w:rsidRPr="0003648D">
              <w:rPr>
                <w:b/>
                <w:bCs/>
              </w:rPr>
              <w:t xml:space="preserve">NSINFQAMTTOT </w:t>
            </w:r>
            <w:r w:rsidRPr="0003648D">
              <w:rPr>
                <w:b/>
              </w:rPr>
              <w:t xml:space="preserve">+ </w:t>
            </w:r>
            <w:r w:rsidRPr="0003648D">
              <w:rPr>
                <w:b/>
                <w:color w:val="000000"/>
              </w:rPr>
              <w:t>NSMWINFATOT</w:t>
            </w:r>
            <w:r w:rsidRPr="0003648D">
              <w:rPr>
                <w:b/>
                <w:bCs/>
              </w:rPr>
              <w:t>)</w:t>
            </w:r>
          </w:p>
          <w:p w14:paraId="0E03F210" w14:textId="77777777" w:rsidR="00CD3F3C" w:rsidRPr="0003648D" w:rsidRDefault="00CD3F3C" w:rsidP="007C45F6">
            <w:pPr>
              <w:spacing w:after="240"/>
              <w:rPr>
                <w:iCs/>
              </w:rPr>
            </w:pPr>
            <w:r w:rsidRPr="0003648D">
              <w:rPr>
                <w:iCs/>
              </w:rPr>
              <w:t xml:space="preserve">Where: </w:t>
            </w:r>
          </w:p>
          <w:p w14:paraId="486A0E61" w14:textId="77777777" w:rsidR="00CD3F3C" w:rsidRPr="0003648D" w:rsidRDefault="00CD3F3C" w:rsidP="007C45F6">
            <w:r w:rsidRPr="0003648D">
              <w:t>Total payment of SASM- and RSASM-procured capacity for Non-Spin by market</w:t>
            </w:r>
          </w:p>
          <w:p w14:paraId="27B66C6B" w14:textId="70391A03" w:rsidR="00CD3F3C" w:rsidRPr="0003648D" w:rsidRDefault="00CD3F3C" w:rsidP="007C45F6">
            <w:pPr>
              <w:spacing w:after="240"/>
              <w:ind w:leftChars="300" w:left="2880" w:hangingChars="900" w:hanging="2160"/>
              <w:rPr>
                <w:bCs/>
              </w:rPr>
            </w:pPr>
            <w:r w:rsidRPr="0003648D">
              <w:rPr>
                <w:bCs/>
              </w:rPr>
              <w:t xml:space="preserve">RTPCNSAMTTOT </w:t>
            </w:r>
            <w:r w:rsidRPr="0003648D">
              <w:rPr>
                <w:bCs/>
                <w:i/>
                <w:vertAlign w:val="subscript"/>
              </w:rPr>
              <w:t>m</w:t>
            </w:r>
            <w:r w:rsidRPr="0003648D">
              <w:rPr>
                <w:bCs/>
                <w:i/>
                <w:vertAlign w:val="subscript"/>
              </w:rPr>
              <w:tab/>
            </w:r>
            <w:r w:rsidRPr="0003648D">
              <w:rPr>
                <w:bCs/>
                <w:i/>
                <w:vertAlign w:val="subscript"/>
              </w:rPr>
              <w:tab/>
            </w:r>
            <w:r w:rsidRPr="0003648D">
              <w:rPr>
                <w:bCs/>
              </w:rPr>
              <w:t>=</w:t>
            </w:r>
            <w:r w:rsidRPr="0003648D">
              <w:rPr>
                <w:bCs/>
              </w:rPr>
              <w:tab/>
            </w:r>
            <w:r w:rsidR="00D93F97">
              <w:rPr>
                <w:bCs/>
                <w:noProof/>
                <w:position w:val="-22"/>
              </w:rPr>
              <w:drawing>
                <wp:inline distT="0" distB="0" distL="0" distR="0" wp14:anchorId="2FB02A96" wp14:editId="1BE6618D">
                  <wp:extent cx="142875" cy="294005"/>
                  <wp:effectExtent l="0" t="0" r="9525"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RTPCNSAMT </w:t>
            </w:r>
            <w:r w:rsidRPr="0003648D">
              <w:rPr>
                <w:bCs/>
                <w:i/>
                <w:vertAlign w:val="subscript"/>
              </w:rPr>
              <w:t>q, m</w:t>
            </w:r>
          </w:p>
          <w:p w14:paraId="1C69FBCC" w14:textId="77777777" w:rsidR="00CD3F3C" w:rsidRPr="0003648D" w:rsidRDefault="00CD3F3C" w:rsidP="007C45F6">
            <w:r w:rsidRPr="0003648D">
              <w:t>Total payment of DAM-procured capacity for Non-Spin</w:t>
            </w:r>
          </w:p>
          <w:p w14:paraId="28ED7A0E" w14:textId="6930EDB4" w:rsidR="00CD3F3C" w:rsidRPr="0003648D" w:rsidRDefault="00CD3F3C" w:rsidP="007C45F6">
            <w:pPr>
              <w:spacing w:after="240"/>
              <w:ind w:leftChars="300" w:left="2880" w:hangingChars="900" w:hanging="2160"/>
              <w:rPr>
                <w:bCs/>
              </w:rPr>
            </w:pPr>
            <w:r w:rsidRPr="0003648D">
              <w:rPr>
                <w:bCs/>
              </w:rPr>
              <w:t>PCNSAMTTOT</w:t>
            </w:r>
            <w:r w:rsidRPr="0003648D">
              <w:rPr>
                <w:bCs/>
              </w:rPr>
              <w:tab/>
            </w:r>
            <w:r w:rsidRPr="0003648D">
              <w:rPr>
                <w:bCs/>
              </w:rPr>
              <w:tab/>
              <w:t>=</w:t>
            </w:r>
            <w:r w:rsidRPr="0003648D">
              <w:rPr>
                <w:bCs/>
              </w:rPr>
              <w:tab/>
            </w:r>
            <w:r w:rsidR="00D93F97">
              <w:rPr>
                <w:bCs/>
                <w:noProof/>
                <w:position w:val="-22"/>
              </w:rPr>
              <w:drawing>
                <wp:inline distT="0" distB="0" distL="0" distR="0" wp14:anchorId="145E8D6B" wp14:editId="2025E78E">
                  <wp:extent cx="142875" cy="294005"/>
                  <wp:effectExtent l="0" t="0" r="9525"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PCNSAMT </w:t>
            </w:r>
            <w:r w:rsidRPr="0003648D">
              <w:rPr>
                <w:bCs/>
                <w:i/>
                <w:vertAlign w:val="subscript"/>
              </w:rPr>
              <w:t>q</w:t>
            </w:r>
          </w:p>
          <w:p w14:paraId="397046B9" w14:textId="77777777" w:rsidR="00CD3F3C" w:rsidRPr="0003648D" w:rsidRDefault="00CD3F3C" w:rsidP="007C45F6">
            <w:r w:rsidRPr="0003648D">
              <w:t>Total charge of failure on Ancillary Service Supply Responsibility for Non-Spin</w:t>
            </w:r>
          </w:p>
          <w:p w14:paraId="235606AB" w14:textId="60537CD0" w:rsidR="00CD3F3C" w:rsidRPr="0003648D" w:rsidRDefault="00CD3F3C" w:rsidP="007C45F6">
            <w:pPr>
              <w:spacing w:after="240"/>
              <w:ind w:leftChars="300" w:left="2880" w:hangingChars="900" w:hanging="2160"/>
              <w:rPr>
                <w:bCs/>
              </w:rPr>
            </w:pPr>
            <w:r w:rsidRPr="0003648D">
              <w:rPr>
                <w:bCs/>
              </w:rPr>
              <w:t>NSFQAMTTOT</w:t>
            </w:r>
            <w:r w:rsidRPr="0003648D">
              <w:rPr>
                <w:bCs/>
              </w:rPr>
              <w:tab/>
            </w:r>
            <w:r w:rsidRPr="0003648D">
              <w:rPr>
                <w:bCs/>
              </w:rPr>
              <w:tab/>
              <w:t>=</w:t>
            </w:r>
            <w:r w:rsidRPr="0003648D">
              <w:rPr>
                <w:bCs/>
              </w:rPr>
              <w:tab/>
            </w:r>
            <w:r w:rsidR="00D93F97">
              <w:rPr>
                <w:bCs/>
                <w:noProof/>
                <w:position w:val="-22"/>
              </w:rPr>
              <w:drawing>
                <wp:inline distT="0" distB="0" distL="0" distR="0" wp14:anchorId="0A63FBF2" wp14:editId="7F97097A">
                  <wp:extent cx="142875" cy="294005"/>
                  <wp:effectExtent l="0" t="0" r="9525"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NSFQAMTQSETOT </w:t>
            </w:r>
            <w:r w:rsidRPr="0003648D">
              <w:rPr>
                <w:bCs/>
                <w:i/>
                <w:vertAlign w:val="subscript"/>
              </w:rPr>
              <w:t>q</w:t>
            </w:r>
          </w:p>
          <w:p w14:paraId="364A9155" w14:textId="77777777" w:rsidR="00CD3F3C" w:rsidRPr="0003648D" w:rsidRDefault="00CD3F3C" w:rsidP="007C45F6">
            <w:pPr>
              <w:ind w:left="300" w:hangingChars="125" w:hanging="300"/>
              <w:rPr>
                <w:bCs/>
              </w:rPr>
            </w:pPr>
            <w:r w:rsidRPr="0003648D">
              <w:rPr>
                <w:bCs/>
              </w:rPr>
              <w:t>Total payment of SASM- and RSASM-procured capacity for Non-Spin by QSE</w:t>
            </w:r>
          </w:p>
          <w:p w14:paraId="65B64118" w14:textId="6FCFE763" w:rsidR="00CD3F3C" w:rsidRPr="0003648D" w:rsidRDefault="00CD3F3C" w:rsidP="007C45F6">
            <w:pPr>
              <w:spacing w:after="240"/>
              <w:ind w:leftChars="300" w:left="2880" w:hangingChars="900" w:hanging="2160"/>
              <w:rPr>
                <w:bCs/>
                <w:i/>
                <w:vertAlign w:val="subscript"/>
              </w:rPr>
            </w:pPr>
            <w:r w:rsidRPr="0003648D">
              <w:rPr>
                <w:bCs/>
              </w:rPr>
              <w:t xml:space="preserve">RTPCNSAMTQSETOT </w:t>
            </w:r>
            <w:r w:rsidRPr="0003648D">
              <w:rPr>
                <w:bCs/>
                <w:i/>
                <w:vertAlign w:val="subscript"/>
              </w:rPr>
              <w:t>q</w:t>
            </w:r>
            <w:r w:rsidRPr="0003648D">
              <w:rPr>
                <w:bCs/>
                <w:i/>
                <w:vertAlign w:val="subscript"/>
              </w:rPr>
              <w:tab/>
            </w:r>
            <w:r w:rsidRPr="0003648D">
              <w:rPr>
                <w:bCs/>
              </w:rPr>
              <w:t>=</w:t>
            </w:r>
            <w:r w:rsidRPr="0003648D">
              <w:rPr>
                <w:bCs/>
              </w:rPr>
              <w:tab/>
            </w:r>
            <w:r w:rsidR="00D93F97">
              <w:rPr>
                <w:bCs/>
                <w:noProof/>
                <w:position w:val="-20"/>
              </w:rPr>
              <w:drawing>
                <wp:inline distT="0" distB="0" distL="0" distR="0" wp14:anchorId="38C51DA0" wp14:editId="5F7D9527">
                  <wp:extent cx="142875" cy="278130"/>
                  <wp:effectExtent l="0" t="0" r="9525" b="762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 xml:space="preserve">RTPCNSAMT </w:t>
            </w:r>
            <w:r w:rsidRPr="0003648D">
              <w:rPr>
                <w:bCs/>
                <w:i/>
                <w:vertAlign w:val="subscript"/>
              </w:rPr>
              <w:t>q, m</w:t>
            </w:r>
          </w:p>
          <w:p w14:paraId="1BEC200B" w14:textId="77777777" w:rsidR="00CD3F3C" w:rsidRPr="0003648D" w:rsidRDefault="00CD3F3C" w:rsidP="007C45F6">
            <w:r w:rsidRPr="0003648D">
              <w:t>Total charge of infeasible Ancillary Service Supply Responsibility for Non-Spin</w:t>
            </w:r>
          </w:p>
          <w:p w14:paraId="4C96162B" w14:textId="1EF4A62D" w:rsidR="00CD3F3C" w:rsidRPr="0003648D" w:rsidRDefault="00CD3F3C" w:rsidP="007C45F6">
            <w:pPr>
              <w:spacing w:after="240"/>
              <w:ind w:left="2880" w:hanging="2160"/>
              <w:rPr>
                <w:i/>
                <w:vertAlign w:val="subscript"/>
              </w:rPr>
            </w:pPr>
            <w:r w:rsidRPr="0003648D">
              <w:t>NSINFQAMTTOT</w:t>
            </w:r>
            <w:r w:rsidRPr="0003648D">
              <w:tab/>
              <w:t>=</w:t>
            </w:r>
            <w:r w:rsidRPr="0003648D">
              <w:tab/>
            </w:r>
            <w:r w:rsidR="00D93F97">
              <w:rPr>
                <w:noProof/>
                <w:position w:val="-22"/>
              </w:rPr>
              <w:drawing>
                <wp:inline distT="0" distB="0" distL="0" distR="0" wp14:anchorId="7D0E4B21" wp14:editId="7999DE5E">
                  <wp:extent cx="142875" cy="294005"/>
                  <wp:effectExtent l="0" t="0" r="9525"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NSINFQAMT </w:t>
            </w:r>
            <w:r w:rsidRPr="0003648D">
              <w:rPr>
                <w:i/>
                <w:vertAlign w:val="subscript"/>
              </w:rPr>
              <w:t>q</w:t>
            </w:r>
          </w:p>
          <w:p w14:paraId="34DD5719" w14:textId="77777777" w:rsidR="00CD3F3C" w:rsidRPr="0003648D" w:rsidRDefault="00CD3F3C" w:rsidP="0075099D">
            <w:pPr>
              <w:pStyle w:val="Formula"/>
            </w:pPr>
            <w:r w:rsidRPr="0003648D">
              <w:t xml:space="preserve">Total Real-Time </w:t>
            </w:r>
            <w:r w:rsidRPr="0003648D">
              <w:rPr>
                <w:iCs/>
              </w:rPr>
              <w:t>Day-Ahead</w:t>
            </w:r>
            <w:r w:rsidRPr="0003648D">
              <w:t xml:space="preserve"> Make-Whole Payment for Non-Spin </w:t>
            </w:r>
          </w:p>
          <w:p w14:paraId="2A632E01" w14:textId="77777777" w:rsidR="00CD3F3C" w:rsidRPr="0003648D" w:rsidRDefault="00CD3F3C" w:rsidP="007C45F6">
            <w:pPr>
              <w:spacing w:after="240"/>
              <w:ind w:leftChars="300" w:left="2880" w:hangingChars="900" w:hanging="2160"/>
            </w:pPr>
            <w:r w:rsidRPr="0003648D">
              <w:rPr>
                <w:bCs/>
              </w:rPr>
              <w:t>NSMWINFATOT</w:t>
            </w:r>
            <w:r w:rsidRPr="0003648D">
              <w:tab/>
              <w:t>=</w:t>
            </w:r>
            <w:r w:rsidRPr="0003648D">
              <w:tab/>
            </w:r>
            <w:r w:rsidRPr="0003648D">
              <w:rPr>
                <w:position w:val="-22"/>
                <w:lang w:val="pt-BR"/>
              </w:rPr>
              <w:object w:dxaOrig="220" w:dyaOrig="460" w14:anchorId="2865202F">
                <v:shape id="_x0000_i1064" type="#_x0000_t75" style="width:11.25pt;height:23.15pt" o:ole="">
                  <v:imagedata r:id="rId68" o:title=""/>
                </v:shape>
                <o:OLEObject Type="Embed" ProgID="Equation.3" ShapeID="_x0000_i1064" DrawAspect="Content" ObjectID="_1590320915" r:id="rId76"/>
              </w:object>
            </w:r>
            <w:r w:rsidRPr="0003648D">
              <w:rPr>
                <w:color w:val="000000"/>
              </w:rPr>
              <w:t xml:space="preserve"> NSMWINFA</w:t>
            </w:r>
            <w:r w:rsidRPr="0003648D" w:rsidDel="003A6C36">
              <w:rPr>
                <w:color w:val="000000"/>
              </w:rPr>
              <w:t xml:space="preserve"> </w:t>
            </w:r>
            <w:r w:rsidRPr="0003648D">
              <w:rPr>
                <w:i/>
                <w:vertAlign w:val="subscript"/>
              </w:rPr>
              <w:t xml:space="preserve">q, h  </w:t>
            </w:r>
          </w:p>
          <w:p w14:paraId="39E8A0A0" w14:textId="77777777" w:rsidR="00CD3F3C" w:rsidRPr="0003648D" w:rsidRDefault="00CD3F3C" w:rsidP="007C45F6">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CD3F3C" w:rsidRPr="0003648D" w14:paraId="542DB0E1" w14:textId="77777777" w:rsidTr="007C45F6">
              <w:trPr>
                <w:tblHeader/>
              </w:trPr>
              <w:tc>
                <w:tcPr>
                  <w:tcW w:w="1231" w:type="pct"/>
                </w:tcPr>
                <w:p w14:paraId="2C66DFCF" w14:textId="77777777" w:rsidR="00CD3F3C" w:rsidRPr="0003648D" w:rsidRDefault="00CD3F3C" w:rsidP="007C45F6">
                  <w:pPr>
                    <w:spacing w:after="120"/>
                    <w:rPr>
                      <w:b/>
                      <w:iCs/>
                      <w:sz w:val="20"/>
                    </w:rPr>
                  </w:pPr>
                  <w:r w:rsidRPr="0003648D">
                    <w:rPr>
                      <w:b/>
                      <w:iCs/>
                      <w:sz w:val="20"/>
                    </w:rPr>
                    <w:t>Variable</w:t>
                  </w:r>
                </w:p>
              </w:tc>
              <w:tc>
                <w:tcPr>
                  <w:tcW w:w="329" w:type="pct"/>
                </w:tcPr>
                <w:p w14:paraId="01A4DF32" w14:textId="77777777" w:rsidR="00CD3F3C" w:rsidRPr="0003648D" w:rsidRDefault="00CD3F3C" w:rsidP="007C45F6">
                  <w:pPr>
                    <w:spacing w:after="120"/>
                    <w:rPr>
                      <w:b/>
                      <w:iCs/>
                      <w:sz w:val="20"/>
                    </w:rPr>
                  </w:pPr>
                  <w:r w:rsidRPr="0003648D">
                    <w:rPr>
                      <w:b/>
                      <w:iCs/>
                      <w:sz w:val="20"/>
                    </w:rPr>
                    <w:t>Unit</w:t>
                  </w:r>
                </w:p>
              </w:tc>
              <w:tc>
                <w:tcPr>
                  <w:tcW w:w="3440" w:type="pct"/>
                </w:tcPr>
                <w:p w14:paraId="2D133038" w14:textId="77777777" w:rsidR="00CD3F3C" w:rsidRPr="0003648D" w:rsidRDefault="00CD3F3C" w:rsidP="007C45F6">
                  <w:pPr>
                    <w:spacing w:after="120"/>
                    <w:rPr>
                      <w:b/>
                      <w:iCs/>
                      <w:sz w:val="20"/>
                    </w:rPr>
                  </w:pPr>
                  <w:r w:rsidRPr="0003648D">
                    <w:rPr>
                      <w:b/>
                      <w:iCs/>
                      <w:sz w:val="20"/>
                    </w:rPr>
                    <w:t>Description</w:t>
                  </w:r>
                </w:p>
              </w:tc>
            </w:tr>
            <w:tr w:rsidR="00CD3F3C" w:rsidRPr="0003648D" w14:paraId="71D19788" w14:textId="77777777" w:rsidTr="007C45F6">
              <w:tc>
                <w:tcPr>
                  <w:tcW w:w="1231" w:type="pct"/>
                </w:tcPr>
                <w:p w14:paraId="77E79997" w14:textId="77777777" w:rsidR="00CD3F3C" w:rsidRPr="0003648D" w:rsidRDefault="00CD3F3C" w:rsidP="007C45F6">
                  <w:pPr>
                    <w:spacing w:after="60"/>
                    <w:rPr>
                      <w:iCs/>
                      <w:sz w:val="20"/>
                    </w:rPr>
                  </w:pPr>
                  <w:r w:rsidRPr="0003648D">
                    <w:rPr>
                      <w:iCs/>
                      <w:sz w:val="20"/>
                    </w:rPr>
                    <w:t>NSCOSTTOT</w:t>
                  </w:r>
                </w:p>
              </w:tc>
              <w:tc>
                <w:tcPr>
                  <w:tcW w:w="329" w:type="pct"/>
                </w:tcPr>
                <w:p w14:paraId="0AFC22F4" w14:textId="77777777" w:rsidR="00CD3F3C" w:rsidRPr="0003648D" w:rsidRDefault="00CD3F3C" w:rsidP="007C45F6">
                  <w:pPr>
                    <w:spacing w:after="60"/>
                    <w:rPr>
                      <w:iCs/>
                      <w:sz w:val="20"/>
                    </w:rPr>
                  </w:pPr>
                  <w:r w:rsidRPr="0003648D">
                    <w:rPr>
                      <w:iCs/>
                      <w:sz w:val="20"/>
                    </w:rPr>
                    <w:t>$</w:t>
                  </w:r>
                </w:p>
              </w:tc>
              <w:tc>
                <w:tcPr>
                  <w:tcW w:w="3440" w:type="pct"/>
                </w:tcPr>
                <w:p w14:paraId="05D5B01A" w14:textId="77777777" w:rsidR="00CD3F3C" w:rsidRPr="0003648D" w:rsidRDefault="00CD3F3C" w:rsidP="007C45F6">
                  <w:pPr>
                    <w:spacing w:after="60"/>
                    <w:rPr>
                      <w:iCs/>
                      <w:sz w:val="20"/>
                    </w:rPr>
                  </w:pPr>
                  <w:r w:rsidRPr="0003648D">
                    <w:rPr>
                      <w:i/>
                      <w:iCs/>
                      <w:sz w:val="20"/>
                    </w:rPr>
                    <w:t>Non-Spin Cost Total</w:t>
                  </w:r>
                  <w:r w:rsidRPr="0003648D">
                    <w:rPr>
                      <w:iCs/>
                      <w:sz w:val="20"/>
                    </w:rPr>
                    <w:t>—The net total costs for Non-Spin, for the hour.</w:t>
                  </w:r>
                </w:p>
              </w:tc>
            </w:tr>
            <w:tr w:rsidR="00CD3F3C" w:rsidRPr="0003648D" w14:paraId="08C68238" w14:textId="77777777" w:rsidTr="007C45F6">
              <w:tc>
                <w:tcPr>
                  <w:tcW w:w="1231" w:type="pct"/>
                  <w:tcBorders>
                    <w:top w:val="single" w:sz="4" w:space="0" w:color="auto"/>
                    <w:left w:val="single" w:sz="4" w:space="0" w:color="auto"/>
                    <w:bottom w:val="single" w:sz="4" w:space="0" w:color="auto"/>
                    <w:right w:val="single" w:sz="4" w:space="0" w:color="auto"/>
                  </w:tcBorders>
                </w:tcPr>
                <w:p w14:paraId="10AF1E31" w14:textId="77777777" w:rsidR="00CD3F3C" w:rsidRPr="0003648D" w:rsidRDefault="00CD3F3C" w:rsidP="007C45F6">
                  <w:pPr>
                    <w:spacing w:after="60"/>
                    <w:rPr>
                      <w:iCs/>
                      <w:sz w:val="20"/>
                    </w:rPr>
                  </w:pPr>
                  <w:r w:rsidRPr="0003648D">
                    <w:rPr>
                      <w:iCs/>
                      <w:sz w:val="20"/>
                    </w:rPr>
                    <w:t xml:space="preserve">RTPCNSAMTTOT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925F2ED"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FE53F9F" w14:textId="77777777" w:rsidR="00CD3F3C" w:rsidRPr="0003648D" w:rsidRDefault="00CD3F3C" w:rsidP="007C45F6">
                  <w:pPr>
                    <w:spacing w:after="60"/>
                    <w:rPr>
                      <w:i/>
                      <w:iCs/>
                      <w:sz w:val="20"/>
                    </w:rPr>
                  </w:pPr>
                  <w:r w:rsidRPr="0003648D">
                    <w:rPr>
                      <w:i/>
                      <w:iCs/>
                      <w:sz w:val="20"/>
                    </w:rPr>
                    <w:t>Procured Capacity for Non-Spin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Non-Spin, for the hour.</w:t>
                  </w:r>
                </w:p>
              </w:tc>
            </w:tr>
            <w:tr w:rsidR="00CD3F3C" w:rsidRPr="0003648D" w14:paraId="063CCB95" w14:textId="77777777" w:rsidTr="007C45F6">
              <w:tc>
                <w:tcPr>
                  <w:tcW w:w="1231" w:type="pct"/>
                  <w:tcBorders>
                    <w:top w:val="single" w:sz="4" w:space="0" w:color="auto"/>
                    <w:left w:val="single" w:sz="4" w:space="0" w:color="auto"/>
                    <w:bottom w:val="single" w:sz="4" w:space="0" w:color="auto"/>
                    <w:right w:val="single" w:sz="4" w:space="0" w:color="auto"/>
                  </w:tcBorders>
                </w:tcPr>
                <w:p w14:paraId="427E4E73" w14:textId="77777777" w:rsidR="00CD3F3C" w:rsidRPr="0003648D" w:rsidRDefault="00CD3F3C" w:rsidP="007C45F6">
                  <w:pPr>
                    <w:spacing w:after="60"/>
                    <w:rPr>
                      <w:iCs/>
                      <w:sz w:val="20"/>
                    </w:rPr>
                  </w:pPr>
                  <w:r w:rsidRPr="0003648D">
                    <w:rPr>
                      <w:iCs/>
                      <w:sz w:val="20"/>
                    </w:rPr>
                    <w:t xml:space="preserve">RTPCNSAMT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02945CC9"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10B837AE" w14:textId="77777777" w:rsidR="00CD3F3C" w:rsidRPr="0003648D" w:rsidRDefault="00CD3F3C" w:rsidP="007C45F6">
                  <w:pPr>
                    <w:spacing w:after="60"/>
                    <w:rPr>
                      <w:i/>
                      <w:iCs/>
                      <w:sz w:val="20"/>
                    </w:rPr>
                  </w:pPr>
                  <w:r w:rsidRPr="0003648D">
                    <w:rPr>
                      <w:i/>
                      <w:iCs/>
                      <w:sz w:val="20"/>
                    </w:rPr>
                    <w:t>Procured Capacity for Non-Spin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Non-Spin, for the hour.</w:t>
                  </w:r>
                </w:p>
              </w:tc>
            </w:tr>
            <w:tr w:rsidR="00CD3F3C" w:rsidRPr="0003648D" w14:paraId="174F7A58" w14:textId="77777777" w:rsidTr="007C45F6">
              <w:tc>
                <w:tcPr>
                  <w:tcW w:w="1231" w:type="pct"/>
                  <w:tcBorders>
                    <w:top w:val="single" w:sz="4" w:space="0" w:color="auto"/>
                    <w:left w:val="single" w:sz="4" w:space="0" w:color="auto"/>
                    <w:bottom w:val="single" w:sz="4" w:space="0" w:color="auto"/>
                    <w:right w:val="single" w:sz="4" w:space="0" w:color="auto"/>
                  </w:tcBorders>
                </w:tcPr>
                <w:p w14:paraId="655AD48A" w14:textId="77777777" w:rsidR="00CD3F3C" w:rsidRPr="0003648D" w:rsidRDefault="00CD3F3C" w:rsidP="007C45F6">
                  <w:pPr>
                    <w:spacing w:after="60"/>
                    <w:rPr>
                      <w:iCs/>
                      <w:sz w:val="20"/>
                    </w:rPr>
                  </w:pPr>
                  <w:r w:rsidRPr="0003648D">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6898A1EC"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288DB3D" w14:textId="77777777" w:rsidR="00CD3F3C" w:rsidRPr="0003648D" w:rsidRDefault="00CD3F3C" w:rsidP="007C45F6">
                  <w:pPr>
                    <w:spacing w:after="60"/>
                    <w:rPr>
                      <w:i/>
                      <w:iCs/>
                      <w:sz w:val="20"/>
                    </w:rPr>
                  </w:pPr>
                  <w:r w:rsidRPr="0003648D">
                    <w:rPr>
                      <w:i/>
                      <w:iCs/>
                      <w:sz w:val="20"/>
                    </w:rPr>
                    <w:t>Non-Spin Failure Quantity Amount Total</w:t>
                  </w:r>
                  <w:r w:rsidRPr="0003648D">
                    <w:rPr>
                      <w:iCs/>
                      <w:sz w:val="20"/>
                    </w:rPr>
                    <w:t>—The total charges to all QSEs for their capacity associated with failures and reconfiguration reductions on their Ancillary Service Supply Responsibilities for Non-Spin, for the hour.</w:t>
                  </w:r>
                </w:p>
              </w:tc>
            </w:tr>
            <w:tr w:rsidR="00CD3F3C" w:rsidRPr="0003648D" w14:paraId="578FF0D1" w14:textId="77777777" w:rsidTr="007C45F6">
              <w:tc>
                <w:tcPr>
                  <w:tcW w:w="1231" w:type="pct"/>
                  <w:tcBorders>
                    <w:top w:val="single" w:sz="4" w:space="0" w:color="auto"/>
                    <w:left w:val="single" w:sz="4" w:space="0" w:color="auto"/>
                    <w:bottom w:val="single" w:sz="4" w:space="0" w:color="auto"/>
                    <w:right w:val="single" w:sz="4" w:space="0" w:color="auto"/>
                  </w:tcBorders>
                </w:tcPr>
                <w:p w14:paraId="5F154ADF" w14:textId="77777777" w:rsidR="00CD3F3C" w:rsidRPr="0003648D" w:rsidRDefault="00CD3F3C" w:rsidP="007C45F6">
                  <w:pPr>
                    <w:spacing w:after="60"/>
                    <w:rPr>
                      <w:iCs/>
                      <w:sz w:val="20"/>
                    </w:rPr>
                  </w:pPr>
                  <w:r w:rsidRPr="0003648D">
                    <w:rPr>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14:paraId="4EE64319"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2A8FA1C" w14:textId="77777777" w:rsidR="00CD3F3C" w:rsidRPr="0003648D" w:rsidRDefault="00CD3F3C" w:rsidP="007C45F6">
                  <w:pPr>
                    <w:spacing w:after="60"/>
                    <w:rPr>
                      <w:i/>
                      <w:iCs/>
                      <w:sz w:val="20"/>
                    </w:rPr>
                  </w:pPr>
                  <w:r w:rsidRPr="0003648D">
                    <w:rPr>
                      <w:i/>
                      <w:sz w:val="20"/>
                    </w:rPr>
                    <w:t>Non Spin 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Non-Spin, to make-whole the Startup and energy costs of all Resources committed in the DAM, for the hour.</w:t>
                  </w:r>
                </w:p>
              </w:tc>
            </w:tr>
            <w:tr w:rsidR="00CD3F3C" w:rsidRPr="0003648D" w14:paraId="0F478E2C" w14:textId="77777777" w:rsidTr="007C45F6">
              <w:tc>
                <w:tcPr>
                  <w:tcW w:w="1231" w:type="pct"/>
                  <w:tcBorders>
                    <w:top w:val="single" w:sz="4" w:space="0" w:color="auto"/>
                    <w:left w:val="single" w:sz="4" w:space="0" w:color="auto"/>
                    <w:bottom w:val="single" w:sz="4" w:space="0" w:color="auto"/>
                    <w:right w:val="single" w:sz="4" w:space="0" w:color="auto"/>
                  </w:tcBorders>
                </w:tcPr>
                <w:p w14:paraId="48166A73" w14:textId="77777777" w:rsidR="00CD3F3C" w:rsidRPr="0003648D" w:rsidRDefault="00CD3F3C" w:rsidP="007C45F6">
                  <w:pPr>
                    <w:spacing w:after="60"/>
                    <w:rPr>
                      <w:iCs/>
                      <w:sz w:val="20"/>
                    </w:rPr>
                  </w:pPr>
                  <w:r w:rsidRPr="0003648D">
                    <w:rPr>
                      <w:color w:val="000000"/>
                      <w:sz w:val="20"/>
                    </w:rPr>
                    <w:t>NSMWINFA</w:t>
                  </w:r>
                  <w:r w:rsidRPr="0003648D" w:rsidDel="003A6C36">
                    <w:rPr>
                      <w:color w:val="000000"/>
                      <w:sz w:val="20"/>
                    </w:rPr>
                    <w:t xml:space="preserve">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1EFEA688"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A476056" w14:textId="77777777" w:rsidR="00CD3F3C" w:rsidRPr="0003648D" w:rsidRDefault="00CD3F3C" w:rsidP="007C45F6">
                  <w:pPr>
                    <w:spacing w:after="60"/>
                    <w:rPr>
                      <w:i/>
                      <w:iCs/>
                      <w:sz w:val="20"/>
                    </w:rPr>
                  </w:pPr>
                  <w:r w:rsidRPr="0003648D">
                    <w:rPr>
                      <w:i/>
                      <w:sz w:val="20"/>
                    </w:rPr>
                    <w:t>Non Spin 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Non-Spin, </w:t>
                  </w:r>
                  <w:r w:rsidRPr="0003648D">
                    <w:rPr>
                      <w:sz w:val="20"/>
                    </w:rPr>
                    <w:lastRenderedPageBreak/>
                    <w:t xml:space="preserve">to make-whole the Startup and energy costs of all Resources committed in the DAM, for the hour </w:t>
                  </w:r>
                  <w:r w:rsidRPr="0003648D">
                    <w:rPr>
                      <w:i/>
                      <w:sz w:val="20"/>
                    </w:rPr>
                    <w:t>h</w:t>
                  </w:r>
                  <w:r w:rsidRPr="0003648D">
                    <w:rPr>
                      <w:sz w:val="20"/>
                    </w:rPr>
                    <w:t xml:space="preserve">.  </w:t>
                  </w:r>
                </w:p>
              </w:tc>
            </w:tr>
            <w:tr w:rsidR="00CD3F3C" w:rsidRPr="0003648D" w14:paraId="68179569" w14:textId="77777777" w:rsidTr="007C45F6">
              <w:tc>
                <w:tcPr>
                  <w:tcW w:w="1231" w:type="pct"/>
                  <w:tcBorders>
                    <w:top w:val="single" w:sz="4" w:space="0" w:color="auto"/>
                    <w:left w:val="single" w:sz="4" w:space="0" w:color="auto"/>
                    <w:bottom w:val="single" w:sz="4" w:space="0" w:color="auto"/>
                    <w:right w:val="single" w:sz="4" w:space="0" w:color="auto"/>
                  </w:tcBorders>
                </w:tcPr>
                <w:p w14:paraId="4725FA09" w14:textId="77777777" w:rsidR="00CD3F3C" w:rsidRPr="0003648D" w:rsidRDefault="00CD3F3C" w:rsidP="007C45F6">
                  <w:pPr>
                    <w:spacing w:after="60"/>
                    <w:rPr>
                      <w:iCs/>
                      <w:sz w:val="20"/>
                    </w:rPr>
                  </w:pPr>
                  <w:r w:rsidRPr="0003648D">
                    <w:rPr>
                      <w:iCs/>
                      <w:sz w:val="20"/>
                    </w:rPr>
                    <w:lastRenderedPageBreak/>
                    <w:t xml:space="preserve">NSFQAMTQSETOT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6F6131F"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9485CA8" w14:textId="77777777" w:rsidR="00CD3F3C" w:rsidRPr="0003648D" w:rsidRDefault="00CD3F3C" w:rsidP="007C45F6">
                  <w:pPr>
                    <w:spacing w:after="60"/>
                    <w:rPr>
                      <w:i/>
                      <w:iCs/>
                      <w:sz w:val="20"/>
                    </w:rPr>
                  </w:pPr>
                  <w:r w:rsidRPr="0003648D">
                    <w:rPr>
                      <w:i/>
                      <w:iCs/>
                      <w:sz w:val="20"/>
                    </w:rPr>
                    <w:t>Non-Spin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Non-Spin, for the hour.</w:t>
                  </w:r>
                </w:p>
              </w:tc>
            </w:tr>
            <w:tr w:rsidR="00CD3F3C" w:rsidRPr="0003648D" w14:paraId="2DBA649B" w14:textId="77777777" w:rsidTr="007C45F6">
              <w:tc>
                <w:tcPr>
                  <w:tcW w:w="1231" w:type="pct"/>
                  <w:tcBorders>
                    <w:top w:val="single" w:sz="4" w:space="0" w:color="auto"/>
                    <w:left w:val="single" w:sz="4" w:space="0" w:color="auto"/>
                    <w:bottom w:val="single" w:sz="4" w:space="0" w:color="auto"/>
                    <w:right w:val="single" w:sz="4" w:space="0" w:color="auto"/>
                  </w:tcBorders>
                </w:tcPr>
                <w:p w14:paraId="6BCBCB10" w14:textId="77777777" w:rsidR="00CD3F3C" w:rsidRPr="0003648D" w:rsidRDefault="00CD3F3C" w:rsidP="007C45F6">
                  <w:pPr>
                    <w:spacing w:after="60"/>
                    <w:rPr>
                      <w:iCs/>
                      <w:sz w:val="20"/>
                    </w:rPr>
                  </w:pPr>
                  <w:r w:rsidRPr="0003648D">
                    <w:rPr>
                      <w:iCs/>
                      <w:sz w:val="20"/>
                    </w:rPr>
                    <w:t xml:space="preserve">RTPCNSAMTQSETOT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43A1090" w14:textId="77777777" w:rsidR="00CD3F3C" w:rsidRPr="0003648D" w:rsidRDefault="00CD3F3C" w:rsidP="007C45F6">
                  <w:pPr>
                    <w:spacing w:after="60"/>
                    <w:rPr>
                      <w:iCs/>
                      <w:sz w:val="20"/>
                    </w:rPr>
                  </w:pPr>
                  <w:r w:rsidRPr="0003648D">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29A1F95" w14:textId="77777777" w:rsidR="00CD3F3C" w:rsidRPr="0003648D" w:rsidRDefault="00CD3F3C" w:rsidP="007C45F6">
                  <w:pPr>
                    <w:spacing w:after="60"/>
                    <w:rPr>
                      <w:iCs/>
                      <w:sz w:val="20"/>
                    </w:rPr>
                  </w:pPr>
                  <w:r w:rsidRPr="0003648D">
                    <w:rPr>
                      <w:i/>
                      <w:iCs/>
                      <w:sz w:val="20"/>
                    </w:rPr>
                    <w:t>Procured Capacity for Non-Spin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Non-Spin, for the hour.</w:t>
                  </w:r>
                </w:p>
              </w:tc>
            </w:tr>
            <w:tr w:rsidR="00CD3F3C" w:rsidRPr="0003648D" w14:paraId="0E53815C" w14:textId="77777777" w:rsidTr="007C45F6">
              <w:tc>
                <w:tcPr>
                  <w:tcW w:w="1231" w:type="pct"/>
                  <w:tcBorders>
                    <w:top w:val="single" w:sz="4" w:space="0" w:color="auto"/>
                    <w:left w:val="single" w:sz="4" w:space="0" w:color="auto"/>
                    <w:bottom w:val="single" w:sz="4" w:space="0" w:color="auto"/>
                    <w:right w:val="single" w:sz="4" w:space="0" w:color="auto"/>
                  </w:tcBorders>
                </w:tcPr>
                <w:p w14:paraId="62B2611A" w14:textId="77777777" w:rsidR="00CD3F3C" w:rsidRPr="0003648D" w:rsidRDefault="00CD3F3C" w:rsidP="007C45F6">
                  <w:pPr>
                    <w:rPr>
                      <w:b/>
                      <w:sz w:val="20"/>
                    </w:rPr>
                  </w:pPr>
                  <w:r w:rsidRPr="0003648D">
                    <w:rPr>
                      <w:sz w:val="20"/>
                    </w:rPr>
                    <w:t xml:space="preserve">PCNSAMT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4417A1" w14:textId="77777777" w:rsidR="00CD3F3C" w:rsidRPr="0003648D" w:rsidRDefault="00CD3F3C" w:rsidP="007C45F6">
                  <w:pPr>
                    <w:rPr>
                      <w:b/>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7F4B7EFC" w14:textId="77777777" w:rsidR="00CD3F3C" w:rsidRPr="0003648D" w:rsidRDefault="00CD3F3C" w:rsidP="007C45F6">
                  <w:pPr>
                    <w:rPr>
                      <w:b/>
                      <w:sz w:val="20"/>
                    </w:rPr>
                  </w:pPr>
                  <w:r w:rsidRPr="0003648D">
                    <w:rPr>
                      <w:i/>
                      <w:sz w:val="20"/>
                    </w:rPr>
                    <w:t>Procured Capacity for Non-Spin Amount per QSE in DAM—</w:t>
                  </w:r>
                  <w:r w:rsidRPr="0003648D">
                    <w:rPr>
                      <w:sz w:val="20"/>
                    </w:rPr>
                    <w:t>The DAM Non-Spin payment for QSE</w:t>
                  </w:r>
                  <w:r w:rsidRPr="0003648D">
                    <w:rPr>
                      <w:i/>
                      <w:sz w:val="20"/>
                    </w:rPr>
                    <w:t xml:space="preserve"> q</w:t>
                  </w:r>
                  <w:r w:rsidRPr="0003648D">
                    <w:rPr>
                      <w:sz w:val="20"/>
                    </w:rPr>
                    <w:t>, for the hour.</w:t>
                  </w:r>
                </w:p>
              </w:tc>
            </w:tr>
            <w:tr w:rsidR="00CD3F3C" w:rsidRPr="0003648D" w14:paraId="23E21B53" w14:textId="77777777" w:rsidTr="007C45F6">
              <w:tc>
                <w:tcPr>
                  <w:tcW w:w="1231" w:type="pct"/>
                  <w:tcBorders>
                    <w:top w:val="single" w:sz="4" w:space="0" w:color="auto"/>
                    <w:left w:val="single" w:sz="4" w:space="0" w:color="auto"/>
                    <w:bottom w:val="single" w:sz="4" w:space="0" w:color="auto"/>
                    <w:right w:val="single" w:sz="4" w:space="0" w:color="auto"/>
                  </w:tcBorders>
                </w:tcPr>
                <w:p w14:paraId="34966AFB" w14:textId="77777777" w:rsidR="00CD3F3C" w:rsidRPr="0003648D" w:rsidRDefault="00CD3F3C" w:rsidP="007C45F6">
                  <w:pPr>
                    <w:spacing w:after="60"/>
                    <w:rPr>
                      <w:sz w:val="20"/>
                    </w:rPr>
                  </w:pPr>
                  <w:r w:rsidRPr="0003648D">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099300BE" w14:textId="77777777"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67903F87" w14:textId="77777777" w:rsidR="00CD3F3C" w:rsidRPr="0003648D" w:rsidRDefault="00CD3F3C" w:rsidP="007C45F6">
                  <w:pPr>
                    <w:spacing w:after="60"/>
                    <w:rPr>
                      <w:sz w:val="20"/>
                    </w:rPr>
                  </w:pPr>
                  <w:r w:rsidRPr="0003648D">
                    <w:rPr>
                      <w:i/>
                      <w:sz w:val="20"/>
                    </w:rPr>
                    <w:t>Procured Capacity for Non-Spin Amount Total in DAM</w:t>
                  </w:r>
                  <w:r w:rsidRPr="0003648D">
                    <w:rPr>
                      <w:sz w:val="20"/>
                    </w:rPr>
                    <w:t>—The total of the DAM Non-Spin payments for all QSEs, for the hour.</w:t>
                  </w:r>
                </w:p>
              </w:tc>
            </w:tr>
            <w:tr w:rsidR="00CD3F3C" w:rsidRPr="0003648D" w14:paraId="32F989D1" w14:textId="77777777" w:rsidTr="007C45F6">
              <w:tc>
                <w:tcPr>
                  <w:tcW w:w="1231" w:type="pct"/>
                  <w:tcBorders>
                    <w:top w:val="single" w:sz="4" w:space="0" w:color="auto"/>
                    <w:left w:val="single" w:sz="4" w:space="0" w:color="auto"/>
                    <w:bottom w:val="single" w:sz="4" w:space="0" w:color="auto"/>
                    <w:right w:val="single" w:sz="4" w:space="0" w:color="auto"/>
                  </w:tcBorders>
                </w:tcPr>
                <w:p w14:paraId="343F0D9A" w14:textId="77777777" w:rsidR="00CD3F3C" w:rsidRPr="0003648D" w:rsidRDefault="00CD3F3C" w:rsidP="007C45F6">
                  <w:pPr>
                    <w:spacing w:after="60"/>
                    <w:rPr>
                      <w:sz w:val="20"/>
                    </w:rPr>
                  </w:pPr>
                  <w:r w:rsidRPr="0003648D">
                    <w:rPr>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71F9AD9A" w14:textId="77777777"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1285D2ED" w14:textId="77777777" w:rsidR="00CD3F3C" w:rsidRPr="0003648D" w:rsidRDefault="00CD3F3C" w:rsidP="007C45F6">
                  <w:pPr>
                    <w:spacing w:after="60"/>
                    <w:rPr>
                      <w:i/>
                      <w:sz w:val="20"/>
                    </w:rPr>
                  </w:pPr>
                  <w:r w:rsidRPr="0003648D">
                    <w:rPr>
                      <w:i/>
                      <w:sz w:val="20"/>
                    </w:rPr>
                    <w:t xml:space="preserve">Non-Spin Infeasible Quantity Amount Total </w:t>
                  </w:r>
                  <w:r w:rsidRPr="0003648D">
                    <w:rPr>
                      <w:sz w:val="20"/>
                    </w:rPr>
                    <w:t>— The charge to all QSEs for their total capacity associated with infeasible deployment of Ancillary Service Supply Responsibilities for Non-Spin, for the hour.</w:t>
                  </w:r>
                </w:p>
              </w:tc>
            </w:tr>
            <w:tr w:rsidR="00CD3F3C" w:rsidRPr="0003648D" w14:paraId="3E25C773" w14:textId="77777777" w:rsidTr="007C45F6">
              <w:tc>
                <w:tcPr>
                  <w:tcW w:w="1231" w:type="pct"/>
                  <w:tcBorders>
                    <w:top w:val="single" w:sz="4" w:space="0" w:color="auto"/>
                    <w:left w:val="single" w:sz="4" w:space="0" w:color="auto"/>
                    <w:bottom w:val="single" w:sz="4" w:space="0" w:color="auto"/>
                    <w:right w:val="single" w:sz="4" w:space="0" w:color="auto"/>
                  </w:tcBorders>
                </w:tcPr>
                <w:p w14:paraId="2A28E7DA" w14:textId="77777777" w:rsidR="00CD3F3C" w:rsidRPr="0003648D" w:rsidRDefault="00CD3F3C" w:rsidP="007C45F6">
                  <w:pPr>
                    <w:spacing w:after="60"/>
                    <w:rPr>
                      <w:sz w:val="20"/>
                    </w:rPr>
                  </w:pPr>
                  <w:r w:rsidRPr="0003648D">
                    <w:rPr>
                      <w:sz w:val="20"/>
                    </w:rPr>
                    <w:t xml:space="preserve">NSINFQAMT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E535043" w14:textId="77777777" w:rsidR="00CD3F3C" w:rsidRPr="0003648D" w:rsidRDefault="00CD3F3C" w:rsidP="007C45F6">
                  <w:pPr>
                    <w:spacing w:after="60"/>
                    <w:rPr>
                      <w:sz w:val="20"/>
                    </w:rPr>
                  </w:pPr>
                  <w:r w:rsidRPr="0003648D">
                    <w:rPr>
                      <w:sz w:val="20"/>
                    </w:rPr>
                    <w:t>$</w:t>
                  </w:r>
                </w:p>
              </w:tc>
              <w:tc>
                <w:tcPr>
                  <w:tcW w:w="3440" w:type="pct"/>
                  <w:tcBorders>
                    <w:top w:val="single" w:sz="4" w:space="0" w:color="auto"/>
                    <w:left w:val="single" w:sz="4" w:space="0" w:color="auto"/>
                    <w:bottom w:val="single" w:sz="4" w:space="0" w:color="auto"/>
                    <w:right w:val="single" w:sz="4" w:space="0" w:color="auto"/>
                  </w:tcBorders>
                </w:tcPr>
                <w:p w14:paraId="5D3B11C6" w14:textId="77777777" w:rsidR="00CD3F3C" w:rsidRPr="0003648D" w:rsidRDefault="00CD3F3C" w:rsidP="007C45F6">
                  <w:pPr>
                    <w:spacing w:after="60"/>
                    <w:rPr>
                      <w:i/>
                      <w:sz w:val="20"/>
                    </w:rPr>
                  </w:pPr>
                  <w:r w:rsidRPr="0003648D">
                    <w:rPr>
                      <w:i/>
                      <w:sz w:val="20"/>
                    </w:rPr>
                    <w:t>Non-Spin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Non-Spin, for the hour.</w:t>
                  </w:r>
                </w:p>
              </w:tc>
            </w:tr>
            <w:tr w:rsidR="00CD3F3C" w:rsidRPr="0003648D" w14:paraId="6090B65F" w14:textId="77777777" w:rsidTr="007C45F6">
              <w:tc>
                <w:tcPr>
                  <w:tcW w:w="1231" w:type="pct"/>
                  <w:tcBorders>
                    <w:top w:val="single" w:sz="4" w:space="0" w:color="auto"/>
                    <w:left w:val="single" w:sz="4" w:space="0" w:color="auto"/>
                    <w:bottom w:val="single" w:sz="4" w:space="0" w:color="auto"/>
                    <w:right w:val="single" w:sz="4" w:space="0" w:color="auto"/>
                  </w:tcBorders>
                </w:tcPr>
                <w:p w14:paraId="4A615D8B" w14:textId="77777777" w:rsidR="00CD3F3C" w:rsidRPr="0003648D" w:rsidRDefault="00CD3F3C" w:rsidP="007C45F6">
                  <w:pPr>
                    <w:spacing w:after="60"/>
                    <w:rPr>
                      <w:i/>
                      <w:iCs/>
                      <w:sz w:val="20"/>
                    </w:rPr>
                  </w:pPr>
                  <w:r w:rsidRPr="0003648D">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44E8460" w14:textId="77777777"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2339196A" w14:textId="77777777" w:rsidR="00CD3F3C" w:rsidRPr="0003648D" w:rsidRDefault="00CD3F3C" w:rsidP="007C45F6">
                  <w:pPr>
                    <w:spacing w:after="60"/>
                    <w:rPr>
                      <w:iCs/>
                      <w:sz w:val="20"/>
                    </w:rPr>
                  </w:pPr>
                  <w:r w:rsidRPr="0003648D">
                    <w:rPr>
                      <w:iCs/>
                      <w:sz w:val="20"/>
                    </w:rPr>
                    <w:t>A QSE.</w:t>
                  </w:r>
                </w:p>
              </w:tc>
            </w:tr>
            <w:tr w:rsidR="00CD3F3C" w:rsidRPr="0003648D" w14:paraId="183B2A86" w14:textId="77777777" w:rsidTr="007C45F6">
              <w:tc>
                <w:tcPr>
                  <w:tcW w:w="1231" w:type="pct"/>
                  <w:tcBorders>
                    <w:top w:val="single" w:sz="4" w:space="0" w:color="auto"/>
                    <w:left w:val="single" w:sz="4" w:space="0" w:color="auto"/>
                    <w:bottom w:val="single" w:sz="4" w:space="0" w:color="auto"/>
                    <w:right w:val="single" w:sz="4" w:space="0" w:color="auto"/>
                  </w:tcBorders>
                </w:tcPr>
                <w:p w14:paraId="2AB14390" w14:textId="77777777" w:rsidR="00CD3F3C" w:rsidRPr="0003648D" w:rsidRDefault="00CD3F3C" w:rsidP="007C45F6">
                  <w:pPr>
                    <w:spacing w:after="60"/>
                    <w:rPr>
                      <w:i/>
                      <w:iCs/>
                      <w:sz w:val="20"/>
                    </w:rPr>
                  </w:pPr>
                  <w:r w:rsidRPr="0003648D">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6D79B81D" w14:textId="77777777" w:rsidR="00CD3F3C" w:rsidRPr="0003648D" w:rsidRDefault="00CD3F3C" w:rsidP="007C45F6">
                  <w:pPr>
                    <w:spacing w:after="60"/>
                    <w:rPr>
                      <w:iCs/>
                      <w:sz w:val="20"/>
                    </w:rPr>
                  </w:pPr>
                  <w:r w:rsidRPr="0003648D">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1991157" w14:textId="77777777" w:rsidR="00CD3F3C" w:rsidRPr="0003648D" w:rsidRDefault="00CD3F3C" w:rsidP="007C45F6">
                  <w:pPr>
                    <w:spacing w:after="60"/>
                    <w:rPr>
                      <w:iCs/>
                      <w:sz w:val="20"/>
                    </w:rPr>
                  </w:pPr>
                  <w:r w:rsidRPr="0003648D">
                    <w:rPr>
                      <w:iCs/>
                      <w:sz w:val="20"/>
                    </w:rPr>
                    <w:t>An Ancillary Service market (SASM or RSASM) for the given Operating Hour.</w:t>
                  </w:r>
                </w:p>
              </w:tc>
            </w:tr>
          </w:tbl>
          <w:p w14:paraId="30DB0A28" w14:textId="77777777" w:rsidR="00CD3F3C" w:rsidRPr="0003648D" w:rsidRDefault="00CD3F3C" w:rsidP="007C45F6">
            <w:pPr>
              <w:spacing w:after="240"/>
            </w:pPr>
          </w:p>
        </w:tc>
      </w:tr>
    </w:tbl>
    <w:p w14:paraId="44270E48" w14:textId="77777777" w:rsidR="00CD3F3C" w:rsidRPr="0003648D" w:rsidRDefault="00CD3F3C" w:rsidP="00CD3F3C">
      <w:pPr>
        <w:spacing w:before="240" w:after="240"/>
        <w:ind w:left="1440" w:hanging="720"/>
      </w:pPr>
      <w:r w:rsidRPr="0003648D">
        <w:lastRenderedPageBreak/>
        <w:t>(b)</w:t>
      </w:r>
      <w:r w:rsidRPr="0003648D">
        <w:tab/>
        <w:t>Each QSE’s share of the net total costs for Non-Spin for the Operating Hour is calculated as follows:</w:t>
      </w:r>
    </w:p>
    <w:p w14:paraId="295BAE62" w14:textId="77777777" w:rsidR="00CD3F3C" w:rsidRPr="0003648D" w:rsidRDefault="00CD3F3C" w:rsidP="00CD3F3C">
      <w:pPr>
        <w:spacing w:after="240"/>
        <w:ind w:left="2880" w:hanging="2160"/>
        <w:rPr>
          <w:b/>
          <w:bCs/>
        </w:rPr>
      </w:pPr>
      <w:r w:rsidRPr="0003648D">
        <w:rPr>
          <w:b/>
          <w:bCs/>
        </w:rPr>
        <w:t xml:space="preserve">NSCOST </w:t>
      </w:r>
      <w:r w:rsidRPr="0003648D">
        <w:rPr>
          <w:b/>
          <w:bCs/>
          <w:i/>
          <w:vertAlign w:val="subscript"/>
        </w:rPr>
        <w:t>q</w:t>
      </w:r>
      <w:r w:rsidRPr="0003648D">
        <w:rPr>
          <w:b/>
          <w:bCs/>
        </w:rPr>
        <w:tab/>
        <w:t>=</w:t>
      </w:r>
      <w:r w:rsidRPr="0003648D">
        <w:rPr>
          <w:b/>
          <w:bCs/>
        </w:rPr>
        <w:tab/>
        <w:t xml:space="preserve">NSPR * NSQ </w:t>
      </w:r>
      <w:r w:rsidRPr="0003648D">
        <w:rPr>
          <w:b/>
          <w:bCs/>
          <w:i/>
          <w:vertAlign w:val="subscript"/>
        </w:rPr>
        <w:t>q</w:t>
      </w:r>
    </w:p>
    <w:p w14:paraId="3D3DB15B" w14:textId="77777777" w:rsidR="00CD3F3C" w:rsidRPr="0003648D" w:rsidRDefault="00CD3F3C" w:rsidP="00CD3F3C">
      <w:pPr>
        <w:spacing w:after="240"/>
        <w:rPr>
          <w:iCs/>
        </w:rPr>
      </w:pPr>
      <w:r w:rsidRPr="0003648D">
        <w:rPr>
          <w:iCs/>
        </w:rPr>
        <w:t>Where:</w:t>
      </w:r>
    </w:p>
    <w:p w14:paraId="02C9BC0A" w14:textId="77777777" w:rsidR="00CD3F3C" w:rsidRPr="0003648D" w:rsidRDefault="00CD3F3C" w:rsidP="00CD3F3C">
      <w:pPr>
        <w:spacing w:after="120"/>
        <w:ind w:leftChars="300" w:left="2880" w:hangingChars="900" w:hanging="2160"/>
        <w:rPr>
          <w:bCs/>
        </w:rPr>
      </w:pPr>
      <w:r w:rsidRPr="0003648D">
        <w:rPr>
          <w:bCs/>
        </w:rPr>
        <w:t>NSPR</w:t>
      </w:r>
      <w:r w:rsidRPr="0003648D">
        <w:rPr>
          <w:bCs/>
        </w:rPr>
        <w:tab/>
        <w:t>=</w:t>
      </w:r>
      <w:r w:rsidRPr="0003648D">
        <w:rPr>
          <w:bCs/>
        </w:rPr>
        <w:tab/>
        <w:t>NSCOSTTOT / NSQTOT</w:t>
      </w:r>
    </w:p>
    <w:p w14:paraId="103F8628" w14:textId="6811B3D1" w:rsidR="00CD3F3C" w:rsidRPr="0003648D" w:rsidRDefault="00CD3F3C" w:rsidP="00CD3F3C">
      <w:pPr>
        <w:spacing w:after="120"/>
        <w:ind w:leftChars="300" w:left="2880" w:hangingChars="900" w:hanging="2160"/>
        <w:rPr>
          <w:bCs/>
        </w:rPr>
      </w:pPr>
      <w:r w:rsidRPr="0003648D">
        <w:rPr>
          <w:bCs/>
        </w:rPr>
        <w:t>NSQTOT</w:t>
      </w:r>
      <w:r w:rsidRPr="0003648D">
        <w:rPr>
          <w:bCs/>
        </w:rPr>
        <w:tab/>
        <w:t>=</w:t>
      </w:r>
      <w:r w:rsidRPr="0003648D">
        <w:rPr>
          <w:bCs/>
        </w:rPr>
        <w:tab/>
      </w:r>
      <w:r w:rsidR="00D93F97">
        <w:rPr>
          <w:bCs/>
          <w:noProof/>
          <w:position w:val="-22"/>
        </w:rPr>
        <w:drawing>
          <wp:inline distT="0" distB="0" distL="0" distR="0" wp14:anchorId="4A9073D4" wp14:editId="6EC71F89">
            <wp:extent cx="142875" cy="294005"/>
            <wp:effectExtent l="0" t="0" r="9525"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NSQ </w:t>
      </w:r>
      <w:r w:rsidRPr="0003648D">
        <w:rPr>
          <w:bCs/>
          <w:i/>
          <w:vertAlign w:val="subscript"/>
        </w:rPr>
        <w:t>q</w:t>
      </w:r>
    </w:p>
    <w:p w14:paraId="700A5AB0" w14:textId="77777777" w:rsidR="00CD3F3C" w:rsidRPr="0003648D" w:rsidRDefault="00CD3F3C" w:rsidP="00CD3F3C">
      <w:pPr>
        <w:spacing w:after="120"/>
        <w:ind w:leftChars="300" w:left="2880" w:hangingChars="900" w:hanging="2160"/>
        <w:rPr>
          <w:bCs/>
          <w:lang w:val="fr-FR"/>
        </w:rPr>
      </w:pPr>
      <w:r w:rsidRPr="0003648D">
        <w:rPr>
          <w:bCs/>
          <w:lang w:val="fr-FR"/>
        </w:rPr>
        <w:t xml:space="preserve">NSQ </w:t>
      </w:r>
      <w:r w:rsidRPr="0003648D">
        <w:rPr>
          <w:bCs/>
          <w:i/>
          <w:vertAlign w:val="subscript"/>
          <w:lang w:val="fr-FR"/>
        </w:rPr>
        <w:t>q</w:t>
      </w:r>
      <w:r w:rsidRPr="0003648D">
        <w:rPr>
          <w:bCs/>
          <w:lang w:val="fr-FR"/>
        </w:rPr>
        <w:tab/>
        <w:t>=</w:t>
      </w:r>
      <w:r w:rsidRPr="0003648D">
        <w:rPr>
          <w:bCs/>
          <w:lang w:val="fr-FR"/>
        </w:rPr>
        <w:tab/>
        <w:t xml:space="preserve">NSO </w:t>
      </w:r>
      <w:r w:rsidRPr="0003648D">
        <w:rPr>
          <w:bCs/>
          <w:i/>
          <w:vertAlign w:val="subscript"/>
          <w:lang w:val="fr-FR"/>
        </w:rPr>
        <w:t>q</w:t>
      </w:r>
      <w:r w:rsidRPr="0003648D">
        <w:rPr>
          <w:bCs/>
          <w:lang w:val="fr-FR"/>
        </w:rPr>
        <w:t xml:space="preserve"> – SANSQ </w:t>
      </w:r>
      <w:r w:rsidRPr="0003648D">
        <w:rPr>
          <w:bCs/>
          <w:i/>
          <w:vertAlign w:val="subscript"/>
          <w:lang w:val="fr-FR"/>
        </w:rPr>
        <w:t>q</w:t>
      </w:r>
    </w:p>
    <w:p w14:paraId="5845FE95" w14:textId="702A418D" w:rsidR="00CD3F3C" w:rsidRPr="0003648D" w:rsidRDefault="00CD3F3C" w:rsidP="00CD3F3C">
      <w:pPr>
        <w:spacing w:after="120"/>
        <w:ind w:leftChars="300" w:left="2880" w:hangingChars="900" w:hanging="2160"/>
        <w:rPr>
          <w:bCs/>
          <w:lang w:val="fr-FR"/>
        </w:rPr>
      </w:pPr>
      <w:r w:rsidRPr="0003648D">
        <w:rPr>
          <w:bCs/>
          <w:lang w:val="fr-FR"/>
        </w:rPr>
        <w:t xml:space="preserve">NSO </w:t>
      </w:r>
      <w:r w:rsidRPr="0003648D">
        <w:rPr>
          <w:bCs/>
          <w:i/>
          <w:vertAlign w:val="subscript"/>
          <w:lang w:val="fr-FR"/>
        </w:rPr>
        <w:t>q</w:t>
      </w:r>
      <w:r w:rsidRPr="0003648D">
        <w:rPr>
          <w:bCs/>
          <w:lang w:val="fr-FR"/>
        </w:rPr>
        <w:tab/>
        <w:t>=</w:t>
      </w:r>
      <w:r w:rsidRPr="0003648D">
        <w:rPr>
          <w:bCs/>
          <w:lang w:val="fr-FR"/>
        </w:rPr>
        <w:tab/>
      </w:r>
      <w:r w:rsidR="00D93F97">
        <w:rPr>
          <w:bCs/>
          <w:noProof/>
          <w:position w:val="-22"/>
        </w:rPr>
        <w:drawing>
          <wp:inline distT="0" distB="0" distL="0" distR="0" wp14:anchorId="22B8742B" wp14:editId="2E7596E3">
            <wp:extent cx="142875" cy="294005"/>
            <wp:effectExtent l="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fr-FR"/>
        </w:rPr>
        <w:t xml:space="preserve">(SANSQ </w:t>
      </w:r>
      <w:r w:rsidRPr="0003648D">
        <w:rPr>
          <w:bCs/>
          <w:i/>
          <w:vertAlign w:val="subscript"/>
          <w:lang w:val="fr-FR"/>
        </w:rPr>
        <w:t>q</w:t>
      </w:r>
      <w:r w:rsidRPr="0003648D">
        <w:rPr>
          <w:bCs/>
          <w:lang w:val="fr-FR"/>
        </w:rPr>
        <w:t xml:space="preserve"> + </w:t>
      </w:r>
      <w:r w:rsidR="00D93F97">
        <w:rPr>
          <w:bCs/>
          <w:noProof/>
          <w:position w:val="-20"/>
        </w:rPr>
        <w:drawing>
          <wp:inline distT="0" distB="0" distL="0" distR="0" wp14:anchorId="194D5B88" wp14:editId="1D3C1B09">
            <wp:extent cx="142875" cy="278130"/>
            <wp:effectExtent l="0" t="0" r="9525" b="762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fr-FR"/>
        </w:rPr>
        <w:t xml:space="preserve">(RTPCNS </w:t>
      </w:r>
      <w:r w:rsidRPr="0003648D">
        <w:rPr>
          <w:bCs/>
          <w:i/>
          <w:vertAlign w:val="subscript"/>
          <w:lang w:val="fr-FR"/>
        </w:rPr>
        <w:t>q, m</w:t>
      </w:r>
      <w:r w:rsidRPr="0003648D">
        <w:rPr>
          <w:bCs/>
          <w:lang w:val="fr-FR"/>
        </w:rPr>
        <w:t xml:space="preserve">) + PCNS </w:t>
      </w:r>
      <w:r w:rsidRPr="0003648D">
        <w:rPr>
          <w:bCs/>
          <w:i/>
          <w:vertAlign w:val="subscript"/>
          <w:lang w:val="fr-FR"/>
        </w:rPr>
        <w:t xml:space="preserve">q </w:t>
      </w:r>
      <w:r w:rsidRPr="0003648D">
        <w:rPr>
          <w:bCs/>
          <w:lang w:val="fr-FR"/>
        </w:rPr>
        <w:t xml:space="preserve">– </w:t>
      </w:r>
    </w:p>
    <w:p w14:paraId="104482A8" w14:textId="77777777" w:rsidR="00CD3F3C" w:rsidRPr="0003648D" w:rsidRDefault="00CD3F3C" w:rsidP="00CD3F3C">
      <w:pPr>
        <w:spacing w:after="120"/>
        <w:ind w:leftChars="1200" w:left="2880" w:firstLine="720"/>
        <w:rPr>
          <w:bCs/>
          <w:i/>
          <w:vertAlign w:val="subscript"/>
          <w:lang w:val="fr-FR"/>
        </w:rPr>
      </w:pPr>
      <w:r w:rsidRPr="0003648D">
        <w:rPr>
          <w:bCs/>
          <w:lang w:val="fr-FR"/>
        </w:rPr>
        <w:t xml:space="preserve">NSFQ </w:t>
      </w:r>
      <w:r w:rsidRPr="0003648D">
        <w:rPr>
          <w:bCs/>
          <w:i/>
          <w:vertAlign w:val="subscript"/>
          <w:lang w:val="fr-FR"/>
        </w:rPr>
        <w:t xml:space="preserve">q </w:t>
      </w:r>
      <w:r w:rsidRPr="0003648D">
        <w:rPr>
          <w:bCs/>
          <w:lang w:val="fr-FR"/>
        </w:rPr>
        <w:t xml:space="preserve">– RNSFQ </w:t>
      </w:r>
      <w:r w:rsidRPr="0003648D">
        <w:rPr>
          <w:bCs/>
          <w:i/>
          <w:vertAlign w:val="subscript"/>
          <w:lang w:val="fr-FR"/>
        </w:rPr>
        <w:t>q</w:t>
      </w:r>
      <w:r w:rsidRPr="0003648D">
        <w:rPr>
          <w:bCs/>
          <w:lang w:val="fr-FR"/>
        </w:rPr>
        <w:t xml:space="preserve">) * HLRS </w:t>
      </w:r>
      <w:r w:rsidRPr="0003648D">
        <w:rPr>
          <w:bCs/>
          <w:i/>
          <w:vertAlign w:val="subscript"/>
          <w:lang w:val="fr-FR"/>
        </w:rPr>
        <w:t>q</w:t>
      </w:r>
    </w:p>
    <w:p w14:paraId="2F55296B" w14:textId="77777777" w:rsidR="00CD3F3C" w:rsidRPr="0003648D" w:rsidRDefault="00CD3F3C" w:rsidP="00CD3F3C">
      <w:pPr>
        <w:spacing w:after="240"/>
        <w:ind w:leftChars="300" w:left="2880" w:hangingChars="900" w:hanging="2160"/>
        <w:rPr>
          <w:bCs/>
          <w:lang w:val="fr-FR"/>
        </w:rPr>
      </w:pPr>
      <w:r w:rsidRPr="0003648D">
        <w:rPr>
          <w:bCs/>
          <w:lang w:val="fr-FR"/>
        </w:rPr>
        <w:t xml:space="preserve">SANSQ </w:t>
      </w:r>
      <w:r w:rsidRPr="0003648D">
        <w:rPr>
          <w:bCs/>
          <w:i/>
          <w:vertAlign w:val="subscript"/>
          <w:lang w:val="fr-FR"/>
        </w:rPr>
        <w:t>q</w:t>
      </w:r>
      <w:r w:rsidRPr="0003648D">
        <w:rPr>
          <w:bCs/>
          <w:i/>
          <w:vertAlign w:val="subscript"/>
          <w:lang w:val="fr-FR"/>
        </w:rPr>
        <w:tab/>
      </w:r>
      <w:r w:rsidRPr="0003648D">
        <w:rPr>
          <w:bCs/>
          <w:lang w:val="fr-FR"/>
        </w:rPr>
        <w:t>=</w:t>
      </w:r>
      <w:r w:rsidRPr="0003648D">
        <w:rPr>
          <w:bCs/>
          <w:lang w:val="fr-FR"/>
        </w:rPr>
        <w:tab/>
        <w:t xml:space="preserve">DASANSQ </w:t>
      </w:r>
      <w:r w:rsidRPr="0003648D">
        <w:rPr>
          <w:bCs/>
          <w:i/>
          <w:vertAlign w:val="subscript"/>
          <w:lang w:val="fr-FR"/>
        </w:rPr>
        <w:t>q</w:t>
      </w:r>
      <w:r w:rsidRPr="0003648D">
        <w:rPr>
          <w:bCs/>
          <w:lang w:val="fr-FR"/>
        </w:rPr>
        <w:t xml:space="preserve"> + RTSANSQ </w:t>
      </w:r>
      <w:r w:rsidRPr="0003648D">
        <w:rPr>
          <w:bCs/>
          <w:i/>
          <w:vertAlign w:val="subscript"/>
          <w:lang w:val="fr-FR"/>
        </w:rPr>
        <w:t>q</w:t>
      </w:r>
    </w:p>
    <w:p w14:paraId="7122C529" w14:textId="77777777" w:rsidR="00CD3F3C" w:rsidRPr="0003648D" w:rsidRDefault="00CD3F3C" w:rsidP="00CD3F3C">
      <w:pPr>
        <w:tabs>
          <w:tab w:val="left" w:pos="2160"/>
          <w:tab w:val="left" w:pos="2880"/>
        </w:tabs>
        <w:ind w:leftChars="31" w:left="374" w:hangingChars="125" w:hanging="300"/>
        <w:rPr>
          <w:bCs/>
        </w:rPr>
      </w:pPr>
      <w:r w:rsidRPr="0003648D">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CD3F3C" w:rsidRPr="0003648D" w14:paraId="7C76F9BC" w14:textId="77777777" w:rsidTr="007C45F6">
        <w:trPr>
          <w:tblHeader/>
        </w:trPr>
        <w:tc>
          <w:tcPr>
            <w:tcW w:w="849" w:type="pct"/>
          </w:tcPr>
          <w:p w14:paraId="5DF2A72F" w14:textId="77777777" w:rsidR="00CD3F3C" w:rsidRPr="0003648D" w:rsidRDefault="00CD3F3C" w:rsidP="007C45F6">
            <w:pPr>
              <w:keepNext/>
              <w:spacing w:after="120"/>
              <w:rPr>
                <w:b/>
                <w:iCs/>
                <w:sz w:val="20"/>
              </w:rPr>
            </w:pPr>
            <w:r w:rsidRPr="0003648D">
              <w:rPr>
                <w:b/>
                <w:iCs/>
                <w:sz w:val="20"/>
              </w:rPr>
              <w:t>Variable</w:t>
            </w:r>
          </w:p>
        </w:tc>
        <w:tc>
          <w:tcPr>
            <w:tcW w:w="460" w:type="pct"/>
          </w:tcPr>
          <w:p w14:paraId="4104A87D" w14:textId="77777777" w:rsidR="00CD3F3C" w:rsidRPr="0003648D" w:rsidRDefault="00CD3F3C" w:rsidP="007C45F6">
            <w:pPr>
              <w:keepNext/>
              <w:spacing w:after="120"/>
              <w:rPr>
                <w:b/>
                <w:iCs/>
                <w:sz w:val="20"/>
              </w:rPr>
            </w:pPr>
            <w:r w:rsidRPr="0003648D">
              <w:rPr>
                <w:b/>
                <w:iCs/>
                <w:sz w:val="20"/>
              </w:rPr>
              <w:t>Unit</w:t>
            </w:r>
          </w:p>
        </w:tc>
        <w:tc>
          <w:tcPr>
            <w:tcW w:w="3691" w:type="pct"/>
          </w:tcPr>
          <w:p w14:paraId="6AC0AB42" w14:textId="77777777" w:rsidR="00CD3F3C" w:rsidRPr="0003648D" w:rsidRDefault="00CD3F3C" w:rsidP="007C45F6">
            <w:pPr>
              <w:keepNext/>
              <w:spacing w:after="120"/>
              <w:rPr>
                <w:b/>
                <w:iCs/>
                <w:sz w:val="20"/>
              </w:rPr>
            </w:pPr>
            <w:r w:rsidRPr="0003648D">
              <w:rPr>
                <w:b/>
                <w:iCs/>
                <w:sz w:val="20"/>
              </w:rPr>
              <w:t>Description</w:t>
            </w:r>
          </w:p>
        </w:tc>
      </w:tr>
      <w:tr w:rsidR="00CD3F3C" w:rsidRPr="0003648D" w14:paraId="295E48B5" w14:textId="77777777" w:rsidTr="007C45F6">
        <w:tc>
          <w:tcPr>
            <w:tcW w:w="849" w:type="pct"/>
          </w:tcPr>
          <w:p w14:paraId="7B579DAD" w14:textId="77777777" w:rsidR="00CD3F3C" w:rsidRPr="0003648D" w:rsidRDefault="00CD3F3C" w:rsidP="007C45F6">
            <w:pPr>
              <w:spacing w:after="60"/>
              <w:rPr>
                <w:iCs/>
                <w:sz w:val="20"/>
              </w:rPr>
            </w:pPr>
            <w:r w:rsidRPr="0003648D">
              <w:rPr>
                <w:iCs/>
                <w:sz w:val="20"/>
              </w:rPr>
              <w:t xml:space="preserve">NSCOST </w:t>
            </w:r>
            <w:r w:rsidRPr="0003648D">
              <w:rPr>
                <w:i/>
                <w:iCs/>
                <w:sz w:val="20"/>
                <w:vertAlign w:val="subscript"/>
              </w:rPr>
              <w:t>q</w:t>
            </w:r>
          </w:p>
        </w:tc>
        <w:tc>
          <w:tcPr>
            <w:tcW w:w="460" w:type="pct"/>
          </w:tcPr>
          <w:p w14:paraId="6B48E3C4" w14:textId="77777777" w:rsidR="00CD3F3C" w:rsidRPr="0003648D" w:rsidRDefault="00CD3F3C" w:rsidP="007C45F6">
            <w:pPr>
              <w:keepNext/>
              <w:spacing w:after="60"/>
              <w:rPr>
                <w:iCs/>
                <w:sz w:val="20"/>
              </w:rPr>
            </w:pPr>
            <w:r w:rsidRPr="0003648D">
              <w:rPr>
                <w:iCs/>
                <w:sz w:val="20"/>
              </w:rPr>
              <w:t>$</w:t>
            </w:r>
          </w:p>
        </w:tc>
        <w:tc>
          <w:tcPr>
            <w:tcW w:w="3691" w:type="pct"/>
          </w:tcPr>
          <w:p w14:paraId="6656C206" w14:textId="77777777" w:rsidR="00CD3F3C" w:rsidRPr="0003648D" w:rsidRDefault="00CD3F3C" w:rsidP="007C45F6">
            <w:pPr>
              <w:keepNext/>
              <w:spacing w:after="60"/>
              <w:rPr>
                <w:iCs/>
                <w:sz w:val="20"/>
              </w:rPr>
            </w:pPr>
            <w:r w:rsidRPr="0003648D">
              <w:rPr>
                <w:i/>
                <w:iCs/>
                <w:sz w:val="20"/>
              </w:rPr>
              <w:t>Non-Spin Cost per QSE</w:t>
            </w:r>
            <w:r w:rsidRPr="0003648D">
              <w:rPr>
                <w:iCs/>
                <w:sz w:val="20"/>
              </w:rPr>
              <w:t xml:space="preserve">—QSE </w:t>
            </w:r>
            <w:r w:rsidRPr="0003648D">
              <w:rPr>
                <w:i/>
                <w:iCs/>
                <w:sz w:val="20"/>
              </w:rPr>
              <w:t>q</w:t>
            </w:r>
            <w:r w:rsidRPr="0003648D">
              <w:rPr>
                <w:iCs/>
                <w:sz w:val="20"/>
              </w:rPr>
              <w:t>’s share of the net total costs for Non-Spin, for the hour.</w:t>
            </w:r>
          </w:p>
        </w:tc>
      </w:tr>
      <w:tr w:rsidR="00CD3F3C" w:rsidRPr="0003648D" w14:paraId="1DDE941B" w14:textId="77777777" w:rsidTr="007C45F6">
        <w:tc>
          <w:tcPr>
            <w:tcW w:w="849" w:type="pct"/>
            <w:tcBorders>
              <w:top w:val="single" w:sz="4" w:space="0" w:color="auto"/>
              <w:left w:val="single" w:sz="4" w:space="0" w:color="auto"/>
              <w:bottom w:val="single" w:sz="4" w:space="0" w:color="auto"/>
              <w:right w:val="single" w:sz="4" w:space="0" w:color="auto"/>
            </w:tcBorders>
          </w:tcPr>
          <w:p w14:paraId="21180A25" w14:textId="77777777" w:rsidR="00CD3F3C" w:rsidRPr="0003648D" w:rsidRDefault="00CD3F3C" w:rsidP="007C45F6">
            <w:pPr>
              <w:spacing w:after="60"/>
              <w:rPr>
                <w:iCs/>
                <w:sz w:val="20"/>
              </w:rPr>
            </w:pPr>
            <w:r w:rsidRPr="0003648D">
              <w:rPr>
                <w:iCs/>
                <w:sz w:val="20"/>
              </w:rPr>
              <w:t>NSPR</w:t>
            </w:r>
          </w:p>
        </w:tc>
        <w:tc>
          <w:tcPr>
            <w:tcW w:w="460" w:type="pct"/>
            <w:tcBorders>
              <w:top w:val="single" w:sz="4" w:space="0" w:color="auto"/>
              <w:left w:val="single" w:sz="4" w:space="0" w:color="auto"/>
              <w:bottom w:val="single" w:sz="4" w:space="0" w:color="auto"/>
              <w:right w:val="single" w:sz="4" w:space="0" w:color="auto"/>
            </w:tcBorders>
          </w:tcPr>
          <w:p w14:paraId="3249DE5F" w14:textId="77777777" w:rsidR="00CD3F3C" w:rsidRPr="0003648D" w:rsidRDefault="00CD3F3C" w:rsidP="007C45F6">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56E4AD70" w14:textId="77777777" w:rsidR="00CD3F3C" w:rsidRPr="0003648D" w:rsidRDefault="00CD3F3C" w:rsidP="007C45F6">
            <w:pPr>
              <w:spacing w:after="60"/>
              <w:rPr>
                <w:i/>
                <w:iCs/>
                <w:sz w:val="20"/>
              </w:rPr>
            </w:pPr>
            <w:r w:rsidRPr="0003648D">
              <w:rPr>
                <w:i/>
                <w:iCs/>
                <w:sz w:val="20"/>
              </w:rPr>
              <w:t>Non-Spin Price—</w:t>
            </w:r>
            <w:r w:rsidRPr="0003648D">
              <w:rPr>
                <w:iCs/>
                <w:sz w:val="20"/>
              </w:rPr>
              <w:t>The price for Non-Spin calculated based on the net total costs for Non-Spin, for the hour.</w:t>
            </w:r>
          </w:p>
        </w:tc>
      </w:tr>
      <w:tr w:rsidR="00CD3F3C" w:rsidRPr="0003648D" w14:paraId="612149D0" w14:textId="77777777" w:rsidTr="007C45F6">
        <w:tc>
          <w:tcPr>
            <w:tcW w:w="849" w:type="pct"/>
            <w:tcBorders>
              <w:top w:val="single" w:sz="4" w:space="0" w:color="auto"/>
              <w:left w:val="single" w:sz="4" w:space="0" w:color="auto"/>
              <w:bottom w:val="single" w:sz="4" w:space="0" w:color="auto"/>
              <w:right w:val="single" w:sz="4" w:space="0" w:color="auto"/>
            </w:tcBorders>
          </w:tcPr>
          <w:p w14:paraId="7EE4914B" w14:textId="77777777" w:rsidR="00CD3F3C" w:rsidRPr="0003648D" w:rsidRDefault="00CD3F3C" w:rsidP="007C45F6">
            <w:pPr>
              <w:spacing w:after="60"/>
              <w:rPr>
                <w:iCs/>
                <w:sz w:val="20"/>
              </w:rPr>
            </w:pPr>
            <w:r w:rsidRPr="0003648D">
              <w:rPr>
                <w:iCs/>
                <w:sz w:val="20"/>
              </w:rPr>
              <w:lastRenderedPageBreak/>
              <w:t>NSCOSTTOT</w:t>
            </w:r>
          </w:p>
        </w:tc>
        <w:tc>
          <w:tcPr>
            <w:tcW w:w="460" w:type="pct"/>
            <w:tcBorders>
              <w:top w:val="single" w:sz="4" w:space="0" w:color="auto"/>
              <w:left w:val="single" w:sz="4" w:space="0" w:color="auto"/>
              <w:bottom w:val="single" w:sz="4" w:space="0" w:color="auto"/>
              <w:right w:val="single" w:sz="4" w:space="0" w:color="auto"/>
            </w:tcBorders>
          </w:tcPr>
          <w:p w14:paraId="21A6E102" w14:textId="77777777" w:rsidR="00CD3F3C" w:rsidRPr="0003648D" w:rsidRDefault="00CD3F3C" w:rsidP="007C45F6">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1A12DFD2" w14:textId="77777777" w:rsidR="00CD3F3C" w:rsidRPr="0003648D" w:rsidRDefault="00CD3F3C" w:rsidP="007C45F6">
            <w:pPr>
              <w:spacing w:after="60"/>
              <w:rPr>
                <w:i/>
                <w:iCs/>
                <w:sz w:val="20"/>
              </w:rPr>
            </w:pPr>
            <w:r w:rsidRPr="0003648D">
              <w:rPr>
                <w:i/>
                <w:iCs/>
                <w:sz w:val="20"/>
              </w:rPr>
              <w:t>Non-Spin Cost Total</w:t>
            </w:r>
            <w:r w:rsidRPr="0003648D">
              <w:rPr>
                <w:iCs/>
                <w:sz w:val="20"/>
              </w:rPr>
              <w:t>—The net total costs for Non-Spin for the hour.  See item (5)(a) above.</w:t>
            </w:r>
          </w:p>
        </w:tc>
      </w:tr>
      <w:tr w:rsidR="00CD3F3C" w:rsidRPr="0003648D" w14:paraId="398C0CEC" w14:textId="77777777" w:rsidTr="007C45F6">
        <w:tc>
          <w:tcPr>
            <w:tcW w:w="849" w:type="pct"/>
            <w:tcBorders>
              <w:top w:val="single" w:sz="4" w:space="0" w:color="auto"/>
              <w:left w:val="single" w:sz="4" w:space="0" w:color="auto"/>
              <w:bottom w:val="single" w:sz="4" w:space="0" w:color="auto"/>
              <w:right w:val="single" w:sz="4" w:space="0" w:color="auto"/>
            </w:tcBorders>
          </w:tcPr>
          <w:p w14:paraId="55199830" w14:textId="77777777" w:rsidR="00CD3F3C" w:rsidRPr="0003648D" w:rsidRDefault="00CD3F3C" w:rsidP="007C45F6">
            <w:pPr>
              <w:spacing w:after="60"/>
              <w:rPr>
                <w:iCs/>
                <w:sz w:val="20"/>
              </w:rPr>
            </w:pPr>
            <w:r w:rsidRPr="0003648D">
              <w:rPr>
                <w:iCs/>
                <w:sz w:val="20"/>
              </w:rPr>
              <w:t>NSQTOT</w:t>
            </w:r>
          </w:p>
        </w:tc>
        <w:tc>
          <w:tcPr>
            <w:tcW w:w="460" w:type="pct"/>
            <w:tcBorders>
              <w:top w:val="single" w:sz="4" w:space="0" w:color="auto"/>
              <w:left w:val="single" w:sz="4" w:space="0" w:color="auto"/>
              <w:bottom w:val="single" w:sz="4" w:space="0" w:color="auto"/>
              <w:right w:val="single" w:sz="4" w:space="0" w:color="auto"/>
            </w:tcBorders>
          </w:tcPr>
          <w:p w14:paraId="51F04B4B"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A855EA1" w14:textId="77777777" w:rsidR="00CD3F3C" w:rsidRPr="0003648D" w:rsidRDefault="00CD3F3C" w:rsidP="007C45F6">
            <w:pPr>
              <w:spacing w:after="60"/>
              <w:rPr>
                <w:i/>
                <w:iCs/>
                <w:sz w:val="20"/>
              </w:rPr>
            </w:pPr>
            <w:r w:rsidRPr="0003648D">
              <w:rPr>
                <w:i/>
                <w:iCs/>
                <w:sz w:val="20"/>
              </w:rPr>
              <w:t>Non-Spin Quantity Total</w:t>
            </w:r>
            <w:r w:rsidRPr="0003648D">
              <w:rPr>
                <w:iCs/>
                <w:sz w:val="20"/>
              </w:rPr>
              <w:t>—The sum of every QSE’s Ancillary Service Obligation minus its self-arranged Non-Spin quantity in the DAM and any and all SASMs, for the hour.</w:t>
            </w:r>
          </w:p>
        </w:tc>
      </w:tr>
      <w:tr w:rsidR="00CD3F3C" w:rsidRPr="0003648D" w14:paraId="5C829AB4" w14:textId="77777777" w:rsidTr="007C45F6">
        <w:tc>
          <w:tcPr>
            <w:tcW w:w="849" w:type="pct"/>
            <w:tcBorders>
              <w:top w:val="single" w:sz="4" w:space="0" w:color="auto"/>
              <w:left w:val="single" w:sz="4" w:space="0" w:color="auto"/>
              <w:bottom w:val="single" w:sz="4" w:space="0" w:color="auto"/>
              <w:right w:val="single" w:sz="4" w:space="0" w:color="auto"/>
            </w:tcBorders>
          </w:tcPr>
          <w:p w14:paraId="4CD889AF" w14:textId="77777777" w:rsidR="00CD3F3C" w:rsidRPr="0003648D" w:rsidRDefault="00CD3F3C" w:rsidP="007C45F6">
            <w:pPr>
              <w:spacing w:after="60"/>
              <w:rPr>
                <w:iCs/>
                <w:sz w:val="20"/>
              </w:rPr>
            </w:pPr>
            <w:r w:rsidRPr="0003648D">
              <w:rPr>
                <w:iCs/>
                <w:sz w:val="20"/>
              </w:rPr>
              <w:t xml:space="preserve">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A26D126"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E3258BA" w14:textId="77777777" w:rsidR="00CD3F3C" w:rsidRPr="0003648D" w:rsidRDefault="00CD3F3C" w:rsidP="007C45F6">
            <w:pPr>
              <w:spacing w:after="60"/>
              <w:rPr>
                <w:i/>
                <w:iCs/>
                <w:sz w:val="20"/>
              </w:rPr>
            </w:pPr>
            <w:r w:rsidRPr="0003648D">
              <w:rPr>
                <w:i/>
                <w:iCs/>
                <w:sz w:val="20"/>
              </w:rPr>
              <w:t>Non-Spin Quantity per QSE</w:t>
            </w:r>
            <w:r w:rsidRPr="0003648D">
              <w:rPr>
                <w:iCs/>
                <w:sz w:val="20"/>
              </w:rPr>
              <w:t xml:space="preserve">—The difference in QSE </w:t>
            </w:r>
            <w:r w:rsidRPr="0003648D">
              <w:rPr>
                <w:i/>
                <w:iCs/>
                <w:sz w:val="20"/>
              </w:rPr>
              <w:t>q</w:t>
            </w:r>
            <w:r w:rsidRPr="0003648D">
              <w:rPr>
                <w:iCs/>
                <w:sz w:val="20"/>
              </w:rPr>
              <w:t>’s Ancillary Service Obligation minus its self-arranged Non-Spin quantity in the DAM and any and all SASMs, for the hour.</w:t>
            </w:r>
          </w:p>
        </w:tc>
      </w:tr>
      <w:tr w:rsidR="00CD3F3C" w:rsidRPr="0003648D" w14:paraId="1DA97B9E" w14:textId="77777777" w:rsidTr="007C45F6">
        <w:tc>
          <w:tcPr>
            <w:tcW w:w="849" w:type="pct"/>
            <w:tcBorders>
              <w:top w:val="single" w:sz="4" w:space="0" w:color="auto"/>
              <w:left w:val="single" w:sz="4" w:space="0" w:color="auto"/>
              <w:bottom w:val="single" w:sz="4" w:space="0" w:color="auto"/>
              <w:right w:val="single" w:sz="4" w:space="0" w:color="auto"/>
            </w:tcBorders>
          </w:tcPr>
          <w:p w14:paraId="1975E201" w14:textId="77777777" w:rsidR="00CD3F3C" w:rsidRPr="0003648D" w:rsidRDefault="00CD3F3C" w:rsidP="007C45F6">
            <w:pPr>
              <w:spacing w:after="60"/>
              <w:rPr>
                <w:iCs/>
                <w:sz w:val="20"/>
              </w:rPr>
            </w:pPr>
            <w:r w:rsidRPr="0003648D">
              <w:rPr>
                <w:iCs/>
                <w:sz w:val="20"/>
              </w:rPr>
              <w:t xml:space="preserve">NSO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A6C0871"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7D8CCD36" w14:textId="77777777" w:rsidR="00CD3F3C" w:rsidRPr="0003648D" w:rsidRDefault="00CD3F3C" w:rsidP="007C45F6">
            <w:pPr>
              <w:spacing w:after="60"/>
              <w:rPr>
                <w:i/>
                <w:iCs/>
                <w:sz w:val="20"/>
              </w:rPr>
            </w:pPr>
            <w:r w:rsidRPr="0003648D">
              <w:rPr>
                <w:i/>
                <w:iCs/>
                <w:sz w:val="20"/>
              </w:rPr>
              <w:t>Non-Spin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CD3F3C" w:rsidRPr="0003648D" w14:paraId="7079F2B7" w14:textId="77777777" w:rsidTr="007C45F6">
        <w:tc>
          <w:tcPr>
            <w:tcW w:w="849" w:type="pct"/>
            <w:tcBorders>
              <w:top w:val="single" w:sz="4" w:space="0" w:color="auto"/>
              <w:left w:val="single" w:sz="4" w:space="0" w:color="auto"/>
              <w:bottom w:val="single" w:sz="4" w:space="0" w:color="auto"/>
              <w:right w:val="single" w:sz="4" w:space="0" w:color="auto"/>
            </w:tcBorders>
          </w:tcPr>
          <w:p w14:paraId="09F81E90" w14:textId="77777777" w:rsidR="00CD3F3C" w:rsidRPr="0003648D" w:rsidRDefault="00CD3F3C" w:rsidP="007C45F6">
            <w:pPr>
              <w:spacing w:after="60"/>
              <w:rPr>
                <w:iCs/>
                <w:sz w:val="20"/>
              </w:rPr>
            </w:pPr>
            <w:r w:rsidRPr="0003648D">
              <w:rPr>
                <w:iCs/>
                <w:sz w:val="20"/>
              </w:rPr>
              <w:t xml:space="preserve">DASANSQ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B93CB4"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35A7651" w14:textId="77777777" w:rsidR="00CD3F3C" w:rsidRPr="0003648D" w:rsidRDefault="00CD3F3C" w:rsidP="007C45F6">
            <w:pPr>
              <w:spacing w:after="60"/>
              <w:rPr>
                <w:i/>
                <w:iCs/>
                <w:sz w:val="20"/>
              </w:rPr>
            </w:pPr>
            <w:r w:rsidRPr="0003648D">
              <w:rPr>
                <w:i/>
                <w:iCs/>
                <w:sz w:val="20"/>
              </w:rPr>
              <w:t>Day-Ahead Self-Arranged Non-Spin Quantity per QSE for DAM</w:t>
            </w:r>
            <w:r w:rsidRPr="0003648D">
              <w:rPr>
                <w:iCs/>
                <w:sz w:val="20"/>
              </w:rPr>
              <w:t xml:space="preserve">—The self-arranged Non-Spin quantity submitted by QSE </w:t>
            </w:r>
            <w:r w:rsidRPr="0003648D">
              <w:rPr>
                <w:i/>
                <w:iCs/>
                <w:sz w:val="20"/>
              </w:rPr>
              <w:t>q</w:t>
            </w:r>
            <w:r w:rsidRPr="0003648D">
              <w:rPr>
                <w:iCs/>
                <w:sz w:val="20"/>
              </w:rPr>
              <w:t xml:space="preserve"> before 1000 in the Day-Ahead.</w:t>
            </w:r>
          </w:p>
        </w:tc>
      </w:tr>
      <w:tr w:rsidR="00CD3F3C" w:rsidRPr="0003648D" w14:paraId="6E766999" w14:textId="77777777" w:rsidTr="007C45F6">
        <w:trPr>
          <w:cantSplit/>
        </w:trPr>
        <w:tc>
          <w:tcPr>
            <w:tcW w:w="849" w:type="pct"/>
            <w:tcBorders>
              <w:top w:val="single" w:sz="4" w:space="0" w:color="auto"/>
              <w:left w:val="single" w:sz="4" w:space="0" w:color="auto"/>
              <w:bottom w:val="single" w:sz="4" w:space="0" w:color="auto"/>
              <w:right w:val="single" w:sz="4" w:space="0" w:color="auto"/>
            </w:tcBorders>
          </w:tcPr>
          <w:p w14:paraId="116148E6" w14:textId="77777777" w:rsidR="00CD3F3C" w:rsidRPr="0003648D" w:rsidRDefault="00CD3F3C" w:rsidP="007C45F6">
            <w:pPr>
              <w:spacing w:after="60"/>
              <w:rPr>
                <w:iCs/>
                <w:sz w:val="20"/>
              </w:rPr>
            </w:pPr>
            <w:r w:rsidRPr="0003648D">
              <w:rPr>
                <w:iCs/>
                <w:sz w:val="20"/>
              </w:rPr>
              <w:t xml:space="preserve">RTSANSQ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C36611E"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D389344" w14:textId="77777777" w:rsidR="00CD3F3C" w:rsidRPr="0003648D" w:rsidRDefault="00CD3F3C" w:rsidP="007C45F6">
            <w:pPr>
              <w:spacing w:after="60"/>
              <w:rPr>
                <w:i/>
                <w:iCs/>
                <w:sz w:val="20"/>
              </w:rPr>
            </w:pPr>
            <w:r w:rsidRPr="0003648D">
              <w:rPr>
                <w:i/>
                <w:iCs/>
                <w:sz w:val="20"/>
              </w:rPr>
              <w:t>Self-Arranged Non-Spin Quantity per QSE for all SASMs</w:t>
            </w:r>
            <w:r w:rsidRPr="0003648D">
              <w:rPr>
                <w:iCs/>
                <w:sz w:val="20"/>
              </w:rPr>
              <w:t xml:space="preserve">—The sum of all self-arranged Non-Spin quantities submitted by QSE </w:t>
            </w:r>
            <w:r w:rsidRPr="0003648D">
              <w:rPr>
                <w:i/>
                <w:iCs/>
                <w:sz w:val="20"/>
              </w:rPr>
              <w:t>q</w:t>
            </w:r>
            <w:r w:rsidRPr="0003648D">
              <w:rPr>
                <w:iCs/>
                <w:sz w:val="20"/>
              </w:rPr>
              <w:t xml:space="preserve"> for all SASMs due to an increase in the Ancillary Service Plan per Section 4.4.7.1.</w:t>
            </w:r>
          </w:p>
        </w:tc>
      </w:tr>
      <w:tr w:rsidR="00CD3F3C" w:rsidRPr="0003648D" w14:paraId="36FCC111" w14:textId="77777777" w:rsidTr="007C45F6">
        <w:tc>
          <w:tcPr>
            <w:tcW w:w="849" w:type="pct"/>
            <w:tcBorders>
              <w:top w:val="single" w:sz="4" w:space="0" w:color="auto"/>
              <w:left w:val="single" w:sz="4" w:space="0" w:color="auto"/>
              <w:bottom w:val="single" w:sz="4" w:space="0" w:color="auto"/>
              <w:right w:val="single" w:sz="4" w:space="0" w:color="auto"/>
            </w:tcBorders>
          </w:tcPr>
          <w:p w14:paraId="4FBE00E0" w14:textId="77777777" w:rsidR="00CD3F3C" w:rsidRPr="0003648D" w:rsidRDefault="00CD3F3C" w:rsidP="007C45F6">
            <w:pPr>
              <w:spacing w:after="60"/>
              <w:rPr>
                <w:iCs/>
                <w:sz w:val="20"/>
              </w:rPr>
            </w:pPr>
            <w:r w:rsidRPr="0003648D">
              <w:rPr>
                <w:iCs/>
                <w:sz w:val="20"/>
              </w:rPr>
              <w:t xml:space="preserve">RTPCNS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4734799A"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329D5D2" w14:textId="77777777" w:rsidR="00CD3F3C" w:rsidRPr="0003648D" w:rsidRDefault="00CD3F3C" w:rsidP="007C45F6">
            <w:pPr>
              <w:spacing w:after="60"/>
              <w:rPr>
                <w:i/>
                <w:iCs/>
                <w:sz w:val="20"/>
              </w:rPr>
            </w:pPr>
            <w:r w:rsidRPr="0003648D">
              <w:rPr>
                <w:i/>
                <w:iCs/>
                <w:sz w:val="20"/>
              </w:rPr>
              <w:t>Procured Capacity for Non-Spin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Non-Spin, for the hour.</w:t>
            </w:r>
          </w:p>
        </w:tc>
      </w:tr>
      <w:tr w:rsidR="00CD3F3C" w:rsidRPr="0003648D" w14:paraId="0E314E6D" w14:textId="77777777" w:rsidTr="007C45F6">
        <w:tc>
          <w:tcPr>
            <w:tcW w:w="849" w:type="pct"/>
            <w:tcBorders>
              <w:top w:val="single" w:sz="4" w:space="0" w:color="auto"/>
              <w:left w:val="single" w:sz="4" w:space="0" w:color="auto"/>
              <w:bottom w:val="single" w:sz="4" w:space="0" w:color="auto"/>
              <w:right w:val="single" w:sz="4" w:space="0" w:color="auto"/>
            </w:tcBorders>
          </w:tcPr>
          <w:p w14:paraId="1987729C" w14:textId="77777777" w:rsidR="00CD3F3C" w:rsidRPr="0003648D" w:rsidRDefault="00CD3F3C" w:rsidP="007C45F6">
            <w:pPr>
              <w:spacing w:after="60"/>
              <w:rPr>
                <w:iCs/>
                <w:sz w:val="20"/>
              </w:rPr>
            </w:pPr>
            <w:r w:rsidRPr="0003648D">
              <w:rPr>
                <w:iCs/>
                <w:sz w:val="20"/>
              </w:rPr>
              <w:t xml:space="preserve">NSFQ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C447E72"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AB3C8F5" w14:textId="77777777" w:rsidR="00CD3F3C" w:rsidRPr="0003648D" w:rsidRDefault="00CD3F3C" w:rsidP="007C45F6">
            <w:pPr>
              <w:spacing w:after="60"/>
              <w:rPr>
                <w:iCs/>
                <w:sz w:val="20"/>
              </w:rPr>
            </w:pPr>
            <w:r w:rsidRPr="0003648D">
              <w:rPr>
                <w:i/>
                <w:iCs/>
                <w:sz w:val="20"/>
              </w:rPr>
              <w:t>Non-Spin Failure Quantity per QSE—</w:t>
            </w:r>
            <w:r w:rsidRPr="0003648D">
              <w:rPr>
                <w:iCs/>
                <w:sz w:val="20"/>
              </w:rPr>
              <w:t xml:space="preserve">QSE </w:t>
            </w:r>
            <w:r w:rsidRPr="0003648D">
              <w:rPr>
                <w:i/>
                <w:iCs/>
                <w:sz w:val="20"/>
              </w:rPr>
              <w:t>q</w:t>
            </w:r>
            <w:r w:rsidRPr="0003648D">
              <w:rPr>
                <w:iCs/>
                <w:sz w:val="20"/>
              </w:rPr>
              <w:t>’s total capacity associated with failures on its Ancillary Service Supply Responsibility for Non-Spin, for the hour.</w:t>
            </w:r>
          </w:p>
        </w:tc>
      </w:tr>
      <w:tr w:rsidR="00CD3F3C" w:rsidRPr="0003648D" w14:paraId="4054E951" w14:textId="77777777" w:rsidTr="007C45F6">
        <w:tc>
          <w:tcPr>
            <w:tcW w:w="849" w:type="pct"/>
            <w:tcBorders>
              <w:top w:val="single" w:sz="4" w:space="0" w:color="auto"/>
              <w:left w:val="single" w:sz="4" w:space="0" w:color="auto"/>
              <w:bottom w:val="single" w:sz="4" w:space="0" w:color="auto"/>
              <w:right w:val="single" w:sz="4" w:space="0" w:color="auto"/>
            </w:tcBorders>
          </w:tcPr>
          <w:p w14:paraId="149A62E6" w14:textId="77777777" w:rsidR="00CD3F3C" w:rsidRPr="0003648D" w:rsidRDefault="00CD3F3C" w:rsidP="007C45F6">
            <w:pPr>
              <w:spacing w:after="60"/>
              <w:rPr>
                <w:iCs/>
                <w:sz w:val="20"/>
              </w:rPr>
            </w:pPr>
            <w:r w:rsidRPr="0003648D">
              <w:rPr>
                <w:sz w:val="20"/>
              </w:rPr>
              <w:t xml:space="preserve">RNSFQ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D0C6FC" w14:textId="77777777" w:rsidR="00CD3F3C" w:rsidRPr="0003648D" w:rsidRDefault="00CD3F3C" w:rsidP="007C45F6">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416E5237" w14:textId="77777777" w:rsidR="00CD3F3C" w:rsidRPr="0003648D" w:rsidRDefault="00CD3F3C" w:rsidP="007C45F6">
            <w:pPr>
              <w:spacing w:after="60"/>
              <w:rPr>
                <w:i/>
                <w:iCs/>
                <w:sz w:val="20"/>
              </w:rPr>
            </w:pPr>
            <w:r w:rsidRPr="0003648D">
              <w:rPr>
                <w:i/>
                <w:sz w:val="20"/>
              </w:rPr>
              <w:t>Reconfiguration Non-Spin Failure Quantity per QSE—</w:t>
            </w:r>
            <w:r w:rsidRPr="0003648D">
              <w:rPr>
                <w:sz w:val="20"/>
              </w:rPr>
              <w:t xml:space="preserve">QSE </w:t>
            </w:r>
            <w:r w:rsidRPr="0003648D">
              <w:rPr>
                <w:i/>
                <w:sz w:val="20"/>
              </w:rPr>
              <w:t>q</w:t>
            </w:r>
            <w:r w:rsidRPr="0003648D">
              <w:rPr>
                <w:sz w:val="20"/>
              </w:rPr>
              <w:t>’s total capacity associated with reconfiguration reductions on its Ancillary Service Supply Responsibility for Non-Spin, for the hour.</w:t>
            </w:r>
          </w:p>
        </w:tc>
      </w:tr>
      <w:tr w:rsidR="00CD3F3C" w:rsidRPr="0003648D" w14:paraId="2B14784B" w14:textId="77777777" w:rsidTr="007C45F6">
        <w:tc>
          <w:tcPr>
            <w:tcW w:w="849" w:type="pct"/>
            <w:tcBorders>
              <w:top w:val="single" w:sz="4" w:space="0" w:color="auto"/>
              <w:left w:val="single" w:sz="4" w:space="0" w:color="auto"/>
              <w:bottom w:val="single" w:sz="4" w:space="0" w:color="auto"/>
              <w:right w:val="single" w:sz="4" w:space="0" w:color="auto"/>
            </w:tcBorders>
          </w:tcPr>
          <w:p w14:paraId="14879109" w14:textId="77777777" w:rsidR="00CD3F3C" w:rsidRPr="0003648D" w:rsidRDefault="00CD3F3C" w:rsidP="007C45F6">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FD3BA1F" w14:textId="77777777" w:rsidR="00CD3F3C" w:rsidRPr="0003648D" w:rsidRDefault="00CD3F3C" w:rsidP="007C45F6">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8980569" w14:textId="77777777" w:rsidR="00CD3F3C" w:rsidRPr="0003648D" w:rsidRDefault="00CD3F3C" w:rsidP="007C45F6">
            <w:pPr>
              <w:spacing w:after="60"/>
              <w:rPr>
                <w:iCs/>
                <w:sz w:val="20"/>
              </w:rPr>
            </w:pPr>
            <w:r w:rsidRPr="0003648D">
              <w:rPr>
                <w:i/>
                <w:iCs/>
                <w:sz w:val="20"/>
              </w:rPr>
              <w:t>The Hourly Load Ratio Share calculated for QSE q for the hour</w:t>
            </w:r>
            <w:r w:rsidRPr="0003648D">
              <w:rPr>
                <w:iCs/>
                <w:sz w:val="20"/>
              </w:rPr>
              <w:t>.  See Section 6.6.2.4.</w:t>
            </w:r>
          </w:p>
        </w:tc>
      </w:tr>
      <w:tr w:rsidR="00CD3F3C" w:rsidRPr="0003648D" w14:paraId="7A0E1CBE" w14:textId="77777777" w:rsidTr="007C45F6">
        <w:tc>
          <w:tcPr>
            <w:tcW w:w="849" w:type="pct"/>
            <w:tcBorders>
              <w:top w:val="single" w:sz="4" w:space="0" w:color="auto"/>
              <w:left w:val="single" w:sz="4" w:space="0" w:color="auto"/>
              <w:bottom w:val="single" w:sz="4" w:space="0" w:color="auto"/>
              <w:right w:val="single" w:sz="4" w:space="0" w:color="auto"/>
            </w:tcBorders>
          </w:tcPr>
          <w:p w14:paraId="4B57A558" w14:textId="77777777" w:rsidR="00CD3F3C" w:rsidRPr="0003648D" w:rsidRDefault="00CD3F3C" w:rsidP="007C45F6">
            <w:pPr>
              <w:rPr>
                <w:sz w:val="20"/>
              </w:rPr>
            </w:pPr>
            <w:r w:rsidRPr="0003648D">
              <w:rPr>
                <w:sz w:val="20"/>
              </w:rPr>
              <w:t xml:space="preserve">PCNS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7C6F0179" w14:textId="77777777" w:rsidR="00CD3F3C" w:rsidRPr="0003648D" w:rsidRDefault="00CD3F3C" w:rsidP="007C45F6">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49987D5C" w14:textId="77777777" w:rsidR="00CD3F3C" w:rsidRPr="0003648D" w:rsidRDefault="00CD3F3C" w:rsidP="007C45F6">
            <w:pPr>
              <w:rPr>
                <w:sz w:val="20"/>
              </w:rPr>
            </w:pPr>
            <w:r w:rsidRPr="0003648D">
              <w:rPr>
                <w:i/>
                <w:sz w:val="20"/>
              </w:rPr>
              <w:t>Procured Capacity for Non-Spin Service per QSE in DAM</w:t>
            </w:r>
            <w:r w:rsidRPr="0003648D">
              <w:rPr>
                <w:sz w:val="20"/>
              </w:rPr>
              <w:t xml:space="preserve">—The total Non-Spin capacity quantity awarded to QSE </w:t>
            </w:r>
            <w:r w:rsidRPr="0003648D">
              <w:rPr>
                <w:i/>
                <w:sz w:val="20"/>
              </w:rPr>
              <w:t>q</w:t>
            </w:r>
            <w:r w:rsidRPr="0003648D">
              <w:rPr>
                <w:sz w:val="20"/>
              </w:rPr>
              <w:t xml:space="preserve"> in the DAM for all the Resources represented by the QSE</w:t>
            </w:r>
            <w:r w:rsidRPr="0003648D">
              <w:rPr>
                <w:iCs/>
                <w:sz w:val="20"/>
              </w:rPr>
              <w:t>,</w:t>
            </w:r>
            <w:r w:rsidRPr="0003648D">
              <w:rPr>
                <w:sz w:val="20"/>
              </w:rPr>
              <w:t xml:space="preserve"> for the hour.</w:t>
            </w:r>
          </w:p>
        </w:tc>
      </w:tr>
      <w:tr w:rsidR="00CD3F3C" w:rsidRPr="0003648D" w14:paraId="6D612F5B" w14:textId="77777777" w:rsidTr="007C45F6">
        <w:tc>
          <w:tcPr>
            <w:tcW w:w="849" w:type="pct"/>
            <w:tcBorders>
              <w:top w:val="single" w:sz="4" w:space="0" w:color="auto"/>
              <w:left w:val="single" w:sz="4" w:space="0" w:color="auto"/>
              <w:bottom w:val="single" w:sz="4" w:space="0" w:color="auto"/>
              <w:right w:val="single" w:sz="4" w:space="0" w:color="auto"/>
            </w:tcBorders>
          </w:tcPr>
          <w:p w14:paraId="0A719B90" w14:textId="77777777" w:rsidR="00CD3F3C" w:rsidRPr="0003648D" w:rsidRDefault="00CD3F3C" w:rsidP="007C45F6">
            <w:pPr>
              <w:spacing w:after="60"/>
              <w:rPr>
                <w:iCs/>
                <w:sz w:val="20"/>
              </w:rPr>
            </w:pPr>
            <w:r w:rsidRPr="0003648D">
              <w:rPr>
                <w:iCs/>
                <w:sz w:val="20"/>
              </w:rPr>
              <w:t xml:space="preserve">SANSQ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369A493" w14:textId="77777777" w:rsidR="00CD3F3C" w:rsidRPr="0003648D" w:rsidRDefault="00CD3F3C" w:rsidP="007C45F6">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6DB7D42" w14:textId="77777777" w:rsidR="00CD3F3C" w:rsidRPr="0003648D" w:rsidRDefault="00CD3F3C" w:rsidP="007C45F6">
            <w:pPr>
              <w:spacing w:after="60"/>
              <w:rPr>
                <w:i/>
                <w:iCs/>
                <w:sz w:val="20"/>
              </w:rPr>
            </w:pPr>
            <w:r w:rsidRPr="0003648D">
              <w:rPr>
                <w:i/>
                <w:iCs/>
                <w:sz w:val="20"/>
              </w:rPr>
              <w:t>Total Self-Arranged Non-Spin Supplied Quantity per QSE for all markets</w:t>
            </w:r>
            <w:r w:rsidRPr="0003648D">
              <w:rPr>
                <w:iCs/>
                <w:sz w:val="20"/>
              </w:rPr>
              <w:t xml:space="preserve">—The sum of all self-arranged Non-Spin quantities submitted by QSE </w:t>
            </w:r>
            <w:r w:rsidRPr="0003648D">
              <w:rPr>
                <w:i/>
                <w:iCs/>
                <w:sz w:val="20"/>
              </w:rPr>
              <w:t>q</w:t>
            </w:r>
            <w:r w:rsidRPr="0003648D">
              <w:rPr>
                <w:iCs/>
                <w:sz w:val="20"/>
              </w:rPr>
              <w:t xml:space="preserve"> for DAM and all SASMs.</w:t>
            </w:r>
          </w:p>
        </w:tc>
      </w:tr>
      <w:tr w:rsidR="00CD3F3C" w:rsidRPr="0003648D" w14:paraId="5182FE64" w14:textId="77777777" w:rsidTr="007C45F6">
        <w:tc>
          <w:tcPr>
            <w:tcW w:w="849" w:type="pct"/>
            <w:tcBorders>
              <w:top w:val="single" w:sz="4" w:space="0" w:color="auto"/>
              <w:left w:val="single" w:sz="4" w:space="0" w:color="auto"/>
              <w:bottom w:val="single" w:sz="4" w:space="0" w:color="auto"/>
              <w:right w:val="single" w:sz="4" w:space="0" w:color="auto"/>
            </w:tcBorders>
          </w:tcPr>
          <w:p w14:paraId="4462A2DB" w14:textId="77777777" w:rsidR="00CD3F3C" w:rsidRPr="0003648D" w:rsidRDefault="00CD3F3C" w:rsidP="007C45F6">
            <w:pPr>
              <w:spacing w:after="60"/>
              <w:rPr>
                <w:i/>
                <w:sz w:val="20"/>
              </w:rPr>
            </w:pPr>
            <w:r w:rsidRPr="0003648D">
              <w:rPr>
                <w:i/>
                <w:sz w:val="20"/>
              </w:rPr>
              <w:t>q</w:t>
            </w:r>
          </w:p>
        </w:tc>
        <w:tc>
          <w:tcPr>
            <w:tcW w:w="460" w:type="pct"/>
            <w:tcBorders>
              <w:top w:val="single" w:sz="4" w:space="0" w:color="auto"/>
              <w:left w:val="single" w:sz="4" w:space="0" w:color="auto"/>
              <w:bottom w:val="single" w:sz="4" w:space="0" w:color="auto"/>
              <w:right w:val="single" w:sz="4" w:space="0" w:color="auto"/>
            </w:tcBorders>
          </w:tcPr>
          <w:p w14:paraId="170E7B83" w14:textId="77777777" w:rsidR="00CD3F3C" w:rsidRPr="0003648D" w:rsidRDefault="00CD3F3C" w:rsidP="007C45F6">
            <w:pPr>
              <w:spacing w:after="60"/>
              <w:rPr>
                <w:sz w:val="20"/>
              </w:rPr>
            </w:pPr>
            <w:r w:rsidRPr="0003648D">
              <w:rPr>
                <w:sz w:val="20"/>
              </w:rPr>
              <w:t>none</w:t>
            </w:r>
          </w:p>
        </w:tc>
        <w:tc>
          <w:tcPr>
            <w:tcW w:w="3691" w:type="pct"/>
            <w:tcBorders>
              <w:top w:val="single" w:sz="4" w:space="0" w:color="auto"/>
              <w:left w:val="single" w:sz="4" w:space="0" w:color="auto"/>
              <w:bottom w:val="single" w:sz="4" w:space="0" w:color="auto"/>
              <w:right w:val="single" w:sz="4" w:space="0" w:color="auto"/>
            </w:tcBorders>
          </w:tcPr>
          <w:p w14:paraId="21A4FCCD" w14:textId="77777777" w:rsidR="00CD3F3C" w:rsidRPr="0003648D" w:rsidRDefault="00CD3F3C" w:rsidP="007C45F6">
            <w:pPr>
              <w:spacing w:after="60"/>
              <w:rPr>
                <w:sz w:val="20"/>
              </w:rPr>
            </w:pPr>
            <w:r w:rsidRPr="0003648D">
              <w:rPr>
                <w:sz w:val="20"/>
              </w:rPr>
              <w:t>A QSE.</w:t>
            </w:r>
          </w:p>
        </w:tc>
      </w:tr>
      <w:tr w:rsidR="00CD3F3C" w:rsidRPr="0003648D" w14:paraId="57EBDAD1" w14:textId="77777777" w:rsidTr="007C45F6">
        <w:tc>
          <w:tcPr>
            <w:tcW w:w="849" w:type="pct"/>
            <w:tcBorders>
              <w:top w:val="single" w:sz="4" w:space="0" w:color="auto"/>
              <w:left w:val="single" w:sz="4" w:space="0" w:color="auto"/>
              <w:bottom w:val="single" w:sz="4" w:space="0" w:color="auto"/>
              <w:right w:val="single" w:sz="4" w:space="0" w:color="auto"/>
            </w:tcBorders>
          </w:tcPr>
          <w:p w14:paraId="29662BD4" w14:textId="77777777" w:rsidR="00CD3F3C" w:rsidRPr="0003648D" w:rsidRDefault="00CD3F3C" w:rsidP="007C45F6">
            <w:pPr>
              <w:spacing w:after="60"/>
              <w:rPr>
                <w:i/>
                <w:sz w:val="20"/>
              </w:rPr>
            </w:pPr>
            <w:r w:rsidRPr="0003648D">
              <w:rPr>
                <w:i/>
                <w:sz w:val="20"/>
              </w:rPr>
              <w:t>m</w:t>
            </w:r>
          </w:p>
        </w:tc>
        <w:tc>
          <w:tcPr>
            <w:tcW w:w="460" w:type="pct"/>
            <w:tcBorders>
              <w:top w:val="single" w:sz="4" w:space="0" w:color="auto"/>
              <w:left w:val="single" w:sz="4" w:space="0" w:color="auto"/>
              <w:bottom w:val="single" w:sz="4" w:space="0" w:color="auto"/>
              <w:right w:val="single" w:sz="4" w:space="0" w:color="auto"/>
            </w:tcBorders>
          </w:tcPr>
          <w:p w14:paraId="4FAC3443" w14:textId="77777777" w:rsidR="00CD3F3C" w:rsidRPr="0003648D" w:rsidRDefault="00CD3F3C" w:rsidP="007C45F6">
            <w:pPr>
              <w:spacing w:after="60"/>
              <w:rPr>
                <w:sz w:val="20"/>
              </w:rPr>
            </w:pPr>
            <w:r w:rsidRPr="0003648D">
              <w:rPr>
                <w:sz w:val="20"/>
              </w:rPr>
              <w:t>none</w:t>
            </w:r>
          </w:p>
        </w:tc>
        <w:tc>
          <w:tcPr>
            <w:tcW w:w="3691" w:type="pct"/>
            <w:tcBorders>
              <w:top w:val="single" w:sz="4" w:space="0" w:color="auto"/>
              <w:left w:val="single" w:sz="4" w:space="0" w:color="auto"/>
              <w:bottom w:val="single" w:sz="4" w:space="0" w:color="auto"/>
              <w:right w:val="single" w:sz="4" w:space="0" w:color="auto"/>
            </w:tcBorders>
          </w:tcPr>
          <w:p w14:paraId="1C5DDCC9" w14:textId="77777777" w:rsidR="00CD3F3C" w:rsidRPr="0003648D" w:rsidRDefault="00CD3F3C" w:rsidP="007C45F6">
            <w:pPr>
              <w:spacing w:after="60"/>
              <w:rPr>
                <w:sz w:val="20"/>
              </w:rPr>
            </w:pPr>
            <w:r w:rsidRPr="0003648D">
              <w:rPr>
                <w:sz w:val="20"/>
              </w:rPr>
              <w:t>An Ancillary Service market (SASM or RSASM) for the given Operating Hour.</w:t>
            </w:r>
          </w:p>
        </w:tc>
      </w:tr>
    </w:tbl>
    <w:p w14:paraId="0E366EED" w14:textId="77777777" w:rsidR="00CD3F3C" w:rsidRPr="0003648D" w:rsidRDefault="00CD3F3C" w:rsidP="00CD3F3C"/>
    <w:p w14:paraId="594A3C42" w14:textId="77777777" w:rsidR="00CD3F3C" w:rsidRPr="0003648D" w:rsidRDefault="00CD3F3C" w:rsidP="00CD3F3C">
      <w:pPr>
        <w:spacing w:after="240"/>
        <w:ind w:left="1440" w:hanging="720"/>
      </w:pPr>
      <w:r w:rsidRPr="0003648D">
        <w:t>(c)</w:t>
      </w:r>
      <w:r w:rsidRPr="0003648D">
        <w:tab/>
        <w:t>The adjustment to each QSE’s DAM charge for the Non-Spin for the Operating Hour, due to changes during the Adjustment Period or Real-Time operations, is calculated as follows:</w:t>
      </w:r>
    </w:p>
    <w:p w14:paraId="0FF698BB" w14:textId="77777777" w:rsidR="00CD3F3C" w:rsidRPr="0003648D" w:rsidRDefault="00CD3F3C" w:rsidP="00CD3F3C">
      <w:pPr>
        <w:spacing w:after="240"/>
        <w:ind w:left="2880" w:hanging="2160"/>
        <w:rPr>
          <w:b/>
          <w:bCs/>
          <w:lang w:val="pt-BR"/>
        </w:rPr>
      </w:pPr>
      <w:r w:rsidRPr="0003648D">
        <w:rPr>
          <w:b/>
          <w:bCs/>
          <w:lang w:val="pt-BR"/>
        </w:rPr>
        <w:t xml:space="preserve">RTNSAMT </w:t>
      </w:r>
      <w:r w:rsidRPr="0003648D">
        <w:rPr>
          <w:b/>
          <w:bCs/>
          <w:i/>
          <w:vertAlign w:val="subscript"/>
          <w:lang w:val="pt-BR"/>
        </w:rPr>
        <w:t>q</w:t>
      </w:r>
      <w:r w:rsidRPr="0003648D">
        <w:rPr>
          <w:b/>
          <w:bCs/>
          <w:lang w:val="pt-BR"/>
        </w:rPr>
        <w:tab/>
        <w:t>=</w:t>
      </w:r>
      <w:r w:rsidRPr="0003648D">
        <w:rPr>
          <w:b/>
          <w:bCs/>
          <w:lang w:val="pt-BR"/>
        </w:rPr>
        <w:tab/>
        <w:t xml:space="preserve">NSCOST </w:t>
      </w:r>
      <w:r w:rsidRPr="0003648D">
        <w:rPr>
          <w:b/>
          <w:bCs/>
          <w:i/>
          <w:vertAlign w:val="subscript"/>
          <w:lang w:val="pt-BR"/>
        </w:rPr>
        <w:t>q</w:t>
      </w:r>
      <w:r w:rsidRPr="0003648D">
        <w:rPr>
          <w:b/>
          <w:bCs/>
          <w:lang w:val="pt-BR"/>
        </w:rPr>
        <w:t xml:space="preserve"> – DANSAMT </w:t>
      </w:r>
      <w:r w:rsidRPr="0003648D">
        <w:rPr>
          <w:b/>
          <w:bCs/>
          <w:i/>
          <w:vertAlign w:val="subscript"/>
          <w:lang w:val="pt-BR"/>
        </w:rPr>
        <w:t>q</w:t>
      </w:r>
    </w:p>
    <w:p w14:paraId="024DEEDE" w14:textId="77777777" w:rsidR="00CD3F3C" w:rsidRPr="0003648D" w:rsidRDefault="00CD3F3C" w:rsidP="00CD3F3C">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CD3F3C" w:rsidRPr="0003648D" w14:paraId="39CD542B" w14:textId="77777777" w:rsidTr="007C45F6">
        <w:tc>
          <w:tcPr>
            <w:tcW w:w="824" w:type="pct"/>
          </w:tcPr>
          <w:p w14:paraId="02D15F38" w14:textId="77777777" w:rsidR="00CD3F3C" w:rsidRPr="0003648D" w:rsidRDefault="00CD3F3C" w:rsidP="007C45F6">
            <w:pPr>
              <w:spacing w:after="120"/>
              <w:rPr>
                <w:b/>
                <w:iCs/>
                <w:sz w:val="20"/>
              </w:rPr>
            </w:pPr>
            <w:r w:rsidRPr="0003648D">
              <w:rPr>
                <w:b/>
                <w:iCs/>
                <w:sz w:val="20"/>
              </w:rPr>
              <w:t>Variable</w:t>
            </w:r>
          </w:p>
        </w:tc>
        <w:tc>
          <w:tcPr>
            <w:tcW w:w="463" w:type="pct"/>
          </w:tcPr>
          <w:p w14:paraId="353E8D09" w14:textId="77777777" w:rsidR="00CD3F3C" w:rsidRPr="0003648D" w:rsidRDefault="00CD3F3C" w:rsidP="007C45F6">
            <w:pPr>
              <w:spacing w:after="120"/>
              <w:rPr>
                <w:b/>
                <w:iCs/>
                <w:sz w:val="20"/>
              </w:rPr>
            </w:pPr>
            <w:r w:rsidRPr="0003648D">
              <w:rPr>
                <w:b/>
                <w:iCs/>
                <w:sz w:val="20"/>
              </w:rPr>
              <w:t>Unit</w:t>
            </w:r>
          </w:p>
        </w:tc>
        <w:tc>
          <w:tcPr>
            <w:tcW w:w="3713" w:type="pct"/>
          </w:tcPr>
          <w:p w14:paraId="3BB56AC1" w14:textId="77777777" w:rsidR="00CD3F3C" w:rsidRPr="0003648D" w:rsidRDefault="00CD3F3C" w:rsidP="007C45F6">
            <w:pPr>
              <w:spacing w:after="120"/>
              <w:rPr>
                <w:b/>
                <w:iCs/>
                <w:sz w:val="20"/>
              </w:rPr>
            </w:pPr>
            <w:r w:rsidRPr="0003648D">
              <w:rPr>
                <w:b/>
                <w:iCs/>
                <w:sz w:val="20"/>
              </w:rPr>
              <w:t>Description</w:t>
            </w:r>
          </w:p>
        </w:tc>
      </w:tr>
      <w:tr w:rsidR="00CD3F3C" w:rsidRPr="0003648D" w14:paraId="79C85A1E" w14:textId="77777777" w:rsidTr="007C45F6">
        <w:tc>
          <w:tcPr>
            <w:tcW w:w="824" w:type="pct"/>
          </w:tcPr>
          <w:p w14:paraId="1522B83C" w14:textId="77777777" w:rsidR="00CD3F3C" w:rsidRPr="0003648D" w:rsidRDefault="00CD3F3C" w:rsidP="007C45F6">
            <w:pPr>
              <w:spacing w:after="60"/>
              <w:rPr>
                <w:iCs/>
                <w:sz w:val="20"/>
              </w:rPr>
            </w:pPr>
            <w:r w:rsidRPr="0003648D">
              <w:rPr>
                <w:iCs/>
                <w:sz w:val="20"/>
              </w:rPr>
              <w:t xml:space="preserve">RTNSAMT </w:t>
            </w:r>
            <w:r w:rsidRPr="0003648D">
              <w:rPr>
                <w:i/>
                <w:iCs/>
                <w:sz w:val="20"/>
                <w:vertAlign w:val="subscript"/>
              </w:rPr>
              <w:t>q</w:t>
            </w:r>
          </w:p>
        </w:tc>
        <w:tc>
          <w:tcPr>
            <w:tcW w:w="463" w:type="pct"/>
          </w:tcPr>
          <w:p w14:paraId="70029BA1" w14:textId="77777777" w:rsidR="00CD3F3C" w:rsidRPr="0003648D" w:rsidRDefault="00CD3F3C" w:rsidP="007C45F6">
            <w:pPr>
              <w:spacing w:after="60"/>
              <w:rPr>
                <w:iCs/>
                <w:sz w:val="20"/>
              </w:rPr>
            </w:pPr>
            <w:r w:rsidRPr="0003648D">
              <w:rPr>
                <w:iCs/>
                <w:sz w:val="20"/>
              </w:rPr>
              <w:t>$</w:t>
            </w:r>
          </w:p>
        </w:tc>
        <w:tc>
          <w:tcPr>
            <w:tcW w:w="3713" w:type="pct"/>
          </w:tcPr>
          <w:p w14:paraId="2F19546B" w14:textId="77777777" w:rsidR="00CD3F3C" w:rsidRPr="0003648D" w:rsidRDefault="00CD3F3C" w:rsidP="007C45F6">
            <w:pPr>
              <w:spacing w:after="60"/>
              <w:rPr>
                <w:iCs/>
                <w:sz w:val="20"/>
              </w:rPr>
            </w:pPr>
            <w:r w:rsidRPr="0003648D">
              <w:rPr>
                <w:i/>
                <w:iCs/>
                <w:sz w:val="20"/>
              </w:rPr>
              <w:t>Real-Time Non-Spin Amount per QSE</w:t>
            </w:r>
            <w:r w:rsidRPr="0003648D">
              <w:rPr>
                <w:iCs/>
                <w:sz w:val="20"/>
              </w:rPr>
              <w:t xml:space="preserve">—The adjustment to QSE </w:t>
            </w:r>
            <w:r w:rsidRPr="0003648D">
              <w:rPr>
                <w:i/>
                <w:iCs/>
                <w:sz w:val="20"/>
              </w:rPr>
              <w:t>q</w:t>
            </w:r>
            <w:r w:rsidRPr="0003648D">
              <w:rPr>
                <w:iCs/>
                <w:sz w:val="20"/>
              </w:rPr>
              <w:t>’s share of the costs for Non-Spin, for the hour.</w:t>
            </w:r>
          </w:p>
        </w:tc>
      </w:tr>
      <w:tr w:rsidR="00CD3F3C" w:rsidRPr="0003648D" w14:paraId="7302E112" w14:textId="77777777" w:rsidTr="007C45F6">
        <w:tc>
          <w:tcPr>
            <w:tcW w:w="824" w:type="pct"/>
          </w:tcPr>
          <w:p w14:paraId="16363B85" w14:textId="77777777" w:rsidR="00CD3F3C" w:rsidRPr="0003648D" w:rsidRDefault="00CD3F3C" w:rsidP="007C45F6">
            <w:pPr>
              <w:spacing w:after="60"/>
              <w:rPr>
                <w:iCs/>
                <w:sz w:val="20"/>
              </w:rPr>
            </w:pPr>
            <w:r w:rsidRPr="0003648D">
              <w:rPr>
                <w:iCs/>
                <w:sz w:val="20"/>
              </w:rPr>
              <w:t xml:space="preserve">NSCOST </w:t>
            </w:r>
            <w:r w:rsidRPr="0003648D">
              <w:rPr>
                <w:i/>
                <w:iCs/>
                <w:sz w:val="20"/>
                <w:vertAlign w:val="subscript"/>
              </w:rPr>
              <w:t>q</w:t>
            </w:r>
          </w:p>
        </w:tc>
        <w:tc>
          <w:tcPr>
            <w:tcW w:w="463" w:type="pct"/>
          </w:tcPr>
          <w:p w14:paraId="3996124B" w14:textId="77777777" w:rsidR="00CD3F3C" w:rsidRPr="0003648D" w:rsidRDefault="00CD3F3C" w:rsidP="007C45F6">
            <w:pPr>
              <w:spacing w:after="60"/>
              <w:rPr>
                <w:iCs/>
                <w:sz w:val="20"/>
              </w:rPr>
            </w:pPr>
            <w:r w:rsidRPr="0003648D">
              <w:rPr>
                <w:iCs/>
                <w:sz w:val="20"/>
              </w:rPr>
              <w:t>$</w:t>
            </w:r>
          </w:p>
        </w:tc>
        <w:tc>
          <w:tcPr>
            <w:tcW w:w="3713" w:type="pct"/>
          </w:tcPr>
          <w:p w14:paraId="4D488AD5" w14:textId="77777777" w:rsidR="00CD3F3C" w:rsidRPr="0003648D" w:rsidRDefault="00CD3F3C" w:rsidP="007C45F6">
            <w:pPr>
              <w:spacing w:after="60"/>
              <w:rPr>
                <w:iCs/>
                <w:sz w:val="20"/>
              </w:rPr>
            </w:pPr>
            <w:r w:rsidRPr="0003648D">
              <w:rPr>
                <w:i/>
                <w:iCs/>
                <w:sz w:val="20"/>
              </w:rPr>
              <w:t>Non-Spin Cost per QSE</w:t>
            </w:r>
            <w:r w:rsidRPr="0003648D">
              <w:rPr>
                <w:iCs/>
                <w:sz w:val="20"/>
              </w:rPr>
              <w:t xml:space="preserve">—QSE </w:t>
            </w:r>
            <w:r w:rsidRPr="0003648D">
              <w:rPr>
                <w:i/>
                <w:iCs/>
                <w:sz w:val="20"/>
              </w:rPr>
              <w:t>q</w:t>
            </w:r>
            <w:r w:rsidRPr="0003648D">
              <w:rPr>
                <w:iCs/>
                <w:sz w:val="20"/>
              </w:rPr>
              <w:t>’s share of the net total costs for Non-Spin, for the hour.</w:t>
            </w:r>
          </w:p>
        </w:tc>
      </w:tr>
      <w:tr w:rsidR="00CD3F3C" w:rsidRPr="0003648D" w14:paraId="54359F28" w14:textId="77777777" w:rsidTr="007C45F6">
        <w:tc>
          <w:tcPr>
            <w:tcW w:w="824" w:type="pct"/>
          </w:tcPr>
          <w:p w14:paraId="50816B9F" w14:textId="77777777" w:rsidR="00CD3F3C" w:rsidRPr="0003648D" w:rsidRDefault="00CD3F3C" w:rsidP="007C45F6">
            <w:pPr>
              <w:spacing w:after="60"/>
              <w:rPr>
                <w:iCs/>
                <w:sz w:val="20"/>
              </w:rPr>
            </w:pPr>
            <w:r w:rsidRPr="0003648D">
              <w:rPr>
                <w:iCs/>
                <w:sz w:val="20"/>
              </w:rPr>
              <w:t xml:space="preserve">DANSAMT </w:t>
            </w:r>
            <w:r w:rsidRPr="0003648D">
              <w:rPr>
                <w:i/>
                <w:iCs/>
                <w:sz w:val="20"/>
                <w:vertAlign w:val="subscript"/>
              </w:rPr>
              <w:t>q</w:t>
            </w:r>
          </w:p>
        </w:tc>
        <w:tc>
          <w:tcPr>
            <w:tcW w:w="463" w:type="pct"/>
          </w:tcPr>
          <w:p w14:paraId="100A84D0" w14:textId="77777777" w:rsidR="00CD3F3C" w:rsidRPr="0003648D" w:rsidRDefault="00CD3F3C" w:rsidP="007C45F6">
            <w:pPr>
              <w:spacing w:after="60"/>
              <w:rPr>
                <w:iCs/>
                <w:sz w:val="20"/>
              </w:rPr>
            </w:pPr>
            <w:r w:rsidRPr="0003648D">
              <w:rPr>
                <w:iCs/>
                <w:sz w:val="20"/>
              </w:rPr>
              <w:t>$</w:t>
            </w:r>
          </w:p>
        </w:tc>
        <w:tc>
          <w:tcPr>
            <w:tcW w:w="3713" w:type="pct"/>
          </w:tcPr>
          <w:p w14:paraId="7E95CF10" w14:textId="77777777" w:rsidR="00CD3F3C" w:rsidRPr="0003648D" w:rsidRDefault="00CD3F3C" w:rsidP="007C45F6">
            <w:pPr>
              <w:spacing w:after="60"/>
              <w:rPr>
                <w:iCs/>
                <w:sz w:val="20"/>
              </w:rPr>
            </w:pPr>
            <w:r w:rsidRPr="0003648D">
              <w:rPr>
                <w:i/>
                <w:iCs/>
                <w:sz w:val="20"/>
              </w:rPr>
              <w:t>Day-Ahead Non-Spin Amount per QSE</w:t>
            </w:r>
            <w:r w:rsidRPr="0003648D">
              <w:rPr>
                <w:iCs/>
                <w:sz w:val="20"/>
              </w:rPr>
              <w:t xml:space="preserve">—QSE </w:t>
            </w:r>
            <w:r w:rsidRPr="0003648D">
              <w:rPr>
                <w:i/>
                <w:iCs/>
                <w:sz w:val="20"/>
              </w:rPr>
              <w:t>q</w:t>
            </w:r>
            <w:r w:rsidRPr="0003648D">
              <w:rPr>
                <w:iCs/>
                <w:sz w:val="20"/>
              </w:rPr>
              <w:t>’s share of the DAM cost for Non-Spin, for the hour.</w:t>
            </w:r>
          </w:p>
        </w:tc>
      </w:tr>
      <w:tr w:rsidR="00CD3F3C" w:rsidRPr="0003648D" w14:paraId="15F8236D" w14:textId="77777777" w:rsidTr="007C45F6">
        <w:tc>
          <w:tcPr>
            <w:tcW w:w="824" w:type="pct"/>
            <w:tcBorders>
              <w:top w:val="single" w:sz="4" w:space="0" w:color="auto"/>
              <w:left w:val="single" w:sz="4" w:space="0" w:color="auto"/>
              <w:bottom w:val="single" w:sz="4" w:space="0" w:color="auto"/>
              <w:right w:val="single" w:sz="4" w:space="0" w:color="auto"/>
            </w:tcBorders>
          </w:tcPr>
          <w:p w14:paraId="2827B599" w14:textId="77777777" w:rsidR="00CD3F3C" w:rsidRPr="0003648D" w:rsidRDefault="00CD3F3C" w:rsidP="007C45F6">
            <w:pPr>
              <w:spacing w:after="60"/>
              <w:rPr>
                <w:i/>
                <w:iCs/>
                <w:sz w:val="20"/>
              </w:rPr>
            </w:pPr>
            <w:r w:rsidRPr="0003648D">
              <w:rPr>
                <w:i/>
                <w:iCs/>
                <w:sz w:val="20"/>
              </w:rPr>
              <w:lastRenderedPageBreak/>
              <w:t>q</w:t>
            </w:r>
          </w:p>
        </w:tc>
        <w:tc>
          <w:tcPr>
            <w:tcW w:w="463" w:type="pct"/>
            <w:tcBorders>
              <w:top w:val="single" w:sz="4" w:space="0" w:color="auto"/>
              <w:left w:val="single" w:sz="4" w:space="0" w:color="auto"/>
              <w:bottom w:val="single" w:sz="4" w:space="0" w:color="auto"/>
              <w:right w:val="single" w:sz="4" w:space="0" w:color="auto"/>
            </w:tcBorders>
          </w:tcPr>
          <w:p w14:paraId="166E6FEC" w14:textId="77777777" w:rsidR="00CD3F3C" w:rsidRPr="0003648D" w:rsidRDefault="00CD3F3C" w:rsidP="007C45F6">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5C87333" w14:textId="77777777" w:rsidR="00CD3F3C" w:rsidRPr="0003648D" w:rsidRDefault="00CD3F3C" w:rsidP="007C45F6">
            <w:pPr>
              <w:spacing w:after="60"/>
              <w:rPr>
                <w:iCs/>
                <w:sz w:val="20"/>
              </w:rPr>
            </w:pPr>
            <w:r w:rsidRPr="0003648D">
              <w:rPr>
                <w:iCs/>
                <w:sz w:val="20"/>
              </w:rPr>
              <w:t>A QSE.</w:t>
            </w:r>
          </w:p>
        </w:tc>
      </w:tr>
    </w:tbl>
    <w:p w14:paraId="6B73D367" w14:textId="77777777" w:rsidR="00BA7A09" w:rsidRPr="0003648D" w:rsidRDefault="00BA7A09" w:rsidP="00BA7A09">
      <w:pPr>
        <w:spacing w:before="240" w:after="240"/>
        <w:ind w:left="720" w:hanging="720"/>
        <w:rPr>
          <w:ins w:id="3113" w:author="STEC" w:date="2017-11-22T10:47:00Z"/>
          <w:iCs/>
        </w:rPr>
      </w:pPr>
      <w:ins w:id="3114" w:author="STEC" w:date="2017-11-22T10:47:00Z">
        <w:r w:rsidRPr="0003648D">
          <w:rPr>
            <w:iCs/>
          </w:rPr>
          <w:t>(6)</w:t>
        </w:r>
        <w:r w:rsidRPr="0003648D">
          <w:rPr>
            <w:iCs/>
          </w:rPr>
          <w:tab/>
          <w:t xml:space="preserve">For </w:t>
        </w:r>
        <w:del w:id="3115" w:author="STEC 042618" w:date="2018-03-28T16:13:00Z">
          <w:r w:rsidRPr="0003648D" w:rsidDel="00223AFB">
            <w:rPr>
              <w:iCs/>
            </w:rPr>
            <w:delText>P</w:delText>
          </w:r>
        </w:del>
        <w:r w:rsidRPr="0003648D">
          <w:rPr>
            <w:iCs/>
          </w:rPr>
          <w:t>FRS, if applicable:</w:t>
        </w:r>
      </w:ins>
    </w:p>
    <w:p w14:paraId="55820935" w14:textId="77777777" w:rsidR="00BA7A09" w:rsidRPr="0003648D" w:rsidRDefault="00BA7A09" w:rsidP="00BA7A09">
      <w:pPr>
        <w:spacing w:after="240"/>
        <w:ind w:left="1440" w:hanging="720"/>
        <w:rPr>
          <w:ins w:id="3116" w:author="STEC" w:date="2017-11-22T10:47:00Z"/>
        </w:rPr>
      </w:pPr>
      <w:ins w:id="3117" w:author="STEC" w:date="2017-11-22T10:47:00Z">
        <w:r w:rsidRPr="0003648D">
          <w:t>(a)</w:t>
        </w:r>
        <w:r w:rsidRPr="0003648D">
          <w:tab/>
          <w:t xml:space="preserve">The net total costs for </w:t>
        </w:r>
        <w:del w:id="3118" w:author="STEC 042618" w:date="2018-03-28T16:13:00Z">
          <w:r w:rsidRPr="0003648D" w:rsidDel="00223AFB">
            <w:delText>P</w:delText>
          </w:r>
        </w:del>
        <w:r w:rsidRPr="0003648D">
          <w:t>FRS for a given Operating Hour is calculated as follows:</w:t>
        </w:r>
      </w:ins>
    </w:p>
    <w:p w14:paraId="78A81A94" w14:textId="0B4B0D18" w:rsidR="00BA7A09" w:rsidRPr="0003648D" w:rsidRDefault="00BA7A09" w:rsidP="00BA7A09">
      <w:pPr>
        <w:spacing w:after="120"/>
        <w:ind w:left="3600" w:hanging="2880"/>
        <w:rPr>
          <w:ins w:id="3119" w:author="STEC" w:date="2017-11-22T10:47:00Z"/>
          <w:b/>
          <w:bCs/>
        </w:rPr>
      </w:pPr>
      <w:ins w:id="3120" w:author="STEC" w:date="2017-11-22T10:49:00Z">
        <w:del w:id="3121" w:author="STEC 042618" w:date="2018-03-28T16:13:00Z">
          <w:r w:rsidRPr="0003648D" w:rsidDel="00223AFB">
            <w:rPr>
              <w:b/>
              <w:bCs/>
            </w:rPr>
            <w:delText>P</w:delText>
          </w:r>
        </w:del>
        <w:r w:rsidRPr="0003648D">
          <w:rPr>
            <w:b/>
            <w:bCs/>
          </w:rPr>
          <w:t>FR</w:t>
        </w:r>
        <w:del w:id="3122" w:author="ERCOT 06XX18" w:date="2018-06-06T13:30:00Z">
          <w:r w:rsidRPr="0003648D" w:rsidDel="003F43D5">
            <w:rPr>
              <w:b/>
              <w:bCs/>
            </w:rPr>
            <w:delText>S</w:delText>
          </w:r>
        </w:del>
      </w:ins>
      <w:ins w:id="3123" w:author="STEC" w:date="2017-11-22T10:47:00Z">
        <w:r w:rsidRPr="0003648D">
          <w:rPr>
            <w:b/>
            <w:bCs/>
          </w:rPr>
          <w:t>COSTTOT</w:t>
        </w:r>
        <w:r w:rsidRPr="0003648D">
          <w:rPr>
            <w:b/>
            <w:bCs/>
          </w:rPr>
          <w:tab/>
          <w:t>=</w:t>
        </w:r>
        <w:r w:rsidRPr="0003648D">
          <w:rPr>
            <w:b/>
            <w:bCs/>
          </w:rPr>
          <w:tab/>
          <w:t>(-1) * (</w:t>
        </w:r>
        <w:r w:rsidR="00D93F97">
          <w:rPr>
            <w:b/>
            <w:bCs/>
            <w:noProof/>
            <w:position w:val="-20"/>
          </w:rPr>
          <w:drawing>
            <wp:inline distT="0" distB="0" distL="0" distR="0" wp14:anchorId="47BD35F1" wp14:editId="3D5BF176">
              <wp:extent cx="142875" cy="278130"/>
              <wp:effectExtent l="0" t="0" r="9525" b="762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
            <w:bCs/>
          </w:rPr>
          <w:t>(RTPC</w:t>
        </w:r>
      </w:ins>
      <w:ins w:id="3124" w:author="STEC" w:date="2017-11-22T10:49:00Z">
        <w:del w:id="3125" w:author="STEC 042618" w:date="2018-03-28T16:13:00Z">
          <w:r w:rsidRPr="0003648D" w:rsidDel="00223AFB">
            <w:rPr>
              <w:b/>
              <w:bCs/>
            </w:rPr>
            <w:delText>P</w:delText>
          </w:r>
        </w:del>
        <w:r w:rsidRPr="0003648D">
          <w:rPr>
            <w:b/>
            <w:bCs/>
          </w:rPr>
          <w:t>FR</w:t>
        </w:r>
        <w:del w:id="3126" w:author="ERCOT 06XX18" w:date="2018-06-06T13:30:00Z">
          <w:r w:rsidRPr="0003648D" w:rsidDel="003F43D5">
            <w:rPr>
              <w:b/>
              <w:bCs/>
            </w:rPr>
            <w:delText>S</w:delText>
          </w:r>
        </w:del>
      </w:ins>
      <w:ins w:id="3127" w:author="STEC" w:date="2017-11-22T10:47:00Z">
        <w:r w:rsidRPr="0003648D">
          <w:rPr>
            <w:b/>
            <w:bCs/>
          </w:rPr>
          <w:t xml:space="preserve">AMTTOT </w:t>
        </w:r>
        <w:r w:rsidRPr="0003648D">
          <w:rPr>
            <w:b/>
            <w:bCs/>
            <w:i/>
            <w:vertAlign w:val="subscript"/>
          </w:rPr>
          <w:t>m</w:t>
        </w:r>
        <w:r w:rsidRPr="0003648D">
          <w:rPr>
            <w:rFonts w:ascii="Times New Roman Bold" w:hAnsi="Times New Roman Bold"/>
            <w:b/>
            <w:bCs/>
          </w:rPr>
          <w:t>)</w:t>
        </w:r>
        <w:r w:rsidRPr="0003648D">
          <w:rPr>
            <w:b/>
            <w:bCs/>
          </w:rPr>
          <w:t xml:space="preserve"> +    </w:t>
        </w:r>
        <w:r w:rsidRPr="0003648D">
          <w:rPr>
            <w:b/>
            <w:bCs/>
          </w:rPr>
          <w:tab/>
          <w:t>PC</w:t>
        </w:r>
      </w:ins>
      <w:ins w:id="3128" w:author="STEC" w:date="2017-11-22T10:49:00Z">
        <w:del w:id="3129" w:author="STEC 042618" w:date="2018-03-28T16:13:00Z">
          <w:r w:rsidRPr="0003648D" w:rsidDel="00223AFB">
            <w:rPr>
              <w:b/>
              <w:bCs/>
            </w:rPr>
            <w:delText>P</w:delText>
          </w:r>
        </w:del>
        <w:r w:rsidRPr="0003648D">
          <w:rPr>
            <w:b/>
            <w:bCs/>
          </w:rPr>
          <w:t>FR</w:t>
        </w:r>
        <w:del w:id="3130" w:author="ERCOT 06XX18" w:date="2018-06-06T13:29:00Z">
          <w:r w:rsidRPr="0003648D" w:rsidDel="003F43D5">
            <w:rPr>
              <w:b/>
              <w:bCs/>
            </w:rPr>
            <w:delText>S</w:delText>
          </w:r>
        </w:del>
      </w:ins>
      <w:ins w:id="3131" w:author="STEC" w:date="2017-11-22T10:47:00Z">
        <w:r w:rsidRPr="0003648D">
          <w:rPr>
            <w:b/>
            <w:bCs/>
          </w:rPr>
          <w:t xml:space="preserve">AMTTOT  + </w:t>
        </w:r>
      </w:ins>
      <w:ins w:id="3132" w:author="STEC" w:date="2017-11-22T10:49:00Z">
        <w:del w:id="3133" w:author="STEC 042618" w:date="2018-03-28T16:13:00Z">
          <w:r w:rsidRPr="0003648D" w:rsidDel="00223AFB">
            <w:rPr>
              <w:b/>
              <w:bCs/>
            </w:rPr>
            <w:delText>P</w:delText>
          </w:r>
        </w:del>
        <w:r w:rsidRPr="0003648D">
          <w:rPr>
            <w:b/>
            <w:bCs/>
          </w:rPr>
          <w:t>FR</w:t>
        </w:r>
        <w:del w:id="3134" w:author="ERCOT 06XX18" w:date="2018-06-06T13:29:00Z">
          <w:r w:rsidRPr="0003648D" w:rsidDel="003F43D5">
            <w:rPr>
              <w:b/>
              <w:bCs/>
            </w:rPr>
            <w:delText>S</w:delText>
          </w:r>
        </w:del>
      </w:ins>
      <w:ins w:id="3135" w:author="STEC" w:date="2017-11-22T10:47:00Z">
        <w:r w:rsidRPr="0003648D">
          <w:rPr>
            <w:b/>
            <w:bCs/>
          </w:rPr>
          <w:t xml:space="preserve">FQAMTTOT + </w:t>
        </w:r>
      </w:ins>
    </w:p>
    <w:p w14:paraId="6410A848" w14:textId="77777777" w:rsidR="00BA7A09" w:rsidRPr="0003648D" w:rsidRDefault="00BA7A09" w:rsidP="00BA7A09">
      <w:pPr>
        <w:spacing w:after="240"/>
        <w:ind w:left="3600" w:firstLine="720"/>
        <w:rPr>
          <w:ins w:id="3136" w:author="STEC" w:date="2017-11-22T10:47:00Z"/>
          <w:b/>
          <w:bCs/>
        </w:rPr>
      </w:pPr>
      <w:ins w:id="3137" w:author="STEC" w:date="2017-11-22T10:49:00Z">
        <w:del w:id="3138" w:author="STEC 042618" w:date="2018-03-28T16:14:00Z">
          <w:r w:rsidRPr="0003648D" w:rsidDel="00223AFB">
            <w:rPr>
              <w:b/>
              <w:bCs/>
            </w:rPr>
            <w:delText>P</w:delText>
          </w:r>
        </w:del>
        <w:r w:rsidRPr="0003648D">
          <w:rPr>
            <w:b/>
            <w:bCs/>
          </w:rPr>
          <w:t>FR</w:t>
        </w:r>
        <w:del w:id="3139" w:author="ERCOT 06XX18" w:date="2018-06-06T13:29:00Z">
          <w:r w:rsidRPr="0003648D" w:rsidDel="003F43D5">
            <w:rPr>
              <w:b/>
              <w:bCs/>
            </w:rPr>
            <w:delText>S</w:delText>
          </w:r>
        </w:del>
      </w:ins>
      <w:ins w:id="3140" w:author="STEC" w:date="2017-11-22T10:47:00Z">
        <w:r w:rsidRPr="0003648D">
          <w:rPr>
            <w:b/>
            <w:bCs/>
          </w:rPr>
          <w:t>INFQAMTTOT)</w:t>
        </w:r>
      </w:ins>
    </w:p>
    <w:p w14:paraId="6E14D08F" w14:textId="77777777" w:rsidR="00BA7A09" w:rsidRPr="0003648D" w:rsidRDefault="00BA7A09" w:rsidP="00BA7A09">
      <w:pPr>
        <w:spacing w:after="240"/>
        <w:rPr>
          <w:ins w:id="3141" w:author="STEC" w:date="2017-11-22T10:47:00Z"/>
          <w:iCs/>
        </w:rPr>
      </w:pPr>
      <w:ins w:id="3142" w:author="STEC" w:date="2017-11-22T10:47:00Z">
        <w:r w:rsidRPr="0003648D">
          <w:rPr>
            <w:iCs/>
          </w:rPr>
          <w:t xml:space="preserve">Where: </w:t>
        </w:r>
      </w:ins>
    </w:p>
    <w:p w14:paraId="2F91E833" w14:textId="77777777" w:rsidR="00BA7A09" w:rsidRPr="0003648D" w:rsidRDefault="00BA7A09" w:rsidP="00BA7A09">
      <w:pPr>
        <w:rPr>
          <w:ins w:id="3143" w:author="STEC" w:date="2017-11-22T10:47:00Z"/>
        </w:rPr>
      </w:pPr>
      <w:ins w:id="3144" w:author="STEC" w:date="2017-11-22T10:47:00Z">
        <w:r w:rsidRPr="0003648D">
          <w:t xml:space="preserve">Total payment of SASM- and RSASM-procured capacity for </w:t>
        </w:r>
      </w:ins>
      <w:ins w:id="3145" w:author="STEC" w:date="2017-11-22T10:49:00Z">
        <w:del w:id="3146" w:author="STEC 042618" w:date="2018-03-28T16:15:00Z">
          <w:r w:rsidRPr="0003648D" w:rsidDel="00223AFB">
            <w:delText>P</w:delText>
          </w:r>
        </w:del>
        <w:r w:rsidRPr="0003648D">
          <w:t>FRS</w:t>
        </w:r>
      </w:ins>
      <w:ins w:id="3147" w:author="STEC" w:date="2017-11-22T10:47:00Z">
        <w:r w:rsidRPr="0003648D">
          <w:t xml:space="preserve"> by market</w:t>
        </w:r>
      </w:ins>
    </w:p>
    <w:p w14:paraId="0B85B5E3" w14:textId="4F624E6C" w:rsidR="00BA7A09" w:rsidRPr="0003648D" w:rsidRDefault="00BA7A09" w:rsidP="00BA7A09">
      <w:pPr>
        <w:spacing w:after="240"/>
        <w:ind w:leftChars="300" w:left="2880" w:hangingChars="900" w:hanging="2160"/>
        <w:rPr>
          <w:ins w:id="3148" w:author="STEC" w:date="2017-11-22T10:47:00Z"/>
          <w:bCs/>
          <w:i/>
          <w:vertAlign w:val="subscript"/>
        </w:rPr>
      </w:pPr>
      <w:ins w:id="3149" w:author="STEC" w:date="2017-11-22T10:47:00Z">
        <w:r w:rsidRPr="0003648D">
          <w:rPr>
            <w:bCs/>
          </w:rPr>
          <w:t>RTPC</w:t>
        </w:r>
      </w:ins>
      <w:ins w:id="3150" w:author="STEC" w:date="2017-11-22T10:50:00Z">
        <w:del w:id="3151" w:author="STEC 042618" w:date="2018-03-28T16:14:00Z">
          <w:r w:rsidRPr="0003648D" w:rsidDel="00223AFB">
            <w:rPr>
              <w:bCs/>
            </w:rPr>
            <w:delText>P</w:delText>
          </w:r>
        </w:del>
        <w:r w:rsidRPr="0003648D">
          <w:rPr>
            <w:bCs/>
          </w:rPr>
          <w:t>FR</w:t>
        </w:r>
        <w:del w:id="3152" w:author="ERCOT 06XX18" w:date="2018-06-06T13:29:00Z">
          <w:r w:rsidRPr="0003648D" w:rsidDel="003F43D5">
            <w:rPr>
              <w:bCs/>
            </w:rPr>
            <w:delText>S</w:delText>
          </w:r>
        </w:del>
      </w:ins>
      <w:ins w:id="3153" w:author="STEC" w:date="2017-11-22T10:47:00Z">
        <w:r w:rsidRPr="0003648D">
          <w:rPr>
            <w:bCs/>
          </w:rPr>
          <w:t xml:space="preserve">AMTTOT </w:t>
        </w:r>
        <w:r w:rsidRPr="0003648D">
          <w:rPr>
            <w:bCs/>
            <w:i/>
            <w:vertAlign w:val="subscript"/>
          </w:rPr>
          <w:t>m</w:t>
        </w:r>
        <w:r w:rsidRPr="0003648D">
          <w:rPr>
            <w:bCs/>
          </w:rPr>
          <w:tab/>
        </w:r>
        <w:r w:rsidRPr="0003648D">
          <w:rPr>
            <w:bCs/>
          </w:rPr>
          <w:tab/>
          <w:t>=</w:t>
        </w:r>
        <w:r w:rsidRPr="0003648D">
          <w:rPr>
            <w:bCs/>
          </w:rPr>
          <w:tab/>
        </w:r>
        <w:r w:rsidR="00D93F97">
          <w:rPr>
            <w:bCs/>
            <w:noProof/>
            <w:position w:val="-22"/>
          </w:rPr>
          <w:drawing>
            <wp:inline distT="0" distB="0" distL="0" distR="0" wp14:anchorId="40CB279B" wp14:editId="4E0921CB">
              <wp:extent cx="142875" cy="294005"/>
              <wp:effectExtent l="0" t="0" r="9525"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RTPC</w:t>
        </w:r>
      </w:ins>
      <w:ins w:id="3154" w:author="STEC" w:date="2017-11-22T10:50:00Z">
        <w:del w:id="3155" w:author="STEC 042618" w:date="2018-03-28T16:14:00Z">
          <w:r w:rsidRPr="0003648D" w:rsidDel="00223AFB">
            <w:rPr>
              <w:bCs/>
            </w:rPr>
            <w:delText>P</w:delText>
          </w:r>
        </w:del>
        <w:r w:rsidRPr="0003648D">
          <w:rPr>
            <w:bCs/>
          </w:rPr>
          <w:t>FR</w:t>
        </w:r>
        <w:del w:id="3156" w:author="ERCOT 06XX18" w:date="2018-06-06T13:29:00Z">
          <w:r w:rsidRPr="0003648D" w:rsidDel="003F43D5">
            <w:rPr>
              <w:bCs/>
            </w:rPr>
            <w:delText>S</w:delText>
          </w:r>
        </w:del>
      </w:ins>
      <w:ins w:id="3157" w:author="STEC" w:date="2017-11-22T10:47:00Z">
        <w:r w:rsidRPr="0003648D">
          <w:rPr>
            <w:bCs/>
          </w:rPr>
          <w:t xml:space="preserve">AMT </w:t>
        </w:r>
        <w:r w:rsidRPr="0003648D">
          <w:rPr>
            <w:bCs/>
            <w:i/>
            <w:vertAlign w:val="subscript"/>
          </w:rPr>
          <w:t>q, m</w:t>
        </w:r>
      </w:ins>
    </w:p>
    <w:p w14:paraId="239F7246" w14:textId="77777777" w:rsidR="00BA7A09" w:rsidRPr="0003648D" w:rsidRDefault="00BA7A09" w:rsidP="00BA7A09">
      <w:pPr>
        <w:rPr>
          <w:ins w:id="3158" w:author="STEC" w:date="2017-11-22T10:47:00Z"/>
        </w:rPr>
      </w:pPr>
      <w:ins w:id="3159" w:author="STEC" w:date="2017-11-22T10:47:00Z">
        <w:r w:rsidRPr="0003648D">
          <w:t xml:space="preserve">Total payment of DAM-procured capacity for </w:t>
        </w:r>
      </w:ins>
      <w:ins w:id="3160" w:author="STEC" w:date="2017-11-22T11:09:00Z">
        <w:del w:id="3161" w:author="STEC 042618" w:date="2018-04-13T15:34:00Z">
          <w:r w:rsidRPr="0003648D" w:rsidDel="00265516">
            <w:delText>P</w:delText>
          </w:r>
        </w:del>
        <w:r w:rsidRPr="0003648D">
          <w:t>FRS</w:t>
        </w:r>
      </w:ins>
    </w:p>
    <w:p w14:paraId="36EFB2BC" w14:textId="4F792B06" w:rsidR="00BA7A09" w:rsidRPr="0003648D" w:rsidRDefault="00BA7A09" w:rsidP="00BA7A09">
      <w:pPr>
        <w:spacing w:after="240"/>
        <w:ind w:leftChars="300" w:left="2880" w:hangingChars="900" w:hanging="2160"/>
        <w:rPr>
          <w:ins w:id="3162" w:author="STEC" w:date="2017-11-22T10:47:00Z"/>
          <w:bCs/>
        </w:rPr>
      </w:pPr>
      <w:ins w:id="3163" w:author="STEC" w:date="2017-11-22T10:47:00Z">
        <w:r w:rsidRPr="0003648D">
          <w:rPr>
            <w:bCs/>
          </w:rPr>
          <w:t>PC</w:t>
        </w:r>
      </w:ins>
      <w:ins w:id="3164" w:author="STEC" w:date="2017-11-22T10:50:00Z">
        <w:del w:id="3165" w:author="STEC 042618" w:date="2018-03-28T16:14:00Z">
          <w:r w:rsidRPr="0003648D" w:rsidDel="00223AFB">
            <w:rPr>
              <w:bCs/>
            </w:rPr>
            <w:delText>P</w:delText>
          </w:r>
        </w:del>
        <w:r w:rsidRPr="0003648D">
          <w:rPr>
            <w:bCs/>
          </w:rPr>
          <w:t>FR</w:t>
        </w:r>
        <w:del w:id="3166" w:author="ERCOT 06XX18" w:date="2018-06-06T13:29:00Z">
          <w:r w:rsidRPr="0003648D" w:rsidDel="003F43D5">
            <w:rPr>
              <w:bCs/>
            </w:rPr>
            <w:delText>S</w:delText>
          </w:r>
        </w:del>
      </w:ins>
      <w:ins w:id="3167" w:author="STEC" w:date="2017-11-22T10:47:00Z">
        <w:r w:rsidRPr="0003648D">
          <w:rPr>
            <w:bCs/>
          </w:rPr>
          <w:t>AMTTOT</w:t>
        </w:r>
        <w:r w:rsidRPr="0003648D">
          <w:rPr>
            <w:bCs/>
            <w:i/>
            <w:vertAlign w:val="subscript"/>
          </w:rPr>
          <w:tab/>
        </w:r>
        <w:r w:rsidRPr="0003648D">
          <w:rPr>
            <w:bCs/>
            <w:i/>
            <w:vertAlign w:val="subscript"/>
          </w:rPr>
          <w:tab/>
        </w:r>
        <w:r w:rsidRPr="0003648D">
          <w:rPr>
            <w:bCs/>
          </w:rPr>
          <w:t>=</w:t>
        </w:r>
        <w:r w:rsidRPr="0003648D">
          <w:rPr>
            <w:bCs/>
          </w:rPr>
          <w:tab/>
        </w:r>
        <w:r w:rsidR="00D93F97">
          <w:rPr>
            <w:bCs/>
            <w:noProof/>
            <w:position w:val="-22"/>
          </w:rPr>
          <w:drawing>
            <wp:inline distT="0" distB="0" distL="0" distR="0" wp14:anchorId="4CBB42F8" wp14:editId="16978FED">
              <wp:extent cx="142875" cy="294005"/>
              <wp:effectExtent l="0" t="0" r="9525"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PC</w:t>
        </w:r>
      </w:ins>
      <w:ins w:id="3168" w:author="STEC" w:date="2017-11-22T10:50:00Z">
        <w:del w:id="3169" w:author="STEC 042618" w:date="2018-03-28T16:14:00Z">
          <w:r w:rsidRPr="0003648D" w:rsidDel="00223AFB">
            <w:rPr>
              <w:bCs/>
            </w:rPr>
            <w:delText>P</w:delText>
          </w:r>
        </w:del>
        <w:r w:rsidRPr="0003648D">
          <w:rPr>
            <w:bCs/>
          </w:rPr>
          <w:t>FR</w:t>
        </w:r>
        <w:del w:id="3170" w:author="ERCOT 06XX18" w:date="2018-06-06T13:29:00Z">
          <w:r w:rsidRPr="0003648D" w:rsidDel="003F43D5">
            <w:rPr>
              <w:bCs/>
            </w:rPr>
            <w:delText>S</w:delText>
          </w:r>
        </w:del>
      </w:ins>
      <w:ins w:id="3171" w:author="STEC" w:date="2017-11-22T10:47:00Z">
        <w:r w:rsidRPr="0003648D">
          <w:rPr>
            <w:bCs/>
          </w:rPr>
          <w:t xml:space="preserve">AMT </w:t>
        </w:r>
        <w:r w:rsidRPr="0003648D">
          <w:rPr>
            <w:bCs/>
            <w:i/>
            <w:vertAlign w:val="subscript"/>
          </w:rPr>
          <w:t>q</w:t>
        </w:r>
      </w:ins>
    </w:p>
    <w:p w14:paraId="24A89ED4" w14:textId="77777777" w:rsidR="00BA7A09" w:rsidRPr="0003648D" w:rsidRDefault="00BA7A09" w:rsidP="00BA7A09">
      <w:pPr>
        <w:rPr>
          <w:ins w:id="3172" w:author="STEC" w:date="2017-11-22T10:47:00Z"/>
        </w:rPr>
      </w:pPr>
      <w:ins w:id="3173" w:author="STEC" w:date="2017-11-22T10:47:00Z">
        <w:r w:rsidRPr="0003648D">
          <w:t xml:space="preserve">Total charge of failure on Ancillary Service Supply Responsibility for </w:t>
        </w:r>
      </w:ins>
      <w:ins w:id="3174" w:author="STEC" w:date="2017-11-22T11:09:00Z">
        <w:del w:id="3175" w:author="STEC 042618" w:date="2018-03-28T16:15:00Z">
          <w:r w:rsidRPr="0003648D" w:rsidDel="00223AFB">
            <w:delText>P</w:delText>
          </w:r>
        </w:del>
        <w:r w:rsidRPr="0003648D">
          <w:t>FRS</w:t>
        </w:r>
      </w:ins>
    </w:p>
    <w:p w14:paraId="73E1FE42" w14:textId="03480F73" w:rsidR="00BA7A09" w:rsidRPr="0003648D" w:rsidRDefault="00BA7A09" w:rsidP="00BA7A09">
      <w:pPr>
        <w:spacing w:after="240"/>
        <w:ind w:leftChars="300" w:left="2880" w:hangingChars="900" w:hanging="2160"/>
        <w:rPr>
          <w:ins w:id="3176" w:author="STEC" w:date="2017-11-22T10:47:00Z"/>
          <w:bCs/>
          <w:i/>
          <w:vertAlign w:val="subscript"/>
        </w:rPr>
      </w:pPr>
      <w:ins w:id="3177" w:author="STEC" w:date="2017-11-22T10:50:00Z">
        <w:del w:id="3178" w:author="STEC 042618" w:date="2018-03-28T16:14:00Z">
          <w:r w:rsidRPr="0003648D" w:rsidDel="00223AFB">
            <w:rPr>
              <w:bCs/>
            </w:rPr>
            <w:delText>P</w:delText>
          </w:r>
        </w:del>
        <w:r w:rsidRPr="0003648D">
          <w:rPr>
            <w:bCs/>
          </w:rPr>
          <w:t>FR</w:t>
        </w:r>
        <w:del w:id="3179" w:author="ERCOT 06XX18" w:date="2018-06-06T13:29:00Z">
          <w:r w:rsidRPr="0003648D" w:rsidDel="003F43D5">
            <w:rPr>
              <w:bCs/>
            </w:rPr>
            <w:delText>S</w:delText>
          </w:r>
        </w:del>
      </w:ins>
      <w:ins w:id="3180" w:author="STEC" w:date="2017-11-22T10:47:00Z">
        <w:r w:rsidRPr="0003648D">
          <w:rPr>
            <w:bCs/>
          </w:rPr>
          <w:t>FQAMTTOT</w:t>
        </w:r>
        <w:r w:rsidRPr="0003648D">
          <w:rPr>
            <w:bCs/>
          </w:rPr>
          <w:tab/>
        </w:r>
        <w:r w:rsidRPr="0003648D">
          <w:rPr>
            <w:bCs/>
          </w:rPr>
          <w:tab/>
          <w:t>=</w:t>
        </w:r>
        <w:r w:rsidRPr="0003648D">
          <w:rPr>
            <w:bCs/>
          </w:rPr>
          <w:tab/>
        </w:r>
        <w:r w:rsidR="00D93F97">
          <w:rPr>
            <w:bCs/>
            <w:noProof/>
            <w:position w:val="-22"/>
          </w:rPr>
          <w:drawing>
            <wp:inline distT="0" distB="0" distL="0" distR="0" wp14:anchorId="4704FFE1" wp14:editId="0C5A67AD">
              <wp:extent cx="142875" cy="294005"/>
              <wp:effectExtent l="0" t="0" r="9525"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ns w:id="3181" w:author="STEC" w:date="2017-11-22T10:50:00Z">
        <w:del w:id="3182" w:author="STEC 042618" w:date="2018-03-28T16:14:00Z">
          <w:r w:rsidRPr="0003648D" w:rsidDel="00223AFB">
            <w:rPr>
              <w:bCs/>
            </w:rPr>
            <w:delText>P</w:delText>
          </w:r>
        </w:del>
        <w:r w:rsidRPr="0003648D">
          <w:rPr>
            <w:bCs/>
          </w:rPr>
          <w:t>FR</w:t>
        </w:r>
        <w:del w:id="3183" w:author="ERCOT 06XX18" w:date="2018-06-06T13:29:00Z">
          <w:r w:rsidRPr="0003648D" w:rsidDel="003F43D5">
            <w:rPr>
              <w:bCs/>
            </w:rPr>
            <w:delText>S</w:delText>
          </w:r>
        </w:del>
      </w:ins>
      <w:ins w:id="3184" w:author="STEC" w:date="2017-11-22T10:47:00Z">
        <w:r w:rsidRPr="0003648D">
          <w:rPr>
            <w:bCs/>
          </w:rPr>
          <w:t xml:space="preserve">FQAMTQSETOT </w:t>
        </w:r>
        <w:r w:rsidRPr="0003648D">
          <w:rPr>
            <w:bCs/>
            <w:i/>
            <w:vertAlign w:val="subscript"/>
          </w:rPr>
          <w:t>q</w:t>
        </w:r>
      </w:ins>
    </w:p>
    <w:p w14:paraId="3FE4229D" w14:textId="77777777" w:rsidR="00BA7A09" w:rsidRPr="0003648D" w:rsidRDefault="00BA7A09" w:rsidP="00BA7A09">
      <w:pPr>
        <w:ind w:left="300" w:hangingChars="125" w:hanging="300"/>
        <w:rPr>
          <w:ins w:id="3185" w:author="STEC" w:date="2017-11-22T10:47:00Z"/>
          <w:bCs/>
        </w:rPr>
      </w:pPr>
      <w:ins w:id="3186" w:author="STEC" w:date="2017-11-22T10:47:00Z">
        <w:r w:rsidRPr="0003648D">
          <w:rPr>
            <w:bCs/>
          </w:rPr>
          <w:t xml:space="preserve">Total payment of SASM- and RSASM-procured capacity </w:t>
        </w:r>
      </w:ins>
      <w:ins w:id="3187" w:author="STEC" w:date="2017-11-22T11:09:00Z">
        <w:del w:id="3188" w:author="STEC 042618" w:date="2018-03-28T16:15:00Z">
          <w:r w:rsidRPr="0003648D" w:rsidDel="00223AFB">
            <w:rPr>
              <w:bCs/>
            </w:rPr>
            <w:delText>P</w:delText>
          </w:r>
        </w:del>
        <w:r w:rsidRPr="0003648D">
          <w:rPr>
            <w:bCs/>
          </w:rPr>
          <w:t>FRS</w:t>
        </w:r>
      </w:ins>
      <w:ins w:id="3189" w:author="STEC" w:date="2017-11-22T10:47:00Z">
        <w:r w:rsidRPr="0003648D">
          <w:rPr>
            <w:bCs/>
          </w:rPr>
          <w:t xml:space="preserve"> by QSE</w:t>
        </w:r>
      </w:ins>
    </w:p>
    <w:p w14:paraId="2E10A599" w14:textId="744C2DC8" w:rsidR="00BA7A09" w:rsidRPr="0003648D" w:rsidRDefault="00BA7A09" w:rsidP="00BA7A09">
      <w:pPr>
        <w:spacing w:after="240"/>
        <w:ind w:leftChars="300" w:left="2880" w:hangingChars="900" w:hanging="2160"/>
        <w:rPr>
          <w:ins w:id="3190" w:author="STEC" w:date="2017-11-22T10:47:00Z"/>
          <w:bCs/>
          <w:i/>
          <w:vertAlign w:val="subscript"/>
        </w:rPr>
      </w:pPr>
      <w:ins w:id="3191" w:author="STEC" w:date="2017-11-22T10:47:00Z">
        <w:r w:rsidRPr="0003648D">
          <w:rPr>
            <w:bCs/>
          </w:rPr>
          <w:t>RTPC</w:t>
        </w:r>
      </w:ins>
      <w:ins w:id="3192" w:author="STEC" w:date="2017-11-22T10:50:00Z">
        <w:del w:id="3193" w:author="STEC 042618" w:date="2018-03-28T16:15:00Z">
          <w:r w:rsidRPr="0003648D" w:rsidDel="00223AFB">
            <w:rPr>
              <w:bCs/>
            </w:rPr>
            <w:delText>P</w:delText>
          </w:r>
        </w:del>
        <w:r w:rsidRPr="0003648D">
          <w:rPr>
            <w:bCs/>
          </w:rPr>
          <w:t>FR</w:t>
        </w:r>
        <w:del w:id="3194" w:author="ERCOT 06XX18" w:date="2018-06-06T13:29:00Z">
          <w:r w:rsidRPr="0003648D" w:rsidDel="003F43D5">
            <w:rPr>
              <w:bCs/>
            </w:rPr>
            <w:delText>S</w:delText>
          </w:r>
        </w:del>
      </w:ins>
      <w:ins w:id="3195" w:author="STEC" w:date="2017-11-22T10:47:00Z">
        <w:r w:rsidRPr="0003648D">
          <w:rPr>
            <w:bCs/>
          </w:rPr>
          <w:t xml:space="preserve">AMTQSETOT </w:t>
        </w:r>
        <w:r w:rsidRPr="0003648D">
          <w:rPr>
            <w:bCs/>
            <w:i/>
            <w:vertAlign w:val="subscript"/>
          </w:rPr>
          <w:t>q</w:t>
        </w:r>
        <w:r w:rsidRPr="0003648D">
          <w:rPr>
            <w:bCs/>
          </w:rPr>
          <w:t xml:space="preserve"> </w:t>
        </w:r>
        <w:r w:rsidRPr="0003648D">
          <w:rPr>
            <w:bCs/>
          </w:rPr>
          <w:tab/>
          <w:t>=</w:t>
        </w:r>
        <w:r w:rsidRPr="0003648D">
          <w:rPr>
            <w:bCs/>
          </w:rPr>
          <w:tab/>
        </w:r>
        <w:r w:rsidR="00D93F97">
          <w:rPr>
            <w:bCs/>
            <w:noProof/>
            <w:position w:val="-20"/>
          </w:rPr>
          <w:drawing>
            <wp:inline distT="0" distB="0" distL="0" distR="0" wp14:anchorId="25D94823" wp14:editId="22F38BF0">
              <wp:extent cx="142875" cy="278130"/>
              <wp:effectExtent l="0" t="0" r="9525" b="762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RTPC</w:t>
        </w:r>
      </w:ins>
      <w:ins w:id="3196" w:author="STEC" w:date="2017-11-22T10:50:00Z">
        <w:del w:id="3197" w:author="STEC 042618" w:date="2018-03-28T16:15:00Z">
          <w:r w:rsidRPr="0003648D" w:rsidDel="00223AFB">
            <w:rPr>
              <w:bCs/>
            </w:rPr>
            <w:delText>P</w:delText>
          </w:r>
        </w:del>
        <w:r w:rsidRPr="0003648D">
          <w:rPr>
            <w:bCs/>
          </w:rPr>
          <w:t>FR</w:t>
        </w:r>
        <w:del w:id="3198" w:author="ERCOT 06XX18" w:date="2018-06-06T13:29:00Z">
          <w:r w:rsidRPr="0003648D" w:rsidDel="003F43D5">
            <w:rPr>
              <w:bCs/>
            </w:rPr>
            <w:delText>S</w:delText>
          </w:r>
        </w:del>
      </w:ins>
      <w:ins w:id="3199" w:author="STEC" w:date="2017-11-22T10:47:00Z">
        <w:r w:rsidRPr="0003648D">
          <w:rPr>
            <w:bCs/>
          </w:rPr>
          <w:t xml:space="preserve">AMT </w:t>
        </w:r>
        <w:r w:rsidRPr="0003648D">
          <w:rPr>
            <w:bCs/>
            <w:i/>
            <w:vertAlign w:val="subscript"/>
          </w:rPr>
          <w:t>q, m</w:t>
        </w:r>
      </w:ins>
    </w:p>
    <w:p w14:paraId="4FAD99C6" w14:textId="77777777" w:rsidR="00BA7A09" w:rsidRPr="0003648D" w:rsidRDefault="00BA7A09" w:rsidP="00BA7A09">
      <w:pPr>
        <w:rPr>
          <w:ins w:id="3200" w:author="STEC" w:date="2017-11-22T10:47:00Z"/>
        </w:rPr>
      </w:pPr>
      <w:ins w:id="3201" w:author="STEC" w:date="2017-11-22T10:47:00Z">
        <w:r w:rsidRPr="0003648D">
          <w:t xml:space="preserve">Total charge of infeasible Ancillary Service Supply Responsibility for </w:t>
        </w:r>
      </w:ins>
      <w:ins w:id="3202" w:author="STEC" w:date="2017-11-22T11:09:00Z">
        <w:del w:id="3203" w:author="STEC 042618" w:date="2018-03-28T16:15:00Z">
          <w:r w:rsidRPr="0003648D" w:rsidDel="00223AFB">
            <w:delText>P</w:delText>
          </w:r>
        </w:del>
        <w:r w:rsidRPr="0003648D">
          <w:t>FRS</w:t>
        </w:r>
      </w:ins>
    </w:p>
    <w:p w14:paraId="51F12DCD" w14:textId="77777777" w:rsidR="00BA7A09" w:rsidRPr="0003648D" w:rsidRDefault="00BA7A09" w:rsidP="00BA7A09">
      <w:pPr>
        <w:spacing w:after="240"/>
        <w:ind w:left="2880" w:hanging="2160"/>
        <w:rPr>
          <w:ins w:id="3204" w:author="STEC" w:date="2017-11-22T10:47:00Z"/>
        </w:rPr>
      </w:pPr>
      <w:ins w:id="3205" w:author="STEC" w:date="2017-11-22T10:52:00Z">
        <w:del w:id="3206" w:author="STEC 042618" w:date="2018-03-28T16:15:00Z">
          <w:r w:rsidRPr="0003648D" w:rsidDel="00223AFB">
            <w:delText>P</w:delText>
          </w:r>
        </w:del>
        <w:r w:rsidRPr="0003648D">
          <w:t>FR</w:t>
        </w:r>
        <w:del w:id="3207" w:author="ERCOT 06XX18" w:date="2018-06-06T13:29:00Z">
          <w:r w:rsidRPr="0003648D" w:rsidDel="003F43D5">
            <w:delText>S</w:delText>
          </w:r>
        </w:del>
      </w:ins>
      <w:ins w:id="3208" w:author="STEC" w:date="2017-11-22T10:47:00Z">
        <w:r w:rsidRPr="0003648D">
          <w:t>INFQAMTTOT</w:t>
        </w:r>
        <w:r w:rsidRPr="0003648D">
          <w:tab/>
          <w:t>=</w:t>
        </w:r>
        <w:r w:rsidRPr="0003648D">
          <w:tab/>
        </w:r>
      </w:ins>
      <w:ins w:id="3209" w:author="STEC" w:date="2017-11-22T10:47:00Z">
        <w:r w:rsidRPr="0003648D">
          <w:rPr>
            <w:position w:val="-22"/>
            <w:lang w:val="pt-BR"/>
          </w:rPr>
          <w:object w:dxaOrig="225" w:dyaOrig="465" w14:anchorId="1BB121B0">
            <v:shape id="_x0000_i1065" type="#_x0000_t75" style="width:11.25pt;height:23.15pt" o:ole="">
              <v:imagedata r:id="rId66" o:title=""/>
            </v:shape>
            <o:OLEObject Type="Embed" ProgID="Equation.3" ShapeID="_x0000_i1065" DrawAspect="Content" ObjectID="_1590320916" r:id="rId77"/>
          </w:object>
        </w:r>
      </w:ins>
      <w:ins w:id="3210" w:author="STEC" w:date="2017-11-22T10:47:00Z">
        <w:r w:rsidRPr="0003648D">
          <w:t xml:space="preserve"> </w:t>
        </w:r>
      </w:ins>
      <w:ins w:id="3211" w:author="STEC" w:date="2017-11-22T10:52:00Z">
        <w:del w:id="3212" w:author="STEC 042618" w:date="2018-03-28T16:16:00Z">
          <w:r w:rsidRPr="0003648D" w:rsidDel="00223AFB">
            <w:delText>P</w:delText>
          </w:r>
        </w:del>
        <w:r w:rsidRPr="0003648D">
          <w:t>FR</w:t>
        </w:r>
        <w:del w:id="3213" w:author="ERCOT 06XX18" w:date="2018-06-06T13:29:00Z">
          <w:r w:rsidRPr="0003648D" w:rsidDel="003F43D5">
            <w:delText>S</w:delText>
          </w:r>
        </w:del>
      </w:ins>
      <w:ins w:id="3214" w:author="STEC" w:date="2017-11-22T10:47:00Z">
        <w:r w:rsidRPr="0003648D">
          <w:t xml:space="preserve">INFQAMT </w:t>
        </w:r>
        <w:r w:rsidRPr="0003648D">
          <w:rPr>
            <w:i/>
            <w:vertAlign w:val="subscript"/>
          </w:rPr>
          <w:t>q</w:t>
        </w:r>
        <w:r w:rsidRPr="0003648D">
          <w:rPr>
            <w:vertAlign w:val="subscript"/>
          </w:rPr>
          <w:t xml:space="preserve"> </w:t>
        </w:r>
      </w:ins>
    </w:p>
    <w:p w14:paraId="2C76E864" w14:textId="77777777" w:rsidR="00BA7A09" w:rsidRPr="0003648D" w:rsidRDefault="00BA7A09" w:rsidP="00BA7A09">
      <w:pPr>
        <w:rPr>
          <w:ins w:id="3215" w:author="STEC" w:date="2017-11-22T10:47:00Z"/>
        </w:rPr>
      </w:pPr>
      <w:ins w:id="3216" w:author="STEC" w:date="2017-11-22T10:47: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612"/>
        <w:gridCol w:w="6343"/>
      </w:tblGrid>
      <w:tr w:rsidR="00BA7A09" w:rsidRPr="0003648D" w14:paraId="5596CB9E" w14:textId="77777777" w:rsidTr="00FF6149">
        <w:trPr>
          <w:tblHeader/>
          <w:ins w:id="3217" w:author="STEC" w:date="2017-11-22T10:47:00Z"/>
        </w:trPr>
        <w:tc>
          <w:tcPr>
            <w:tcW w:w="1278" w:type="pct"/>
          </w:tcPr>
          <w:p w14:paraId="68BE12C7" w14:textId="77777777" w:rsidR="00BA7A09" w:rsidRPr="0003648D" w:rsidRDefault="00BA7A09" w:rsidP="00FF6149">
            <w:pPr>
              <w:spacing w:after="120"/>
              <w:rPr>
                <w:ins w:id="3218" w:author="STEC" w:date="2017-11-22T10:47:00Z"/>
                <w:b/>
                <w:iCs/>
                <w:sz w:val="20"/>
              </w:rPr>
            </w:pPr>
            <w:ins w:id="3219" w:author="STEC" w:date="2017-11-22T10:47:00Z">
              <w:r w:rsidRPr="0003648D">
                <w:rPr>
                  <w:b/>
                  <w:iCs/>
                  <w:sz w:val="20"/>
                </w:rPr>
                <w:t>Variable</w:t>
              </w:r>
            </w:ins>
          </w:p>
        </w:tc>
        <w:tc>
          <w:tcPr>
            <w:tcW w:w="329" w:type="pct"/>
          </w:tcPr>
          <w:p w14:paraId="5EE33CF3" w14:textId="77777777" w:rsidR="00BA7A09" w:rsidRPr="0003648D" w:rsidRDefault="00BA7A09" w:rsidP="00FF6149">
            <w:pPr>
              <w:spacing w:after="120"/>
              <w:rPr>
                <w:ins w:id="3220" w:author="STEC" w:date="2017-11-22T10:47:00Z"/>
                <w:b/>
                <w:iCs/>
                <w:sz w:val="20"/>
              </w:rPr>
            </w:pPr>
            <w:ins w:id="3221" w:author="STEC" w:date="2017-11-22T10:47:00Z">
              <w:r w:rsidRPr="0003648D">
                <w:rPr>
                  <w:b/>
                  <w:iCs/>
                  <w:sz w:val="20"/>
                </w:rPr>
                <w:t>Unit</w:t>
              </w:r>
            </w:ins>
          </w:p>
        </w:tc>
        <w:tc>
          <w:tcPr>
            <w:tcW w:w="3393" w:type="pct"/>
          </w:tcPr>
          <w:p w14:paraId="4EA61C41" w14:textId="77777777" w:rsidR="00BA7A09" w:rsidRPr="0003648D" w:rsidRDefault="00BA7A09" w:rsidP="00FF6149">
            <w:pPr>
              <w:spacing w:after="120"/>
              <w:rPr>
                <w:ins w:id="3222" w:author="STEC" w:date="2017-11-22T10:47:00Z"/>
                <w:b/>
                <w:iCs/>
                <w:sz w:val="20"/>
              </w:rPr>
            </w:pPr>
            <w:ins w:id="3223" w:author="STEC" w:date="2017-11-22T10:47:00Z">
              <w:r w:rsidRPr="0003648D">
                <w:rPr>
                  <w:b/>
                  <w:iCs/>
                  <w:sz w:val="20"/>
                </w:rPr>
                <w:t>Description</w:t>
              </w:r>
            </w:ins>
          </w:p>
        </w:tc>
      </w:tr>
      <w:tr w:rsidR="00BA7A09" w:rsidRPr="0003648D" w14:paraId="04093FA0" w14:textId="77777777" w:rsidTr="00FF6149">
        <w:trPr>
          <w:ins w:id="3224" w:author="STEC" w:date="2017-11-22T10:47:00Z"/>
        </w:trPr>
        <w:tc>
          <w:tcPr>
            <w:tcW w:w="1278" w:type="pct"/>
          </w:tcPr>
          <w:p w14:paraId="150E5CB8" w14:textId="77777777" w:rsidR="00BA7A09" w:rsidRPr="0003648D" w:rsidRDefault="00BA7A09" w:rsidP="00FF6149">
            <w:pPr>
              <w:spacing w:after="60"/>
              <w:rPr>
                <w:ins w:id="3225" w:author="STEC" w:date="2017-11-22T10:47:00Z"/>
                <w:iCs/>
                <w:sz w:val="20"/>
              </w:rPr>
            </w:pPr>
            <w:ins w:id="3226" w:author="STEC" w:date="2017-11-22T10:52:00Z">
              <w:del w:id="3227" w:author="STEC 042618" w:date="2018-03-28T16:16:00Z">
                <w:r w:rsidRPr="0003648D" w:rsidDel="00223AFB">
                  <w:rPr>
                    <w:iCs/>
                    <w:sz w:val="20"/>
                  </w:rPr>
                  <w:delText>P</w:delText>
                </w:r>
              </w:del>
              <w:r w:rsidRPr="0003648D">
                <w:rPr>
                  <w:iCs/>
                  <w:sz w:val="20"/>
                </w:rPr>
                <w:t>FR</w:t>
              </w:r>
              <w:del w:id="3228" w:author="ERCOT 06XX18" w:date="2018-06-06T13:35:00Z">
                <w:r w:rsidRPr="0003648D" w:rsidDel="004F5C50">
                  <w:rPr>
                    <w:iCs/>
                    <w:sz w:val="20"/>
                  </w:rPr>
                  <w:delText>S</w:delText>
                </w:r>
              </w:del>
            </w:ins>
            <w:ins w:id="3229" w:author="STEC" w:date="2017-11-22T10:47:00Z">
              <w:r w:rsidRPr="0003648D">
                <w:rPr>
                  <w:iCs/>
                  <w:sz w:val="20"/>
                </w:rPr>
                <w:t>COSTTOT</w:t>
              </w:r>
            </w:ins>
          </w:p>
        </w:tc>
        <w:tc>
          <w:tcPr>
            <w:tcW w:w="329" w:type="pct"/>
          </w:tcPr>
          <w:p w14:paraId="6307BD08" w14:textId="77777777" w:rsidR="00BA7A09" w:rsidRPr="0003648D" w:rsidRDefault="00BA7A09" w:rsidP="00FF6149">
            <w:pPr>
              <w:spacing w:after="60"/>
              <w:rPr>
                <w:ins w:id="3230" w:author="STEC" w:date="2017-11-22T10:47:00Z"/>
                <w:iCs/>
                <w:sz w:val="20"/>
              </w:rPr>
            </w:pPr>
            <w:ins w:id="3231" w:author="STEC" w:date="2017-11-22T10:47:00Z">
              <w:r w:rsidRPr="0003648D">
                <w:rPr>
                  <w:iCs/>
                  <w:sz w:val="20"/>
                </w:rPr>
                <w:t>$</w:t>
              </w:r>
            </w:ins>
          </w:p>
        </w:tc>
        <w:tc>
          <w:tcPr>
            <w:tcW w:w="3393" w:type="pct"/>
          </w:tcPr>
          <w:p w14:paraId="3AEBD2F8" w14:textId="77777777" w:rsidR="00BA7A09" w:rsidRPr="0003648D" w:rsidRDefault="00BA7A09" w:rsidP="00FF6149">
            <w:pPr>
              <w:spacing w:after="60"/>
              <w:rPr>
                <w:ins w:id="3232" w:author="STEC" w:date="2017-11-22T10:47:00Z"/>
                <w:iCs/>
                <w:sz w:val="20"/>
              </w:rPr>
            </w:pPr>
            <w:ins w:id="3233" w:author="STEC" w:date="2017-11-22T10:47:00Z">
              <w:del w:id="3234" w:author="STEC 042618" w:date="2018-03-28T16:16:00Z">
                <w:r w:rsidRPr="0003648D" w:rsidDel="00223AFB">
                  <w:rPr>
                    <w:i/>
                    <w:iCs/>
                    <w:sz w:val="20"/>
                  </w:rPr>
                  <w:delText xml:space="preserve">Primary </w:delText>
                </w:r>
              </w:del>
              <w:r w:rsidRPr="0003648D">
                <w:rPr>
                  <w:i/>
                  <w:iCs/>
                  <w:sz w:val="20"/>
                </w:rPr>
                <w:t>Frequency Response</w:t>
              </w:r>
            </w:ins>
            <w:ins w:id="3235" w:author="STEC 042618" w:date="2018-03-28T16:16:00Z">
              <w:r w:rsidR="00223AFB" w:rsidRPr="0003648D">
                <w:rPr>
                  <w:i/>
                  <w:iCs/>
                  <w:sz w:val="20"/>
                </w:rPr>
                <w:t xml:space="preserve"> </w:t>
              </w:r>
            </w:ins>
            <w:ins w:id="3236" w:author="STEC" w:date="2017-11-22T10:47:00Z">
              <w:r w:rsidRPr="0003648D">
                <w:rPr>
                  <w:i/>
                  <w:iCs/>
                  <w:sz w:val="20"/>
                </w:rPr>
                <w:t>Service Cost Total</w:t>
              </w:r>
              <w:r w:rsidRPr="0003648D">
                <w:rPr>
                  <w:iCs/>
                  <w:sz w:val="20"/>
                </w:rPr>
                <w:t xml:space="preserve">—The net total costs for </w:t>
              </w:r>
            </w:ins>
            <w:ins w:id="3237" w:author="STEC" w:date="2017-11-22T11:09:00Z">
              <w:del w:id="3238" w:author="STEC 042618" w:date="2018-03-28T16:16:00Z">
                <w:r w:rsidRPr="0003648D" w:rsidDel="00223AFB">
                  <w:rPr>
                    <w:iCs/>
                    <w:sz w:val="20"/>
                  </w:rPr>
                  <w:delText>P</w:delText>
                </w:r>
              </w:del>
              <w:r w:rsidRPr="0003648D">
                <w:rPr>
                  <w:iCs/>
                  <w:sz w:val="20"/>
                </w:rPr>
                <w:t>FRS</w:t>
              </w:r>
            </w:ins>
            <w:ins w:id="3239" w:author="STEC" w:date="2017-11-22T10:47:00Z">
              <w:r w:rsidRPr="0003648D">
                <w:rPr>
                  <w:iCs/>
                  <w:sz w:val="20"/>
                </w:rPr>
                <w:t>, for the hour.</w:t>
              </w:r>
            </w:ins>
          </w:p>
        </w:tc>
      </w:tr>
      <w:tr w:rsidR="00BA7A09" w:rsidRPr="0003648D" w14:paraId="55AD2815" w14:textId="77777777" w:rsidTr="00FF6149">
        <w:trPr>
          <w:ins w:id="3240" w:author="STEC" w:date="2017-11-22T10:47:00Z"/>
        </w:trPr>
        <w:tc>
          <w:tcPr>
            <w:tcW w:w="1278" w:type="pct"/>
            <w:tcBorders>
              <w:top w:val="single" w:sz="4" w:space="0" w:color="auto"/>
              <w:left w:val="single" w:sz="4" w:space="0" w:color="auto"/>
              <w:bottom w:val="single" w:sz="4" w:space="0" w:color="auto"/>
              <w:right w:val="single" w:sz="4" w:space="0" w:color="auto"/>
            </w:tcBorders>
          </w:tcPr>
          <w:p w14:paraId="71DA9432" w14:textId="77777777" w:rsidR="00BA7A09" w:rsidRPr="0003648D" w:rsidRDefault="00BA7A09" w:rsidP="00FF6149">
            <w:pPr>
              <w:spacing w:after="60"/>
              <w:rPr>
                <w:ins w:id="3241" w:author="STEC" w:date="2017-11-22T10:47:00Z"/>
                <w:iCs/>
                <w:sz w:val="20"/>
              </w:rPr>
            </w:pPr>
            <w:ins w:id="3242" w:author="STEC" w:date="2017-11-22T10:47:00Z">
              <w:r w:rsidRPr="0003648D">
                <w:rPr>
                  <w:iCs/>
                  <w:sz w:val="20"/>
                </w:rPr>
                <w:t>RTPC</w:t>
              </w:r>
            </w:ins>
            <w:ins w:id="3243" w:author="STEC" w:date="2017-11-22T10:52:00Z">
              <w:del w:id="3244" w:author="STEC 042618" w:date="2018-03-28T16:16:00Z">
                <w:r w:rsidRPr="0003648D" w:rsidDel="00223AFB">
                  <w:rPr>
                    <w:iCs/>
                    <w:sz w:val="20"/>
                  </w:rPr>
                  <w:delText>P</w:delText>
                </w:r>
              </w:del>
              <w:r w:rsidRPr="0003648D">
                <w:rPr>
                  <w:iCs/>
                  <w:sz w:val="20"/>
                </w:rPr>
                <w:t>FR</w:t>
              </w:r>
              <w:del w:id="3245" w:author="ERCOT 06XX18" w:date="2018-06-06T13:35:00Z">
                <w:r w:rsidRPr="0003648D" w:rsidDel="004F5C50">
                  <w:rPr>
                    <w:iCs/>
                    <w:sz w:val="20"/>
                  </w:rPr>
                  <w:delText>S</w:delText>
                </w:r>
              </w:del>
            </w:ins>
            <w:ins w:id="3246" w:author="STEC" w:date="2017-11-22T10:47:00Z">
              <w:r w:rsidRPr="0003648D">
                <w:rPr>
                  <w:iCs/>
                  <w:sz w:val="20"/>
                </w:rPr>
                <w:t xml:space="preserve">AMTTOT </w:t>
              </w:r>
              <w:r w:rsidRPr="0003648D">
                <w:rPr>
                  <w:i/>
                  <w:iCs/>
                  <w:sz w:val="20"/>
                  <w:vertAlign w:val="subscript"/>
                </w:rPr>
                <w:t>m</w:t>
              </w:r>
            </w:ins>
          </w:p>
        </w:tc>
        <w:tc>
          <w:tcPr>
            <w:tcW w:w="329" w:type="pct"/>
            <w:tcBorders>
              <w:top w:val="single" w:sz="4" w:space="0" w:color="auto"/>
              <w:left w:val="single" w:sz="4" w:space="0" w:color="auto"/>
              <w:bottom w:val="single" w:sz="4" w:space="0" w:color="auto"/>
              <w:right w:val="single" w:sz="4" w:space="0" w:color="auto"/>
            </w:tcBorders>
          </w:tcPr>
          <w:p w14:paraId="69742F68" w14:textId="77777777" w:rsidR="00BA7A09" w:rsidRPr="0003648D" w:rsidRDefault="00BA7A09" w:rsidP="00FF6149">
            <w:pPr>
              <w:spacing w:after="60"/>
              <w:rPr>
                <w:ins w:id="3247" w:author="STEC" w:date="2017-11-22T10:47:00Z"/>
                <w:iCs/>
                <w:sz w:val="20"/>
              </w:rPr>
            </w:pPr>
            <w:ins w:id="3248" w:author="STEC" w:date="2017-11-22T10:47: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14:paraId="294BA2B1" w14:textId="77777777" w:rsidR="00BA7A09" w:rsidRPr="0003648D" w:rsidRDefault="00BA7A09" w:rsidP="00FF6149">
            <w:pPr>
              <w:spacing w:after="60"/>
              <w:rPr>
                <w:ins w:id="3249" w:author="STEC" w:date="2017-11-22T10:47:00Z"/>
                <w:i/>
                <w:iCs/>
                <w:sz w:val="20"/>
              </w:rPr>
            </w:pPr>
            <w:ins w:id="3250" w:author="STEC" w:date="2017-11-22T10:47:00Z">
              <w:r w:rsidRPr="0003648D">
                <w:rPr>
                  <w:i/>
                  <w:iCs/>
                  <w:sz w:val="20"/>
                </w:rPr>
                <w:t xml:space="preserve">Procured Capacity for </w:t>
              </w:r>
              <w:del w:id="3251" w:author="STEC 042618" w:date="2018-03-28T16:17:00Z">
                <w:r w:rsidRPr="0003648D" w:rsidDel="00223AFB">
                  <w:rPr>
                    <w:i/>
                    <w:iCs/>
                    <w:sz w:val="20"/>
                  </w:rPr>
                  <w:delText xml:space="preserve">Primary </w:delText>
                </w:r>
              </w:del>
              <w:r w:rsidRPr="0003648D">
                <w:rPr>
                  <w:i/>
                  <w:iCs/>
                  <w:sz w:val="20"/>
                </w:rPr>
                <w:t>Frequency Response</w:t>
              </w:r>
            </w:ins>
            <w:ins w:id="3252" w:author="STEC 042618" w:date="2018-03-28T16:17:00Z">
              <w:r w:rsidR="00223AFB" w:rsidRPr="0003648D">
                <w:rPr>
                  <w:i/>
                  <w:iCs/>
                  <w:sz w:val="20"/>
                </w:rPr>
                <w:t xml:space="preserve"> </w:t>
              </w:r>
            </w:ins>
            <w:ins w:id="3253" w:author="STEC" w:date="2017-11-22T10:47:00Z">
              <w:r w:rsidRPr="0003648D">
                <w:rPr>
                  <w:i/>
                  <w:iCs/>
                  <w:sz w:val="20"/>
                </w:rPr>
                <w:t>Service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ins>
            <w:ins w:id="3254" w:author="STEC" w:date="2017-11-22T11:09:00Z">
              <w:del w:id="3255" w:author="STEC 042618" w:date="2018-03-28T16:17:00Z">
                <w:r w:rsidRPr="0003648D" w:rsidDel="00223AFB">
                  <w:rPr>
                    <w:iCs/>
                    <w:sz w:val="20"/>
                  </w:rPr>
                  <w:delText>P</w:delText>
                </w:r>
              </w:del>
              <w:r w:rsidRPr="0003648D">
                <w:rPr>
                  <w:iCs/>
                  <w:sz w:val="20"/>
                </w:rPr>
                <w:t>FRS</w:t>
              </w:r>
            </w:ins>
            <w:ins w:id="3256" w:author="STEC" w:date="2017-11-22T10:47:00Z">
              <w:r w:rsidRPr="0003648D">
                <w:rPr>
                  <w:iCs/>
                  <w:sz w:val="20"/>
                </w:rPr>
                <w:t>, for the hour.</w:t>
              </w:r>
            </w:ins>
          </w:p>
        </w:tc>
      </w:tr>
      <w:tr w:rsidR="00BA7A09" w:rsidRPr="0003648D" w14:paraId="3E3A8229" w14:textId="77777777" w:rsidTr="00FF6149">
        <w:trPr>
          <w:ins w:id="3257" w:author="STEC" w:date="2017-11-22T10:47:00Z"/>
        </w:trPr>
        <w:tc>
          <w:tcPr>
            <w:tcW w:w="1278" w:type="pct"/>
            <w:tcBorders>
              <w:top w:val="single" w:sz="4" w:space="0" w:color="auto"/>
              <w:left w:val="single" w:sz="4" w:space="0" w:color="auto"/>
              <w:bottom w:val="single" w:sz="4" w:space="0" w:color="auto"/>
              <w:right w:val="single" w:sz="4" w:space="0" w:color="auto"/>
            </w:tcBorders>
          </w:tcPr>
          <w:p w14:paraId="6EE787EA" w14:textId="77777777" w:rsidR="00BA7A09" w:rsidRPr="0003648D" w:rsidRDefault="00BA7A09" w:rsidP="00FF6149">
            <w:pPr>
              <w:spacing w:after="60"/>
              <w:rPr>
                <w:ins w:id="3258" w:author="STEC" w:date="2017-11-22T10:47:00Z"/>
                <w:iCs/>
                <w:sz w:val="20"/>
              </w:rPr>
            </w:pPr>
            <w:ins w:id="3259" w:author="STEC" w:date="2017-11-22T10:47:00Z">
              <w:r w:rsidRPr="0003648D">
                <w:rPr>
                  <w:iCs/>
                  <w:sz w:val="20"/>
                </w:rPr>
                <w:t>RTPC</w:t>
              </w:r>
            </w:ins>
            <w:ins w:id="3260" w:author="STEC" w:date="2017-11-22T10:52:00Z">
              <w:del w:id="3261" w:author="STEC 042618" w:date="2018-03-28T16:17:00Z">
                <w:r w:rsidRPr="0003648D" w:rsidDel="00223AFB">
                  <w:rPr>
                    <w:iCs/>
                    <w:sz w:val="20"/>
                  </w:rPr>
                  <w:delText>P</w:delText>
                </w:r>
              </w:del>
              <w:r w:rsidRPr="0003648D">
                <w:rPr>
                  <w:iCs/>
                  <w:sz w:val="20"/>
                </w:rPr>
                <w:t>FR</w:t>
              </w:r>
              <w:del w:id="3262" w:author="ERCOT 06XX18" w:date="2018-06-06T13:35:00Z">
                <w:r w:rsidRPr="0003648D" w:rsidDel="004F5C50">
                  <w:rPr>
                    <w:iCs/>
                    <w:sz w:val="20"/>
                  </w:rPr>
                  <w:delText>S</w:delText>
                </w:r>
              </w:del>
            </w:ins>
            <w:ins w:id="3263" w:author="STEC" w:date="2017-11-22T10:47:00Z">
              <w:r w:rsidRPr="0003648D">
                <w:rPr>
                  <w:iCs/>
                  <w:sz w:val="20"/>
                </w:rPr>
                <w:t xml:space="preserve">AMT </w:t>
              </w:r>
              <w:r w:rsidRPr="0003648D">
                <w:rPr>
                  <w:i/>
                  <w:iCs/>
                  <w:sz w:val="20"/>
                  <w:vertAlign w:val="subscript"/>
                </w:rPr>
                <w:t>q, m</w:t>
              </w:r>
            </w:ins>
          </w:p>
        </w:tc>
        <w:tc>
          <w:tcPr>
            <w:tcW w:w="329" w:type="pct"/>
            <w:tcBorders>
              <w:top w:val="single" w:sz="4" w:space="0" w:color="auto"/>
              <w:left w:val="single" w:sz="4" w:space="0" w:color="auto"/>
              <w:bottom w:val="single" w:sz="4" w:space="0" w:color="auto"/>
              <w:right w:val="single" w:sz="4" w:space="0" w:color="auto"/>
            </w:tcBorders>
          </w:tcPr>
          <w:p w14:paraId="4356177D" w14:textId="77777777" w:rsidR="00BA7A09" w:rsidRPr="0003648D" w:rsidRDefault="00BA7A09" w:rsidP="00FF6149">
            <w:pPr>
              <w:spacing w:after="60"/>
              <w:rPr>
                <w:ins w:id="3264" w:author="STEC" w:date="2017-11-22T10:47:00Z"/>
                <w:iCs/>
                <w:sz w:val="20"/>
              </w:rPr>
            </w:pPr>
            <w:ins w:id="3265" w:author="STEC" w:date="2017-11-22T10:47: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14:paraId="58CFFD6F" w14:textId="77777777" w:rsidR="00BA7A09" w:rsidRPr="0003648D" w:rsidRDefault="00BA7A09" w:rsidP="00FF6149">
            <w:pPr>
              <w:spacing w:after="60"/>
              <w:rPr>
                <w:ins w:id="3266" w:author="STEC" w:date="2017-11-22T10:47:00Z"/>
                <w:i/>
                <w:iCs/>
                <w:sz w:val="20"/>
              </w:rPr>
            </w:pPr>
            <w:ins w:id="3267" w:author="STEC" w:date="2017-11-22T10:47:00Z">
              <w:r w:rsidRPr="0003648D">
                <w:rPr>
                  <w:i/>
                  <w:iCs/>
                  <w:sz w:val="20"/>
                </w:rPr>
                <w:t xml:space="preserve">Procured Capacity for </w:t>
              </w:r>
            </w:ins>
            <w:ins w:id="3268" w:author="STEC" w:date="2017-11-22T10:48:00Z">
              <w:del w:id="3269" w:author="STEC 042618" w:date="2018-03-28T16:17:00Z">
                <w:r w:rsidRPr="0003648D" w:rsidDel="00223AFB">
                  <w:rPr>
                    <w:i/>
                    <w:iCs/>
                    <w:sz w:val="20"/>
                  </w:rPr>
                  <w:delText xml:space="preserve">Primary </w:delText>
                </w:r>
              </w:del>
              <w:r w:rsidRPr="0003648D">
                <w:rPr>
                  <w:i/>
                  <w:iCs/>
                  <w:sz w:val="20"/>
                </w:rPr>
                <w:t>Frequency Response</w:t>
              </w:r>
            </w:ins>
            <w:ins w:id="3270" w:author="STEC 042618" w:date="2018-03-28T16:17:00Z">
              <w:r w:rsidR="00223AFB" w:rsidRPr="0003648D">
                <w:rPr>
                  <w:i/>
                  <w:iCs/>
                  <w:sz w:val="20"/>
                </w:rPr>
                <w:t xml:space="preserve"> </w:t>
              </w:r>
            </w:ins>
            <w:ins w:id="3271" w:author="STEC" w:date="2017-11-22T10:48:00Z">
              <w:r w:rsidRPr="0003648D">
                <w:rPr>
                  <w:i/>
                  <w:iCs/>
                  <w:sz w:val="20"/>
                </w:rPr>
                <w:t>Service</w:t>
              </w:r>
            </w:ins>
            <w:ins w:id="3272" w:author="STEC" w:date="2017-11-22T10:47:00Z">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ins>
            <w:ins w:id="3273" w:author="STEC" w:date="2017-11-22T11:09:00Z">
              <w:del w:id="3274" w:author="STEC 042618" w:date="2018-03-28T16:17:00Z">
                <w:r w:rsidRPr="0003648D" w:rsidDel="00223AFB">
                  <w:rPr>
                    <w:iCs/>
                    <w:sz w:val="20"/>
                  </w:rPr>
                  <w:delText>P</w:delText>
                </w:r>
              </w:del>
              <w:r w:rsidRPr="0003648D">
                <w:rPr>
                  <w:iCs/>
                  <w:sz w:val="20"/>
                </w:rPr>
                <w:t>FRS</w:t>
              </w:r>
            </w:ins>
            <w:ins w:id="3275" w:author="STEC" w:date="2017-11-22T10:47:00Z">
              <w:r w:rsidRPr="0003648D">
                <w:rPr>
                  <w:iCs/>
                  <w:sz w:val="20"/>
                </w:rPr>
                <w:t>, for the hour.</w:t>
              </w:r>
            </w:ins>
          </w:p>
        </w:tc>
      </w:tr>
      <w:tr w:rsidR="00BA7A09" w:rsidRPr="0003648D" w14:paraId="1C1A5FCA" w14:textId="77777777" w:rsidTr="00FF6149">
        <w:trPr>
          <w:ins w:id="3276" w:author="STEC" w:date="2017-11-22T10:47:00Z"/>
        </w:trPr>
        <w:tc>
          <w:tcPr>
            <w:tcW w:w="1278" w:type="pct"/>
            <w:tcBorders>
              <w:top w:val="single" w:sz="4" w:space="0" w:color="auto"/>
              <w:left w:val="single" w:sz="4" w:space="0" w:color="auto"/>
              <w:bottom w:val="single" w:sz="4" w:space="0" w:color="auto"/>
              <w:right w:val="single" w:sz="4" w:space="0" w:color="auto"/>
            </w:tcBorders>
          </w:tcPr>
          <w:p w14:paraId="65A03BE1" w14:textId="77777777" w:rsidR="00BA7A09" w:rsidRPr="0003648D" w:rsidRDefault="00BA7A09" w:rsidP="00FF6149">
            <w:pPr>
              <w:spacing w:after="60"/>
              <w:rPr>
                <w:ins w:id="3277" w:author="STEC" w:date="2017-11-22T10:47:00Z"/>
                <w:iCs/>
                <w:sz w:val="20"/>
              </w:rPr>
            </w:pPr>
            <w:ins w:id="3278" w:author="STEC" w:date="2017-11-22T10:52:00Z">
              <w:del w:id="3279" w:author="STEC 042618" w:date="2018-03-28T16:17:00Z">
                <w:r w:rsidRPr="0003648D" w:rsidDel="00223AFB">
                  <w:rPr>
                    <w:iCs/>
                    <w:sz w:val="20"/>
                  </w:rPr>
                  <w:delText>P</w:delText>
                </w:r>
              </w:del>
              <w:r w:rsidRPr="0003648D">
                <w:rPr>
                  <w:iCs/>
                  <w:sz w:val="20"/>
                </w:rPr>
                <w:t>FR</w:t>
              </w:r>
              <w:del w:id="3280" w:author="ERCOT 06XX18" w:date="2018-06-06T13:35:00Z">
                <w:r w:rsidRPr="0003648D" w:rsidDel="004F5C50">
                  <w:rPr>
                    <w:iCs/>
                    <w:sz w:val="20"/>
                  </w:rPr>
                  <w:delText>S</w:delText>
                </w:r>
              </w:del>
            </w:ins>
            <w:ins w:id="3281" w:author="STEC" w:date="2017-11-22T10:47:00Z">
              <w:r w:rsidRPr="0003648D">
                <w:rPr>
                  <w:iCs/>
                  <w:sz w:val="20"/>
                </w:rPr>
                <w:t>FQAMTTOT</w:t>
              </w:r>
            </w:ins>
          </w:p>
        </w:tc>
        <w:tc>
          <w:tcPr>
            <w:tcW w:w="329" w:type="pct"/>
            <w:tcBorders>
              <w:top w:val="single" w:sz="4" w:space="0" w:color="auto"/>
              <w:left w:val="single" w:sz="4" w:space="0" w:color="auto"/>
              <w:bottom w:val="single" w:sz="4" w:space="0" w:color="auto"/>
              <w:right w:val="single" w:sz="4" w:space="0" w:color="auto"/>
            </w:tcBorders>
          </w:tcPr>
          <w:p w14:paraId="4F261089" w14:textId="77777777" w:rsidR="00BA7A09" w:rsidRPr="0003648D" w:rsidRDefault="00BA7A09" w:rsidP="00FF6149">
            <w:pPr>
              <w:spacing w:after="60"/>
              <w:rPr>
                <w:ins w:id="3282" w:author="STEC" w:date="2017-11-22T10:47:00Z"/>
                <w:iCs/>
                <w:sz w:val="20"/>
              </w:rPr>
            </w:pPr>
            <w:ins w:id="3283" w:author="STEC" w:date="2017-11-22T10:47: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14:paraId="025543E5" w14:textId="77777777" w:rsidR="00BA7A09" w:rsidRPr="0003648D" w:rsidRDefault="00BA7A09" w:rsidP="00FF6149">
            <w:pPr>
              <w:spacing w:after="60"/>
              <w:rPr>
                <w:ins w:id="3284" w:author="STEC" w:date="2017-11-22T10:47:00Z"/>
                <w:i/>
                <w:iCs/>
                <w:sz w:val="20"/>
              </w:rPr>
            </w:pPr>
            <w:ins w:id="3285" w:author="STEC" w:date="2017-11-22T10:48:00Z">
              <w:del w:id="3286" w:author="STEC 042618" w:date="2018-03-28T16:18:00Z">
                <w:r w:rsidRPr="0003648D" w:rsidDel="00223AFB">
                  <w:rPr>
                    <w:i/>
                    <w:iCs/>
                    <w:sz w:val="20"/>
                  </w:rPr>
                  <w:delText xml:space="preserve">Primary </w:delText>
                </w:r>
              </w:del>
              <w:r w:rsidRPr="0003648D">
                <w:rPr>
                  <w:i/>
                  <w:iCs/>
                  <w:sz w:val="20"/>
                </w:rPr>
                <w:t>Frequency Response</w:t>
              </w:r>
            </w:ins>
            <w:ins w:id="3287" w:author="STEC 042618" w:date="2018-03-28T16:18:00Z">
              <w:r w:rsidR="00223AFB" w:rsidRPr="0003648D">
                <w:rPr>
                  <w:i/>
                  <w:iCs/>
                  <w:sz w:val="20"/>
                </w:rPr>
                <w:t xml:space="preserve"> </w:t>
              </w:r>
            </w:ins>
            <w:ins w:id="3288" w:author="STEC" w:date="2017-11-22T10:48:00Z">
              <w:r w:rsidRPr="0003648D">
                <w:rPr>
                  <w:i/>
                  <w:iCs/>
                  <w:sz w:val="20"/>
                </w:rPr>
                <w:t>Service</w:t>
              </w:r>
            </w:ins>
            <w:ins w:id="3289" w:author="STEC" w:date="2017-11-22T10:47:00Z">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ins>
            <w:ins w:id="3290" w:author="STEC" w:date="2017-11-22T11:09:00Z">
              <w:del w:id="3291" w:author="STEC 042618" w:date="2018-03-28T16:18:00Z">
                <w:r w:rsidRPr="0003648D" w:rsidDel="00223AFB">
                  <w:rPr>
                    <w:iCs/>
                    <w:sz w:val="20"/>
                  </w:rPr>
                  <w:delText>P</w:delText>
                </w:r>
              </w:del>
              <w:r w:rsidRPr="0003648D">
                <w:rPr>
                  <w:iCs/>
                  <w:sz w:val="20"/>
                </w:rPr>
                <w:t>FRS</w:t>
              </w:r>
            </w:ins>
            <w:ins w:id="3292" w:author="STEC" w:date="2017-11-22T10:47:00Z">
              <w:r w:rsidRPr="0003648D">
                <w:rPr>
                  <w:iCs/>
                  <w:sz w:val="20"/>
                </w:rPr>
                <w:t>, for the hour.</w:t>
              </w:r>
            </w:ins>
          </w:p>
        </w:tc>
      </w:tr>
      <w:tr w:rsidR="00BA7A09" w:rsidRPr="0003648D" w14:paraId="2A9A3409" w14:textId="77777777" w:rsidTr="00FF6149">
        <w:trPr>
          <w:ins w:id="3293" w:author="STEC" w:date="2017-11-22T10:47:00Z"/>
        </w:trPr>
        <w:tc>
          <w:tcPr>
            <w:tcW w:w="1278" w:type="pct"/>
            <w:tcBorders>
              <w:top w:val="single" w:sz="4" w:space="0" w:color="auto"/>
              <w:left w:val="single" w:sz="4" w:space="0" w:color="auto"/>
              <w:bottom w:val="single" w:sz="4" w:space="0" w:color="auto"/>
              <w:right w:val="single" w:sz="4" w:space="0" w:color="auto"/>
            </w:tcBorders>
          </w:tcPr>
          <w:p w14:paraId="3AD999AF" w14:textId="77777777" w:rsidR="00BA7A09" w:rsidRPr="0003648D" w:rsidRDefault="00BA7A09" w:rsidP="00FF6149">
            <w:pPr>
              <w:spacing w:after="60"/>
              <w:rPr>
                <w:ins w:id="3294" w:author="STEC" w:date="2017-11-22T10:47:00Z"/>
                <w:iCs/>
                <w:sz w:val="20"/>
              </w:rPr>
            </w:pPr>
            <w:ins w:id="3295" w:author="STEC" w:date="2017-11-22T10:52:00Z">
              <w:del w:id="3296" w:author="STEC 042618" w:date="2018-03-28T16:18:00Z">
                <w:r w:rsidRPr="0003648D" w:rsidDel="00CF4E51">
                  <w:rPr>
                    <w:iCs/>
                    <w:sz w:val="20"/>
                  </w:rPr>
                  <w:delText>P</w:delText>
                </w:r>
              </w:del>
              <w:r w:rsidRPr="0003648D">
                <w:rPr>
                  <w:iCs/>
                  <w:sz w:val="20"/>
                </w:rPr>
                <w:t>FR</w:t>
              </w:r>
              <w:del w:id="3297" w:author="ERCOT 06XX18" w:date="2018-06-06T13:35:00Z">
                <w:r w:rsidRPr="0003648D" w:rsidDel="004F5C50">
                  <w:rPr>
                    <w:iCs/>
                    <w:sz w:val="20"/>
                  </w:rPr>
                  <w:delText>S</w:delText>
                </w:r>
              </w:del>
            </w:ins>
            <w:ins w:id="3298" w:author="STEC" w:date="2017-11-22T10:47:00Z">
              <w:r w:rsidRPr="0003648D">
                <w:rPr>
                  <w:iCs/>
                  <w:sz w:val="20"/>
                </w:rPr>
                <w:t xml:space="preserve">FQAMTQSETOT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48E99C20" w14:textId="77777777" w:rsidR="00BA7A09" w:rsidRPr="0003648D" w:rsidRDefault="00BA7A09" w:rsidP="00FF6149">
            <w:pPr>
              <w:spacing w:after="60"/>
              <w:rPr>
                <w:ins w:id="3299" w:author="STEC" w:date="2017-11-22T10:47:00Z"/>
                <w:iCs/>
                <w:sz w:val="20"/>
              </w:rPr>
            </w:pPr>
            <w:ins w:id="3300" w:author="STEC" w:date="2017-11-22T10:47: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14:paraId="45175164" w14:textId="77777777" w:rsidR="00BA7A09" w:rsidRPr="0003648D" w:rsidRDefault="00BA7A09" w:rsidP="00FF6149">
            <w:pPr>
              <w:spacing w:after="60"/>
              <w:rPr>
                <w:ins w:id="3301" w:author="STEC" w:date="2017-11-22T10:47:00Z"/>
                <w:i/>
                <w:iCs/>
                <w:sz w:val="20"/>
              </w:rPr>
            </w:pPr>
            <w:ins w:id="3302" w:author="STEC" w:date="2017-11-22T10:48:00Z">
              <w:del w:id="3303" w:author="STEC 042618" w:date="2018-03-28T16:18:00Z">
                <w:r w:rsidRPr="0003648D" w:rsidDel="00CF4E51">
                  <w:rPr>
                    <w:i/>
                    <w:iCs/>
                    <w:sz w:val="20"/>
                  </w:rPr>
                  <w:delText xml:space="preserve">Primary </w:delText>
                </w:r>
              </w:del>
              <w:r w:rsidRPr="0003648D">
                <w:rPr>
                  <w:i/>
                  <w:iCs/>
                  <w:sz w:val="20"/>
                </w:rPr>
                <w:t>Frequency Response Service</w:t>
              </w:r>
            </w:ins>
            <w:ins w:id="3304" w:author="STEC" w:date="2017-11-22T10:47:00Z">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w:t>
              </w:r>
              <w:r w:rsidRPr="0003648D">
                <w:rPr>
                  <w:iCs/>
                  <w:sz w:val="20"/>
                </w:rPr>
                <w:lastRenderedPageBreak/>
                <w:t xml:space="preserve">and reconfiguration reductions on its Ancillary Service Supply Responsibility for </w:t>
              </w:r>
            </w:ins>
            <w:ins w:id="3305" w:author="STEC" w:date="2017-11-22T11:09:00Z">
              <w:del w:id="3306" w:author="STEC 042618" w:date="2018-03-28T16:18:00Z">
                <w:r w:rsidRPr="0003648D" w:rsidDel="00CF4E51">
                  <w:rPr>
                    <w:iCs/>
                    <w:sz w:val="20"/>
                  </w:rPr>
                  <w:delText>P</w:delText>
                </w:r>
              </w:del>
              <w:r w:rsidRPr="0003648D">
                <w:rPr>
                  <w:iCs/>
                  <w:sz w:val="20"/>
                </w:rPr>
                <w:t>FRS</w:t>
              </w:r>
            </w:ins>
            <w:ins w:id="3307" w:author="STEC" w:date="2017-11-22T10:47:00Z">
              <w:r w:rsidRPr="0003648D">
                <w:rPr>
                  <w:iCs/>
                  <w:sz w:val="20"/>
                </w:rPr>
                <w:t>, for the hour.</w:t>
              </w:r>
            </w:ins>
          </w:p>
        </w:tc>
      </w:tr>
      <w:tr w:rsidR="00BA7A09" w:rsidRPr="0003648D" w14:paraId="41446123" w14:textId="77777777" w:rsidTr="00FF6149">
        <w:trPr>
          <w:ins w:id="3308" w:author="STEC" w:date="2017-11-22T10:47:00Z"/>
        </w:trPr>
        <w:tc>
          <w:tcPr>
            <w:tcW w:w="1278" w:type="pct"/>
            <w:tcBorders>
              <w:top w:val="single" w:sz="4" w:space="0" w:color="auto"/>
              <w:left w:val="single" w:sz="4" w:space="0" w:color="auto"/>
              <w:bottom w:val="single" w:sz="4" w:space="0" w:color="auto"/>
              <w:right w:val="single" w:sz="4" w:space="0" w:color="auto"/>
            </w:tcBorders>
          </w:tcPr>
          <w:p w14:paraId="78CAF46A" w14:textId="77777777" w:rsidR="00BA7A09" w:rsidRPr="0003648D" w:rsidRDefault="00BA7A09" w:rsidP="00FF6149">
            <w:pPr>
              <w:spacing w:after="60"/>
              <w:rPr>
                <w:ins w:id="3309" w:author="STEC" w:date="2017-11-22T10:47:00Z"/>
                <w:iCs/>
                <w:sz w:val="20"/>
              </w:rPr>
            </w:pPr>
            <w:ins w:id="3310" w:author="STEC" w:date="2017-11-22T10:47:00Z">
              <w:r w:rsidRPr="0003648D">
                <w:rPr>
                  <w:iCs/>
                  <w:sz w:val="20"/>
                </w:rPr>
                <w:lastRenderedPageBreak/>
                <w:t>RTPC</w:t>
              </w:r>
            </w:ins>
            <w:ins w:id="3311" w:author="STEC" w:date="2017-11-22T10:52:00Z">
              <w:del w:id="3312" w:author="STEC 042618" w:date="2018-03-28T16:19:00Z">
                <w:r w:rsidRPr="0003648D" w:rsidDel="00CF4E51">
                  <w:rPr>
                    <w:iCs/>
                    <w:sz w:val="20"/>
                  </w:rPr>
                  <w:delText>P</w:delText>
                </w:r>
              </w:del>
              <w:r w:rsidRPr="0003648D">
                <w:rPr>
                  <w:iCs/>
                  <w:sz w:val="20"/>
                </w:rPr>
                <w:t>FR</w:t>
              </w:r>
              <w:del w:id="3313" w:author="ERCOT 06XX18" w:date="2018-06-06T13:35:00Z">
                <w:r w:rsidRPr="0003648D" w:rsidDel="004F5C50">
                  <w:rPr>
                    <w:iCs/>
                    <w:sz w:val="20"/>
                  </w:rPr>
                  <w:delText>S</w:delText>
                </w:r>
              </w:del>
            </w:ins>
            <w:ins w:id="3314" w:author="STEC" w:date="2017-11-22T10:47:00Z">
              <w:r w:rsidRPr="0003648D">
                <w:rPr>
                  <w:iCs/>
                  <w:sz w:val="20"/>
                </w:rPr>
                <w:t xml:space="preserve">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1D0F7AB9" w14:textId="77777777" w:rsidR="00BA7A09" w:rsidRPr="0003648D" w:rsidRDefault="00BA7A09" w:rsidP="00FF6149">
            <w:pPr>
              <w:spacing w:after="60"/>
              <w:rPr>
                <w:ins w:id="3315" w:author="STEC" w:date="2017-11-22T10:47:00Z"/>
                <w:iCs/>
                <w:sz w:val="20"/>
              </w:rPr>
            </w:pPr>
            <w:ins w:id="3316" w:author="STEC" w:date="2017-11-22T10:47:00Z">
              <w:r w:rsidRPr="0003648D">
                <w:rPr>
                  <w:iCs/>
                  <w:sz w:val="20"/>
                </w:rPr>
                <w:t>$</w:t>
              </w:r>
            </w:ins>
          </w:p>
        </w:tc>
        <w:tc>
          <w:tcPr>
            <w:tcW w:w="3393" w:type="pct"/>
            <w:tcBorders>
              <w:top w:val="single" w:sz="4" w:space="0" w:color="auto"/>
              <w:left w:val="single" w:sz="4" w:space="0" w:color="auto"/>
              <w:bottom w:val="single" w:sz="4" w:space="0" w:color="auto"/>
              <w:right w:val="single" w:sz="4" w:space="0" w:color="auto"/>
            </w:tcBorders>
          </w:tcPr>
          <w:p w14:paraId="75E3DA8E" w14:textId="77777777" w:rsidR="00BA7A09" w:rsidRPr="0003648D" w:rsidRDefault="00BA7A09" w:rsidP="00FF6149">
            <w:pPr>
              <w:spacing w:after="60"/>
              <w:rPr>
                <w:ins w:id="3317" w:author="STEC" w:date="2017-11-22T10:47:00Z"/>
                <w:iCs/>
                <w:sz w:val="20"/>
              </w:rPr>
            </w:pPr>
            <w:ins w:id="3318" w:author="STEC" w:date="2017-11-22T10:47:00Z">
              <w:r w:rsidRPr="0003648D">
                <w:rPr>
                  <w:i/>
                  <w:iCs/>
                  <w:sz w:val="20"/>
                </w:rPr>
                <w:t xml:space="preserve">Procured Capacity for </w:t>
              </w:r>
            </w:ins>
            <w:ins w:id="3319" w:author="STEC" w:date="2017-11-22T10:48:00Z">
              <w:del w:id="3320" w:author="STEC 042618" w:date="2018-03-28T16:19:00Z">
                <w:r w:rsidRPr="0003648D" w:rsidDel="00CF4E51">
                  <w:rPr>
                    <w:i/>
                    <w:iCs/>
                    <w:sz w:val="20"/>
                  </w:rPr>
                  <w:delText xml:space="preserve">Primary </w:delText>
                </w:r>
              </w:del>
              <w:r w:rsidRPr="0003648D">
                <w:rPr>
                  <w:i/>
                  <w:iCs/>
                  <w:sz w:val="20"/>
                </w:rPr>
                <w:t>Frequency Response</w:t>
              </w:r>
            </w:ins>
            <w:ins w:id="3321" w:author="STEC 042618" w:date="2018-03-28T16:19:00Z">
              <w:r w:rsidR="00CF4E51" w:rsidRPr="0003648D">
                <w:rPr>
                  <w:i/>
                  <w:iCs/>
                  <w:sz w:val="20"/>
                </w:rPr>
                <w:t xml:space="preserve"> </w:t>
              </w:r>
            </w:ins>
            <w:ins w:id="3322" w:author="STEC" w:date="2017-11-22T10:48:00Z">
              <w:r w:rsidRPr="0003648D">
                <w:rPr>
                  <w:i/>
                  <w:iCs/>
                  <w:sz w:val="20"/>
                </w:rPr>
                <w:t>Service</w:t>
              </w:r>
            </w:ins>
            <w:ins w:id="3323" w:author="STEC" w:date="2017-11-22T10:47:00Z">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ins>
            <w:ins w:id="3324" w:author="STEC" w:date="2017-11-22T11:09:00Z">
              <w:del w:id="3325" w:author="STEC 042618" w:date="2018-03-28T16:19:00Z">
                <w:r w:rsidRPr="0003648D" w:rsidDel="00CF4E51">
                  <w:rPr>
                    <w:iCs/>
                    <w:sz w:val="20"/>
                  </w:rPr>
                  <w:delText>P</w:delText>
                </w:r>
              </w:del>
              <w:r w:rsidRPr="0003648D">
                <w:rPr>
                  <w:iCs/>
                  <w:sz w:val="20"/>
                </w:rPr>
                <w:t>FRS</w:t>
              </w:r>
            </w:ins>
            <w:ins w:id="3326" w:author="STEC" w:date="2017-11-22T10:47:00Z">
              <w:r w:rsidRPr="0003648D">
                <w:rPr>
                  <w:iCs/>
                  <w:sz w:val="20"/>
                </w:rPr>
                <w:t>, for the hour.</w:t>
              </w:r>
            </w:ins>
          </w:p>
        </w:tc>
      </w:tr>
      <w:tr w:rsidR="00BA7A09" w:rsidRPr="0003648D" w14:paraId="06659A5D" w14:textId="77777777" w:rsidTr="00FF6149">
        <w:trPr>
          <w:ins w:id="3327" w:author="STEC" w:date="2017-11-22T10:47:00Z"/>
        </w:trPr>
        <w:tc>
          <w:tcPr>
            <w:tcW w:w="1278" w:type="pct"/>
            <w:tcBorders>
              <w:top w:val="single" w:sz="4" w:space="0" w:color="auto"/>
              <w:left w:val="single" w:sz="4" w:space="0" w:color="auto"/>
              <w:bottom w:val="single" w:sz="4" w:space="0" w:color="auto"/>
              <w:right w:val="single" w:sz="4" w:space="0" w:color="auto"/>
            </w:tcBorders>
          </w:tcPr>
          <w:p w14:paraId="774F56C0" w14:textId="77777777" w:rsidR="00BA7A09" w:rsidRPr="0003648D" w:rsidRDefault="00BA7A09" w:rsidP="00FF6149">
            <w:pPr>
              <w:rPr>
                <w:ins w:id="3328" w:author="STEC" w:date="2017-11-22T10:47:00Z"/>
                <w:b/>
                <w:sz w:val="20"/>
              </w:rPr>
            </w:pPr>
            <w:ins w:id="3329" w:author="STEC" w:date="2017-11-22T10:47:00Z">
              <w:r w:rsidRPr="0003648D">
                <w:rPr>
                  <w:sz w:val="20"/>
                </w:rPr>
                <w:t>PC</w:t>
              </w:r>
            </w:ins>
            <w:ins w:id="3330" w:author="STEC" w:date="2017-11-22T10:52:00Z">
              <w:del w:id="3331" w:author="STEC 042618" w:date="2018-03-28T16:19:00Z">
                <w:r w:rsidRPr="0003648D" w:rsidDel="00CF4E51">
                  <w:rPr>
                    <w:sz w:val="20"/>
                  </w:rPr>
                  <w:delText>P</w:delText>
                </w:r>
              </w:del>
              <w:r w:rsidRPr="0003648D">
                <w:rPr>
                  <w:sz w:val="20"/>
                </w:rPr>
                <w:t>FR</w:t>
              </w:r>
              <w:del w:id="3332" w:author="ERCOT 06XX18" w:date="2018-06-06T13:35:00Z">
                <w:r w:rsidRPr="0003648D" w:rsidDel="004F5C50">
                  <w:rPr>
                    <w:sz w:val="20"/>
                  </w:rPr>
                  <w:delText>S</w:delText>
                </w:r>
              </w:del>
            </w:ins>
            <w:ins w:id="3333" w:author="STEC" w:date="2017-11-22T10:47:00Z">
              <w:r w:rsidRPr="0003648D">
                <w:rPr>
                  <w:sz w:val="20"/>
                </w:rPr>
                <w:t xml:space="preserve">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39BFF830" w14:textId="77777777" w:rsidR="00BA7A09" w:rsidRPr="0003648D" w:rsidRDefault="00BA7A09" w:rsidP="00FF6149">
            <w:pPr>
              <w:rPr>
                <w:ins w:id="3334" w:author="STEC" w:date="2017-11-22T10:47:00Z"/>
                <w:b/>
                <w:sz w:val="20"/>
              </w:rPr>
            </w:pPr>
            <w:ins w:id="3335" w:author="STEC" w:date="2017-11-22T10:47: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14:paraId="14A12DC5" w14:textId="77777777" w:rsidR="00BA7A09" w:rsidRPr="0003648D" w:rsidRDefault="00BA7A09" w:rsidP="00FF6149">
            <w:pPr>
              <w:rPr>
                <w:ins w:id="3336" w:author="STEC" w:date="2017-11-22T10:47:00Z"/>
                <w:b/>
                <w:sz w:val="20"/>
              </w:rPr>
            </w:pPr>
            <w:ins w:id="3337" w:author="STEC" w:date="2017-11-22T10:47:00Z">
              <w:r w:rsidRPr="0003648D">
                <w:rPr>
                  <w:i/>
                  <w:sz w:val="20"/>
                </w:rPr>
                <w:t xml:space="preserve">Procured Capacity for </w:t>
              </w:r>
            </w:ins>
            <w:ins w:id="3338" w:author="STEC" w:date="2017-11-22T10:48:00Z">
              <w:del w:id="3339" w:author="STEC 042618" w:date="2018-03-28T16:19:00Z">
                <w:r w:rsidRPr="0003648D" w:rsidDel="00CF4E51">
                  <w:rPr>
                    <w:i/>
                    <w:sz w:val="20"/>
                  </w:rPr>
                  <w:delText xml:space="preserve">Primary </w:delText>
                </w:r>
              </w:del>
              <w:r w:rsidRPr="0003648D">
                <w:rPr>
                  <w:i/>
                  <w:sz w:val="20"/>
                </w:rPr>
                <w:t>Frequency Response</w:t>
              </w:r>
            </w:ins>
            <w:ins w:id="3340" w:author="STEC 042618" w:date="2018-03-28T16:19:00Z">
              <w:r w:rsidR="00CF4E51" w:rsidRPr="0003648D">
                <w:rPr>
                  <w:i/>
                  <w:sz w:val="20"/>
                </w:rPr>
                <w:t xml:space="preserve"> </w:t>
              </w:r>
            </w:ins>
            <w:ins w:id="3341" w:author="STEC" w:date="2017-11-22T10:48:00Z">
              <w:r w:rsidRPr="0003648D">
                <w:rPr>
                  <w:i/>
                  <w:sz w:val="20"/>
                </w:rPr>
                <w:t>Service</w:t>
              </w:r>
            </w:ins>
            <w:ins w:id="3342" w:author="STEC" w:date="2017-11-22T10:47:00Z">
              <w:r w:rsidRPr="0003648D">
                <w:rPr>
                  <w:i/>
                  <w:sz w:val="20"/>
                </w:rPr>
                <w:t xml:space="preserve"> Amount per QSE for DAM</w:t>
              </w:r>
              <w:r w:rsidRPr="0003648D">
                <w:rPr>
                  <w:sz w:val="20"/>
                </w:rPr>
                <w:t xml:space="preserve">—The DAM </w:t>
              </w:r>
            </w:ins>
            <w:ins w:id="3343" w:author="STEC" w:date="2017-11-22T11:09:00Z">
              <w:del w:id="3344" w:author="STEC 042618" w:date="2018-03-28T16:19:00Z">
                <w:r w:rsidRPr="0003648D" w:rsidDel="00CF4E51">
                  <w:rPr>
                    <w:sz w:val="20"/>
                  </w:rPr>
                  <w:delText>P</w:delText>
                </w:r>
              </w:del>
              <w:r w:rsidRPr="0003648D">
                <w:rPr>
                  <w:sz w:val="20"/>
                </w:rPr>
                <w:t>FRS</w:t>
              </w:r>
            </w:ins>
            <w:ins w:id="3345" w:author="STEC" w:date="2017-11-22T10:47:00Z">
              <w:r w:rsidRPr="0003648D">
                <w:rPr>
                  <w:sz w:val="20"/>
                </w:rPr>
                <w:t xml:space="preserve"> payment for QSE </w:t>
              </w:r>
              <w:r w:rsidRPr="0003648D">
                <w:rPr>
                  <w:i/>
                  <w:sz w:val="20"/>
                </w:rPr>
                <w:t>q</w:t>
              </w:r>
              <w:r w:rsidRPr="0003648D">
                <w:rPr>
                  <w:sz w:val="20"/>
                </w:rPr>
                <w:t>, for the hour.</w:t>
              </w:r>
            </w:ins>
          </w:p>
        </w:tc>
      </w:tr>
      <w:tr w:rsidR="00BA7A09" w:rsidRPr="0003648D" w14:paraId="65A06FA3" w14:textId="77777777" w:rsidTr="00FF6149">
        <w:trPr>
          <w:ins w:id="3346" w:author="STEC" w:date="2017-11-22T10:47:00Z"/>
        </w:trPr>
        <w:tc>
          <w:tcPr>
            <w:tcW w:w="1278" w:type="pct"/>
            <w:tcBorders>
              <w:top w:val="single" w:sz="4" w:space="0" w:color="auto"/>
              <w:left w:val="single" w:sz="4" w:space="0" w:color="auto"/>
              <w:bottom w:val="single" w:sz="4" w:space="0" w:color="auto"/>
              <w:right w:val="single" w:sz="4" w:space="0" w:color="auto"/>
            </w:tcBorders>
          </w:tcPr>
          <w:p w14:paraId="02DF9351" w14:textId="77777777" w:rsidR="00BA7A09" w:rsidRPr="0003648D" w:rsidRDefault="00BA7A09" w:rsidP="00FF6149">
            <w:pPr>
              <w:spacing w:after="60"/>
              <w:rPr>
                <w:ins w:id="3347" w:author="STEC" w:date="2017-11-22T10:47:00Z"/>
                <w:sz w:val="20"/>
              </w:rPr>
            </w:pPr>
            <w:ins w:id="3348" w:author="STEC" w:date="2017-11-22T10:47:00Z">
              <w:r w:rsidRPr="0003648D">
                <w:rPr>
                  <w:sz w:val="20"/>
                </w:rPr>
                <w:t>PC</w:t>
              </w:r>
            </w:ins>
            <w:ins w:id="3349" w:author="STEC" w:date="2017-11-22T10:53:00Z">
              <w:del w:id="3350" w:author="STEC 042618" w:date="2018-03-28T16:20:00Z">
                <w:r w:rsidRPr="0003648D" w:rsidDel="00CF4E51">
                  <w:rPr>
                    <w:sz w:val="20"/>
                  </w:rPr>
                  <w:delText>P</w:delText>
                </w:r>
              </w:del>
              <w:r w:rsidRPr="0003648D">
                <w:rPr>
                  <w:sz w:val="20"/>
                </w:rPr>
                <w:t>FR</w:t>
              </w:r>
              <w:del w:id="3351" w:author="ERCOT 06XX18" w:date="2018-06-06T13:35:00Z">
                <w:r w:rsidRPr="0003648D" w:rsidDel="004F5C50">
                  <w:rPr>
                    <w:sz w:val="20"/>
                  </w:rPr>
                  <w:delText>S</w:delText>
                </w:r>
              </w:del>
            </w:ins>
            <w:ins w:id="3352" w:author="STEC" w:date="2017-11-22T10:47:00Z">
              <w:r w:rsidRPr="0003648D">
                <w:rPr>
                  <w:sz w:val="20"/>
                </w:rPr>
                <w:t xml:space="preserve">AMTTOT </w:t>
              </w:r>
            </w:ins>
          </w:p>
        </w:tc>
        <w:tc>
          <w:tcPr>
            <w:tcW w:w="329" w:type="pct"/>
            <w:tcBorders>
              <w:top w:val="single" w:sz="4" w:space="0" w:color="auto"/>
              <w:left w:val="single" w:sz="4" w:space="0" w:color="auto"/>
              <w:bottom w:val="single" w:sz="4" w:space="0" w:color="auto"/>
              <w:right w:val="single" w:sz="4" w:space="0" w:color="auto"/>
            </w:tcBorders>
          </w:tcPr>
          <w:p w14:paraId="56234060" w14:textId="77777777" w:rsidR="00BA7A09" w:rsidRPr="0003648D" w:rsidRDefault="00BA7A09" w:rsidP="00FF6149">
            <w:pPr>
              <w:spacing w:after="60"/>
              <w:rPr>
                <w:ins w:id="3353" w:author="STEC" w:date="2017-11-22T10:47:00Z"/>
                <w:sz w:val="20"/>
              </w:rPr>
            </w:pPr>
            <w:ins w:id="3354" w:author="STEC" w:date="2017-11-22T10:47: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14:paraId="21697454" w14:textId="77777777" w:rsidR="00BA7A09" w:rsidRPr="0003648D" w:rsidRDefault="00BA7A09" w:rsidP="00451AA4">
            <w:pPr>
              <w:spacing w:after="60"/>
              <w:rPr>
                <w:ins w:id="3355" w:author="STEC" w:date="2017-11-22T10:47:00Z"/>
                <w:sz w:val="20"/>
              </w:rPr>
            </w:pPr>
            <w:ins w:id="3356" w:author="STEC" w:date="2017-11-22T10:47:00Z">
              <w:r w:rsidRPr="0003648D">
                <w:rPr>
                  <w:i/>
                  <w:sz w:val="20"/>
                </w:rPr>
                <w:t xml:space="preserve">Procured Capacity for </w:t>
              </w:r>
            </w:ins>
            <w:ins w:id="3357" w:author="STEC" w:date="2017-11-22T10:48:00Z">
              <w:del w:id="3358" w:author="STEC 042618" w:date="2018-03-28T16:20:00Z">
                <w:r w:rsidRPr="0003648D" w:rsidDel="00CF4E51">
                  <w:rPr>
                    <w:i/>
                    <w:sz w:val="20"/>
                  </w:rPr>
                  <w:delText xml:space="preserve">Primary </w:delText>
                </w:r>
              </w:del>
              <w:r w:rsidRPr="0003648D">
                <w:rPr>
                  <w:i/>
                  <w:sz w:val="20"/>
                </w:rPr>
                <w:t>Frequency Response</w:t>
              </w:r>
            </w:ins>
            <w:ins w:id="3359" w:author="STEC 042618" w:date="2018-03-28T16:20:00Z">
              <w:r w:rsidR="00CF4E51" w:rsidRPr="0003648D">
                <w:rPr>
                  <w:i/>
                  <w:sz w:val="20"/>
                </w:rPr>
                <w:t xml:space="preserve"> </w:t>
              </w:r>
            </w:ins>
            <w:ins w:id="3360" w:author="STEC" w:date="2017-11-22T10:48:00Z">
              <w:r w:rsidRPr="0003648D">
                <w:rPr>
                  <w:i/>
                  <w:sz w:val="20"/>
                </w:rPr>
                <w:t>Service</w:t>
              </w:r>
            </w:ins>
            <w:ins w:id="3361" w:author="STEC" w:date="2017-11-22T10:47:00Z">
              <w:r w:rsidRPr="0003648D">
                <w:rPr>
                  <w:i/>
                  <w:sz w:val="20"/>
                </w:rPr>
                <w:t xml:space="preserve"> Amount Total in DAM</w:t>
              </w:r>
              <w:r w:rsidRPr="0003648D">
                <w:rPr>
                  <w:sz w:val="20"/>
                </w:rPr>
                <w:t xml:space="preserve">—The total of the DAM </w:t>
              </w:r>
            </w:ins>
            <w:ins w:id="3362" w:author="STEC" w:date="2017-11-22T11:09:00Z">
              <w:del w:id="3363" w:author="STEC 042618" w:date="2018-03-28T16:20:00Z">
                <w:r w:rsidRPr="0003648D" w:rsidDel="00CF4E51">
                  <w:rPr>
                    <w:sz w:val="20"/>
                  </w:rPr>
                  <w:delText>P</w:delText>
                </w:r>
              </w:del>
              <w:r w:rsidRPr="0003648D">
                <w:rPr>
                  <w:sz w:val="20"/>
                </w:rPr>
                <w:t>FRS</w:t>
              </w:r>
            </w:ins>
            <w:ins w:id="3364" w:author="STEC" w:date="2017-11-22T10:47:00Z">
              <w:r w:rsidRPr="0003648D">
                <w:rPr>
                  <w:sz w:val="20"/>
                </w:rPr>
                <w:t xml:space="preserve"> payments for all QSEs, for the hour.</w:t>
              </w:r>
            </w:ins>
          </w:p>
        </w:tc>
      </w:tr>
      <w:tr w:rsidR="00BA7A09" w:rsidRPr="0003648D" w14:paraId="4521CF2F" w14:textId="77777777" w:rsidTr="00FF6149">
        <w:trPr>
          <w:ins w:id="3365" w:author="STEC" w:date="2017-11-22T10:47:00Z"/>
        </w:trPr>
        <w:tc>
          <w:tcPr>
            <w:tcW w:w="1278" w:type="pct"/>
            <w:tcBorders>
              <w:top w:val="single" w:sz="4" w:space="0" w:color="auto"/>
              <w:left w:val="single" w:sz="4" w:space="0" w:color="auto"/>
              <w:bottom w:val="single" w:sz="4" w:space="0" w:color="auto"/>
              <w:right w:val="single" w:sz="4" w:space="0" w:color="auto"/>
            </w:tcBorders>
          </w:tcPr>
          <w:p w14:paraId="56E7B819" w14:textId="77777777" w:rsidR="00BA7A09" w:rsidRPr="0003648D" w:rsidRDefault="00BA7A09" w:rsidP="00FF6149">
            <w:pPr>
              <w:spacing w:after="60"/>
              <w:rPr>
                <w:ins w:id="3366" w:author="STEC" w:date="2017-11-22T10:47:00Z"/>
                <w:sz w:val="20"/>
              </w:rPr>
            </w:pPr>
            <w:ins w:id="3367" w:author="STEC" w:date="2017-11-22T10:53:00Z">
              <w:del w:id="3368" w:author="STEC 042618" w:date="2018-03-28T16:20:00Z">
                <w:r w:rsidRPr="0003648D" w:rsidDel="00CF4E51">
                  <w:rPr>
                    <w:sz w:val="20"/>
                  </w:rPr>
                  <w:delText>P</w:delText>
                </w:r>
              </w:del>
              <w:r w:rsidRPr="0003648D">
                <w:rPr>
                  <w:sz w:val="20"/>
                </w:rPr>
                <w:t>FR</w:t>
              </w:r>
              <w:del w:id="3369" w:author="ERCOT 06XX18" w:date="2018-06-06T13:35:00Z">
                <w:r w:rsidRPr="0003648D" w:rsidDel="004F5C50">
                  <w:rPr>
                    <w:sz w:val="20"/>
                  </w:rPr>
                  <w:delText>S</w:delText>
                </w:r>
              </w:del>
            </w:ins>
            <w:ins w:id="3370" w:author="STEC" w:date="2017-11-22T10:47:00Z">
              <w:r w:rsidRPr="0003648D">
                <w:rPr>
                  <w:sz w:val="20"/>
                </w:rPr>
                <w:t>INFQAMTTOT</w:t>
              </w:r>
            </w:ins>
          </w:p>
        </w:tc>
        <w:tc>
          <w:tcPr>
            <w:tcW w:w="329" w:type="pct"/>
            <w:tcBorders>
              <w:top w:val="single" w:sz="4" w:space="0" w:color="auto"/>
              <w:left w:val="single" w:sz="4" w:space="0" w:color="auto"/>
              <w:bottom w:val="single" w:sz="4" w:space="0" w:color="auto"/>
              <w:right w:val="single" w:sz="4" w:space="0" w:color="auto"/>
            </w:tcBorders>
          </w:tcPr>
          <w:p w14:paraId="128E88E7" w14:textId="77777777" w:rsidR="00BA7A09" w:rsidRPr="0003648D" w:rsidRDefault="00BA7A09" w:rsidP="00FF6149">
            <w:pPr>
              <w:spacing w:after="60"/>
              <w:rPr>
                <w:ins w:id="3371" w:author="STEC" w:date="2017-11-22T10:47:00Z"/>
                <w:sz w:val="20"/>
              </w:rPr>
            </w:pPr>
            <w:ins w:id="3372" w:author="STEC" w:date="2017-11-22T10:47: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14:paraId="0126B607" w14:textId="77777777" w:rsidR="00BA7A09" w:rsidRPr="0003648D" w:rsidRDefault="00BA7A09" w:rsidP="00FF6149">
            <w:pPr>
              <w:spacing w:after="60"/>
              <w:rPr>
                <w:ins w:id="3373" w:author="STEC" w:date="2017-11-22T10:47:00Z"/>
                <w:i/>
                <w:sz w:val="20"/>
              </w:rPr>
            </w:pPr>
            <w:ins w:id="3374" w:author="STEC" w:date="2017-11-22T10:48:00Z">
              <w:del w:id="3375" w:author="STEC 042618" w:date="2018-03-28T16:20:00Z">
                <w:r w:rsidRPr="0003648D" w:rsidDel="00CF4E51">
                  <w:rPr>
                    <w:i/>
                    <w:sz w:val="20"/>
                  </w:rPr>
                  <w:delText xml:space="preserve">Primary </w:delText>
                </w:r>
              </w:del>
              <w:r w:rsidRPr="0003648D">
                <w:rPr>
                  <w:i/>
                  <w:sz w:val="20"/>
                </w:rPr>
                <w:t>Frequency Response</w:t>
              </w:r>
            </w:ins>
            <w:ins w:id="3376" w:author="STEC 042618" w:date="2018-03-28T16:20:00Z">
              <w:r w:rsidR="00CF4E51" w:rsidRPr="0003648D">
                <w:rPr>
                  <w:i/>
                  <w:sz w:val="20"/>
                </w:rPr>
                <w:t xml:space="preserve"> </w:t>
              </w:r>
            </w:ins>
            <w:ins w:id="3377" w:author="STEC" w:date="2017-11-22T10:48:00Z">
              <w:r w:rsidRPr="0003648D">
                <w:rPr>
                  <w:i/>
                  <w:sz w:val="20"/>
                </w:rPr>
                <w:t>Service</w:t>
              </w:r>
            </w:ins>
            <w:ins w:id="3378" w:author="STEC" w:date="2017-11-22T10:47:00Z">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ins>
            <w:ins w:id="3379" w:author="STEC" w:date="2017-11-22T11:09:00Z">
              <w:del w:id="3380" w:author="STEC 042618" w:date="2018-03-28T16:20:00Z">
                <w:r w:rsidRPr="0003648D" w:rsidDel="00CF4E51">
                  <w:rPr>
                    <w:sz w:val="20"/>
                  </w:rPr>
                  <w:delText>P</w:delText>
                </w:r>
              </w:del>
              <w:r w:rsidRPr="0003648D">
                <w:rPr>
                  <w:sz w:val="20"/>
                </w:rPr>
                <w:t>FRS</w:t>
              </w:r>
            </w:ins>
            <w:ins w:id="3381" w:author="STEC" w:date="2017-11-22T10:47:00Z">
              <w:r w:rsidRPr="0003648D">
                <w:rPr>
                  <w:sz w:val="20"/>
                </w:rPr>
                <w:t>, for the hour.</w:t>
              </w:r>
            </w:ins>
          </w:p>
        </w:tc>
      </w:tr>
      <w:tr w:rsidR="00BA7A09" w:rsidRPr="0003648D" w14:paraId="341D49FE" w14:textId="77777777" w:rsidTr="00FF6149">
        <w:trPr>
          <w:ins w:id="3382" w:author="STEC" w:date="2017-11-22T10:47:00Z"/>
        </w:trPr>
        <w:tc>
          <w:tcPr>
            <w:tcW w:w="1278" w:type="pct"/>
            <w:tcBorders>
              <w:top w:val="single" w:sz="4" w:space="0" w:color="auto"/>
              <w:left w:val="single" w:sz="4" w:space="0" w:color="auto"/>
              <w:bottom w:val="single" w:sz="4" w:space="0" w:color="auto"/>
              <w:right w:val="single" w:sz="4" w:space="0" w:color="auto"/>
            </w:tcBorders>
          </w:tcPr>
          <w:p w14:paraId="3D161119" w14:textId="77777777" w:rsidR="00BA7A09" w:rsidRPr="0003648D" w:rsidRDefault="00BA7A09" w:rsidP="00FF6149">
            <w:pPr>
              <w:spacing w:after="60"/>
              <w:rPr>
                <w:ins w:id="3383" w:author="STEC" w:date="2017-11-22T10:47:00Z"/>
                <w:sz w:val="20"/>
              </w:rPr>
            </w:pPr>
            <w:ins w:id="3384" w:author="STEC" w:date="2017-11-22T10:53:00Z">
              <w:del w:id="3385" w:author="STEC 042618" w:date="2018-03-28T16:21:00Z">
                <w:r w:rsidRPr="0003648D" w:rsidDel="00CF4E51">
                  <w:rPr>
                    <w:sz w:val="20"/>
                  </w:rPr>
                  <w:delText>P</w:delText>
                </w:r>
              </w:del>
              <w:r w:rsidRPr="0003648D">
                <w:rPr>
                  <w:sz w:val="20"/>
                </w:rPr>
                <w:t>FR</w:t>
              </w:r>
              <w:del w:id="3386" w:author="ERCOT 06XX18" w:date="2018-06-06T13:35:00Z">
                <w:r w:rsidRPr="0003648D" w:rsidDel="004F5C50">
                  <w:rPr>
                    <w:sz w:val="20"/>
                  </w:rPr>
                  <w:delText>S</w:delText>
                </w:r>
              </w:del>
            </w:ins>
            <w:ins w:id="3387" w:author="STEC 042618" w:date="2018-03-28T16:21:00Z">
              <w:del w:id="3388" w:author="STEC 042618" w:date="2018-04-13T11:54:00Z">
                <w:r w:rsidR="00CF4E51" w:rsidRPr="0003648D" w:rsidDel="00451AA4">
                  <w:rPr>
                    <w:sz w:val="20"/>
                  </w:rPr>
                  <w:delText>U</w:delText>
                </w:r>
              </w:del>
            </w:ins>
            <w:ins w:id="3389" w:author="STEC" w:date="2017-11-22T10:47:00Z">
              <w:r w:rsidRPr="0003648D">
                <w:rPr>
                  <w:sz w:val="20"/>
                </w:rPr>
                <w:t xml:space="preserve">INFQAMT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129AB4EA" w14:textId="77777777" w:rsidR="00BA7A09" w:rsidRPr="0003648D" w:rsidRDefault="00BA7A09" w:rsidP="00FF6149">
            <w:pPr>
              <w:spacing w:after="60"/>
              <w:rPr>
                <w:ins w:id="3390" w:author="STEC" w:date="2017-11-22T10:47:00Z"/>
                <w:sz w:val="20"/>
              </w:rPr>
            </w:pPr>
            <w:ins w:id="3391" w:author="STEC" w:date="2017-11-22T10:47:00Z">
              <w:r w:rsidRPr="0003648D">
                <w:rPr>
                  <w:sz w:val="20"/>
                </w:rPr>
                <w:t>$</w:t>
              </w:r>
            </w:ins>
          </w:p>
        </w:tc>
        <w:tc>
          <w:tcPr>
            <w:tcW w:w="3393" w:type="pct"/>
            <w:tcBorders>
              <w:top w:val="single" w:sz="4" w:space="0" w:color="auto"/>
              <w:left w:val="single" w:sz="4" w:space="0" w:color="auto"/>
              <w:bottom w:val="single" w:sz="4" w:space="0" w:color="auto"/>
              <w:right w:val="single" w:sz="4" w:space="0" w:color="auto"/>
            </w:tcBorders>
          </w:tcPr>
          <w:p w14:paraId="541B3DC3" w14:textId="77777777" w:rsidR="00BA7A09" w:rsidRPr="0003648D" w:rsidRDefault="00BA7A09" w:rsidP="00FF6149">
            <w:pPr>
              <w:spacing w:after="60"/>
              <w:rPr>
                <w:ins w:id="3392" w:author="STEC" w:date="2017-11-22T10:47:00Z"/>
                <w:i/>
                <w:sz w:val="20"/>
              </w:rPr>
            </w:pPr>
            <w:ins w:id="3393" w:author="STEC" w:date="2017-11-22T10:48:00Z">
              <w:del w:id="3394" w:author="STEC 042618" w:date="2018-03-28T16:21:00Z">
                <w:r w:rsidRPr="0003648D" w:rsidDel="00CF4E51">
                  <w:rPr>
                    <w:i/>
                    <w:sz w:val="20"/>
                  </w:rPr>
                  <w:delText xml:space="preserve">Primary </w:delText>
                </w:r>
              </w:del>
              <w:r w:rsidRPr="0003648D">
                <w:rPr>
                  <w:i/>
                  <w:sz w:val="20"/>
                </w:rPr>
                <w:t>Frequency Response</w:t>
              </w:r>
            </w:ins>
            <w:ins w:id="3395" w:author="STEC 042618" w:date="2018-03-28T16:21:00Z">
              <w:r w:rsidR="00CF4E51" w:rsidRPr="0003648D">
                <w:rPr>
                  <w:i/>
                  <w:sz w:val="20"/>
                </w:rPr>
                <w:t xml:space="preserve"> </w:t>
              </w:r>
            </w:ins>
            <w:ins w:id="3396" w:author="STEC" w:date="2017-11-22T10:48:00Z">
              <w:r w:rsidRPr="0003648D">
                <w:rPr>
                  <w:i/>
                  <w:sz w:val="20"/>
                </w:rPr>
                <w:t>Service</w:t>
              </w:r>
            </w:ins>
            <w:ins w:id="3397" w:author="STEC" w:date="2017-11-22T10:47:00Z">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ins>
            <w:ins w:id="3398" w:author="STEC" w:date="2017-11-22T11:09:00Z">
              <w:del w:id="3399" w:author="STEC 042618" w:date="2018-03-28T16:21:00Z">
                <w:r w:rsidRPr="0003648D" w:rsidDel="00CF4E51">
                  <w:rPr>
                    <w:sz w:val="20"/>
                  </w:rPr>
                  <w:delText>P</w:delText>
                </w:r>
              </w:del>
              <w:r w:rsidRPr="0003648D">
                <w:rPr>
                  <w:sz w:val="20"/>
                </w:rPr>
                <w:t>FRS</w:t>
              </w:r>
            </w:ins>
            <w:ins w:id="3400" w:author="STEC" w:date="2017-11-22T10:47:00Z">
              <w:r w:rsidRPr="0003648D">
                <w:rPr>
                  <w:sz w:val="20"/>
                </w:rPr>
                <w:t>, for the hour.</w:t>
              </w:r>
            </w:ins>
          </w:p>
        </w:tc>
      </w:tr>
      <w:tr w:rsidR="004B27C3" w:rsidRPr="0003648D" w14:paraId="7DF5B93A" w14:textId="77777777" w:rsidTr="00FF6149">
        <w:trPr>
          <w:ins w:id="3401" w:author="STEC" w:date="2017-11-22T10:47:00Z"/>
        </w:trPr>
        <w:tc>
          <w:tcPr>
            <w:tcW w:w="1278" w:type="pct"/>
            <w:tcBorders>
              <w:top w:val="single" w:sz="4" w:space="0" w:color="auto"/>
              <w:left w:val="single" w:sz="4" w:space="0" w:color="auto"/>
              <w:bottom w:val="single" w:sz="4" w:space="0" w:color="auto"/>
              <w:right w:val="single" w:sz="4" w:space="0" w:color="auto"/>
            </w:tcBorders>
          </w:tcPr>
          <w:p w14:paraId="62AC5B2E" w14:textId="77777777" w:rsidR="004B27C3" w:rsidRPr="0003648D" w:rsidRDefault="004B27C3" w:rsidP="004B27C3">
            <w:pPr>
              <w:spacing w:after="60"/>
              <w:rPr>
                <w:ins w:id="3402" w:author="STEC" w:date="2017-11-22T10:47:00Z"/>
                <w:i/>
                <w:iCs/>
                <w:sz w:val="20"/>
              </w:rPr>
            </w:pPr>
            <w:ins w:id="3403" w:author="STEC" w:date="2017-11-22T10:47:00Z">
              <w:r w:rsidRPr="0003648D">
                <w:rPr>
                  <w:i/>
                  <w:iCs/>
                  <w:sz w:val="20"/>
                </w:rPr>
                <w:t>q</w:t>
              </w:r>
            </w:ins>
          </w:p>
        </w:tc>
        <w:tc>
          <w:tcPr>
            <w:tcW w:w="329" w:type="pct"/>
            <w:tcBorders>
              <w:top w:val="single" w:sz="4" w:space="0" w:color="auto"/>
              <w:left w:val="single" w:sz="4" w:space="0" w:color="auto"/>
              <w:bottom w:val="single" w:sz="4" w:space="0" w:color="auto"/>
              <w:right w:val="single" w:sz="4" w:space="0" w:color="auto"/>
            </w:tcBorders>
          </w:tcPr>
          <w:p w14:paraId="0932DF9D" w14:textId="77777777" w:rsidR="004B27C3" w:rsidRPr="0003648D" w:rsidRDefault="004B27C3" w:rsidP="004B27C3">
            <w:pPr>
              <w:spacing w:after="60"/>
              <w:rPr>
                <w:ins w:id="3404" w:author="STEC" w:date="2017-11-22T10:47:00Z"/>
                <w:iCs/>
                <w:sz w:val="20"/>
              </w:rPr>
            </w:pPr>
            <w:ins w:id="3405" w:author="STEC" w:date="2017-11-22T10:47:00Z">
              <w:r w:rsidRPr="0003648D">
                <w:rPr>
                  <w:iCs/>
                  <w:sz w:val="20"/>
                </w:rPr>
                <w:t>none</w:t>
              </w:r>
            </w:ins>
          </w:p>
        </w:tc>
        <w:tc>
          <w:tcPr>
            <w:tcW w:w="3393" w:type="pct"/>
            <w:tcBorders>
              <w:top w:val="single" w:sz="4" w:space="0" w:color="auto"/>
              <w:left w:val="single" w:sz="4" w:space="0" w:color="auto"/>
              <w:bottom w:val="single" w:sz="4" w:space="0" w:color="auto"/>
              <w:right w:val="single" w:sz="4" w:space="0" w:color="auto"/>
            </w:tcBorders>
          </w:tcPr>
          <w:p w14:paraId="7FB92CB9" w14:textId="77777777" w:rsidR="004B27C3" w:rsidRPr="0003648D" w:rsidRDefault="004B27C3" w:rsidP="004B27C3">
            <w:pPr>
              <w:spacing w:after="60"/>
              <w:rPr>
                <w:ins w:id="3406" w:author="STEC" w:date="2017-11-22T10:47:00Z"/>
                <w:iCs/>
                <w:sz w:val="20"/>
              </w:rPr>
            </w:pPr>
            <w:ins w:id="3407" w:author="STEC" w:date="2017-11-22T10:47:00Z">
              <w:r w:rsidRPr="0003648D">
                <w:rPr>
                  <w:iCs/>
                  <w:sz w:val="20"/>
                </w:rPr>
                <w:t>A QSE.</w:t>
              </w:r>
            </w:ins>
          </w:p>
        </w:tc>
      </w:tr>
      <w:tr w:rsidR="004B27C3" w:rsidRPr="0003648D" w14:paraId="52749A89" w14:textId="77777777" w:rsidTr="00FF6149">
        <w:trPr>
          <w:ins w:id="3408" w:author="STEC" w:date="2017-11-22T10:47:00Z"/>
        </w:trPr>
        <w:tc>
          <w:tcPr>
            <w:tcW w:w="1278" w:type="pct"/>
            <w:tcBorders>
              <w:top w:val="single" w:sz="4" w:space="0" w:color="auto"/>
              <w:left w:val="single" w:sz="4" w:space="0" w:color="auto"/>
              <w:bottom w:val="single" w:sz="4" w:space="0" w:color="auto"/>
              <w:right w:val="single" w:sz="4" w:space="0" w:color="auto"/>
            </w:tcBorders>
          </w:tcPr>
          <w:p w14:paraId="56CFE85F" w14:textId="77777777" w:rsidR="004B27C3" w:rsidRPr="0003648D" w:rsidRDefault="004B27C3" w:rsidP="004B27C3">
            <w:pPr>
              <w:spacing w:after="60"/>
              <w:rPr>
                <w:ins w:id="3409" w:author="STEC" w:date="2017-11-22T10:47:00Z"/>
                <w:i/>
                <w:iCs/>
                <w:sz w:val="20"/>
              </w:rPr>
            </w:pPr>
            <w:ins w:id="3410" w:author="STEC" w:date="2017-11-22T10:47:00Z">
              <w:r w:rsidRPr="0003648D">
                <w:rPr>
                  <w:i/>
                  <w:iCs/>
                  <w:sz w:val="20"/>
                </w:rPr>
                <w:t>m</w:t>
              </w:r>
            </w:ins>
          </w:p>
        </w:tc>
        <w:tc>
          <w:tcPr>
            <w:tcW w:w="329" w:type="pct"/>
            <w:tcBorders>
              <w:top w:val="single" w:sz="4" w:space="0" w:color="auto"/>
              <w:left w:val="single" w:sz="4" w:space="0" w:color="auto"/>
              <w:bottom w:val="single" w:sz="4" w:space="0" w:color="auto"/>
              <w:right w:val="single" w:sz="4" w:space="0" w:color="auto"/>
            </w:tcBorders>
          </w:tcPr>
          <w:p w14:paraId="0112598F" w14:textId="77777777" w:rsidR="004B27C3" w:rsidRPr="0003648D" w:rsidRDefault="004B27C3" w:rsidP="004B27C3">
            <w:pPr>
              <w:spacing w:after="60"/>
              <w:rPr>
                <w:ins w:id="3411" w:author="STEC" w:date="2017-11-22T10:47:00Z"/>
                <w:iCs/>
                <w:sz w:val="20"/>
              </w:rPr>
            </w:pPr>
            <w:ins w:id="3412" w:author="STEC" w:date="2017-11-22T10:47:00Z">
              <w:r w:rsidRPr="0003648D">
                <w:rPr>
                  <w:iCs/>
                  <w:sz w:val="20"/>
                </w:rPr>
                <w:t>none</w:t>
              </w:r>
            </w:ins>
          </w:p>
        </w:tc>
        <w:tc>
          <w:tcPr>
            <w:tcW w:w="3393" w:type="pct"/>
            <w:tcBorders>
              <w:top w:val="single" w:sz="4" w:space="0" w:color="auto"/>
              <w:left w:val="single" w:sz="4" w:space="0" w:color="auto"/>
              <w:bottom w:val="single" w:sz="4" w:space="0" w:color="auto"/>
              <w:right w:val="single" w:sz="4" w:space="0" w:color="auto"/>
            </w:tcBorders>
          </w:tcPr>
          <w:p w14:paraId="38027CA5" w14:textId="77777777" w:rsidR="004B27C3" w:rsidRPr="0003648D" w:rsidRDefault="004B27C3" w:rsidP="004B27C3">
            <w:pPr>
              <w:spacing w:after="60"/>
              <w:rPr>
                <w:ins w:id="3413" w:author="STEC" w:date="2017-11-22T10:47:00Z"/>
                <w:iCs/>
                <w:sz w:val="20"/>
              </w:rPr>
            </w:pPr>
            <w:ins w:id="3414" w:author="STEC" w:date="2017-11-22T10:47:00Z">
              <w:r w:rsidRPr="0003648D">
                <w:rPr>
                  <w:iCs/>
                  <w:sz w:val="20"/>
                </w:rPr>
                <w:t>An Ancillary Service market (SASM or RSASM) for the given Operating Hour.</w:t>
              </w:r>
            </w:ins>
          </w:p>
        </w:tc>
      </w:tr>
    </w:tbl>
    <w:p w14:paraId="5E5961D8" w14:textId="77777777" w:rsidR="00BA7A09" w:rsidRDefault="00BA7A09" w:rsidP="00BA7A09">
      <w:pPr>
        <w:rPr>
          <w:ins w:id="3415" w:author="ERCOT 06XX18" w:date="2018-06-06T13:4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099D" w:rsidRPr="0003648D" w14:paraId="69E6E47E" w14:textId="77777777" w:rsidTr="0075099D">
        <w:trPr>
          <w:trHeight w:val="566"/>
          <w:ins w:id="3416" w:author="ERCOT 06XX18" w:date="2018-06-06T13:40:00Z"/>
        </w:trPr>
        <w:tc>
          <w:tcPr>
            <w:tcW w:w="9576" w:type="dxa"/>
            <w:shd w:val="pct12" w:color="auto" w:fill="auto"/>
          </w:tcPr>
          <w:p w14:paraId="260B80C6" w14:textId="77777777" w:rsidR="0075099D" w:rsidRPr="0003648D" w:rsidRDefault="0075099D" w:rsidP="0075099D">
            <w:pPr>
              <w:pStyle w:val="Instructions"/>
              <w:spacing w:before="120"/>
              <w:rPr>
                <w:ins w:id="3417" w:author="ERCOT 06XX18" w:date="2018-06-06T13:40:00Z"/>
              </w:rPr>
            </w:pPr>
            <w:ins w:id="3418" w:author="ERCOT 06XX18" w:date="2018-06-06T13:40:00Z">
              <w:r w:rsidRPr="0003648D">
                <w:t>[NPRR841:  Replace paragraph (a) above with the following upon system implementation:]</w:t>
              </w:r>
            </w:ins>
          </w:p>
          <w:p w14:paraId="2257F596" w14:textId="77777777" w:rsidR="0075099D" w:rsidRPr="0003648D" w:rsidRDefault="0075099D" w:rsidP="0075099D">
            <w:pPr>
              <w:spacing w:after="240"/>
              <w:ind w:left="1440" w:hanging="720"/>
              <w:rPr>
                <w:ins w:id="3419" w:author="ERCOT 06XX18" w:date="2018-06-06T13:40:00Z"/>
              </w:rPr>
            </w:pPr>
            <w:ins w:id="3420" w:author="ERCOT 06XX18" w:date="2018-06-06T13:40:00Z">
              <w:r w:rsidRPr="0003648D">
                <w:t>(a)</w:t>
              </w:r>
              <w:r w:rsidRPr="0003648D">
                <w:tab/>
                <w:t xml:space="preserve">The net total costs for </w:t>
              </w:r>
            </w:ins>
            <w:ins w:id="3421" w:author="ERCOT 06XX18" w:date="2018-06-06T13:41:00Z">
              <w:r>
                <w:t>FRS</w:t>
              </w:r>
            </w:ins>
            <w:ins w:id="3422" w:author="ERCOT 06XX18" w:date="2018-06-06T13:40:00Z">
              <w:r w:rsidRPr="0003648D">
                <w:t xml:space="preserve"> for a given Operating Hour is calculated as follows:</w:t>
              </w:r>
            </w:ins>
          </w:p>
          <w:p w14:paraId="2375442D" w14:textId="111A21A9" w:rsidR="0075099D" w:rsidRPr="0003648D" w:rsidRDefault="0075099D">
            <w:pPr>
              <w:spacing w:after="120"/>
              <w:ind w:left="2160" w:hanging="720"/>
              <w:rPr>
                <w:ins w:id="3423" w:author="ERCOT 06XX18" w:date="2018-06-06T13:40:00Z"/>
                <w:b/>
                <w:bCs/>
              </w:rPr>
              <w:pPrChange w:id="3424" w:author="ERCOT 06XX18" w:date="2018-06-06T13:46:00Z">
                <w:pPr>
                  <w:spacing w:after="240"/>
                  <w:ind w:left="3600" w:firstLine="720"/>
                </w:pPr>
              </w:pPrChange>
            </w:pPr>
            <w:ins w:id="3425" w:author="ERCOT 06XX18" w:date="2018-06-06T13:40:00Z">
              <w:r>
                <w:rPr>
                  <w:b/>
                  <w:bCs/>
                </w:rPr>
                <w:t>FR</w:t>
              </w:r>
              <w:r w:rsidR="007A082E">
                <w:rPr>
                  <w:b/>
                  <w:bCs/>
                </w:rPr>
                <w:t xml:space="preserve">COSTTOT  = </w:t>
              </w:r>
            </w:ins>
            <w:ins w:id="3426" w:author="ERCOT 06XX18" w:date="2018-06-06T13:46:00Z">
              <w:r w:rsidR="007A082E">
                <w:rPr>
                  <w:b/>
                  <w:bCs/>
                </w:rPr>
                <w:t xml:space="preserve"> </w:t>
              </w:r>
            </w:ins>
            <w:ins w:id="3427" w:author="ERCOT 06XX18" w:date="2018-06-06T13:40:00Z">
              <w:r w:rsidRPr="0003648D">
                <w:rPr>
                  <w:b/>
                  <w:bCs/>
                </w:rPr>
                <w:t>(-1) * (</w:t>
              </w:r>
              <w:r w:rsidR="00D93F97">
                <w:rPr>
                  <w:b/>
                  <w:bCs/>
                  <w:noProof/>
                  <w:position w:val="-20"/>
                </w:rPr>
                <w:drawing>
                  <wp:inline distT="0" distB="0" distL="0" distR="0" wp14:anchorId="75660E89" wp14:editId="4C1307AC">
                    <wp:extent cx="142875" cy="278130"/>
                    <wp:effectExtent l="0" t="0" r="9525" b="762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Pr>
                  <w:b/>
                  <w:bCs/>
                </w:rPr>
                <w:t>(RTPCFR</w:t>
              </w:r>
              <w:r w:rsidRPr="0003648D">
                <w:rPr>
                  <w:b/>
                  <w:bCs/>
                </w:rPr>
                <w:t xml:space="preserve">AMTTOT </w:t>
              </w:r>
              <w:r w:rsidRPr="0003648D">
                <w:rPr>
                  <w:b/>
                  <w:bCs/>
                  <w:i/>
                  <w:vertAlign w:val="subscript"/>
                </w:rPr>
                <w:t>m</w:t>
              </w:r>
              <w:r w:rsidRPr="0003648D">
                <w:rPr>
                  <w:bCs/>
                </w:rPr>
                <w:t>)</w:t>
              </w:r>
              <w:r>
                <w:rPr>
                  <w:b/>
                  <w:bCs/>
                </w:rPr>
                <w:t xml:space="preserve"> + </w:t>
              </w:r>
              <w:r>
                <w:rPr>
                  <w:b/>
                  <w:bCs/>
                </w:rPr>
                <w:tab/>
                <w:t>PCFR</w:t>
              </w:r>
              <w:r w:rsidRPr="0003648D">
                <w:rPr>
                  <w:b/>
                  <w:bCs/>
                </w:rPr>
                <w:t xml:space="preserve">AMTTOT + </w:t>
              </w:r>
            </w:ins>
            <w:ins w:id="3428" w:author="ERCOT 06XX18" w:date="2018-06-06T13:41:00Z">
              <w:r>
                <w:rPr>
                  <w:b/>
                  <w:bCs/>
                </w:rPr>
                <w:t>FR</w:t>
              </w:r>
            </w:ins>
            <w:ins w:id="3429" w:author="ERCOT 06XX18" w:date="2018-06-06T13:40:00Z">
              <w:r w:rsidRPr="0003648D">
                <w:rPr>
                  <w:b/>
                  <w:bCs/>
                </w:rPr>
                <w:t xml:space="preserve">FQAMTTOT + </w:t>
              </w:r>
            </w:ins>
            <w:ins w:id="3430" w:author="ERCOT 06XX18" w:date="2018-06-06T13:46:00Z">
              <w:r w:rsidR="007A082E">
                <w:rPr>
                  <w:b/>
                  <w:bCs/>
                </w:rPr>
                <w:t xml:space="preserve"> </w:t>
              </w:r>
            </w:ins>
            <w:ins w:id="3431" w:author="ERCOT 06XX18" w:date="2018-06-06T13:41:00Z">
              <w:r>
                <w:rPr>
                  <w:b/>
                  <w:bCs/>
                </w:rPr>
                <w:t>FR</w:t>
              </w:r>
            </w:ins>
            <w:ins w:id="3432" w:author="ERCOT 06XX18" w:date="2018-06-06T13:40:00Z">
              <w:r w:rsidRPr="0003648D">
                <w:rPr>
                  <w:b/>
                  <w:bCs/>
                </w:rPr>
                <w:t xml:space="preserve">INFQAMTTOT </w:t>
              </w:r>
              <w:r w:rsidRPr="0003648D">
                <w:rPr>
                  <w:b/>
                </w:rPr>
                <w:t xml:space="preserve">+ </w:t>
              </w:r>
            </w:ins>
            <w:ins w:id="3433" w:author="ERCOT 06XX18" w:date="2018-06-06T13:41:00Z">
              <w:r>
                <w:rPr>
                  <w:b/>
                  <w:color w:val="000000"/>
                </w:rPr>
                <w:t>FR</w:t>
              </w:r>
            </w:ins>
            <w:ins w:id="3434" w:author="ERCOT 06XX18" w:date="2018-06-06T13:40:00Z">
              <w:r w:rsidRPr="0003648D">
                <w:rPr>
                  <w:b/>
                  <w:color w:val="000000"/>
                </w:rPr>
                <w:t>MWINFATOT</w:t>
              </w:r>
              <w:r w:rsidRPr="0003648D">
                <w:rPr>
                  <w:b/>
                  <w:bCs/>
                </w:rPr>
                <w:t>)</w:t>
              </w:r>
            </w:ins>
          </w:p>
          <w:p w14:paraId="64C52D2A" w14:textId="77777777" w:rsidR="0075099D" w:rsidRPr="0003648D" w:rsidRDefault="0075099D" w:rsidP="0075099D">
            <w:pPr>
              <w:spacing w:after="240"/>
              <w:rPr>
                <w:ins w:id="3435" w:author="ERCOT 06XX18" w:date="2018-06-06T13:40:00Z"/>
                <w:iCs/>
              </w:rPr>
            </w:pPr>
            <w:ins w:id="3436" w:author="ERCOT 06XX18" w:date="2018-06-06T13:40:00Z">
              <w:r w:rsidRPr="0003648D">
                <w:rPr>
                  <w:iCs/>
                </w:rPr>
                <w:t xml:space="preserve">Where: </w:t>
              </w:r>
            </w:ins>
          </w:p>
          <w:p w14:paraId="7B6294A6" w14:textId="77777777" w:rsidR="0075099D" w:rsidRPr="0003648D" w:rsidRDefault="0075099D" w:rsidP="0075099D">
            <w:pPr>
              <w:rPr>
                <w:ins w:id="3437" w:author="ERCOT 06XX18" w:date="2018-06-06T13:40:00Z"/>
              </w:rPr>
            </w:pPr>
            <w:ins w:id="3438" w:author="ERCOT 06XX18" w:date="2018-06-06T13:40:00Z">
              <w:r w:rsidRPr="0003648D">
                <w:t xml:space="preserve">Total payment of SASM- and RSASM-procured capacity for </w:t>
              </w:r>
            </w:ins>
            <w:ins w:id="3439" w:author="ERCOT 06XX18" w:date="2018-06-06T13:41:00Z">
              <w:r>
                <w:t>FRS</w:t>
              </w:r>
            </w:ins>
            <w:ins w:id="3440" w:author="ERCOT 06XX18" w:date="2018-06-06T13:40:00Z">
              <w:r w:rsidRPr="0003648D">
                <w:t xml:space="preserve"> by market</w:t>
              </w:r>
            </w:ins>
          </w:p>
          <w:p w14:paraId="0FED8FD4" w14:textId="74E59C9A" w:rsidR="0075099D" w:rsidRPr="0003648D" w:rsidRDefault="0075099D" w:rsidP="0075099D">
            <w:pPr>
              <w:spacing w:after="240"/>
              <w:ind w:leftChars="300" w:left="2880" w:hangingChars="900" w:hanging="2160"/>
              <w:rPr>
                <w:ins w:id="3441" w:author="ERCOT 06XX18" w:date="2018-06-06T13:40:00Z"/>
                <w:bCs/>
              </w:rPr>
            </w:pPr>
            <w:ins w:id="3442" w:author="ERCOT 06XX18" w:date="2018-06-06T13:40:00Z">
              <w:r w:rsidRPr="0003648D">
                <w:rPr>
                  <w:bCs/>
                </w:rPr>
                <w:t>RTPC</w:t>
              </w:r>
            </w:ins>
            <w:ins w:id="3443" w:author="ERCOT 06XX18" w:date="2018-06-06T13:41:00Z">
              <w:r>
                <w:rPr>
                  <w:bCs/>
                </w:rPr>
                <w:t>FR</w:t>
              </w:r>
            </w:ins>
            <w:ins w:id="3444" w:author="ERCOT 06XX18" w:date="2018-06-06T13:40:00Z">
              <w:r w:rsidRPr="0003648D">
                <w:rPr>
                  <w:bCs/>
                </w:rPr>
                <w:t xml:space="preserve">AMTTOT </w:t>
              </w:r>
              <w:r w:rsidRPr="0003648D">
                <w:rPr>
                  <w:bCs/>
                  <w:i/>
                  <w:vertAlign w:val="subscript"/>
                </w:rPr>
                <w:t>m</w:t>
              </w:r>
              <w:r w:rsidRPr="0003648D">
                <w:rPr>
                  <w:bCs/>
                  <w:i/>
                  <w:vertAlign w:val="subscript"/>
                </w:rPr>
                <w:tab/>
              </w:r>
              <w:r w:rsidRPr="0003648D">
                <w:rPr>
                  <w:bCs/>
                  <w:i/>
                  <w:vertAlign w:val="subscript"/>
                </w:rPr>
                <w:tab/>
              </w:r>
              <w:r w:rsidRPr="0003648D">
                <w:rPr>
                  <w:bCs/>
                </w:rPr>
                <w:t>=</w:t>
              </w:r>
              <w:r w:rsidRPr="0003648D">
                <w:rPr>
                  <w:bCs/>
                </w:rPr>
                <w:tab/>
              </w:r>
              <w:r w:rsidR="00D93F97">
                <w:rPr>
                  <w:bCs/>
                  <w:noProof/>
                  <w:position w:val="-22"/>
                </w:rPr>
                <w:drawing>
                  <wp:inline distT="0" distB="0" distL="0" distR="0" wp14:anchorId="6748A769" wp14:editId="7CA22EAD">
                    <wp:extent cx="142875" cy="294005"/>
                    <wp:effectExtent l="0" t="0" r="9525"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RTPC</w:t>
              </w:r>
            </w:ins>
            <w:ins w:id="3445" w:author="ERCOT 06XX18" w:date="2018-06-06T13:41:00Z">
              <w:r>
                <w:rPr>
                  <w:bCs/>
                </w:rPr>
                <w:t>FR</w:t>
              </w:r>
            </w:ins>
            <w:ins w:id="3446" w:author="ERCOT 06XX18" w:date="2018-06-06T13:40:00Z">
              <w:r w:rsidRPr="0003648D">
                <w:rPr>
                  <w:bCs/>
                </w:rPr>
                <w:t xml:space="preserve">AMT </w:t>
              </w:r>
              <w:r w:rsidRPr="0003648D">
                <w:rPr>
                  <w:bCs/>
                  <w:i/>
                  <w:vertAlign w:val="subscript"/>
                </w:rPr>
                <w:t>q, m</w:t>
              </w:r>
            </w:ins>
          </w:p>
          <w:p w14:paraId="27B384AB" w14:textId="77777777" w:rsidR="0075099D" w:rsidRPr="0003648D" w:rsidRDefault="0075099D" w:rsidP="0075099D">
            <w:pPr>
              <w:rPr>
                <w:ins w:id="3447" w:author="ERCOT 06XX18" w:date="2018-06-06T13:40:00Z"/>
              </w:rPr>
            </w:pPr>
            <w:ins w:id="3448" w:author="ERCOT 06XX18" w:date="2018-06-06T13:40:00Z">
              <w:r w:rsidRPr="0003648D">
                <w:t xml:space="preserve">Total payment of DAM-procured capacity for </w:t>
              </w:r>
            </w:ins>
            <w:ins w:id="3449" w:author="ERCOT 06XX18" w:date="2018-06-06T13:41:00Z">
              <w:r>
                <w:t>FRS</w:t>
              </w:r>
            </w:ins>
          </w:p>
          <w:p w14:paraId="2CF566FE" w14:textId="5F696E3D" w:rsidR="0075099D" w:rsidRPr="0003648D" w:rsidRDefault="0075099D" w:rsidP="0075099D">
            <w:pPr>
              <w:spacing w:after="240"/>
              <w:ind w:leftChars="300" w:left="2880" w:hangingChars="900" w:hanging="2160"/>
              <w:rPr>
                <w:ins w:id="3450" w:author="ERCOT 06XX18" w:date="2018-06-06T13:40:00Z"/>
                <w:bCs/>
              </w:rPr>
            </w:pPr>
            <w:ins w:id="3451" w:author="ERCOT 06XX18" w:date="2018-06-06T13:40:00Z">
              <w:r w:rsidRPr="0003648D">
                <w:rPr>
                  <w:bCs/>
                </w:rPr>
                <w:t>PC</w:t>
              </w:r>
            </w:ins>
            <w:ins w:id="3452" w:author="ERCOT 06XX18" w:date="2018-06-06T13:41:00Z">
              <w:r>
                <w:rPr>
                  <w:bCs/>
                </w:rPr>
                <w:t>FR</w:t>
              </w:r>
            </w:ins>
            <w:ins w:id="3453" w:author="ERCOT 06XX18" w:date="2018-06-06T13:40:00Z">
              <w:r w:rsidRPr="0003648D">
                <w:rPr>
                  <w:bCs/>
                </w:rPr>
                <w:t>AMTTOT</w:t>
              </w:r>
              <w:r w:rsidRPr="0003648D">
                <w:rPr>
                  <w:bCs/>
                </w:rPr>
                <w:tab/>
              </w:r>
              <w:r w:rsidRPr="0003648D">
                <w:rPr>
                  <w:bCs/>
                </w:rPr>
                <w:tab/>
                <w:t>=</w:t>
              </w:r>
              <w:r w:rsidRPr="0003648D">
                <w:rPr>
                  <w:bCs/>
                </w:rPr>
                <w:tab/>
              </w:r>
              <w:r w:rsidR="00D93F97">
                <w:rPr>
                  <w:bCs/>
                  <w:noProof/>
                  <w:position w:val="-22"/>
                </w:rPr>
                <w:drawing>
                  <wp:inline distT="0" distB="0" distL="0" distR="0" wp14:anchorId="694B5AE8" wp14:editId="631CB570">
                    <wp:extent cx="142875" cy="294005"/>
                    <wp:effectExtent l="0" t="0" r="952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PC</w:t>
              </w:r>
            </w:ins>
            <w:ins w:id="3454" w:author="ERCOT 06XX18" w:date="2018-06-06T13:41:00Z">
              <w:r>
                <w:rPr>
                  <w:bCs/>
                </w:rPr>
                <w:t>FR</w:t>
              </w:r>
            </w:ins>
            <w:ins w:id="3455" w:author="ERCOT 06XX18" w:date="2018-06-06T13:40:00Z">
              <w:r w:rsidRPr="0003648D">
                <w:rPr>
                  <w:bCs/>
                </w:rPr>
                <w:t xml:space="preserve">AMT </w:t>
              </w:r>
              <w:r w:rsidRPr="0003648D">
                <w:rPr>
                  <w:bCs/>
                  <w:i/>
                  <w:vertAlign w:val="subscript"/>
                </w:rPr>
                <w:t>q</w:t>
              </w:r>
            </w:ins>
          </w:p>
          <w:p w14:paraId="5D7CF411" w14:textId="77777777" w:rsidR="0075099D" w:rsidRPr="0003648D" w:rsidRDefault="0075099D" w:rsidP="0075099D">
            <w:pPr>
              <w:rPr>
                <w:ins w:id="3456" w:author="ERCOT 06XX18" w:date="2018-06-06T13:40:00Z"/>
              </w:rPr>
            </w:pPr>
            <w:ins w:id="3457" w:author="ERCOT 06XX18" w:date="2018-06-06T13:40:00Z">
              <w:r w:rsidRPr="0003648D">
                <w:t xml:space="preserve">Total charge of failure on Ancillary Service Supply Responsibility for </w:t>
              </w:r>
            </w:ins>
            <w:ins w:id="3458" w:author="ERCOT 06XX18" w:date="2018-06-06T13:41:00Z">
              <w:r>
                <w:t>FRS</w:t>
              </w:r>
            </w:ins>
          </w:p>
          <w:p w14:paraId="1DAC0931" w14:textId="26BA9731" w:rsidR="0075099D" w:rsidRPr="0003648D" w:rsidRDefault="0075099D" w:rsidP="0075099D">
            <w:pPr>
              <w:spacing w:after="240"/>
              <w:ind w:leftChars="300" w:left="2880" w:hangingChars="900" w:hanging="2160"/>
              <w:rPr>
                <w:ins w:id="3459" w:author="ERCOT 06XX18" w:date="2018-06-06T13:40:00Z"/>
                <w:bCs/>
              </w:rPr>
            </w:pPr>
            <w:ins w:id="3460" w:author="ERCOT 06XX18" w:date="2018-06-06T13:41:00Z">
              <w:r>
                <w:rPr>
                  <w:bCs/>
                </w:rPr>
                <w:t>FR</w:t>
              </w:r>
            </w:ins>
            <w:ins w:id="3461" w:author="ERCOT 06XX18" w:date="2018-06-06T13:40:00Z">
              <w:r w:rsidRPr="0003648D">
                <w:rPr>
                  <w:bCs/>
                </w:rPr>
                <w:t>FQAMTTOT</w:t>
              </w:r>
              <w:r w:rsidRPr="0003648D">
                <w:rPr>
                  <w:bCs/>
                </w:rPr>
                <w:tab/>
              </w:r>
              <w:r w:rsidRPr="0003648D">
                <w:rPr>
                  <w:bCs/>
                </w:rPr>
                <w:tab/>
                <w:t>=</w:t>
              </w:r>
              <w:r w:rsidRPr="0003648D">
                <w:rPr>
                  <w:bCs/>
                </w:rPr>
                <w:tab/>
              </w:r>
              <w:r w:rsidR="00D93F97">
                <w:rPr>
                  <w:bCs/>
                  <w:noProof/>
                  <w:position w:val="-22"/>
                </w:rPr>
                <w:drawing>
                  <wp:inline distT="0" distB="0" distL="0" distR="0" wp14:anchorId="0AEB687A" wp14:editId="68B945E0">
                    <wp:extent cx="142875" cy="294005"/>
                    <wp:effectExtent l="0" t="0" r="952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ns w:id="3462" w:author="ERCOT 06XX18" w:date="2018-06-06T13:42:00Z">
              <w:r>
                <w:rPr>
                  <w:bCs/>
                </w:rPr>
                <w:t>FR</w:t>
              </w:r>
            </w:ins>
            <w:ins w:id="3463" w:author="ERCOT 06XX18" w:date="2018-06-06T13:40:00Z">
              <w:r w:rsidRPr="0003648D">
                <w:rPr>
                  <w:bCs/>
                </w:rPr>
                <w:t xml:space="preserve">FQAMTQSETOT </w:t>
              </w:r>
              <w:r w:rsidRPr="0003648D">
                <w:rPr>
                  <w:bCs/>
                  <w:i/>
                  <w:vertAlign w:val="subscript"/>
                </w:rPr>
                <w:t>q</w:t>
              </w:r>
            </w:ins>
          </w:p>
          <w:p w14:paraId="6BE96E8C" w14:textId="77777777" w:rsidR="0075099D" w:rsidRPr="0003648D" w:rsidRDefault="0075099D" w:rsidP="0075099D">
            <w:pPr>
              <w:ind w:left="300" w:hangingChars="125" w:hanging="300"/>
              <w:rPr>
                <w:ins w:id="3464" w:author="ERCOT 06XX18" w:date="2018-06-06T13:40:00Z"/>
                <w:bCs/>
              </w:rPr>
            </w:pPr>
            <w:ins w:id="3465" w:author="ERCOT 06XX18" w:date="2018-06-06T13:40:00Z">
              <w:r w:rsidRPr="0003648D">
                <w:rPr>
                  <w:bCs/>
                </w:rPr>
                <w:t xml:space="preserve">Total payment of SASM- and RSASM-procured capacity for </w:t>
              </w:r>
            </w:ins>
            <w:ins w:id="3466" w:author="ERCOT 06XX18" w:date="2018-06-06T13:41:00Z">
              <w:r>
                <w:t>FRS</w:t>
              </w:r>
              <w:r w:rsidRPr="0003648D">
                <w:t xml:space="preserve"> </w:t>
              </w:r>
            </w:ins>
            <w:ins w:id="3467" w:author="ERCOT 06XX18" w:date="2018-06-06T13:40:00Z">
              <w:r w:rsidRPr="0003648D">
                <w:rPr>
                  <w:bCs/>
                </w:rPr>
                <w:t>by QSE</w:t>
              </w:r>
            </w:ins>
          </w:p>
          <w:p w14:paraId="7542D137" w14:textId="5DA39489" w:rsidR="0075099D" w:rsidRPr="0003648D" w:rsidRDefault="0075099D" w:rsidP="0075099D">
            <w:pPr>
              <w:spacing w:after="240"/>
              <w:ind w:leftChars="300" w:left="2880" w:hangingChars="900" w:hanging="2160"/>
              <w:rPr>
                <w:ins w:id="3468" w:author="ERCOT 06XX18" w:date="2018-06-06T13:40:00Z"/>
                <w:bCs/>
                <w:i/>
                <w:vertAlign w:val="subscript"/>
              </w:rPr>
            </w:pPr>
            <w:ins w:id="3469" w:author="ERCOT 06XX18" w:date="2018-06-06T13:40:00Z">
              <w:r w:rsidRPr="0003648D">
                <w:rPr>
                  <w:bCs/>
                </w:rPr>
                <w:t>RTPC</w:t>
              </w:r>
            </w:ins>
            <w:ins w:id="3470" w:author="ERCOT 06XX18" w:date="2018-06-06T13:42:00Z">
              <w:r>
                <w:rPr>
                  <w:bCs/>
                </w:rPr>
                <w:t>FR</w:t>
              </w:r>
            </w:ins>
            <w:ins w:id="3471" w:author="ERCOT 06XX18" w:date="2018-06-06T13:40:00Z">
              <w:r w:rsidRPr="0003648D">
                <w:rPr>
                  <w:bCs/>
                </w:rPr>
                <w:t xml:space="preserve">AMTQSETOT </w:t>
              </w:r>
              <w:r w:rsidRPr="0003648D">
                <w:rPr>
                  <w:bCs/>
                  <w:i/>
                  <w:vertAlign w:val="subscript"/>
                </w:rPr>
                <w:t>q</w:t>
              </w:r>
              <w:r w:rsidRPr="0003648D">
                <w:rPr>
                  <w:bCs/>
                  <w:i/>
                  <w:vertAlign w:val="subscript"/>
                </w:rPr>
                <w:tab/>
              </w:r>
              <w:r w:rsidRPr="0003648D">
                <w:rPr>
                  <w:bCs/>
                </w:rPr>
                <w:t>=</w:t>
              </w:r>
              <w:r w:rsidRPr="0003648D">
                <w:rPr>
                  <w:bCs/>
                </w:rPr>
                <w:tab/>
              </w:r>
              <w:r w:rsidR="00D93F97">
                <w:rPr>
                  <w:bCs/>
                  <w:noProof/>
                  <w:position w:val="-20"/>
                </w:rPr>
                <w:drawing>
                  <wp:inline distT="0" distB="0" distL="0" distR="0" wp14:anchorId="0413BCE8" wp14:editId="701480F1">
                    <wp:extent cx="142875" cy="278130"/>
                    <wp:effectExtent l="0" t="0" r="9525" b="762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rPr>
                <w:t>RTPC</w:t>
              </w:r>
            </w:ins>
            <w:ins w:id="3472" w:author="ERCOT 06XX18" w:date="2018-06-06T13:42:00Z">
              <w:r>
                <w:rPr>
                  <w:bCs/>
                </w:rPr>
                <w:t>FR</w:t>
              </w:r>
            </w:ins>
            <w:ins w:id="3473" w:author="ERCOT 06XX18" w:date="2018-06-06T13:40:00Z">
              <w:r w:rsidRPr="0003648D">
                <w:rPr>
                  <w:bCs/>
                </w:rPr>
                <w:t xml:space="preserve">AMT </w:t>
              </w:r>
              <w:r w:rsidRPr="0003648D">
                <w:rPr>
                  <w:bCs/>
                  <w:i/>
                  <w:vertAlign w:val="subscript"/>
                </w:rPr>
                <w:t>q, m</w:t>
              </w:r>
            </w:ins>
          </w:p>
          <w:p w14:paraId="1F611B9A" w14:textId="77777777" w:rsidR="0075099D" w:rsidRPr="0003648D" w:rsidRDefault="0075099D" w:rsidP="0075099D">
            <w:pPr>
              <w:rPr>
                <w:ins w:id="3474" w:author="ERCOT 06XX18" w:date="2018-06-06T13:40:00Z"/>
              </w:rPr>
            </w:pPr>
            <w:ins w:id="3475" w:author="ERCOT 06XX18" w:date="2018-06-06T13:40:00Z">
              <w:r w:rsidRPr="0003648D">
                <w:t xml:space="preserve">Total charge of infeasible Ancillary Service Supply Responsibility for </w:t>
              </w:r>
            </w:ins>
            <w:ins w:id="3476" w:author="ERCOT 06XX18" w:date="2018-06-06T13:41:00Z">
              <w:r>
                <w:t>FRS</w:t>
              </w:r>
            </w:ins>
          </w:p>
          <w:p w14:paraId="6B6C96B8" w14:textId="308BF3E4" w:rsidR="0075099D" w:rsidRPr="0003648D" w:rsidRDefault="0075099D" w:rsidP="0075099D">
            <w:pPr>
              <w:spacing w:after="240"/>
              <w:ind w:left="2880" w:hanging="2160"/>
              <w:rPr>
                <w:ins w:id="3477" w:author="ERCOT 06XX18" w:date="2018-06-06T13:40:00Z"/>
                <w:i/>
                <w:vertAlign w:val="subscript"/>
              </w:rPr>
            </w:pPr>
            <w:ins w:id="3478" w:author="ERCOT 06XX18" w:date="2018-06-06T13:42:00Z">
              <w:r>
                <w:lastRenderedPageBreak/>
                <w:t>FR</w:t>
              </w:r>
            </w:ins>
            <w:ins w:id="3479" w:author="ERCOT 06XX18" w:date="2018-06-06T13:40:00Z">
              <w:r w:rsidRPr="0003648D">
                <w:t>INFQAMTTOT</w:t>
              </w:r>
              <w:r w:rsidRPr="0003648D">
                <w:tab/>
                <w:t>=</w:t>
              </w:r>
              <w:r w:rsidRPr="0003648D">
                <w:tab/>
              </w:r>
              <w:r w:rsidR="00D93F97">
                <w:rPr>
                  <w:noProof/>
                  <w:position w:val="-22"/>
                </w:rPr>
                <w:drawing>
                  <wp:inline distT="0" distB="0" distL="0" distR="0" wp14:anchorId="0442C6AF" wp14:editId="3CFC27B4">
                    <wp:extent cx="142875" cy="294005"/>
                    <wp:effectExtent l="0" t="0" r="9525"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w:t>
              </w:r>
            </w:ins>
            <w:ins w:id="3480" w:author="ERCOT 06XX18" w:date="2018-06-06T13:42:00Z">
              <w:r>
                <w:t>FR</w:t>
              </w:r>
            </w:ins>
            <w:ins w:id="3481" w:author="ERCOT 06XX18" w:date="2018-06-06T13:40:00Z">
              <w:r w:rsidRPr="0003648D">
                <w:t xml:space="preserve">INFQAMT </w:t>
              </w:r>
              <w:r w:rsidRPr="0003648D">
                <w:rPr>
                  <w:i/>
                  <w:vertAlign w:val="subscript"/>
                </w:rPr>
                <w:t>q</w:t>
              </w:r>
            </w:ins>
          </w:p>
          <w:p w14:paraId="3FDEFE64" w14:textId="77777777" w:rsidR="0075099D" w:rsidRPr="0003648D" w:rsidRDefault="0075099D" w:rsidP="0075099D">
            <w:pPr>
              <w:pStyle w:val="Formula"/>
              <w:rPr>
                <w:ins w:id="3482" w:author="ERCOT 06XX18" w:date="2018-06-06T13:40:00Z"/>
              </w:rPr>
            </w:pPr>
            <w:ins w:id="3483" w:author="ERCOT 06XX18" w:date="2018-06-06T13:40:00Z">
              <w:r w:rsidRPr="0003648D">
                <w:t xml:space="preserve">Total Real-Time </w:t>
              </w:r>
              <w:r w:rsidRPr="0003648D">
                <w:rPr>
                  <w:iCs/>
                </w:rPr>
                <w:t>Day-Ahead</w:t>
              </w:r>
              <w:r w:rsidRPr="0003648D">
                <w:t xml:space="preserve"> Make-Whole Payment for </w:t>
              </w:r>
            </w:ins>
            <w:ins w:id="3484" w:author="ERCOT 06XX18" w:date="2018-06-06T13:41:00Z">
              <w:r>
                <w:t>FRS</w:t>
              </w:r>
            </w:ins>
          </w:p>
          <w:p w14:paraId="68D20B62" w14:textId="77777777" w:rsidR="0075099D" w:rsidRPr="0003648D" w:rsidRDefault="0075099D" w:rsidP="0075099D">
            <w:pPr>
              <w:spacing w:after="240"/>
              <w:ind w:leftChars="300" w:left="2880" w:hangingChars="900" w:hanging="2160"/>
              <w:rPr>
                <w:ins w:id="3485" w:author="ERCOT 06XX18" w:date="2018-06-06T13:40:00Z"/>
              </w:rPr>
            </w:pPr>
            <w:ins w:id="3486" w:author="ERCOT 06XX18" w:date="2018-06-06T13:42:00Z">
              <w:r>
                <w:rPr>
                  <w:bCs/>
                </w:rPr>
                <w:t>FR</w:t>
              </w:r>
            </w:ins>
            <w:ins w:id="3487" w:author="ERCOT 06XX18" w:date="2018-06-06T13:40:00Z">
              <w:r w:rsidRPr="0003648D">
                <w:rPr>
                  <w:bCs/>
                </w:rPr>
                <w:t>MWINFATOT</w:t>
              </w:r>
              <w:r w:rsidRPr="0003648D">
                <w:tab/>
                <w:t>=</w:t>
              </w:r>
              <w:r w:rsidRPr="0003648D">
                <w:tab/>
              </w:r>
            </w:ins>
            <w:ins w:id="3488" w:author="ERCOT 06XX18" w:date="2018-06-06T13:40:00Z">
              <w:r w:rsidRPr="0003648D">
                <w:rPr>
                  <w:position w:val="-22"/>
                  <w:lang w:val="pt-BR"/>
                </w:rPr>
                <w:object w:dxaOrig="220" w:dyaOrig="460" w14:anchorId="10CCD61C">
                  <v:shape id="_x0000_i1066" type="#_x0000_t75" style="width:11.25pt;height:23.15pt" o:ole="">
                    <v:imagedata r:id="rId68" o:title=""/>
                  </v:shape>
                  <o:OLEObject Type="Embed" ProgID="Equation.3" ShapeID="_x0000_i1066" DrawAspect="Content" ObjectID="_1590320917" r:id="rId78"/>
                </w:object>
              </w:r>
            </w:ins>
            <w:ins w:id="3489" w:author="ERCOT 06XX18" w:date="2018-06-06T13:40:00Z">
              <w:r w:rsidRPr="0003648D">
                <w:rPr>
                  <w:color w:val="000000"/>
                </w:rPr>
                <w:t xml:space="preserve"> </w:t>
              </w:r>
            </w:ins>
            <w:ins w:id="3490" w:author="ERCOT 06XX18" w:date="2018-06-06T13:42:00Z">
              <w:r>
                <w:rPr>
                  <w:color w:val="000000"/>
                </w:rPr>
                <w:t>FR</w:t>
              </w:r>
            </w:ins>
            <w:ins w:id="3491" w:author="ERCOT 06XX18" w:date="2018-06-06T13:40:00Z">
              <w:r w:rsidRPr="0003648D">
                <w:rPr>
                  <w:color w:val="000000"/>
                </w:rPr>
                <w:t>MWINFA</w:t>
              </w:r>
              <w:r w:rsidRPr="0003648D" w:rsidDel="003A6C36">
                <w:rPr>
                  <w:color w:val="000000"/>
                </w:rPr>
                <w:t xml:space="preserve"> </w:t>
              </w:r>
              <w:r w:rsidRPr="0003648D">
                <w:rPr>
                  <w:i/>
                  <w:vertAlign w:val="subscript"/>
                </w:rPr>
                <w:t xml:space="preserve">q, h  </w:t>
              </w:r>
            </w:ins>
          </w:p>
          <w:p w14:paraId="5D0B8C43" w14:textId="77777777" w:rsidR="0075099D" w:rsidRPr="0003648D" w:rsidRDefault="0075099D" w:rsidP="0075099D">
            <w:pPr>
              <w:rPr>
                <w:ins w:id="3492" w:author="ERCOT 06XX18" w:date="2018-06-06T13:40:00Z"/>
              </w:rPr>
            </w:pPr>
            <w:ins w:id="3493" w:author="ERCOT 06XX18" w:date="2018-06-06T13:40: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75099D" w:rsidRPr="0003648D" w14:paraId="6B4F11C5" w14:textId="77777777" w:rsidTr="0075099D">
              <w:trPr>
                <w:tblHeader/>
                <w:ins w:id="3494" w:author="ERCOT 06XX18" w:date="2018-06-06T13:40:00Z"/>
              </w:trPr>
              <w:tc>
                <w:tcPr>
                  <w:tcW w:w="1231" w:type="pct"/>
                </w:tcPr>
                <w:p w14:paraId="1F10C221" w14:textId="77777777" w:rsidR="0075099D" w:rsidRPr="0003648D" w:rsidRDefault="0075099D" w:rsidP="0075099D">
                  <w:pPr>
                    <w:spacing w:after="120"/>
                    <w:rPr>
                      <w:ins w:id="3495" w:author="ERCOT 06XX18" w:date="2018-06-06T13:40:00Z"/>
                      <w:b/>
                      <w:iCs/>
                      <w:sz w:val="20"/>
                    </w:rPr>
                  </w:pPr>
                  <w:ins w:id="3496" w:author="ERCOT 06XX18" w:date="2018-06-06T13:40:00Z">
                    <w:r w:rsidRPr="0003648D">
                      <w:rPr>
                        <w:b/>
                        <w:iCs/>
                        <w:sz w:val="20"/>
                      </w:rPr>
                      <w:t>Variable</w:t>
                    </w:r>
                  </w:ins>
                </w:p>
              </w:tc>
              <w:tc>
                <w:tcPr>
                  <w:tcW w:w="329" w:type="pct"/>
                </w:tcPr>
                <w:p w14:paraId="60F43305" w14:textId="77777777" w:rsidR="0075099D" w:rsidRPr="0003648D" w:rsidRDefault="0075099D" w:rsidP="0075099D">
                  <w:pPr>
                    <w:spacing w:after="120"/>
                    <w:rPr>
                      <w:ins w:id="3497" w:author="ERCOT 06XX18" w:date="2018-06-06T13:40:00Z"/>
                      <w:b/>
                      <w:iCs/>
                      <w:sz w:val="20"/>
                    </w:rPr>
                  </w:pPr>
                  <w:ins w:id="3498" w:author="ERCOT 06XX18" w:date="2018-06-06T13:40:00Z">
                    <w:r w:rsidRPr="0003648D">
                      <w:rPr>
                        <w:b/>
                        <w:iCs/>
                        <w:sz w:val="20"/>
                      </w:rPr>
                      <w:t>Unit</w:t>
                    </w:r>
                  </w:ins>
                </w:p>
              </w:tc>
              <w:tc>
                <w:tcPr>
                  <w:tcW w:w="3440" w:type="pct"/>
                </w:tcPr>
                <w:p w14:paraId="13562827" w14:textId="77777777" w:rsidR="0075099D" w:rsidRPr="0003648D" w:rsidRDefault="0075099D" w:rsidP="0075099D">
                  <w:pPr>
                    <w:spacing w:after="120"/>
                    <w:rPr>
                      <w:ins w:id="3499" w:author="ERCOT 06XX18" w:date="2018-06-06T13:40:00Z"/>
                      <w:b/>
                      <w:iCs/>
                      <w:sz w:val="20"/>
                    </w:rPr>
                  </w:pPr>
                  <w:ins w:id="3500" w:author="ERCOT 06XX18" w:date="2018-06-06T13:40:00Z">
                    <w:r w:rsidRPr="0003648D">
                      <w:rPr>
                        <w:b/>
                        <w:iCs/>
                        <w:sz w:val="20"/>
                      </w:rPr>
                      <w:t>Description</w:t>
                    </w:r>
                  </w:ins>
                </w:p>
              </w:tc>
            </w:tr>
            <w:tr w:rsidR="0075099D" w:rsidRPr="0003648D" w14:paraId="147C1D13" w14:textId="77777777" w:rsidTr="0075099D">
              <w:trPr>
                <w:ins w:id="3501" w:author="ERCOT 06XX18" w:date="2018-06-06T13:40:00Z"/>
              </w:trPr>
              <w:tc>
                <w:tcPr>
                  <w:tcW w:w="1231" w:type="pct"/>
                </w:tcPr>
                <w:p w14:paraId="536995D8" w14:textId="77777777" w:rsidR="0075099D" w:rsidRPr="0003648D" w:rsidRDefault="0075099D" w:rsidP="0075099D">
                  <w:pPr>
                    <w:spacing w:after="60"/>
                    <w:rPr>
                      <w:ins w:id="3502" w:author="ERCOT 06XX18" w:date="2018-06-06T13:40:00Z"/>
                      <w:iCs/>
                      <w:sz w:val="20"/>
                    </w:rPr>
                  </w:pPr>
                  <w:ins w:id="3503" w:author="ERCOT 06XX18" w:date="2018-06-06T13:42:00Z">
                    <w:r>
                      <w:rPr>
                        <w:iCs/>
                        <w:sz w:val="20"/>
                      </w:rPr>
                      <w:t>FR</w:t>
                    </w:r>
                  </w:ins>
                  <w:ins w:id="3504" w:author="ERCOT 06XX18" w:date="2018-06-06T13:40:00Z">
                    <w:r w:rsidRPr="0003648D">
                      <w:rPr>
                        <w:iCs/>
                        <w:sz w:val="20"/>
                      </w:rPr>
                      <w:t>COSTTOT</w:t>
                    </w:r>
                  </w:ins>
                </w:p>
              </w:tc>
              <w:tc>
                <w:tcPr>
                  <w:tcW w:w="329" w:type="pct"/>
                </w:tcPr>
                <w:p w14:paraId="14A6733C" w14:textId="77777777" w:rsidR="0075099D" w:rsidRPr="0003648D" w:rsidRDefault="0075099D" w:rsidP="0075099D">
                  <w:pPr>
                    <w:spacing w:after="60"/>
                    <w:rPr>
                      <w:ins w:id="3505" w:author="ERCOT 06XX18" w:date="2018-06-06T13:40:00Z"/>
                      <w:iCs/>
                      <w:sz w:val="20"/>
                    </w:rPr>
                  </w:pPr>
                  <w:ins w:id="3506" w:author="ERCOT 06XX18" w:date="2018-06-06T13:40:00Z">
                    <w:r w:rsidRPr="0003648D">
                      <w:rPr>
                        <w:iCs/>
                        <w:sz w:val="20"/>
                      </w:rPr>
                      <w:t>$</w:t>
                    </w:r>
                  </w:ins>
                </w:p>
              </w:tc>
              <w:tc>
                <w:tcPr>
                  <w:tcW w:w="3440" w:type="pct"/>
                </w:tcPr>
                <w:p w14:paraId="509F90A0" w14:textId="77777777" w:rsidR="0075099D" w:rsidRPr="0003648D" w:rsidRDefault="0075099D" w:rsidP="0075099D">
                  <w:pPr>
                    <w:spacing w:after="60"/>
                    <w:rPr>
                      <w:ins w:id="3507" w:author="ERCOT 06XX18" w:date="2018-06-06T13:40:00Z"/>
                      <w:iCs/>
                      <w:sz w:val="20"/>
                    </w:rPr>
                  </w:pPr>
                  <w:ins w:id="3508" w:author="ERCOT 06XX18" w:date="2018-06-06T13:42:00Z">
                    <w:r>
                      <w:rPr>
                        <w:i/>
                        <w:iCs/>
                        <w:sz w:val="20"/>
                      </w:rPr>
                      <w:t>Frequency Response Service</w:t>
                    </w:r>
                  </w:ins>
                  <w:ins w:id="3509" w:author="ERCOT 06XX18" w:date="2018-06-06T13:40:00Z">
                    <w:r w:rsidRPr="0003648D">
                      <w:rPr>
                        <w:i/>
                        <w:iCs/>
                        <w:sz w:val="20"/>
                      </w:rPr>
                      <w:t xml:space="preserve"> Cost Total</w:t>
                    </w:r>
                    <w:r w:rsidRPr="0003648D">
                      <w:rPr>
                        <w:iCs/>
                        <w:sz w:val="20"/>
                      </w:rPr>
                      <w:t xml:space="preserve">—The net total costs for </w:t>
                    </w:r>
                  </w:ins>
                  <w:ins w:id="3510" w:author="ERCOT 06XX18" w:date="2018-06-06T13:42:00Z">
                    <w:r>
                      <w:rPr>
                        <w:iCs/>
                        <w:sz w:val="20"/>
                      </w:rPr>
                      <w:t>FRS</w:t>
                    </w:r>
                  </w:ins>
                  <w:ins w:id="3511" w:author="ERCOT 06XX18" w:date="2018-06-06T13:40:00Z">
                    <w:r w:rsidRPr="0003648D">
                      <w:rPr>
                        <w:iCs/>
                        <w:sz w:val="20"/>
                      </w:rPr>
                      <w:t>, for the hour.</w:t>
                    </w:r>
                  </w:ins>
                </w:p>
              </w:tc>
            </w:tr>
            <w:tr w:rsidR="0075099D" w:rsidRPr="0003648D" w14:paraId="0CBB8647" w14:textId="77777777" w:rsidTr="0075099D">
              <w:trPr>
                <w:ins w:id="3512"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7874184C" w14:textId="77777777" w:rsidR="0075099D" w:rsidRPr="0003648D" w:rsidRDefault="0075099D" w:rsidP="0075099D">
                  <w:pPr>
                    <w:spacing w:after="60"/>
                    <w:rPr>
                      <w:ins w:id="3513" w:author="ERCOT 06XX18" w:date="2018-06-06T13:40:00Z"/>
                      <w:iCs/>
                      <w:sz w:val="20"/>
                    </w:rPr>
                  </w:pPr>
                  <w:ins w:id="3514" w:author="ERCOT 06XX18" w:date="2018-06-06T13:40:00Z">
                    <w:r w:rsidRPr="0003648D">
                      <w:rPr>
                        <w:iCs/>
                        <w:sz w:val="20"/>
                      </w:rPr>
                      <w:t>RTPC</w:t>
                    </w:r>
                  </w:ins>
                  <w:ins w:id="3515" w:author="ERCOT 06XX18" w:date="2018-06-06T13:45:00Z">
                    <w:r>
                      <w:rPr>
                        <w:iCs/>
                        <w:sz w:val="20"/>
                      </w:rPr>
                      <w:t>FR</w:t>
                    </w:r>
                  </w:ins>
                  <w:ins w:id="3516" w:author="ERCOT 06XX18" w:date="2018-06-06T13:40:00Z">
                    <w:r w:rsidRPr="0003648D">
                      <w:rPr>
                        <w:iCs/>
                        <w:sz w:val="20"/>
                      </w:rPr>
                      <w:t xml:space="preserve">AMTTOT </w:t>
                    </w:r>
                    <w:r w:rsidRPr="0003648D">
                      <w:rPr>
                        <w:i/>
                        <w:iCs/>
                        <w:sz w:val="20"/>
                        <w:vertAlign w:val="subscript"/>
                      </w:rPr>
                      <w:t>m</w:t>
                    </w:r>
                  </w:ins>
                </w:p>
              </w:tc>
              <w:tc>
                <w:tcPr>
                  <w:tcW w:w="329" w:type="pct"/>
                  <w:tcBorders>
                    <w:top w:val="single" w:sz="4" w:space="0" w:color="auto"/>
                    <w:left w:val="single" w:sz="4" w:space="0" w:color="auto"/>
                    <w:bottom w:val="single" w:sz="4" w:space="0" w:color="auto"/>
                    <w:right w:val="single" w:sz="4" w:space="0" w:color="auto"/>
                  </w:tcBorders>
                </w:tcPr>
                <w:p w14:paraId="18D516DE" w14:textId="77777777" w:rsidR="0075099D" w:rsidRPr="0003648D" w:rsidRDefault="0075099D" w:rsidP="0075099D">
                  <w:pPr>
                    <w:spacing w:after="60"/>
                    <w:rPr>
                      <w:ins w:id="3517" w:author="ERCOT 06XX18" w:date="2018-06-06T13:40:00Z"/>
                      <w:iCs/>
                      <w:sz w:val="20"/>
                    </w:rPr>
                  </w:pPr>
                  <w:ins w:id="3518"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41DB14D8" w14:textId="77777777" w:rsidR="0075099D" w:rsidRPr="0003648D" w:rsidRDefault="0075099D" w:rsidP="0075099D">
                  <w:pPr>
                    <w:spacing w:after="60"/>
                    <w:rPr>
                      <w:ins w:id="3519" w:author="ERCOT 06XX18" w:date="2018-06-06T13:40:00Z"/>
                      <w:i/>
                      <w:iCs/>
                      <w:sz w:val="20"/>
                    </w:rPr>
                  </w:pPr>
                  <w:ins w:id="3520" w:author="ERCOT 06XX18" w:date="2018-06-06T13:40:00Z">
                    <w:r w:rsidRPr="0003648D">
                      <w:rPr>
                        <w:i/>
                        <w:iCs/>
                        <w:sz w:val="20"/>
                      </w:rPr>
                      <w:t xml:space="preserve">Procured Capacity for </w:t>
                    </w:r>
                  </w:ins>
                  <w:ins w:id="3521" w:author="ERCOT 06XX18" w:date="2018-06-06T13:44:00Z">
                    <w:r>
                      <w:rPr>
                        <w:i/>
                        <w:iCs/>
                        <w:sz w:val="20"/>
                      </w:rPr>
                      <w:t>Frequency Response Service</w:t>
                    </w:r>
                    <w:r w:rsidRPr="0003648D">
                      <w:rPr>
                        <w:i/>
                        <w:iCs/>
                        <w:sz w:val="20"/>
                      </w:rPr>
                      <w:t xml:space="preserve"> </w:t>
                    </w:r>
                  </w:ins>
                  <w:ins w:id="3522" w:author="ERCOT 06XX18" w:date="2018-06-06T13:40:00Z">
                    <w:r w:rsidRPr="0003648D">
                      <w:rPr>
                        <w:i/>
                        <w:iCs/>
                        <w:sz w:val="20"/>
                      </w:rPr>
                      <w:t>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ins>
                  <w:ins w:id="3523" w:author="ERCOT 06XX18" w:date="2018-06-06T13:44:00Z">
                    <w:r>
                      <w:rPr>
                        <w:iCs/>
                        <w:sz w:val="20"/>
                      </w:rPr>
                      <w:t>FRS</w:t>
                    </w:r>
                  </w:ins>
                  <w:ins w:id="3524" w:author="ERCOT 06XX18" w:date="2018-06-06T13:40:00Z">
                    <w:r w:rsidRPr="0003648D">
                      <w:rPr>
                        <w:iCs/>
                        <w:sz w:val="20"/>
                      </w:rPr>
                      <w:t>, for the hour.</w:t>
                    </w:r>
                  </w:ins>
                </w:p>
              </w:tc>
            </w:tr>
            <w:tr w:rsidR="0075099D" w:rsidRPr="0003648D" w14:paraId="7F587844" w14:textId="77777777" w:rsidTr="0075099D">
              <w:trPr>
                <w:ins w:id="3525"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111B032D" w14:textId="77777777" w:rsidR="0075099D" w:rsidRPr="0003648D" w:rsidRDefault="0075099D" w:rsidP="0075099D">
                  <w:pPr>
                    <w:spacing w:after="60"/>
                    <w:rPr>
                      <w:ins w:id="3526" w:author="ERCOT 06XX18" w:date="2018-06-06T13:40:00Z"/>
                      <w:iCs/>
                      <w:sz w:val="20"/>
                    </w:rPr>
                  </w:pPr>
                  <w:ins w:id="3527" w:author="ERCOT 06XX18" w:date="2018-06-06T13:40:00Z">
                    <w:r w:rsidRPr="0003648D">
                      <w:rPr>
                        <w:iCs/>
                        <w:sz w:val="20"/>
                      </w:rPr>
                      <w:t>RTPC</w:t>
                    </w:r>
                  </w:ins>
                  <w:ins w:id="3528" w:author="ERCOT 06XX18" w:date="2018-06-06T13:45:00Z">
                    <w:r>
                      <w:rPr>
                        <w:iCs/>
                        <w:sz w:val="20"/>
                      </w:rPr>
                      <w:t>FR</w:t>
                    </w:r>
                  </w:ins>
                  <w:ins w:id="3529" w:author="ERCOT 06XX18" w:date="2018-06-06T13:40:00Z">
                    <w:r w:rsidRPr="0003648D">
                      <w:rPr>
                        <w:iCs/>
                        <w:sz w:val="20"/>
                      </w:rPr>
                      <w:t xml:space="preserve">AMT </w:t>
                    </w:r>
                    <w:r w:rsidRPr="0003648D">
                      <w:rPr>
                        <w:i/>
                        <w:iCs/>
                        <w:sz w:val="20"/>
                        <w:vertAlign w:val="subscript"/>
                      </w:rPr>
                      <w:t>q, m</w:t>
                    </w:r>
                  </w:ins>
                </w:p>
              </w:tc>
              <w:tc>
                <w:tcPr>
                  <w:tcW w:w="329" w:type="pct"/>
                  <w:tcBorders>
                    <w:top w:val="single" w:sz="4" w:space="0" w:color="auto"/>
                    <w:left w:val="single" w:sz="4" w:space="0" w:color="auto"/>
                    <w:bottom w:val="single" w:sz="4" w:space="0" w:color="auto"/>
                    <w:right w:val="single" w:sz="4" w:space="0" w:color="auto"/>
                  </w:tcBorders>
                </w:tcPr>
                <w:p w14:paraId="54557D5C" w14:textId="77777777" w:rsidR="0075099D" w:rsidRPr="0003648D" w:rsidRDefault="0075099D" w:rsidP="0075099D">
                  <w:pPr>
                    <w:spacing w:after="60"/>
                    <w:rPr>
                      <w:ins w:id="3530" w:author="ERCOT 06XX18" w:date="2018-06-06T13:40:00Z"/>
                      <w:iCs/>
                      <w:sz w:val="20"/>
                    </w:rPr>
                  </w:pPr>
                  <w:ins w:id="3531"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6EB70C1C" w14:textId="77777777" w:rsidR="0075099D" w:rsidRPr="0003648D" w:rsidRDefault="0075099D" w:rsidP="0075099D">
                  <w:pPr>
                    <w:spacing w:after="60"/>
                    <w:rPr>
                      <w:ins w:id="3532" w:author="ERCOT 06XX18" w:date="2018-06-06T13:40:00Z"/>
                      <w:i/>
                      <w:iCs/>
                      <w:sz w:val="20"/>
                    </w:rPr>
                  </w:pPr>
                  <w:ins w:id="3533" w:author="ERCOT 06XX18" w:date="2018-06-06T13:40:00Z">
                    <w:r w:rsidRPr="0003648D">
                      <w:rPr>
                        <w:i/>
                        <w:iCs/>
                        <w:sz w:val="20"/>
                      </w:rPr>
                      <w:t xml:space="preserve">Procured Capacity for </w:t>
                    </w:r>
                  </w:ins>
                  <w:ins w:id="3534" w:author="ERCOT 06XX18" w:date="2018-06-06T13:44:00Z">
                    <w:r>
                      <w:rPr>
                        <w:i/>
                        <w:iCs/>
                        <w:sz w:val="20"/>
                      </w:rPr>
                      <w:t>Frequency Response Service</w:t>
                    </w:r>
                    <w:r w:rsidRPr="0003648D">
                      <w:rPr>
                        <w:i/>
                        <w:iCs/>
                        <w:sz w:val="20"/>
                      </w:rPr>
                      <w:t xml:space="preserve"> </w:t>
                    </w:r>
                  </w:ins>
                  <w:ins w:id="3535" w:author="ERCOT 06XX18" w:date="2018-06-06T13:40:00Z">
                    <w:r w:rsidRPr="0003648D">
                      <w:rPr>
                        <w:i/>
                        <w:iCs/>
                        <w:sz w:val="20"/>
                      </w:rPr>
                      <w:t>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ins>
                  <w:ins w:id="3536" w:author="ERCOT 06XX18" w:date="2018-06-06T13:44:00Z">
                    <w:r>
                      <w:rPr>
                        <w:iCs/>
                        <w:sz w:val="20"/>
                      </w:rPr>
                      <w:t>FRS</w:t>
                    </w:r>
                  </w:ins>
                  <w:ins w:id="3537" w:author="ERCOT 06XX18" w:date="2018-06-06T13:40:00Z">
                    <w:r w:rsidRPr="0003648D">
                      <w:rPr>
                        <w:iCs/>
                        <w:sz w:val="20"/>
                      </w:rPr>
                      <w:t>, for the hour.</w:t>
                    </w:r>
                  </w:ins>
                </w:p>
              </w:tc>
            </w:tr>
            <w:tr w:rsidR="0075099D" w:rsidRPr="0003648D" w14:paraId="7FD774BE" w14:textId="77777777" w:rsidTr="0075099D">
              <w:trPr>
                <w:ins w:id="3538"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000AD0B4" w14:textId="77777777" w:rsidR="0075099D" w:rsidRPr="0003648D" w:rsidRDefault="0075099D" w:rsidP="0075099D">
                  <w:pPr>
                    <w:spacing w:after="60"/>
                    <w:rPr>
                      <w:ins w:id="3539" w:author="ERCOT 06XX18" w:date="2018-06-06T13:40:00Z"/>
                      <w:iCs/>
                      <w:sz w:val="20"/>
                    </w:rPr>
                  </w:pPr>
                  <w:ins w:id="3540" w:author="ERCOT 06XX18" w:date="2018-06-06T13:45:00Z">
                    <w:r>
                      <w:rPr>
                        <w:iCs/>
                        <w:sz w:val="20"/>
                      </w:rPr>
                      <w:t>FR</w:t>
                    </w:r>
                  </w:ins>
                  <w:ins w:id="3541" w:author="ERCOT 06XX18" w:date="2018-06-06T13:40:00Z">
                    <w:r w:rsidRPr="0003648D">
                      <w:rPr>
                        <w:iCs/>
                        <w:sz w:val="20"/>
                      </w:rPr>
                      <w:t>FQAMTTOT</w:t>
                    </w:r>
                  </w:ins>
                </w:p>
              </w:tc>
              <w:tc>
                <w:tcPr>
                  <w:tcW w:w="329" w:type="pct"/>
                  <w:tcBorders>
                    <w:top w:val="single" w:sz="4" w:space="0" w:color="auto"/>
                    <w:left w:val="single" w:sz="4" w:space="0" w:color="auto"/>
                    <w:bottom w:val="single" w:sz="4" w:space="0" w:color="auto"/>
                    <w:right w:val="single" w:sz="4" w:space="0" w:color="auto"/>
                  </w:tcBorders>
                </w:tcPr>
                <w:p w14:paraId="39F53094" w14:textId="77777777" w:rsidR="0075099D" w:rsidRPr="0003648D" w:rsidRDefault="0075099D" w:rsidP="0075099D">
                  <w:pPr>
                    <w:spacing w:after="60"/>
                    <w:rPr>
                      <w:ins w:id="3542" w:author="ERCOT 06XX18" w:date="2018-06-06T13:40:00Z"/>
                      <w:iCs/>
                      <w:sz w:val="20"/>
                    </w:rPr>
                  </w:pPr>
                  <w:ins w:id="3543"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0E557789" w14:textId="77777777" w:rsidR="0075099D" w:rsidRPr="0003648D" w:rsidRDefault="0075099D" w:rsidP="0075099D">
                  <w:pPr>
                    <w:spacing w:after="60"/>
                    <w:rPr>
                      <w:ins w:id="3544" w:author="ERCOT 06XX18" w:date="2018-06-06T13:40:00Z"/>
                      <w:i/>
                      <w:iCs/>
                      <w:sz w:val="20"/>
                    </w:rPr>
                  </w:pPr>
                  <w:ins w:id="3545" w:author="ERCOT 06XX18" w:date="2018-06-06T13:44:00Z">
                    <w:r>
                      <w:rPr>
                        <w:i/>
                        <w:iCs/>
                        <w:sz w:val="20"/>
                      </w:rPr>
                      <w:t>Frequency Response Service</w:t>
                    </w:r>
                  </w:ins>
                  <w:ins w:id="3546" w:author="ERCOT 06XX18" w:date="2018-06-06T13:40:00Z">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ins>
                  <w:ins w:id="3547" w:author="ERCOT 06XX18" w:date="2018-06-06T13:44:00Z">
                    <w:r>
                      <w:rPr>
                        <w:iCs/>
                        <w:sz w:val="20"/>
                      </w:rPr>
                      <w:t>FRS</w:t>
                    </w:r>
                  </w:ins>
                  <w:ins w:id="3548" w:author="ERCOT 06XX18" w:date="2018-06-06T13:40:00Z">
                    <w:r w:rsidRPr="0003648D">
                      <w:rPr>
                        <w:iCs/>
                        <w:sz w:val="20"/>
                      </w:rPr>
                      <w:t>, for the hour.</w:t>
                    </w:r>
                  </w:ins>
                </w:p>
              </w:tc>
            </w:tr>
            <w:tr w:rsidR="0075099D" w:rsidRPr="0003648D" w14:paraId="572B3188" w14:textId="77777777" w:rsidTr="0075099D">
              <w:trPr>
                <w:ins w:id="3549"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07A6A326" w14:textId="77777777" w:rsidR="0075099D" w:rsidRPr="0003648D" w:rsidRDefault="0075099D" w:rsidP="0075099D">
                  <w:pPr>
                    <w:spacing w:after="60"/>
                    <w:rPr>
                      <w:ins w:id="3550" w:author="ERCOT 06XX18" w:date="2018-06-06T13:40:00Z"/>
                      <w:iCs/>
                      <w:sz w:val="20"/>
                    </w:rPr>
                  </w:pPr>
                  <w:ins w:id="3551" w:author="ERCOT 06XX18" w:date="2018-06-06T13:45:00Z">
                    <w:r>
                      <w:rPr>
                        <w:iCs/>
                        <w:sz w:val="20"/>
                      </w:rPr>
                      <w:t>FR</w:t>
                    </w:r>
                  </w:ins>
                  <w:ins w:id="3552" w:author="ERCOT 06XX18" w:date="2018-06-06T13:40:00Z">
                    <w:r w:rsidRPr="0003648D">
                      <w:rPr>
                        <w:color w:val="000000"/>
                        <w:sz w:val="20"/>
                      </w:rPr>
                      <w:t>MWINFATOT</w:t>
                    </w:r>
                  </w:ins>
                </w:p>
              </w:tc>
              <w:tc>
                <w:tcPr>
                  <w:tcW w:w="329" w:type="pct"/>
                  <w:tcBorders>
                    <w:top w:val="single" w:sz="4" w:space="0" w:color="auto"/>
                    <w:left w:val="single" w:sz="4" w:space="0" w:color="auto"/>
                    <w:bottom w:val="single" w:sz="4" w:space="0" w:color="auto"/>
                    <w:right w:val="single" w:sz="4" w:space="0" w:color="auto"/>
                  </w:tcBorders>
                </w:tcPr>
                <w:p w14:paraId="1ECDA1AD" w14:textId="77777777" w:rsidR="0075099D" w:rsidRPr="0003648D" w:rsidRDefault="0075099D" w:rsidP="0075099D">
                  <w:pPr>
                    <w:spacing w:after="60"/>
                    <w:rPr>
                      <w:ins w:id="3553" w:author="ERCOT 06XX18" w:date="2018-06-06T13:40:00Z"/>
                      <w:iCs/>
                      <w:sz w:val="20"/>
                    </w:rPr>
                  </w:pPr>
                  <w:ins w:id="3554"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51C03E84" w14:textId="77777777" w:rsidR="0075099D" w:rsidRPr="0003648D" w:rsidRDefault="0075099D" w:rsidP="0075099D">
                  <w:pPr>
                    <w:spacing w:after="60"/>
                    <w:rPr>
                      <w:ins w:id="3555" w:author="ERCOT 06XX18" w:date="2018-06-06T13:40:00Z"/>
                      <w:i/>
                      <w:iCs/>
                      <w:sz w:val="20"/>
                    </w:rPr>
                  </w:pPr>
                  <w:ins w:id="3556" w:author="ERCOT 06XX18" w:date="2018-06-06T13:44:00Z">
                    <w:r>
                      <w:rPr>
                        <w:i/>
                        <w:iCs/>
                        <w:sz w:val="20"/>
                      </w:rPr>
                      <w:t>Frequency Response Service</w:t>
                    </w:r>
                    <w:r w:rsidRPr="0003648D">
                      <w:rPr>
                        <w:i/>
                        <w:iCs/>
                        <w:sz w:val="20"/>
                      </w:rPr>
                      <w:t xml:space="preserve"> </w:t>
                    </w:r>
                  </w:ins>
                  <w:ins w:id="3557" w:author="ERCOT 06XX18" w:date="2018-06-06T13:40:00Z">
                    <w:r w:rsidRPr="0003648D">
                      <w:rPr>
                        <w:i/>
                        <w:sz w:val="20"/>
                      </w:rPr>
                      <w:t>Make-Whole Infeasible Amount total</w:t>
                    </w:r>
                    <w:r w:rsidRPr="0003648D">
                      <w:rPr>
                        <w:sz w:val="20"/>
                      </w:rPr>
                      <w:sym w:font="Symbol" w:char="F0BE"/>
                    </w:r>
                    <w:r w:rsidRPr="0003648D">
                      <w:rPr>
                        <w:sz w:val="20"/>
                      </w:rPr>
                      <w:t xml:space="preserve"> The total Real-Time calculated payment to all QSEs</w:t>
                    </w:r>
                    <w:r w:rsidRPr="0003648D">
                      <w:rPr>
                        <w:i/>
                        <w:sz w:val="20"/>
                      </w:rPr>
                      <w:t>,</w:t>
                    </w:r>
                    <w:r w:rsidRPr="0003648D">
                      <w:rPr>
                        <w:sz w:val="20"/>
                      </w:rPr>
                      <w:t xml:space="preserve"> for their contribution of </w:t>
                    </w:r>
                  </w:ins>
                  <w:ins w:id="3558" w:author="ERCOT 06XX18" w:date="2018-06-06T13:45:00Z">
                    <w:r>
                      <w:rPr>
                        <w:iCs/>
                        <w:sz w:val="20"/>
                      </w:rPr>
                      <w:t>FRS</w:t>
                    </w:r>
                  </w:ins>
                  <w:ins w:id="3559" w:author="ERCOT 06XX18" w:date="2018-06-06T13:40:00Z">
                    <w:r w:rsidRPr="0003648D">
                      <w:rPr>
                        <w:sz w:val="20"/>
                      </w:rPr>
                      <w:t>, to make-whole the Startup and energy costs of all Resources committed in the DAM, for the hour.</w:t>
                    </w:r>
                  </w:ins>
                </w:p>
              </w:tc>
            </w:tr>
            <w:tr w:rsidR="0075099D" w:rsidRPr="0003648D" w14:paraId="6C1FD665" w14:textId="77777777" w:rsidTr="0075099D">
              <w:trPr>
                <w:ins w:id="3560"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2F18179B" w14:textId="77777777" w:rsidR="0075099D" w:rsidRPr="0003648D" w:rsidRDefault="0075099D" w:rsidP="0075099D">
                  <w:pPr>
                    <w:spacing w:after="60"/>
                    <w:rPr>
                      <w:ins w:id="3561" w:author="ERCOT 06XX18" w:date="2018-06-06T13:40:00Z"/>
                      <w:iCs/>
                      <w:sz w:val="20"/>
                    </w:rPr>
                  </w:pPr>
                  <w:ins w:id="3562" w:author="ERCOT 06XX18" w:date="2018-06-06T13:45:00Z">
                    <w:r>
                      <w:rPr>
                        <w:iCs/>
                        <w:sz w:val="20"/>
                      </w:rPr>
                      <w:t>FR</w:t>
                    </w:r>
                  </w:ins>
                  <w:ins w:id="3563" w:author="ERCOT 06XX18" w:date="2018-06-06T13:40:00Z">
                    <w:r w:rsidRPr="0003648D">
                      <w:rPr>
                        <w:color w:val="000000"/>
                        <w:sz w:val="20"/>
                      </w:rPr>
                      <w:t>MWINFA</w:t>
                    </w:r>
                    <w:r w:rsidRPr="0003648D" w:rsidDel="003A6C36">
                      <w:rPr>
                        <w:color w:val="000000"/>
                        <w:sz w:val="20"/>
                      </w:rPr>
                      <w:t xml:space="preserve"> </w:t>
                    </w:r>
                    <w:r w:rsidRPr="0003648D">
                      <w:rPr>
                        <w:i/>
                        <w:sz w:val="20"/>
                        <w:vertAlign w:val="subscript"/>
                      </w:rPr>
                      <w:t>q, h</w:t>
                    </w:r>
                  </w:ins>
                </w:p>
              </w:tc>
              <w:tc>
                <w:tcPr>
                  <w:tcW w:w="329" w:type="pct"/>
                  <w:tcBorders>
                    <w:top w:val="single" w:sz="4" w:space="0" w:color="auto"/>
                    <w:left w:val="single" w:sz="4" w:space="0" w:color="auto"/>
                    <w:bottom w:val="single" w:sz="4" w:space="0" w:color="auto"/>
                    <w:right w:val="single" w:sz="4" w:space="0" w:color="auto"/>
                  </w:tcBorders>
                </w:tcPr>
                <w:p w14:paraId="4A4E700C" w14:textId="77777777" w:rsidR="0075099D" w:rsidRPr="0003648D" w:rsidRDefault="0075099D" w:rsidP="0075099D">
                  <w:pPr>
                    <w:spacing w:after="60"/>
                    <w:rPr>
                      <w:ins w:id="3564" w:author="ERCOT 06XX18" w:date="2018-06-06T13:40:00Z"/>
                      <w:iCs/>
                      <w:sz w:val="20"/>
                    </w:rPr>
                  </w:pPr>
                  <w:ins w:id="3565"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3E2D54ED" w14:textId="77777777" w:rsidR="0075099D" w:rsidRPr="0003648D" w:rsidRDefault="0075099D" w:rsidP="0075099D">
                  <w:pPr>
                    <w:spacing w:after="60"/>
                    <w:rPr>
                      <w:ins w:id="3566" w:author="ERCOT 06XX18" w:date="2018-06-06T13:40:00Z"/>
                      <w:i/>
                      <w:iCs/>
                      <w:sz w:val="20"/>
                    </w:rPr>
                  </w:pPr>
                  <w:ins w:id="3567" w:author="ERCOT 06XX18" w:date="2018-06-06T13:44:00Z">
                    <w:r>
                      <w:rPr>
                        <w:i/>
                        <w:iCs/>
                        <w:sz w:val="20"/>
                      </w:rPr>
                      <w:t>Frequency Response Service</w:t>
                    </w:r>
                    <w:r w:rsidRPr="0003648D">
                      <w:rPr>
                        <w:i/>
                        <w:iCs/>
                        <w:sz w:val="20"/>
                      </w:rPr>
                      <w:t xml:space="preserve"> </w:t>
                    </w:r>
                  </w:ins>
                  <w:ins w:id="3568" w:author="ERCOT 06XX18" w:date="2018-06-06T13:40:00Z">
                    <w:r w:rsidRPr="0003648D">
                      <w:rPr>
                        <w:i/>
                        <w:sz w:val="20"/>
                      </w:rPr>
                      <w:t>Make-Whole Infeasible Amount per QSE per hour</w:t>
                    </w:r>
                    <w:r w:rsidRPr="0003648D">
                      <w:rPr>
                        <w:sz w:val="20"/>
                      </w:rPr>
                      <w:sym w:font="Symbol" w:char="F0BE"/>
                    </w:r>
                    <w:r w:rsidRPr="0003648D">
                      <w:rPr>
                        <w:sz w:val="20"/>
                      </w:rPr>
                      <w:t xml:space="preserve"> The total Real-Time calculated payment to QSE </w:t>
                    </w:r>
                    <w:r w:rsidRPr="0003648D">
                      <w:rPr>
                        <w:i/>
                        <w:sz w:val="20"/>
                      </w:rPr>
                      <w:t>q,</w:t>
                    </w:r>
                    <w:r w:rsidRPr="0003648D">
                      <w:rPr>
                        <w:sz w:val="20"/>
                      </w:rPr>
                      <w:t xml:space="preserve"> for its contribution of </w:t>
                    </w:r>
                  </w:ins>
                  <w:ins w:id="3569" w:author="ERCOT 06XX18" w:date="2018-06-06T13:45:00Z">
                    <w:r>
                      <w:rPr>
                        <w:iCs/>
                        <w:sz w:val="20"/>
                      </w:rPr>
                      <w:t>FRS</w:t>
                    </w:r>
                  </w:ins>
                  <w:ins w:id="3570" w:author="ERCOT 06XX18" w:date="2018-06-06T13:40:00Z">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ins>
                </w:p>
              </w:tc>
            </w:tr>
            <w:tr w:rsidR="0075099D" w:rsidRPr="0003648D" w14:paraId="7381C4CF" w14:textId="77777777" w:rsidTr="0075099D">
              <w:trPr>
                <w:ins w:id="3571"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1C70D9C7" w14:textId="77777777" w:rsidR="0075099D" w:rsidRPr="0003648D" w:rsidRDefault="0075099D" w:rsidP="0075099D">
                  <w:pPr>
                    <w:spacing w:after="60"/>
                    <w:rPr>
                      <w:ins w:id="3572" w:author="ERCOT 06XX18" w:date="2018-06-06T13:40:00Z"/>
                      <w:iCs/>
                      <w:sz w:val="20"/>
                    </w:rPr>
                  </w:pPr>
                  <w:ins w:id="3573" w:author="ERCOT 06XX18" w:date="2018-06-06T13:45:00Z">
                    <w:r>
                      <w:rPr>
                        <w:iCs/>
                        <w:sz w:val="20"/>
                      </w:rPr>
                      <w:t>FR</w:t>
                    </w:r>
                  </w:ins>
                  <w:ins w:id="3574" w:author="ERCOT 06XX18" w:date="2018-06-06T13:40:00Z">
                    <w:r w:rsidRPr="0003648D">
                      <w:rPr>
                        <w:iCs/>
                        <w:sz w:val="20"/>
                      </w:rPr>
                      <w:t xml:space="preserve">FQAMTQSETOT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305F6F27" w14:textId="77777777" w:rsidR="0075099D" w:rsidRPr="0003648D" w:rsidRDefault="0075099D" w:rsidP="0075099D">
                  <w:pPr>
                    <w:spacing w:after="60"/>
                    <w:rPr>
                      <w:ins w:id="3575" w:author="ERCOT 06XX18" w:date="2018-06-06T13:40:00Z"/>
                      <w:iCs/>
                      <w:sz w:val="20"/>
                    </w:rPr>
                  </w:pPr>
                  <w:ins w:id="3576"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5837E60F" w14:textId="77777777" w:rsidR="0075099D" w:rsidRPr="0003648D" w:rsidRDefault="0075099D" w:rsidP="0075099D">
                  <w:pPr>
                    <w:spacing w:after="60"/>
                    <w:rPr>
                      <w:ins w:id="3577" w:author="ERCOT 06XX18" w:date="2018-06-06T13:40:00Z"/>
                      <w:i/>
                      <w:iCs/>
                      <w:sz w:val="20"/>
                    </w:rPr>
                  </w:pPr>
                  <w:ins w:id="3578" w:author="ERCOT 06XX18" w:date="2018-06-06T13:44:00Z">
                    <w:r>
                      <w:rPr>
                        <w:i/>
                        <w:iCs/>
                        <w:sz w:val="20"/>
                      </w:rPr>
                      <w:t>Frequency Response Service</w:t>
                    </w:r>
                    <w:r w:rsidRPr="0003648D">
                      <w:rPr>
                        <w:i/>
                        <w:iCs/>
                        <w:sz w:val="20"/>
                      </w:rPr>
                      <w:t xml:space="preserve"> </w:t>
                    </w:r>
                  </w:ins>
                  <w:ins w:id="3579" w:author="ERCOT 06XX18" w:date="2018-06-06T13:40:00Z">
                    <w:r w:rsidRPr="0003648D">
                      <w:rPr>
                        <w:i/>
                        <w:iCs/>
                        <w:sz w:val="20"/>
                      </w:rPr>
                      <w:t>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ins>
                  <w:ins w:id="3580" w:author="ERCOT 06XX18" w:date="2018-06-06T13:45:00Z">
                    <w:r>
                      <w:rPr>
                        <w:iCs/>
                        <w:sz w:val="20"/>
                      </w:rPr>
                      <w:t>FRS</w:t>
                    </w:r>
                  </w:ins>
                  <w:ins w:id="3581" w:author="ERCOT 06XX18" w:date="2018-06-06T13:40:00Z">
                    <w:r w:rsidRPr="0003648D">
                      <w:rPr>
                        <w:iCs/>
                        <w:sz w:val="20"/>
                      </w:rPr>
                      <w:t>, for the hour.</w:t>
                    </w:r>
                  </w:ins>
                </w:p>
              </w:tc>
            </w:tr>
            <w:tr w:rsidR="0075099D" w:rsidRPr="0003648D" w14:paraId="49481F7F" w14:textId="77777777" w:rsidTr="0075099D">
              <w:trPr>
                <w:ins w:id="3582"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54682099" w14:textId="77777777" w:rsidR="0075099D" w:rsidRPr="0003648D" w:rsidRDefault="0075099D" w:rsidP="0075099D">
                  <w:pPr>
                    <w:spacing w:after="60"/>
                    <w:rPr>
                      <w:ins w:id="3583" w:author="ERCOT 06XX18" w:date="2018-06-06T13:40:00Z"/>
                      <w:iCs/>
                      <w:sz w:val="20"/>
                    </w:rPr>
                  </w:pPr>
                  <w:ins w:id="3584" w:author="ERCOT 06XX18" w:date="2018-06-06T13:40:00Z">
                    <w:r w:rsidRPr="0003648D">
                      <w:rPr>
                        <w:iCs/>
                        <w:sz w:val="20"/>
                      </w:rPr>
                      <w:t>RTPC</w:t>
                    </w:r>
                  </w:ins>
                  <w:ins w:id="3585" w:author="ERCOT 06XX18" w:date="2018-06-06T13:45:00Z">
                    <w:r>
                      <w:rPr>
                        <w:iCs/>
                        <w:sz w:val="20"/>
                      </w:rPr>
                      <w:t>FR</w:t>
                    </w:r>
                  </w:ins>
                  <w:ins w:id="3586" w:author="ERCOT 06XX18" w:date="2018-06-06T13:40:00Z">
                    <w:r w:rsidRPr="0003648D">
                      <w:rPr>
                        <w:iCs/>
                        <w:sz w:val="20"/>
                      </w:rPr>
                      <w:t xml:space="preserve">AMTQSETOT </w:t>
                    </w:r>
                    <w:r w:rsidRPr="0003648D">
                      <w:rPr>
                        <w:i/>
                        <w:iCs/>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39B780E6" w14:textId="77777777" w:rsidR="0075099D" w:rsidRPr="0003648D" w:rsidRDefault="0075099D" w:rsidP="0075099D">
                  <w:pPr>
                    <w:spacing w:after="60"/>
                    <w:rPr>
                      <w:ins w:id="3587" w:author="ERCOT 06XX18" w:date="2018-06-06T13:40:00Z"/>
                      <w:iCs/>
                      <w:sz w:val="20"/>
                    </w:rPr>
                  </w:pPr>
                  <w:ins w:id="3588" w:author="ERCOT 06XX18" w:date="2018-06-06T13:40:00Z">
                    <w:r w:rsidRPr="0003648D">
                      <w:rPr>
                        <w:iCs/>
                        <w:sz w:val="20"/>
                      </w:rPr>
                      <w:t>$</w:t>
                    </w:r>
                  </w:ins>
                </w:p>
              </w:tc>
              <w:tc>
                <w:tcPr>
                  <w:tcW w:w="3440" w:type="pct"/>
                  <w:tcBorders>
                    <w:top w:val="single" w:sz="4" w:space="0" w:color="auto"/>
                    <w:left w:val="single" w:sz="4" w:space="0" w:color="auto"/>
                    <w:bottom w:val="single" w:sz="4" w:space="0" w:color="auto"/>
                    <w:right w:val="single" w:sz="4" w:space="0" w:color="auto"/>
                  </w:tcBorders>
                </w:tcPr>
                <w:p w14:paraId="4FD8BFEF" w14:textId="77777777" w:rsidR="0075099D" w:rsidRPr="0003648D" w:rsidRDefault="0075099D" w:rsidP="0075099D">
                  <w:pPr>
                    <w:spacing w:after="60"/>
                    <w:rPr>
                      <w:ins w:id="3589" w:author="ERCOT 06XX18" w:date="2018-06-06T13:40:00Z"/>
                      <w:iCs/>
                      <w:sz w:val="20"/>
                    </w:rPr>
                  </w:pPr>
                  <w:ins w:id="3590" w:author="ERCOT 06XX18" w:date="2018-06-06T13:40:00Z">
                    <w:r w:rsidRPr="0003648D">
                      <w:rPr>
                        <w:i/>
                        <w:iCs/>
                        <w:sz w:val="20"/>
                      </w:rPr>
                      <w:t xml:space="preserve">Procured Capacity for </w:t>
                    </w:r>
                  </w:ins>
                  <w:ins w:id="3591" w:author="ERCOT 06XX18" w:date="2018-06-06T13:44:00Z">
                    <w:r>
                      <w:rPr>
                        <w:i/>
                        <w:iCs/>
                        <w:sz w:val="20"/>
                      </w:rPr>
                      <w:t>Frequency Response Service</w:t>
                    </w:r>
                    <w:r w:rsidRPr="0003648D">
                      <w:rPr>
                        <w:i/>
                        <w:iCs/>
                        <w:sz w:val="20"/>
                      </w:rPr>
                      <w:t xml:space="preserve"> </w:t>
                    </w:r>
                  </w:ins>
                  <w:ins w:id="3592" w:author="ERCOT 06XX18" w:date="2018-06-06T13:40:00Z">
                    <w:r w:rsidRPr="0003648D">
                      <w:rPr>
                        <w:i/>
                        <w:iCs/>
                        <w:sz w:val="20"/>
                      </w:rPr>
                      <w:t>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ins>
                  <w:ins w:id="3593" w:author="ERCOT 06XX18" w:date="2018-06-06T13:45:00Z">
                    <w:r>
                      <w:rPr>
                        <w:iCs/>
                        <w:sz w:val="20"/>
                      </w:rPr>
                      <w:t>FRS</w:t>
                    </w:r>
                  </w:ins>
                  <w:ins w:id="3594" w:author="ERCOT 06XX18" w:date="2018-06-06T13:40:00Z">
                    <w:r w:rsidRPr="0003648D">
                      <w:rPr>
                        <w:iCs/>
                        <w:sz w:val="20"/>
                      </w:rPr>
                      <w:t>, for the hour.</w:t>
                    </w:r>
                  </w:ins>
                </w:p>
              </w:tc>
            </w:tr>
            <w:tr w:rsidR="0075099D" w:rsidRPr="0003648D" w14:paraId="1571F62E" w14:textId="77777777" w:rsidTr="0075099D">
              <w:trPr>
                <w:ins w:id="3595"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6EED25A6" w14:textId="77777777" w:rsidR="0075099D" w:rsidRPr="0003648D" w:rsidRDefault="0075099D" w:rsidP="0075099D">
                  <w:pPr>
                    <w:rPr>
                      <w:ins w:id="3596" w:author="ERCOT 06XX18" w:date="2018-06-06T13:40:00Z"/>
                      <w:b/>
                      <w:sz w:val="20"/>
                    </w:rPr>
                  </w:pPr>
                  <w:ins w:id="3597" w:author="ERCOT 06XX18" w:date="2018-06-06T13:40:00Z">
                    <w:r w:rsidRPr="0003648D">
                      <w:rPr>
                        <w:sz w:val="20"/>
                      </w:rPr>
                      <w:t>PC</w:t>
                    </w:r>
                  </w:ins>
                  <w:ins w:id="3598" w:author="ERCOT 06XX18" w:date="2018-06-06T13:46:00Z">
                    <w:r>
                      <w:rPr>
                        <w:iCs/>
                        <w:sz w:val="20"/>
                      </w:rPr>
                      <w:t>FR</w:t>
                    </w:r>
                  </w:ins>
                  <w:ins w:id="3599" w:author="ERCOT 06XX18" w:date="2018-06-06T13:40:00Z">
                    <w:r w:rsidRPr="0003648D">
                      <w:rPr>
                        <w:sz w:val="20"/>
                      </w:rPr>
                      <w:t xml:space="preserve">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1ACA3B55" w14:textId="77777777" w:rsidR="0075099D" w:rsidRPr="0003648D" w:rsidRDefault="0075099D" w:rsidP="0075099D">
                  <w:pPr>
                    <w:rPr>
                      <w:ins w:id="3600" w:author="ERCOT 06XX18" w:date="2018-06-06T13:40:00Z"/>
                      <w:b/>
                      <w:sz w:val="20"/>
                    </w:rPr>
                  </w:pPr>
                  <w:ins w:id="3601" w:author="ERCOT 06XX18" w:date="2018-06-06T13:40:00Z">
                    <w:r w:rsidRPr="0003648D">
                      <w:rPr>
                        <w:sz w:val="20"/>
                      </w:rPr>
                      <w:t>$</w:t>
                    </w:r>
                  </w:ins>
                </w:p>
              </w:tc>
              <w:tc>
                <w:tcPr>
                  <w:tcW w:w="3440" w:type="pct"/>
                  <w:tcBorders>
                    <w:top w:val="single" w:sz="4" w:space="0" w:color="auto"/>
                    <w:left w:val="single" w:sz="4" w:space="0" w:color="auto"/>
                    <w:bottom w:val="single" w:sz="4" w:space="0" w:color="auto"/>
                    <w:right w:val="single" w:sz="4" w:space="0" w:color="auto"/>
                  </w:tcBorders>
                </w:tcPr>
                <w:p w14:paraId="5B52E041" w14:textId="77777777" w:rsidR="0075099D" w:rsidRPr="0003648D" w:rsidRDefault="0075099D" w:rsidP="0075099D">
                  <w:pPr>
                    <w:rPr>
                      <w:ins w:id="3602" w:author="ERCOT 06XX18" w:date="2018-06-06T13:40:00Z"/>
                      <w:b/>
                      <w:sz w:val="20"/>
                    </w:rPr>
                  </w:pPr>
                  <w:ins w:id="3603" w:author="ERCOT 06XX18" w:date="2018-06-06T13:40:00Z">
                    <w:r w:rsidRPr="0003648D">
                      <w:rPr>
                        <w:i/>
                        <w:sz w:val="20"/>
                      </w:rPr>
                      <w:t xml:space="preserve">Procured Capacity for </w:t>
                    </w:r>
                  </w:ins>
                  <w:ins w:id="3604" w:author="ERCOT 06XX18" w:date="2018-06-06T13:44:00Z">
                    <w:r>
                      <w:rPr>
                        <w:i/>
                        <w:iCs/>
                        <w:sz w:val="20"/>
                      </w:rPr>
                      <w:t>Frequency Response Service</w:t>
                    </w:r>
                    <w:r w:rsidRPr="0003648D">
                      <w:rPr>
                        <w:i/>
                        <w:iCs/>
                        <w:sz w:val="20"/>
                      </w:rPr>
                      <w:t xml:space="preserve"> </w:t>
                    </w:r>
                  </w:ins>
                  <w:ins w:id="3605" w:author="ERCOT 06XX18" w:date="2018-06-06T13:40:00Z">
                    <w:r w:rsidRPr="0003648D">
                      <w:rPr>
                        <w:i/>
                        <w:sz w:val="20"/>
                      </w:rPr>
                      <w:t>Amount per QSE in DAM—</w:t>
                    </w:r>
                    <w:r w:rsidRPr="0003648D">
                      <w:rPr>
                        <w:sz w:val="20"/>
                      </w:rPr>
                      <w:t xml:space="preserve">The DAM </w:t>
                    </w:r>
                  </w:ins>
                  <w:ins w:id="3606" w:author="ERCOT 06XX18" w:date="2018-06-06T13:45:00Z">
                    <w:r>
                      <w:rPr>
                        <w:iCs/>
                        <w:sz w:val="20"/>
                      </w:rPr>
                      <w:t>FRS</w:t>
                    </w:r>
                    <w:r w:rsidRPr="0003648D">
                      <w:rPr>
                        <w:sz w:val="20"/>
                      </w:rPr>
                      <w:t xml:space="preserve"> </w:t>
                    </w:r>
                  </w:ins>
                  <w:ins w:id="3607" w:author="ERCOT 06XX18" w:date="2018-06-06T13:40:00Z">
                    <w:r w:rsidRPr="0003648D">
                      <w:rPr>
                        <w:sz w:val="20"/>
                      </w:rPr>
                      <w:t>payment for QSE</w:t>
                    </w:r>
                    <w:r w:rsidRPr="0003648D">
                      <w:rPr>
                        <w:i/>
                        <w:sz w:val="20"/>
                      </w:rPr>
                      <w:t xml:space="preserve"> q</w:t>
                    </w:r>
                    <w:r w:rsidRPr="0003648D">
                      <w:rPr>
                        <w:sz w:val="20"/>
                      </w:rPr>
                      <w:t>, for the hour.</w:t>
                    </w:r>
                  </w:ins>
                </w:p>
              </w:tc>
            </w:tr>
            <w:tr w:rsidR="0075099D" w:rsidRPr="0003648D" w14:paraId="14C0B322" w14:textId="77777777" w:rsidTr="0075099D">
              <w:trPr>
                <w:ins w:id="3608"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4FFE1103" w14:textId="77777777" w:rsidR="0075099D" w:rsidRPr="0003648D" w:rsidRDefault="0075099D" w:rsidP="0075099D">
                  <w:pPr>
                    <w:spacing w:after="60"/>
                    <w:rPr>
                      <w:ins w:id="3609" w:author="ERCOT 06XX18" w:date="2018-06-06T13:40:00Z"/>
                      <w:sz w:val="20"/>
                    </w:rPr>
                  </w:pPr>
                  <w:ins w:id="3610" w:author="ERCOT 06XX18" w:date="2018-06-06T13:40:00Z">
                    <w:r w:rsidRPr="0003648D">
                      <w:rPr>
                        <w:sz w:val="20"/>
                      </w:rPr>
                      <w:t>PC</w:t>
                    </w:r>
                  </w:ins>
                  <w:ins w:id="3611" w:author="ERCOT 06XX18" w:date="2018-06-06T13:46:00Z">
                    <w:r>
                      <w:rPr>
                        <w:iCs/>
                        <w:sz w:val="20"/>
                      </w:rPr>
                      <w:t>FR</w:t>
                    </w:r>
                  </w:ins>
                  <w:ins w:id="3612" w:author="ERCOT 06XX18" w:date="2018-06-06T13:40:00Z">
                    <w:r w:rsidRPr="0003648D">
                      <w:rPr>
                        <w:sz w:val="20"/>
                      </w:rPr>
                      <w:t>AMTTOT</w:t>
                    </w:r>
                  </w:ins>
                </w:p>
              </w:tc>
              <w:tc>
                <w:tcPr>
                  <w:tcW w:w="329" w:type="pct"/>
                  <w:tcBorders>
                    <w:top w:val="single" w:sz="4" w:space="0" w:color="auto"/>
                    <w:left w:val="single" w:sz="4" w:space="0" w:color="auto"/>
                    <w:bottom w:val="single" w:sz="4" w:space="0" w:color="auto"/>
                    <w:right w:val="single" w:sz="4" w:space="0" w:color="auto"/>
                  </w:tcBorders>
                </w:tcPr>
                <w:p w14:paraId="60DF72CF" w14:textId="77777777" w:rsidR="0075099D" w:rsidRPr="0003648D" w:rsidRDefault="0075099D" w:rsidP="0075099D">
                  <w:pPr>
                    <w:spacing w:after="60"/>
                    <w:rPr>
                      <w:ins w:id="3613" w:author="ERCOT 06XX18" w:date="2018-06-06T13:40:00Z"/>
                      <w:sz w:val="20"/>
                    </w:rPr>
                  </w:pPr>
                  <w:ins w:id="3614" w:author="ERCOT 06XX18" w:date="2018-06-06T13:40:00Z">
                    <w:r w:rsidRPr="0003648D">
                      <w:rPr>
                        <w:sz w:val="20"/>
                      </w:rPr>
                      <w:t>$</w:t>
                    </w:r>
                  </w:ins>
                </w:p>
              </w:tc>
              <w:tc>
                <w:tcPr>
                  <w:tcW w:w="3440" w:type="pct"/>
                  <w:tcBorders>
                    <w:top w:val="single" w:sz="4" w:space="0" w:color="auto"/>
                    <w:left w:val="single" w:sz="4" w:space="0" w:color="auto"/>
                    <w:bottom w:val="single" w:sz="4" w:space="0" w:color="auto"/>
                    <w:right w:val="single" w:sz="4" w:space="0" w:color="auto"/>
                  </w:tcBorders>
                </w:tcPr>
                <w:p w14:paraId="77445D6A" w14:textId="77777777" w:rsidR="0075099D" w:rsidRPr="0003648D" w:rsidRDefault="0075099D" w:rsidP="0075099D">
                  <w:pPr>
                    <w:spacing w:after="60"/>
                    <w:rPr>
                      <w:ins w:id="3615" w:author="ERCOT 06XX18" w:date="2018-06-06T13:40:00Z"/>
                      <w:sz w:val="20"/>
                    </w:rPr>
                  </w:pPr>
                  <w:ins w:id="3616" w:author="ERCOT 06XX18" w:date="2018-06-06T13:40:00Z">
                    <w:r w:rsidRPr="0003648D">
                      <w:rPr>
                        <w:i/>
                        <w:sz w:val="20"/>
                      </w:rPr>
                      <w:t xml:space="preserve">Procured Capacity for </w:t>
                    </w:r>
                  </w:ins>
                  <w:ins w:id="3617" w:author="ERCOT 06XX18" w:date="2018-06-06T13:44:00Z">
                    <w:r>
                      <w:rPr>
                        <w:i/>
                        <w:iCs/>
                        <w:sz w:val="20"/>
                      </w:rPr>
                      <w:t>Frequency Response Service</w:t>
                    </w:r>
                    <w:r w:rsidRPr="0003648D">
                      <w:rPr>
                        <w:i/>
                        <w:iCs/>
                        <w:sz w:val="20"/>
                      </w:rPr>
                      <w:t xml:space="preserve"> </w:t>
                    </w:r>
                  </w:ins>
                  <w:ins w:id="3618" w:author="ERCOT 06XX18" w:date="2018-06-06T13:40:00Z">
                    <w:r w:rsidRPr="0003648D">
                      <w:rPr>
                        <w:i/>
                        <w:sz w:val="20"/>
                      </w:rPr>
                      <w:t>Amount Total in DAM</w:t>
                    </w:r>
                    <w:r w:rsidRPr="0003648D">
                      <w:rPr>
                        <w:sz w:val="20"/>
                      </w:rPr>
                      <w:t xml:space="preserve">—The total of the DAM </w:t>
                    </w:r>
                  </w:ins>
                  <w:ins w:id="3619" w:author="ERCOT 06XX18" w:date="2018-06-06T13:45:00Z">
                    <w:r>
                      <w:rPr>
                        <w:iCs/>
                        <w:sz w:val="20"/>
                      </w:rPr>
                      <w:t>FRS</w:t>
                    </w:r>
                    <w:r w:rsidRPr="0003648D">
                      <w:rPr>
                        <w:sz w:val="20"/>
                      </w:rPr>
                      <w:t xml:space="preserve"> </w:t>
                    </w:r>
                  </w:ins>
                  <w:ins w:id="3620" w:author="ERCOT 06XX18" w:date="2018-06-06T13:40:00Z">
                    <w:r w:rsidRPr="0003648D">
                      <w:rPr>
                        <w:sz w:val="20"/>
                      </w:rPr>
                      <w:t>payments for all QSEs, for the hour.</w:t>
                    </w:r>
                  </w:ins>
                </w:p>
              </w:tc>
            </w:tr>
            <w:tr w:rsidR="0075099D" w:rsidRPr="0003648D" w14:paraId="0F42A239" w14:textId="77777777" w:rsidTr="0075099D">
              <w:trPr>
                <w:ins w:id="3621"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3FA4CA23" w14:textId="77777777" w:rsidR="0075099D" w:rsidRPr="0003648D" w:rsidRDefault="0075099D" w:rsidP="0075099D">
                  <w:pPr>
                    <w:spacing w:after="60"/>
                    <w:rPr>
                      <w:ins w:id="3622" w:author="ERCOT 06XX18" w:date="2018-06-06T13:40:00Z"/>
                      <w:sz w:val="20"/>
                    </w:rPr>
                  </w:pPr>
                  <w:ins w:id="3623" w:author="ERCOT 06XX18" w:date="2018-06-06T13:46:00Z">
                    <w:r>
                      <w:rPr>
                        <w:iCs/>
                        <w:sz w:val="20"/>
                      </w:rPr>
                      <w:t>FR</w:t>
                    </w:r>
                  </w:ins>
                  <w:ins w:id="3624" w:author="ERCOT 06XX18" w:date="2018-06-06T13:40:00Z">
                    <w:r w:rsidRPr="0003648D">
                      <w:rPr>
                        <w:sz w:val="20"/>
                      </w:rPr>
                      <w:t>INFQAMTTOT</w:t>
                    </w:r>
                  </w:ins>
                </w:p>
              </w:tc>
              <w:tc>
                <w:tcPr>
                  <w:tcW w:w="329" w:type="pct"/>
                  <w:tcBorders>
                    <w:top w:val="single" w:sz="4" w:space="0" w:color="auto"/>
                    <w:left w:val="single" w:sz="4" w:space="0" w:color="auto"/>
                    <w:bottom w:val="single" w:sz="4" w:space="0" w:color="auto"/>
                    <w:right w:val="single" w:sz="4" w:space="0" w:color="auto"/>
                  </w:tcBorders>
                </w:tcPr>
                <w:p w14:paraId="2FEB6FB1" w14:textId="77777777" w:rsidR="0075099D" w:rsidRPr="0003648D" w:rsidRDefault="0075099D" w:rsidP="0075099D">
                  <w:pPr>
                    <w:spacing w:after="60"/>
                    <w:rPr>
                      <w:ins w:id="3625" w:author="ERCOT 06XX18" w:date="2018-06-06T13:40:00Z"/>
                      <w:sz w:val="20"/>
                    </w:rPr>
                  </w:pPr>
                  <w:ins w:id="3626" w:author="ERCOT 06XX18" w:date="2018-06-06T13:40:00Z">
                    <w:r w:rsidRPr="0003648D">
                      <w:rPr>
                        <w:sz w:val="20"/>
                      </w:rPr>
                      <w:t>$</w:t>
                    </w:r>
                  </w:ins>
                </w:p>
              </w:tc>
              <w:tc>
                <w:tcPr>
                  <w:tcW w:w="3440" w:type="pct"/>
                  <w:tcBorders>
                    <w:top w:val="single" w:sz="4" w:space="0" w:color="auto"/>
                    <w:left w:val="single" w:sz="4" w:space="0" w:color="auto"/>
                    <w:bottom w:val="single" w:sz="4" w:space="0" w:color="auto"/>
                    <w:right w:val="single" w:sz="4" w:space="0" w:color="auto"/>
                  </w:tcBorders>
                </w:tcPr>
                <w:p w14:paraId="76289E02" w14:textId="77777777" w:rsidR="0075099D" w:rsidRPr="0003648D" w:rsidRDefault="0075099D" w:rsidP="0075099D">
                  <w:pPr>
                    <w:spacing w:after="60"/>
                    <w:rPr>
                      <w:ins w:id="3627" w:author="ERCOT 06XX18" w:date="2018-06-06T13:40:00Z"/>
                      <w:i/>
                      <w:sz w:val="20"/>
                    </w:rPr>
                  </w:pPr>
                  <w:ins w:id="3628" w:author="ERCOT 06XX18" w:date="2018-06-06T13:44:00Z">
                    <w:r>
                      <w:rPr>
                        <w:i/>
                        <w:iCs/>
                        <w:sz w:val="20"/>
                      </w:rPr>
                      <w:t>Frequency Response Service</w:t>
                    </w:r>
                    <w:r w:rsidRPr="0003648D">
                      <w:rPr>
                        <w:i/>
                        <w:iCs/>
                        <w:sz w:val="20"/>
                      </w:rPr>
                      <w:t xml:space="preserve"> </w:t>
                    </w:r>
                  </w:ins>
                  <w:ins w:id="3629" w:author="ERCOT 06XX18" w:date="2018-06-06T13:40:00Z">
                    <w:r w:rsidRPr="0003648D">
                      <w:rPr>
                        <w:i/>
                        <w:sz w:val="20"/>
                      </w:rPr>
                      <w:t xml:space="preserve">Infeasible Quantity Amount Total </w:t>
                    </w:r>
                    <w:r w:rsidRPr="0003648D">
                      <w:rPr>
                        <w:sz w:val="20"/>
                      </w:rPr>
                      <w:t xml:space="preserve">— The charge to all QSEs for their total capacity associated with infeasible deployment of Ancillary Service Supply Responsibilities for </w:t>
                    </w:r>
                  </w:ins>
                  <w:ins w:id="3630" w:author="ERCOT 06XX18" w:date="2018-06-06T13:45:00Z">
                    <w:r>
                      <w:rPr>
                        <w:iCs/>
                        <w:sz w:val="20"/>
                      </w:rPr>
                      <w:t>FRS</w:t>
                    </w:r>
                  </w:ins>
                  <w:ins w:id="3631" w:author="ERCOT 06XX18" w:date="2018-06-06T13:40:00Z">
                    <w:r w:rsidRPr="0003648D">
                      <w:rPr>
                        <w:sz w:val="20"/>
                      </w:rPr>
                      <w:t>, for the hour.</w:t>
                    </w:r>
                  </w:ins>
                </w:p>
              </w:tc>
            </w:tr>
            <w:tr w:rsidR="0075099D" w:rsidRPr="0003648D" w14:paraId="4A6A89B7" w14:textId="77777777" w:rsidTr="0075099D">
              <w:trPr>
                <w:ins w:id="3632"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0A5622FA" w14:textId="77777777" w:rsidR="0075099D" w:rsidRPr="0003648D" w:rsidRDefault="0075099D" w:rsidP="0075099D">
                  <w:pPr>
                    <w:spacing w:after="60"/>
                    <w:rPr>
                      <w:ins w:id="3633" w:author="ERCOT 06XX18" w:date="2018-06-06T13:40:00Z"/>
                      <w:sz w:val="20"/>
                    </w:rPr>
                  </w:pPr>
                  <w:ins w:id="3634" w:author="ERCOT 06XX18" w:date="2018-06-06T13:46:00Z">
                    <w:r>
                      <w:rPr>
                        <w:iCs/>
                        <w:sz w:val="20"/>
                      </w:rPr>
                      <w:t>FR</w:t>
                    </w:r>
                  </w:ins>
                  <w:ins w:id="3635" w:author="ERCOT 06XX18" w:date="2018-06-06T13:40:00Z">
                    <w:r w:rsidRPr="0003648D">
                      <w:rPr>
                        <w:sz w:val="20"/>
                      </w:rPr>
                      <w:t xml:space="preserve">INFQAMT </w:t>
                    </w:r>
                    <w:r w:rsidRPr="0003648D">
                      <w:rPr>
                        <w:i/>
                        <w:sz w:val="20"/>
                        <w:vertAlign w:val="subscript"/>
                      </w:rPr>
                      <w:t>q</w:t>
                    </w:r>
                  </w:ins>
                </w:p>
              </w:tc>
              <w:tc>
                <w:tcPr>
                  <w:tcW w:w="329" w:type="pct"/>
                  <w:tcBorders>
                    <w:top w:val="single" w:sz="4" w:space="0" w:color="auto"/>
                    <w:left w:val="single" w:sz="4" w:space="0" w:color="auto"/>
                    <w:bottom w:val="single" w:sz="4" w:space="0" w:color="auto"/>
                    <w:right w:val="single" w:sz="4" w:space="0" w:color="auto"/>
                  </w:tcBorders>
                </w:tcPr>
                <w:p w14:paraId="25888220" w14:textId="77777777" w:rsidR="0075099D" w:rsidRPr="0003648D" w:rsidRDefault="0075099D" w:rsidP="0075099D">
                  <w:pPr>
                    <w:spacing w:after="60"/>
                    <w:rPr>
                      <w:ins w:id="3636" w:author="ERCOT 06XX18" w:date="2018-06-06T13:40:00Z"/>
                      <w:sz w:val="20"/>
                    </w:rPr>
                  </w:pPr>
                  <w:ins w:id="3637" w:author="ERCOT 06XX18" w:date="2018-06-06T13:40:00Z">
                    <w:r w:rsidRPr="0003648D">
                      <w:rPr>
                        <w:sz w:val="20"/>
                      </w:rPr>
                      <w:t>$</w:t>
                    </w:r>
                  </w:ins>
                </w:p>
              </w:tc>
              <w:tc>
                <w:tcPr>
                  <w:tcW w:w="3440" w:type="pct"/>
                  <w:tcBorders>
                    <w:top w:val="single" w:sz="4" w:space="0" w:color="auto"/>
                    <w:left w:val="single" w:sz="4" w:space="0" w:color="auto"/>
                    <w:bottom w:val="single" w:sz="4" w:space="0" w:color="auto"/>
                    <w:right w:val="single" w:sz="4" w:space="0" w:color="auto"/>
                  </w:tcBorders>
                </w:tcPr>
                <w:p w14:paraId="00F4CD09" w14:textId="77777777" w:rsidR="0075099D" w:rsidRPr="0003648D" w:rsidRDefault="0075099D" w:rsidP="0075099D">
                  <w:pPr>
                    <w:spacing w:after="60"/>
                    <w:rPr>
                      <w:ins w:id="3638" w:author="ERCOT 06XX18" w:date="2018-06-06T13:40:00Z"/>
                      <w:i/>
                      <w:sz w:val="20"/>
                    </w:rPr>
                  </w:pPr>
                  <w:ins w:id="3639" w:author="ERCOT 06XX18" w:date="2018-06-06T13:44:00Z">
                    <w:r>
                      <w:rPr>
                        <w:i/>
                        <w:iCs/>
                        <w:sz w:val="20"/>
                      </w:rPr>
                      <w:t>Frequency Response Service</w:t>
                    </w:r>
                    <w:r w:rsidRPr="0003648D">
                      <w:rPr>
                        <w:i/>
                        <w:iCs/>
                        <w:sz w:val="20"/>
                      </w:rPr>
                      <w:t xml:space="preserve"> </w:t>
                    </w:r>
                  </w:ins>
                  <w:ins w:id="3640" w:author="ERCOT 06XX18" w:date="2018-06-06T13:40:00Z">
                    <w:r w:rsidRPr="0003648D">
                      <w:rPr>
                        <w:i/>
                        <w:sz w:val="20"/>
                      </w:rPr>
                      <w:t>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ins>
                  <w:ins w:id="3641" w:author="ERCOT 06XX18" w:date="2018-06-06T13:45:00Z">
                    <w:r>
                      <w:rPr>
                        <w:iCs/>
                        <w:sz w:val="20"/>
                      </w:rPr>
                      <w:t>FRS</w:t>
                    </w:r>
                  </w:ins>
                  <w:ins w:id="3642" w:author="ERCOT 06XX18" w:date="2018-06-06T13:40:00Z">
                    <w:r w:rsidRPr="0003648D">
                      <w:rPr>
                        <w:sz w:val="20"/>
                      </w:rPr>
                      <w:t>, for the hour.</w:t>
                    </w:r>
                  </w:ins>
                </w:p>
              </w:tc>
            </w:tr>
            <w:tr w:rsidR="0075099D" w:rsidRPr="0003648D" w14:paraId="03E01856" w14:textId="77777777" w:rsidTr="0075099D">
              <w:trPr>
                <w:ins w:id="3643"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74321B34" w14:textId="77777777" w:rsidR="0075099D" w:rsidRPr="0003648D" w:rsidRDefault="0075099D" w:rsidP="0075099D">
                  <w:pPr>
                    <w:spacing w:after="60"/>
                    <w:rPr>
                      <w:ins w:id="3644" w:author="ERCOT 06XX18" w:date="2018-06-06T13:40:00Z"/>
                      <w:i/>
                      <w:iCs/>
                      <w:sz w:val="20"/>
                    </w:rPr>
                  </w:pPr>
                  <w:ins w:id="3645" w:author="ERCOT 06XX18" w:date="2018-06-06T13:40:00Z">
                    <w:r w:rsidRPr="0003648D">
                      <w:rPr>
                        <w:i/>
                        <w:iCs/>
                        <w:sz w:val="20"/>
                      </w:rPr>
                      <w:t>q</w:t>
                    </w:r>
                  </w:ins>
                </w:p>
              </w:tc>
              <w:tc>
                <w:tcPr>
                  <w:tcW w:w="329" w:type="pct"/>
                  <w:tcBorders>
                    <w:top w:val="single" w:sz="4" w:space="0" w:color="auto"/>
                    <w:left w:val="single" w:sz="4" w:space="0" w:color="auto"/>
                    <w:bottom w:val="single" w:sz="4" w:space="0" w:color="auto"/>
                    <w:right w:val="single" w:sz="4" w:space="0" w:color="auto"/>
                  </w:tcBorders>
                </w:tcPr>
                <w:p w14:paraId="414A8A82" w14:textId="77777777" w:rsidR="0075099D" w:rsidRPr="0003648D" w:rsidRDefault="0075099D" w:rsidP="0075099D">
                  <w:pPr>
                    <w:spacing w:after="60"/>
                    <w:rPr>
                      <w:ins w:id="3646" w:author="ERCOT 06XX18" w:date="2018-06-06T13:40:00Z"/>
                      <w:iCs/>
                      <w:sz w:val="20"/>
                    </w:rPr>
                  </w:pPr>
                  <w:ins w:id="3647" w:author="ERCOT 06XX18" w:date="2018-06-06T13:40:00Z">
                    <w:r w:rsidRPr="0003648D">
                      <w:rPr>
                        <w:iCs/>
                        <w:sz w:val="20"/>
                      </w:rPr>
                      <w:t>none</w:t>
                    </w:r>
                  </w:ins>
                </w:p>
              </w:tc>
              <w:tc>
                <w:tcPr>
                  <w:tcW w:w="3440" w:type="pct"/>
                  <w:tcBorders>
                    <w:top w:val="single" w:sz="4" w:space="0" w:color="auto"/>
                    <w:left w:val="single" w:sz="4" w:space="0" w:color="auto"/>
                    <w:bottom w:val="single" w:sz="4" w:space="0" w:color="auto"/>
                    <w:right w:val="single" w:sz="4" w:space="0" w:color="auto"/>
                  </w:tcBorders>
                </w:tcPr>
                <w:p w14:paraId="63B0775D" w14:textId="77777777" w:rsidR="0075099D" w:rsidRPr="0003648D" w:rsidRDefault="0075099D" w:rsidP="0075099D">
                  <w:pPr>
                    <w:spacing w:after="60"/>
                    <w:rPr>
                      <w:ins w:id="3648" w:author="ERCOT 06XX18" w:date="2018-06-06T13:40:00Z"/>
                      <w:iCs/>
                      <w:sz w:val="20"/>
                    </w:rPr>
                  </w:pPr>
                  <w:ins w:id="3649" w:author="ERCOT 06XX18" w:date="2018-06-06T13:40:00Z">
                    <w:r w:rsidRPr="0003648D">
                      <w:rPr>
                        <w:iCs/>
                        <w:sz w:val="20"/>
                      </w:rPr>
                      <w:t>A QSE.</w:t>
                    </w:r>
                  </w:ins>
                </w:p>
              </w:tc>
            </w:tr>
            <w:tr w:rsidR="0075099D" w:rsidRPr="0003648D" w14:paraId="1F51B75F" w14:textId="77777777" w:rsidTr="0075099D">
              <w:trPr>
                <w:ins w:id="3650" w:author="ERCOT 06XX18" w:date="2018-06-06T13:40:00Z"/>
              </w:trPr>
              <w:tc>
                <w:tcPr>
                  <w:tcW w:w="1231" w:type="pct"/>
                  <w:tcBorders>
                    <w:top w:val="single" w:sz="4" w:space="0" w:color="auto"/>
                    <w:left w:val="single" w:sz="4" w:space="0" w:color="auto"/>
                    <w:bottom w:val="single" w:sz="4" w:space="0" w:color="auto"/>
                    <w:right w:val="single" w:sz="4" w:space="0" w:color="auto"/>
                  </w:tcBorders>
                </w:tcPr>
                <w:p w14:paraId="47123DC9" w14:textId="77777777" w:rsidR="0075099D" w:rsidRPr="0003648D" w:rsidRDefault="0075099D" w:rsidP="0075099D">
                  <w:pPr>
                    <w:spacing w:after="60"/>
                    <w:rPr>
                      <w:ins w:id="3651" w:author="ERCOT 06XX18" w:date="2018-06-06T13:40:00Z"/>
                      <w:i/>
                      <w:iCs/>
                      <w:sz w:val="20"/>
                    </w:rPr>
                  </w:pPr>
                  <w:ins w:id="3652" w:author="ERCOT 06XX18" w:date="2018-06-06T13:40:00Z">
                    <w:r w:rsidRPr="0003648D">
                      <w:rPr>
                        <w:i/>
                        <w:iCs/>
                        <w:sz w:val="20"/>
                      </w:rPr>
                      <w:lastRenderedPageBreak/>
                      <w:t>m</w:t>
                    </w:r>
                  </w:ins>
                </w:p>
              </w:tc>
              <w:tc>
                <w:tcPr>
                  <w:tcW w:w="329" w:type="pct"/>
                  <w:tcBorders>
                    <w:top w:val="single" w:sz="4" w:space="0" w:color="auto"/>
                    <w:left w:val="single" w:sz="4" w:space="0" w:color="auto"/>
                    <w:bottom w:val="single" w:sz="4" w:space="0" w:color="auto"/>
                    <w:right w:val="single" w:sz="4" w:space="0" w:color="auto"/>
                  </w:tcBorders>
                </w:tcPr>
                <w:p w14:paraId="21D917BF" w14:textId="77777777" w:rsidR="0075099D" w:rsidRPr="0003648D" w:rsidRDefault="0075099D" w:rsidP="0075099D">
                  <w:pPr>
                    <w:spacing w:after="60"/>
                    <w:rPr>
                      <w:ins w:id="3653" w:author="ERCOT 06XX18" w:date="2018-06-06T13:40:00Z"/>
                      <w:iCs/>
                      <w:sz w:val="20"/>
                    </w:rPr>
                  </w:pPr>
                  <w:ins w:id="3654" w:author="ERCOT 06XX18" w:date="2018-06-06T13:40:00Z">
                    <w:r w:rsidRPr="0003648D">
                      <w:rPr>
                        <w:iCs/>
                        <w:sz w:val="20"/>
                      </w:rPr>
                      <w:t>none</w:t>
                    </w:r>
                  </w:ins>
                </w:p>
              </w:tc>
              <w:tc>
                <w:tcPr>
                  <w:tcW w:w="3440" w:type="pct"/>
                  <w:tcBorders>
                    <w:top w:val="single" w:sz="4" w:space="0" w:color="auto"/>
                    <w:left w:val="single" w:sz="4" w:space="0" w:color="auto"/>
                    <w:bottom w:val="single" w:sz="4" w:space="0" w:color="auto"/>
                    <w:right w:val="single" w:sz="4" w:space="0" w:color="auto"/>
                  </w:tcBorders>
                </w:tcPr>
                <w:p w14:paraId="2070B80E" w14:textId="77777777" w:rsidR="0075099D" w:rsidRPr="0003648D" w:rsidRDefault="0075099D" w:rsidP="0075099D">
                  <w:pPr>
                    <w:spacing w:after="60"/>
                    <w:rPr>
                      <w:ins w:id="3655" w:author="ERCOT 06XX18" w:date="2018-06-06T13:40:00Z"/>
                      <w:iCs/>
                      <w:sz w:val="20"/>
                    </w:rPr>
                  </w:pPr>
                  <w:ins w:id="3656" w:author="ERCOT 06XX18" w:date="2018-06-06T13:40:00Z">
                    <w:r w:rsidRPr="0003648D">
                      <w:rPr>
                        <w:iCs/>
                        <w:sz w:val="20"/>
                      </w:rPr>
                      <w:t>An Ancillary Service market (SASM or RSASM) for the given Operating Hour.</w:t>
                    </w:r>
                  </w:ins>
                </w:p>
              </w:tc>
            </w:tr>
          </w:tbl>
          <w:p w14:paraId="1CF47987" w14:textId="77777777" w:rsidR="0075099D" w:rsidRPr="0003648D" w:rsidRDefault="0075099D" w:rsidP="0075099D">
            <w:pPr>
              <w:spacing w:after="240"/>
              <w:rPr>
                <w:ins w:id="3657" w:author="ERCOT 06XX18" w:date="2018-06-06T13:40:00Z"/>
              </w:rPr>
            </w:pPr>
          </w:p>
        </w:tc>
      </w:tr>
    </w:tbl>
    <w:p w14:paraId="59D8954E" w14:textId="77777777" w:rsidR="0075099D" w:rsidRPr="0003648D" w:rsidRDefault="0075099D" w:rsidP="00BA7A09">
      <w:pPr>
        <w:rPr>
          <w:ins w:id="3658" w:author="STEC" w:date="2017-11-22T10:47:00Z"/>
        </w:rPr>
      </w:pPr>
    </w:p>
    <w:p w14:paraId="64E4C1E0" w14:textId="77777777" w:rsidR="00BA7A09" w:rsidRPr="0003648D" w:rsidRDefault="00BA7A09" w:rsidP="00BA7A09">
      <w:pPr>
        <w:spacing w:after="240"/>
        <w:ind w:left="1440" w:hanging="720"/>
        <w:rPr>
          <w:ins w:id="3659" w:author="STEC" w:date="2017-11-22T10:47:00Z"/>
        </w:rPr>
      </w:pPr>
      <w:ins w:id="3660" w:author="STEC" w:date="2017-11-22T10:47:00Z">
        <w:r w:rsidRPr="0003648D">
          <w:t>(b)</w:t>
        </w:r>
        <w:r w:rsidRPr="0003648D">
          <w:tab/>
          <w:t xml:space="preserve">Each QSE’s share of the net total costs for </w:t>
        </w:r>
      </w:ins>
      <w:ins w:id="3661" w:author="STEC" w:date="2017-11-22T11:09:00Z">
        <w:del w:id="3662" w:author="STEC 042618" w:date="2018-03-28T16:21:00Z">
          <w:r w:rsidRPr="0003648D" w:rsidDel="00CF4E51">
            <w:delText>P</w:delText>
          </w:r>
        </w:del>
        <w:r w:rsidRPr="0003648D">
          <w:t>FRS</w:t>
        </w:r>
      </w:ins>
      <w:ins w:id="3663" w:author="STEC" w:date="2017-11-22T10:47:00Z">
        <w:r w:rsidRPr="0003648D">
          <w:t xml:space="preserve"> for the Operating Hour is calculated as follows:</w:t>
        </w:r>
      </w:ins>
    </w:p>
    <w:p w14:paraId="36EEA7D6" w14:textId="77777777" w:rsidR="00BA7A09" w:rsidRPr="0003648D" w:rsidRDefault="00BA7A09" w:rsidP="00BA7A09">
      <w:pPr>
        <w:spacing w:after="240"/>
        <w:ind w:left="2880" w:hanging="2160"/>
        <w:rPr>
          <w:ins w:id="3664" w:author="STEC" w:date="2017-11-22T10:47:00Z"/>
          <w:b/>
          <w:bCs/>
        </w:rPr>
      </w:pPr>
      <w:ins w:id="3665" w:author="STEC" w:date="2017-11-22T10:53:00Z">
        <w:del w:id="3666" w:author="STEC 042618" w:date="2018-03-28T16:21:00Z">
          <w:r w:rsidRPr="0003648D" w:rsidDel="00CF4E51">
            <w:rPr>
              <w:b/>
              <w:bCs/>
            </w:rPr>
            <w:delText>P</w:delText>
          </w:r>
        </w:del>
        <w:r w:rsidRPr="0003648D">
          <w:rPr>
            <w:b/>
            <w:bCs/>
          </w:rPr>
          <w:t>FR</w:t>
        </w:r>
        <w:del w:id="3667" w:author="ERCOT 06XX18" w:date="2018-06-06T13:37:00Z">
          <w:r w:rsidRPr="0003648D" w:rsidDel="004F5C50">
            <w:rPr>
              <w:b/>
              <w:bCs/>
            </w:rPr>
            <w:delText>S</w:delText>
          </w:r>
        </w:del>
      </w:ins>
      <w:ins w:id="3668" w:author="STEC" w:date="2017-11-22T10:47:00Z">
        <w:r w:rsidRPr="0003648D">
          <w:rPr>
            <w:b/>
            <w:bCs/>
          </w:rPr>
          <w:t xml:space="preserve">COST </w:t>
        </w:r>
        <w:r w:rsidRPr="0003648D">
          <w:rPr>
            <w:b/>
            <w:bCs/>
            <w:i/>
            <w:vertAlign w:val="subscript"/>
          </w:rPr>
          <w:t>q</w:t>
        </w:r>
        <w:r w:rsidRPr="0003648D">
          <w:rPr>
            <w:b/>
            <w:bCs/>
            <w:i/>
            <w:vertAlign w:val="subscript"/>
          </w:rPr>
          <w:tab/>
        </w:r>
        <w:r w:rsidRPr="0003648D">
          <w:rPr>
            <w:b/>
            <w:bCs/>
          </w:rPr>
          <w:t>=</w:t>
        </w:r>
        <w:r w:rsidRPr="0003648D">
          <w:rPr>
            <w:b/>
            <w:bCs/>
          </w:rPr>
          <w:tab/>
        </w:r>
      </w:ins>
      <w:ins w:id="3669" w:author="STEC" w:date="2017-11-22T10:53:00Z">
        <w:del w:id="3670" w:author="STEC 042618" w:date="2018-03-28T16:21:00Z">
          <w:r w:rsidRPr="0003648D" w:rsidDel="00CF4E51">
            <w:rPr>
              <w:b/>
              <w:bCs/>
            </w:rPr>
            <w:delText>P</w:delText>
          </w:r>
        </w:del>
        <w:r w:rsidRPr="0003648D">
          <w:rPr>
            <w:b/>
            <w:bCs/>
          </w:rPr>
          <w:t>FR</w:t>
        </w:r>
        <w:del w:id="3671" w:author="ERCOT 06XX18" w:date="2018-06-06T13:37:00Z">
          <w:r w:rsidRPr="0003648D" w:rsidDel="004F5C50">
            <w:rPr>
              <w:b/>
              <w:bCs/>
            </w:rPr>
            <w:delText>S</w:delText>
          </w:r>
        </w:del>
      </w:ins>
      <w:ins w:id="3672" w:author="STEC" w:date="2017-11-22T10:47:00Z">
        <w:r w:rsidRPr="0003648D">
          <w:rPr>
            <w:b/>
            <w:bCs/>
          </w:rPr>
          <w:t xml:space="preserve">PR * </w:t>
        </w:r>
      </w:ins>
      <w:ins w:id="3673" w:author="STEC" w:date="2017-11-22T10:53:00Z">
        <w:del w:id="3674" w:author="STEC 042618" w:date="2018-03-28T16:22:00Z">
          <w:r w:rsidRPr="0003648D" w:rsidDel="00CF4E51">
            <w:rPr>
              <w:b/>
              <w:bCs/>
            </w:rPr>
            <w:delText>P</w:delText>
          </w:r>
        </w:del>
        <w:r w:rsidRPr="0003648D">
          <w:rPr>
            <w:b/>
            <w:bCs/>
          </w:rPr>
          <w:t>FR</w:t>
        </w:r>
        <w:del w:id="3675" w:author="ERCOT 06XX18" w:date="2018-06-06T13:37:00Z">
          <w:r w:rsidRPr="0003648D" w:rsidDel="004F5C50">
            <w:rPr>
              <w:b/>
              <w:bCs/>
            </w:rPr>
            <w:delText>S</w:delText>
          </w:r>
        </w:del>
      </w:ins>
      <w:ins w:id="3676" w:author="STEC" w:date="2017-11-22T10:47:00Z">
        <w:r w:rsidRPr="0003648D">
          <w:rPr>
            <w:b/>
            <w:bCs/>
          </w:rPr>
          <w:t xml:space="preserve">Q </w:t>
        </w:r>
        <w:r w:rsidRPr="0003648D">
          <w:rPr>
            <w:b/>
            <w:bCs/>
            <w:i/>
            <w:vertAlign w:val="subscript"/>
          </w:rPr>
          <w:t>q</w:t>
        </w:r>
      </w:ins>
    </w:p>
    <w:p w14:paraId="7CA98113" w14:textId="77777777" w:rsidR="00BA7A09" w:rsidRPr="0003648D" w:rsidRDefault="00BA7A09" w:rsidP="00BA7A09">
      <w:pPr>
        <w:spacing w:after="240"/>
        <w:rPr>
          <w:ins w:id="3677" w:author="STEC" w:date="2017-11-22T10:47:00Z"/>
          <w:iCs/>
        </w:rPr>
      </w:pPr>
      <w:ins w:id="3678" w:author="STEC" w:date="2017-11-22T10:47:00Z">
        <w:r w:rsidRPr="0003648D">
          <w:rPr>
            <w:iCs/>
          </w:rPr>
          <w:t>Where:</w:t>
        </w:r>
      </w:ins>
    </w:p>
    <w:p w14:paraId="0DC9A8EC" w14:textId="77777777" w:rsidR="00BA7A09" w:rsidRPr="0003648D" w:rsidRDefault="00BA7A09" w:rsidP="00BA7A09">
      <w:pPr>
        <w:spacing w:after="120"/>
        <w:ind w:leftChars="300" w:left="2880" w:hangingChars="900" w:hanging="2160"/>
        <w:rPr>
          <w:ins w:id="3679" w:author="STEC" w:date="2017-11-22T10:47:00Z"/>
          <w:bCs/>
        </w:rPr>
      </w:pPr>
      <w:ins w:id="3680" w:author="STEC" w:date="2017-11-22T10:53:00Z">
        <w:del w:id="3681" w:author="STEC 042618" w:date="2018-03-28T16:22:00Z">
          <w:r w:rsidRPr="0003648D" w:rsidDel="00CF4E51">
            <w:rPr>
              <w:bCs/>
            </w:rPr>
            <w:delText>P</w:delText>
          </w:r>
        </w:del>
        <w:r w:rsidRPr="0003648D">
          <w:rPr>
            <w:bCs/>
          </w:rPr>
          <w:t>FR</w:t>
        </w:r>
        <w:del w:id="3682" w:author="ERCOT 06XX18" w:date="2018-06-06T13:37:00Z">
          <w:r w:rsidRPr="0003648D" w:rsidDel="004F5C50">
            <w:rPr>
              <w:bCs/>
            </w:rPr>
            <w:delText>S</w:delText>
          </w:r>
        </w:del>
      </w:ins>
      <w:ins w:id="3683" w:author="STEC" w:date="2017-11-22T10:47:00Z">
        <w:r w:rsidRPr="0003648D">
          <w:rPr>
            <w:bCs/>
          </w:rPr>
          <w:t>PR</w:t>
        </w:r>
        <w:r w:rsidRPr="0003648D">
          <w:rPr>
            <w:bCs/>
          </w:rPr>
          <w:tab/>
          <w:t>=</w:t>
        </w:r>
        <w:r w:rsidRPr="0003648D">
          <w:rPr>
            <w:bCs/>
          </w:rPr>
          <w:tab/>
        </w:r>
      </w:ins>
      <w:ins w:id="3684" w:author="STEC" w:date="2017-11-22T10:53:00Z">
        <w:del w:id="3685" w:author="STEC 042618" w:date="2018-03-28T16:22:00Z">
          <w:r w:rsidRPr="0003648D" w:rsidDel="00CF4E51">
            <w:rPr>
              <w:bCs/>
            </w:rPr>
            <w:delText>P</w:delText>
          </w:r>
        </w:del>
        <w:r w:rsidRPr="0003648D">
          <w:rPr>
            <w:bCs/>
          </w:rPr>
          <w:t>FR</w:t>
        </w:r>
        <w:del w:id="3686" w:author="ERCOT 06XX18" w:date="2018-06-06T13:37:00Z">
          <w:r w:rsidRPr="0003648D" w:rsidDel="004F5C50">
            <w:rPr>
              <w:bCs/>
            </w:rPr>
            <w:delText>S</w:delText>
          </w:r>
        </w:del>
      </w:ins>
      <w:ins w:id="3687" w:author="STEC" w:date="2017-11-22T10:47:00Z">
        <w:r w:rsidRPr="0003648D">
          <w:rPr>
            <w:bCs/>
          </w:rPr>
          <w:t xml:space="preserve">COSTTOT / </w:t>
        </w:r>
      </w:ins>
      <w:ins w:id="3688" w:author="STEC" w:date="2017-11-22T10:53:00Z">
        <w:del w:id="3689" w:author="STEC 042618" w:date="2018-03-28T16:22:00Z">
          <w:r w:rsidRPr="0003648D" w:rsidDel="00CF4E51">
            <w:rPr>
              <w:bCs/>
            </w:rPr>
            <w:delText>P</w:delText>
          </w:r>
        </w:del>
        <w:r w:rsidRPr="0003648D">
          <w:rPr>
            <w:bCs/>
          </w:rPr>
          <w:t>FR</w:t>
        </w:r>
        <w:del w:id="3690" w:author="ERCOT 06XX18" w:date="2018-06-06T13:37:00Z">
          <w:r w:rsidRPr="0003648D" w:rsidDel="004F5C50">
            <w:rPr>
              <w:bCs/>
            </w:rPr>
            <w:delText>S</w:delText>
          </w:r>
        </w:del>
      </w:ins>
      <w:ins w:id="3691" w:author="STEC" w:date="2017-11-22T10:47:00Z">
        <w:r w:rsidRPr="0003648D">
          <w:rPr>
            <w:bCs/>
          </w:rPr>
          <w:t>QTOT</w:t>
        </w:r>
      </w:ins>
    </w:p>
    <w:p w14:paraId="0C621252" w14:textId="0F64A826" w:rsidR="00BA7A09" w:rsidRPr="0003648D" w:rsidRDefault="00BA7A09" w:rsidP="00BA7A09">
      <w:pPr>
        <w:spacing w:after="120"/>
        <w:ind w:leftChars="300" w:left="2880" w:hangingChars="900" w:hanging="2160"/>
        <w:rPr>
          <w:ins w:id="3692" w:author="STEC" w:date="2017-11-22T10:47:00Z"/>
          <w:bCs/>
        </w:rPr>
      </w:pPr>
      <w:ins w:id="3693" w:author="STEC" w:date="2017-11-22T10:53:00Z">
        <w:del w:id="3694" w:author="STEC 042618" w:date="2018-03-28T16:22:00Z">
          <w:r w:rsidRPr="0003648D" w:rsidDel="00CF4E51">
            <w:rPr>
              <w:bCs/>
            </w:rPr>
            <w:delText>P</w:delText>
          </w:r>
        </w:del>
        <w:r w:rsidRPr="0003648D">
          <w:rPr>
            <w:bCs/>
          </w:rPr>
          <w:t>FR</w:t>
        </w:r>
        <w:del w:id="3695" w:author="ERCOT 06XX18" w:date="2018-06-06T13:37:00Z">
          <w:r w:rsidRPr="0003648D" w:rsidDel="004F5C50">
            <w:rPr>
              <w:bCs/>
            </w:rPr>
            <w:delText>S</w:delText>
          </w:r>
        </w:del>
      </w:ins>
      <w:ins w:id="3696" w:author="STEC" w:date="2017-11-22T10:47:00Z">
        <w:r w:rsidRPr="0003648D">
          <w:rPr>
            <w:bCs/>
          </w:rPr>
          <w:t>QTOT</w:t>
        </w:r>
        <w:r w:rsidRPr="0003648D">
          <w:rPr>
            <w:bCs/>
          </w:rPr>
          <w:tab/>
          <w:t>=</w:t>
        </w:r>
        <w:r w:rsidRPr="0003648D">
          <w:rPr>
            <w:bCs/>
          </w:rPr>
          <w:tab/>
        </w:r>
        <w:r w:rsidR="00D93F97">
          <w:rPr>
            <w:bCs/>
            <w:noProof/>
            <w:position w:val="-22"/>
          </w:rPr>
          <w:drawing>
            <wp:inline distT="0" distB="0" distL="0" distR="0" wp14:anchorId="1D3E9BEF" wp14:editId="7B5BE4C7">
              <wp:extent cx="142875" cy="294005"/>
              <wp:effectExtent l="0" t="0" r="9525"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ns w:id="3697" w:author="STEC" w:date="2017-11-22T10:53:00Z">
        <w:del w:id="3698" w:author="STEC 042618" w:date="2018-03-28T16:23:00Z">
          <w:r w:rsidRPr="0003648D" w:rsidDel="00CF4E51">
            <w:rPr>
              <w:bCs/>
            </w:rPr>
            <w:delText>P</w:delText>
          </w:r>
        </w:del>
        <w:r w:rsidRPr="0003648D">
          <w:rPr>
            <w:bCs/>
          </w:rPr>
          <w:t>FR</w:t>
        </w:r>
        <w:del w:id="3699" w:author="ERCOT 06XX18" w:date="2018-06-06T13:37:00Z">
          <w:r w:rsidRPr="0003648D" w:rsidDel="004F5C50">
            <w:rPr>
              <w:bCs/>
            </w:rPr>
            <w:delText>S</w:delText>
          </w:r>
        </w:del>
      </w:ins>
      <w:ins w:id="3700" w:author="STEC" w:date="2017-11-22T10:47:00Z">
        <w:r w:rsidRPr="0003648D">
          <w:rPr>
            <w:bCs/>
          </w:rPr>
          <w:t xml:space="preserve">Q </w:t>
        </w:r>
        <w:r w:rsidRPr="0003648D">
          <w:rPr>
            <w:bCs/>
            <w:i/>
            <w:vertAlign w:val="subscript"/>
          </w:rPr>
          <w:t>q</w:t>
        </w:r>
      </w:ins>
    </w:p>
    <w:p w14:paraId="29658A30" w14:textId="77777777" w:rsidR="00BA7A09" w:rsidRPr="0003648D" w:rsidRDefault="00BA7A09" w:rsidP="00BA7A09">
      <w:pPr>
        <w:spacing w:after="120"/>
        <w:ind w:leftChars="300" w:left="2880" w:hangingChars="900" w:hanging="2160"/>
        <w:rPr>
          <w:ins w:id="3701" w:author="STEC" w:date="2017-11-22T10:47:00Z"/>
          <w:bCs/>
          <w:lang w:val="es-ES"/>
        </w:rPr>
      </w:pPr>
      <w:ins w:id="3702" w:author="STEC" w:date="2017-11-22T10:53:00Z">
        <w:del w:id="3703" w:author="STEC 042618" w:date="2018-03-28T16:23:00Z">
          <w:r w:rsidRPr="0003648D" w:rsidDel="00CF4E51">
            <w:rPr>
              <w:bCs/>
              <w:lang w:val="es-ES"/>
            </w:rPr>
            <w:delText>P</w:delText>
          </w:r>
        </w:del>
        <w:r w:rsidRPr="0003648D">
          <w:rPr>
            <w:bCs/>
            <w:lang w:val="es-ES"/>
          </w:rPr>
          <w:t>FR</w:t>
        </w:r>
        <w:del w:id="3704" w:author="ERCOT 06XX18" w:date="2018-06-06T13:37:00Z">
          <w:r w:rsidRPr="0003648D" w:rsidDel="004F5C50">
            <w:rPr>
              <w:bCs/>
              <w:lang w:val="es-ES"/>
            </w:rPr>
            <w:delText>S</w:delText>
          </w:r>
        </w:del>
      </w:ins>
      <w:ins w:id="3705" w:author="STEC" w:date="2017-11-22T10:47:00Z">
        <w:r w:rsidRPr="0003648D">
          <w:rPr>
            <w:bCs/>
            <w:lang w:val="es-ES"/>
          </w:rPr>
          <w:t xml:space="preserve">Q </w:t>
        </w:r>
        <w:r w:rsidRPr="0003648D">
          <w:rPr>
            <w:bCs/>
            <w:i/>
            <w:vertAlign w:val="subscript"/>
            <w:lang w:val="es-ES"/>
          </w:rPr>
          <w:t>q</w:t>
        </w:r>
        <w:r w:rsidRPr="0003648D">
          <w:rPr>
            <w:bCs/>
            <w:lang w:val="es-ES"/>
          </w:rPr>
          <w:tab/>
          <w:t>=</w:t>
        </w:r>
        <w:r w:rsidRPr="0003648D">
          <w:rPr>
            <w:bCs/>
            <w:lang w:val="es-ES"/>
          </w:rPr>
          <w:tab/>
        </w:r>
      </w:ins>
      <w:ins w:id="3706" w:author="STEC" w:date="2017-11-22T10:53:00Z">
        <w:del w:id="3707" w:author="STEC 042618" w:date="2018-03-28T16:23:00Z">
          <w:r w:rsidRPr="0003648D" w:rsidDel="00CF4E51">
            <w:rPr>
              <w:bCs/>
              <w:lang w:val="es-ES"/>
            </w:rPr>
            <w:delText>P</w:delText>
          </w:r>
        </w:del>
        <w:r w:rsidRPr="0003648D">
          <w:rPr>
            <w:bCs/>
            <w:lang w:val="es-ES"/>
          </w:rPr>
          <w:t>FR</w:t>
        </w:r>
        <w:del w:id="3708" w:author="ERCOT 06XX18" w:date="2018-06-06T13:37:00Z">
          <w:r w:rsidRPr="0003648D" w:rsidDel="004F5C50">
            <w:rPr>
              <w:bCs/>
              <w:lang w:val="es-ES"/>
            </w:rPr>
            <w:delText>S</w:delText>
          </w:r>
        </w:del>
      </w:ins>
      <w:ins w:id="3709" w:author="STEC" w:date="2017-11-22T10:47:00Z">
        <w:r w:rsidRPr="0003648D">
          <w:rPr>
            <w:bCs/>
            <w:lang w:val="es-ES"/>
          </w:rPr>
          <w:t xml:space="preserve">O </w:t>
        </w:r>
        <w:r w:rsidRPr="0003648D">
          <w:rPr>
            <w:bCs/>
            <w:i/>
            <w:vertAlign w:val="subscript"/>
            <w:lang w:val="es-ES"/>
          </w:rPr>
          <w:t>q</w:t>
        </w:r>
        <w:r w:rsidRPr="0003648D">
          <w:rPr>
            <w:bCs/>
            <w:lang w:val="es-ES"/>
          </w:rPr>
          <w:t xml:space="preserve"> – SA</w:t>
        </w:r>
      </w:ins>
      <w:ins w:id="3710" w:author="STEC" w:date="2017-11-22T10:53:00Z">
        <w:del w:id="3711" w:author="STEC 042618" w:date="2018-03-28T16:23:00Z">
          <w:r w:rsidRPr="0003648D" w:rsidDel="00CF4E51">
            <w:rPr>
              <w:bCs/>
              <w:lang w:val="es-ES"/>
            </w:rPr>
            <w:delText>P</w:delText>
          </w:r>
        </w:del>
        <w:r w:rsidRPr="0003648D">
          <w:rPr>
            <w:bCs/>
            <w:lang w:val="es-ES"/>
          </w:rPr>
          <w:t>FR</w:t>
        </w:r>
        <w:del w:id="3712" w:author="ERCOT 06XX18" w:date="2018-06-06T13:37:00Z">
          <w:r w:rsidRPr="0003648D" w:rsidDel="004F5C50">
            <w:rPr>
              <w:bCs/>
              <w:lang w:val="es-ES"/>
            </w:rPr>
            <w:delText>S</w:delText>
          </w:r>
        </w:del>
      </w:ins>
      <w:ins w:id="3713" w:author="STEC" w:date="2017-11-22T10:47:00Z">
        <w:r w:rsidRPr="0003648D">
          <w:rPr>
            <w:bCs/>
            <w:lang w:val="es-ES"/>
          </w:rPr>
          <w:t xml:space="preserve">Q </w:t>
        </w:r>
        <w:r w:rsidRPr="0003648D">
          <w:rPr>
            <w:bCs/>
            <w:i/>
            <w:vertAlign w:val="subscript"/>
            <w:lang w:val="es-ES"/>
          </w:rPr>
          <w:t>q</w:t>
        </w:r>
      </w:ins>
    </w:p>
    <w:p w14:paraId="37732855" w14:textId="66183658" w:rsidR="00BA7A09" w:rsidRPr="0003648D" w:rsidRDefault="00BA7A09" w:rsidP="00BA7A09">
      <w:pPr>
        <w:spacing w:after="120"/>
        <w:ind w:leftChars="300" w:left="2880" w:hangingChars="900" w:hanging="2160"/>
        <w:rPr>
          <w:ins w:id="3714" w:author="STEC" w:date="2017-11-22T10:47:00Z"/>
          <w:bCs/>
          <w:lang w:val="es-ES"/>
        </w:rPr>
      </w:pPr>
      <w:ins w:id="3715" w:author="STEC" w:date="2017-11-22T10:53:00Z">
        <w:del w:id="3716" w:author="STEC 042618" w:date="2018-03-28T16:23:00Z">
          <w:r w:rsidRPr="0003648D" w:rsidDel="00CF4E51">
            <w:rPr>
              <w:bCs/>
              <w:lang w:val="es-ES"/>
            </w:rPr>
            <w:delText>P</w:delText>
          </w:r>
        </w:del>
        <w:r w:rsidRPr="0003648D">
          <w:rPr>
            <w:bCs/>
            <w:lang w:val="es-ES"/>
          </w:rPr>
          <w:t>FR</w:t>
        </w:r>
        <w:del w:id="3717" w:author="ERCOT 06XX18" w:date="2018-06-06T13:37:00Z">
          <w:r w:rsidRPr="0003648D" w:rsidDel="004F5C50">
            <w:rPr>
              <w:bCs/>
              <w:lang w:val="es-ES"/>
            </w:rPr>
            <w:delText>S</w:delText>
          </w:r>
        </w:del>
      </w:ins>
      <w:ins w:id="3718" w:author="STEC" w:date="2017-11-22T10:47:00Z">
        <w:r w:rsidRPr="0003648D">
          <w:rPr>
            <w:bCs/>
            <w:lang w:val="es-ES"/>
          </w:rPr>
          <w:t xml:space="preserve">O </w:t>
        </w:r>
        <w:r w:rsidRPr="0003648D">
          <w:rPr>
            <w:bCs/>
            <w:i/>
            <w:vertAlign w:val="subscript"/>
            <w:lang w:val="es-ES"/>
          </w:rPr>
          <w:t>q</w:t>
        </w:r>
        <w:r w:rsidRPr="0003648D">
          <w:rPr>
            <w:bCs/>
            <w:lang w:val="es-ES"/>
          </w:rPr>
          <w:tab/>
          <w:t>=</w:t>
        </w:r>
        <w:r w:rsidRPr="0003648D">
          <w:rPr>
            <w:bCs/>
            <w:lang w:val="es-ES"/>
          </w:rPr>
          <w:tab/>
        </w:r>
        <w:r w:rsidR="00D93F97">
          <w:rPr>
            <w:bCs/>
            <w:noProof/>
            <w:position w:val="-22"/>
          </w:rPr>
          <w:drawing>
            <wp:inline distT="0" distB="0" distL="0" distR="0" wp14:anchorId="05F0D64D" wp14:editId="182888E3">
              <wp:extent cx="142875" cy="294005"/>
              <wp:effectExtent l="0" t="0" r="9525"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lang w:val="es-ES"/>
          </w:rPr>
          <w:t>(SA</w:t>
        </w:r>
      </w:ins>
      <w:ins w:id="3719" w:author="STEC" w:date="2017-11-22T10:53:00Z">
        <w:del w:id="3720" w:author="STEC 042618" w:date="2018-03-28T16:23:00Z">
          <w:r w:rsidRPr="0003648D" w:rsidDel="00CF4E51">
            <w:rPr>
              <w:bCs/>
              <w:lang w:val="es-ES"/>
            </w:rPr>
            <w:delText>P</w:delText>
          </w:r>
        </w:del>
        <w:r w:rsidRPr="0003648D">
          <w:rPr>
            <w:bCs/>
            <w:lang w:val="es-ES"/>
          </w:rPr>
          <w:t>FR</w:t>
        </w:r>
        <w:del w:id="3721" w:author="ERCOT 06XX18" w:date="2018-06-06T13:38:00Z">
          <w:r w:rsidRPr="0003648D" w:rsidDel="004F5C50">
            <w:rPr>
              <w:bCs/>
              <w:lang w:val="es-ES"/>
            </w:rPr>
            <w:delText>S</w:delText>
          </w:r>
        </w:del>
      </w:ins>
      <w:ins w:id="3722" w:author="STEC" w:date="2017-11-22T10:47:00Z">
        <w:r w:rsidRPr="0003648D">
          <w:rPr>
            <w:bCs/>
            <w:lang w:val="es-ES"/>
          </w:rPr>
          <w:t>Q</w:t>
        </w:r>
        <w:r w:rsidRPr="0003648D">
          <w:rPr>
            <w:bCs/>
            <w:i/>
            <w:vertAlign w:val="subscript"/>
            <w:lang w:val="es-ES"/>
          </w:rPr>
          <w:t>q</w:t>
        </w:r>
        <w:r w:rsidRPr="0003648D">
          <w:rPr>
            <w:bCs/>
            <w:lang w:val="es-ES"/>
          </w:rPr>
          <w:t xml:space="preserve"> + </w:t>
        </w:r>
        <w:r w:rsidR="00D93F97">
          <w:rPr>
            <w:bCs/>
            <w:noProof/>
            <w:position w:val="-20"/>
          </w:rPr>
          <w:drawing>
            <wp:inline distT="0" distB="0" distL="0" distR="0" wp14:anchorId="0359FD7A" wp14:editId="54F5C3AA">
              <wp:extent cx="142875" cy="278130"/>
              <wp:effectExtent l="0" t="0" r="9525" b="762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03648D">
          <w:rPr>
            <w:bCs/>
            <w:lang w:val="es-ES"/>
          </w:rPr>
          <w:t>(RTPC</w:t>
        </w:r>
      </w:ins>
      <w:ins w:id="3723" w:author="STEC" w:date="2017-11-22T10:53:00Z">
        <w:del w:id="3724" w:author="STEC 042618" w:date="2018-03-28T16:23:00Z">
          <w:r w:rsidRPr="0003648D" w:rsidDel="00CF4E51">
            <w:rPr>
              <w:bCs/>
              <w:lang w:val="es-ES"/>
            </w:rPr>
            <w:delText>P</w:delText>
          </w:r>
        </w:del>
        <w:r w:rsidRPr="0003648D">
          <w:rPr>
            <w:bCs/>
            <w:lang w:val="es-ES"/>
          </w:rPr>
          <w:t>FR</w:t>
        </w:r>
        <w:del w:id="3725" w:author="ERCOT 06XX18" w:date="2018-06-06T13:38:00Z">
          <w:r w:rsidRPr="0003648D" w:rsidDel="004F5C50">
            <w:rPr>
              <w:bCs/>
              <w:lang w:val="es-ES"/>
            </w:rPr>
            <w:delText>S</w:delText>
          </w:r>
        </w:del>
      </w:ins>
      <w:ins w:id="3726" w:author="STEC" w:date="2017-11-22T10:47:00Z">
        <w:r w:rsidRPr="0003648D">
          <w:rPr>
            <w:bCs/>
            <w:lang w:val="es-ES"/>
          </w:rPr>
          <w:t xml:space="preserve"> </w:t>
        </w:r>
        <w:r w:rsidRPr="0003648D">
          <w:rPr>
            <w:bCs/>
            <w:i/>
            <w:vertAlign w:val="subscript"/>
            <w:lang w:val="es-ES"/>
          </w:rPr>
          <w:t>q, m</w:t>
        </w:r>
        <w:r w:rsidRPr="0003648D">
          <w:rPr>
            <w:bCs/>
            <w:lang w:val="es-ES"/>
          </w:rPr>
          <w:t>) + PC</w:t>
        </w:r>
      </w:ins>
      <w:ins w:id="3727" w:author="STEC" w:date="2017-11-22T10:53:00Z">
        <w:del w:id="3728" w:author="STEC 042618" w:date="2018-03-28T16:24:00Z">
          <w:r w:rsidRPr="0003648D" w:rsidDel="00CF4E51">
            <w:rPr>
              <w:bCs/>
              <w:lang w:val="es-ES"/>
            </w:rPr>
            <w:delText>P</w:delText>
          </w:r>
        </w:del>
        <w:r w:rsidRPr="0003648D">
          <w:rPr>
            <w:bCs/>
            <w:lang w:val="es-ES"/>
          </w:rPr>
          <w:t>FR</w:t>
        </w:r>
        <w:del w:id="3729" w:author="ERCOT 06XX18" w:date="2018-06-06T13:38:00Z">
          <w:r w:rsidRPr="0003648D" w:rsidDel="004F5C50">
            <w:rPr>
              <w:bCs/>
              <w:lang w:val="es-ES"/>
            </w:rPr>
            <w:delText>S</w:delText>
          </w:r>
        </w:del>
      </w:ins>
      <w:ins w:id="3730" w:author="STEC" w:date="2017-11-22T10:47:00Z">
        <w:r w:rsidRPr="0003648D">
          <w:rPr>
            <w:bCs/>
            <w:lang w:val="es-ES"/>
          </w:rPr>
          <w:t xml:space="preserve"> </w:t>
        </w:r>
        <w:r w:rsidRPr="0003648D">
          <w:rPr>
            <w:bCs/>
            <w:i/>
            <w:vertAlign w:val="subscript"/>
            <w:lang w:val="es-ES"/>
          </w:rPr>
          <w:t>q</w:t>
        </w:r>
        <w:r w:rsidRPr="0003648D">
          <w:rPr>
            <w:bCs/>
            <w:lang w:val="es-ES"/>
          </w:rPr>
          <w:t xml:space="preserve"> –  </w:t>
        </w:r>
      </w:ins>
    </w:p>
    <w:p w14:paraId="57DF1700" w14:textId="77777777" w:rsidR="00BA7A09" w:rsidRPr="0003648D" w:rsidRDefault="00BA7A09" w:rsidP="00BA7A09">
      <w:pPr>
        <w:spacing w:after="120"/>
        <w:ind w:leftChars="1200" w:left="2880" w:firstLine="720"/>
        <w:rPr>
          <w:ins w:id="3731" w:author="STEC" w:date="2017-11-22T10:47:00Z"/>
          <w:bCs/>
          <w:i/>
          <w:vertAlign w:val="subscript"/>
          <w:lang w:val="es-ES"/>
        </w:rPr>
      </w:pPr>
      <w:ins w:id="3732" w:author="STEC" w:date="2017-11-22T10:53:00Z">
        <w:del w:id="3733" w:author="STEC 042618" w:date="2018-03-28T16:24:00Z">
          <w:r w:rsidRPr="0003648D" w:rsidDel="00CF4E51">
            <w:rPr>
              <w:bCs/>
              <w:lang w:val="es-ES"/>
            </w:rPr>
            <w:delText>P</w:delText>
          </w:r>
        </w:del>
        <w:r w:rsidRPr="0003648D">
          <w:rPr>
            <w:bCs/>
            <w:lang w:val="es-ES"/>
          </w:rPr>
          <w:t>FR</w:t>
        </w:r>
        <w:del w:id="3734" w:author="ERCOT 06XX18" w:date="2018-06-06T13:38:00Z">
          <w:r w:rsidRPr="0003648D" w:rsidDel="004F5C50">
            <w:rPr>
              <w:bCs/>
              <w:lang w:val="es-ES"/>
            </w:rPr>
            <w:delText>S</w:delText>
          </w:r>
        </w:del>
      </w:ins>
      <w:ins w:id="3735" w:author="STEC" w:date="2017-11-22T10:47:00Z">
        <w:r w:rsidRPr="0003648D">
          <w:rPr>
            <w:bCs/>
            <w:lang w:val="es-ES"/>
          </w:rPr>
          <w:t xml:space="preserve">FQ </w:t>
        </w:r>
        <w:r w:rsidRPr="0003648D">
          <w:rPr>
            <w:bCs/>
            <w:i/>
            <w:vertAlign w:val="subscript"/>
            <w:lang w:val="es-ES"/>
          </w:rPr>
          <w:t>q</w:t>
        </w:r>
        <w:r w:rsidRPr="0003648D">
          <w:rPr>
            <w:bCs/>
            <w:lang w:val="es-ES"/>
          </w:rPr>
          <w:t xml:space="preserve"> – </w:t>
        </w:r>
      </w:ins>
      <w:ins w:id="3736" w:author="STEC" w:date="2017-11-22T10:53:00Z">
        <w:r w:rsidRPr="0003648D">
          <w:rPr>
            <w:bCs/>
            <w:lang w:val="es-ES"/>
          </w:rPr>
          <w:t>R</w:t>
        </w:r>
        <w:del w:id="3737" w:author="STEC 042618" w:date="2018-03-28T16:24:00Z">
          <w:r w:rsidRPr="0003648D" w:rsidDel="00CF4E51">
            <w:rPr>
              <w:bCs/>
              <w:lang w:val="es-ES"/>
            </w:rPr>
            <w:delText>P</w:delText>
          </w:r>
        </w:del>
        <w:r w:rsidRPr="0003648D">
          <w:rPr>
            <w:bCs/>
            <w:lang w:val="es-ES"/>
          </w:rPr>
          <w:t>FR</w:t>
        </w:r>
        <w:del w:id="3738" w:author="ERCOT 06XX18" w:date="2018-06-06T13:38:00Z">
          <w:r w:rsidRPr="0003648D" w:rsidDel="004F5C50">
            <w:rPr>
              <w:bCs/>
              <w:lang w:val="es-ES"/>
            </w:rPr>
            <w:delText>S</w:delText>
          </w:r>
        </w:del>
      </w:ins>
      <w:ins w:id="3739" w:author="STEC" w:date="2017-11-22T10:47:00Z">
        <w:r w:rsidRPr="0003648D">
          <w:rPr>
            <w:bCs/>
            <w:lang w:val="es-ES"/>
          </w:rPr>
          <w:t xml:space="preserve">FQ </w:t>
        </w:r>
        <w:r w:rsidRPr="0003648D">
          <w:rPr>
            <w:bCs/>
            <w:i/>
            <w:vertAlign w:val="subscript"/>
            <w:lang w:val="es-ES"/>
          </w:rPr>
          <w:t>q</w:t>
        </w:r>
        <w:r w:rsidRPr="0003648D">
          <w:rPr>
            <w:bCs/>
            <w:lang w:val="es-ES"/>
          </w:rPr>
          <w:t xml:space="preserve">) * HLRS </w:t>
        </w:r>
        <w:r w:rsidRPr="0003648D">
          <w:rPr>
            <w:bCs/>
            <w:i/>
            <w:vertAlign w:val="subscript"/>
            <w:lang w:val="es-ES"/>
          </w:rPr>
          <w:t>q</w:t>
        </w:r>
      </w:ins>
    </w:p>
    <w:p w14:paraId="248237D7" w14:textId="77777777" w:rsidR="00BA7A09" w:rsidRPr="0003648D" w:rsidRDefault="00BA7A09" w:rsidP="00BA7A09">
      <w:pPr>
        <w:spacing w:after="240"/>
        <w:ind w:leftChars="300" w:left="2880" w:hangingChars="900" w:hanging="2160"/>
        <w:rPr>
          <w:ins w:id="3740" w:author="STEC" w:date="2017-11-22T10:47:00Z"/>
          <w:bCs/>
          <w:lang w:val="fr-FR"/>
        </w:rPr>
      </w:pPr>
      <w:ins w:id="3741" w:author="STEC" w:date="2017-11-22T10:47:00Z">
        <w:r w:rsidRPr="0003648D">
          <w:rPr>
            <w:bCs/>
            <w:lang w:val="fr-FR"/>
          </w:rPr>
          <w:t>SA</w:t>
        </w:r>
      </w:ins>
      <w:ins w:id="3742" w:author="STEC" w:date="2017-11-22T10:54:00Z">
        <w:del w:id="3743" w:author="STEC 042618" w:date="2018-03-28T16:24:00Z">
          <w:r w:rsidRPr="0003648D" w:rsidDel="00CF4E51">
            <w:rPr>
              <w:bCs/>
              <w:lang w:val="fr-FR"/>
            </w:rPr>
            <w:delText>P</w:delText>
          </w:r>
        </w:del>
        <w:r w:rsidRPr="0003648D">
          <w:rPr>
            <w:bCs/>
            <w:lang w:val="fr-FR"/>
          </w:rPr>
          <w:t>FR</w:t>
        </w:r>
        <w:del w:id="3744" w:author="ERCOT 06XX18" w:date="2018-06-06T13:38:00Z">
          <w:r w:rsidRPr="0003648D" w:rsidDel="004F5C50">
            <w:rPr>
              <w:bCs/>
              <w:lang w:val="fr-FR"/>
            </w:rPr>
            <w:delText>S</w:delText>
          </w:r>
        </w:del>
      </w:ins>
      <w:ins w:id="3745" w:author="STEC" w:date="2017-11-22T10:47:00Z">
        <w:r w:rsidRPr="0003648D">
          <w:rPr>
            <w:bCs/>
            <w:lang w:val="fr-FR"/>
          </w:rPr>
          <w:t xml:space="preserve">Q </w:t>
        </w:r>
        <w:r w:rsidRPr="0003648D">
          <w:rPr>
            <w:bCs/>
            <w:i/>
            <w:vertAlign w:val="subscript"/>
            <w:lang w:val="fr-FR"/>
          </w:rPr>
          <w:t>q</w:t>
        </w:r>
        <w:r w:rsidRPr="0003648D">
          <w:rPr>
            <w:bCs/>
            <w:lang w:val="fr-FR"/>
          </w:rPr>
          <w:tab/>
          <w:t>=</w:t>
        </w:r>
        <w:r w:rsidRPr="0003648D">
          <w:rPr>
            <w:bCs/>
            <w:lang w:val="fr-FR"/>
          </w:rPr>
          <w:tab/>
          <w:t>DASA</w:t>
        </w:r>
      </w:ins>
      <w:ins w:id="3746" w:author="STEC" w:date="2017-11-22T10:54:00Z">
        <w:del w:id="3747" w:author="STEC 042618" w:date="2018-03-28T16:25:00Z">
          <w:r w:rsidRPr="0003648D" w:rsidDel="00CF4E51">
            <w:rPr>
              <w:bCs/>
              <w:lang w:val="fr-FR"/>
            </w:rPr>
            <w:delText>P</w:delText>
          </w:r>
        </w:del>
        <w:r w:rsidRPr="0003648D">
          <w:rPr>
            <w:bCs/>
            <w:lang w:val="fr-FR"/>
          </w:rPr>
          <w:t>FR</w:t>
        </w:r>
        <w:del w:id="3748" w:author="ERCOT 06XX18" w:date="2018-06-06T13:38:00Z">
          <w:r w:rsidRPr="0003648D" w:rsidDel="004F5C50">
            <w:rPr>
              <w:bCs/>
              <w:lang w:val="fr-FR"/>
            </w:rPr>
            <w:delText>S</w:delText>
          </w:r>
        </w:del>
      </w:ins>
      <w:ins w:id="3749" w:author="STEC" w:date="2017-11-22T10:47:00Z">
        <w:r w:rsidRPr="0003648D">
          <w:rPr>
            <w:bCs/>
            <w:lang w:val="fr-FR"/>
          </w:rPr>
          <w:t xml:space="preserve">Q </w:t>
        </w:r>
        <w:r w:rsidRPr="0003648D">
          <w:rPr>
            <w:bCs/>
            <w:i/>
            <w:vertAlign w:val="subscript"/>
            <w:lang w:val="fr-FR"/>
          </w:rPr>
          <w:t>q</w:t>
        </w:r>
        <w:r w:rsidRPr="0003648D">
          <w:rPr>
            <w:bCs/>
            <w:lang w:val="fr-FR"/>
          </w:rPr>
          <w:t xml:space="preserve"> + RTSA</w:t>
        </w:r>
      </w:ins>
      <w:ins w:id="3750" w:author="STEC" w:date="2017-11-22T10:54:00Z">
        <w:del w:id="3751" w:author="STEC 042618" w:date="2018-03-28T16:25:00Z">
          <w:r w:rsidRPr="0003648D" w:rsidDel="00CF4E51">
            <w:rPr>
              <w:bCs/>
              <w:lang w:val="fr-FR"/>
            </w:rPr>
            <w:delText>P</w:delText>
          </w:r>
        </w:del>
        <w:r w:rsidRPr="0003648D">
          <w:rPr>
            <w:bCs/>
            <w:lang w:val="fr-FR"/>
          </w:rPr>
          <w:t>FR</w:t>
        </w:r>
        <w:del w:id="3752" w:author="STEC 042618" w:date="2018-04-13T11:57:00Z">
          <w:r w:rsidRPr="0003648D" w:rsidDel="00451AA4">
            <w:rPr>
              <w:bCs/>
              <w:lang w:val="fr-FR"/>
            </w:rPr>
            <w:delText>S</w:delText>
          </w:r>
        </w:del>
      </w:ins>
      <w:ins w:id="3753" w:author="STEC" w:date="2017-11-22T10:47:00Z">
        <w:r w:rsidRPr="0003648D">
          <w:rPr>
            <w:bCs/>
            <w:lang w:val="fr-FR"/>
          </w:rPr>
          <w:t xml:space="preserve">Q </w:t>
        </w:r>
        <w:r w:rsidRPr="0003648D">
          <w:rPr>
            <w:bCs/>
            <w:i/>
            <w:vertAlign w:val="subscript"/>
            <w:lang w:val="fr-FR"/>
          </w:rPr>
          <w:t>q</w:t>
        </w:r>
      </w:ins>
    </w:p>
    <w:p w14:paraId="32A4E89B" w14:textId="77777777" w:rsidR="00BA7A09" w:rsidRPr="0003648D" w:rsidRDefault="00BA7A09" w:rsidP="00BA7A09">
      <w:pPr>
        <w:keepNext/>
        <w:rPr>
          <w:ins w:id="3754" w:author="STEC" w:date="2017-11-22T10:47:00Z"/>
        </w:rPr>
      </w:pPr>
      <w:ins w:id="3755" w:author="STEC" w:date="2017-11-22T10:47: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BA7A09" w:rsidRPr="0003648D" w14:paraId="19D13862" w14:textId="77777777" w:rsidTr="00FF6149">
        <w:trPr>
          <w:tblHeader/>
          <w:ins w:id="3756" w:author="STEC" w:date="2017-11-22T10:47:00Z"/>
        </w:trPr>
        <w:tc>
          <w:tcPr>
            <w:tcW w:w="849" w:type="pct"/>
          </w:tcPr>
          <w:p w14:paraId="7B7C504E" w14:textId="77777777" w:rsidR="00BA7A09" w:rsidRPr="0003648D" w:rsidRDefault="00BA7A09" w:rsidP="00FF6149">
            <w:pPr>
              <w:keepNext/>
              <w:spacing w:after="120"/>
              <w:rPr>
                <w:ins w:id="3757" w:author="STEC" w:date="2017-11-22T10:47:00Z"/>
                <w:b/>
                <w:iCs/>
                <w:sz w:val="20"/>
              </w:rPr>
            </w:pPr>
            <w:ins w:id="3758" w:author="STEC" w:date="2017-11-22T10:47:00Z">
              <w:r w:rsidRPr="0003648D">
                <w:rPr>
                  <w:b/>
                  <w:iCs/>
                  <w:sz w:val="20"/>
                </w:rPr>
                <w:t>Variable</w:t>
              </w:r>
            </w:ins>
          </w:p>
        </w:tc>
        <w:tc>
          <w:tcPr>
            <w:tcW w:w="460" w:type="pct"/>
          </w:tcPr>
          <w:p w14:paraId="6B21C3E8" w14:textId="77777777" w:rsidR="00BA7A09" w:rsidRPr="0003648D" w:rsidRDefault="00BA7A09" w:rsidP="00FF6149">
            <w:pPr>
              <w:keepNext/>
              <w:spacing w:after="120"/>
              <w:rPr>
                <w:ins w:id="3759" w:author="STEC" w:date="2017-11-22T10:47:00Z"/>
                <w:b/>
                <w:iCs/>
                <w:sz w:val="20"/>
              </w:rPr>
            </w:pPr>
            <w:ins w:id="3760" w:author="STEC" w:date="2017-11-22T10:47:00Z">
              <w:r w:rsidRPr="0003648D">
                <w:rPr>
                  <w:b/>
                  <w:iCs/>
                  <w:sz w:val="20"/>
                </w:rPr>
                <w:t>Unit</w:t>
              </w:r>
            </w:ins>
          </w:p>
        </w:tc>
        <w:tc>
          <w:tcPr>
            <w:tcW w:w="3691" w:type="pct"/>
          </w:tcPr>
          <w:p w14:paraId="096599FD" w14:textId="77777777" w:rsidR="00BA7A09" w:rsidRPr="0003648D" w:rsidRDefault="00BA7A09" w:rsidP="00FF6149">
            <w:pPr>
              <w:keepNext/>
              <w:spacing w:after="120"/>
              <w:rPr>
                <w:ins w:id="3761" w:author="STEC" w:date="2017-11-22T10:47:00Z"/>
                <w:b/>
                <w:iCs/>
                <w:sz w:val="20"/>
              </w:rPr>
            </w:pPr>
            <w:ins w:id="3762" w:author="STEC" w:date="2017-11-22T10:47:00Z">
              <w:r w:rsidRPr="0003648D">
                <w:rPr>
                  <w:b/>
                  <w:iCs/>
                  <w:sz w:val="20"/>
                </w:rPr>
                <w:t>Description</w:t>
              </w:r>
            </w:ins>
          </w:p>
        </w:tc>
      </w:tr>
      <w:tr w:rsidR="00BA7A09" w:rsidRPr="0003648D" w14:paraId="3787940B" w14:textId="77777777" w:rsidTr="00FF6149">
        <w:trPr>
          <w:ins w:id="3763" w:author="STEC" w:date="2017-11-22T10:47:00Z"/>
        </w:trPr>
        <w:tc>
          <w:tcPr>
            <w:tcW w:w="849" w:type="pct"/>
          </w:tcPr>
          <w:p w14:paraId="0A6CC74B" w14:textId="77777777" w:rsidR="00BA7A09" w:rsidRPr="0003648D" w:rsidRDefault="00BA7A09" w:rsidP="00FF6149">
            <w:pPr>
              <w:spacing w:after="60"/>
              <w:rPr>
                <w:ins w:id="3764" w:author="STEC" w:date="2017-11-22T10:47:00Z"/>
                <w:iCs/>
                <w:sz w:val="20"/>
              </w:rPr>
            </w:pPr>
            <w:ins w:id="3765" w:author="STEC" w:date="2017-11-22T11:02:00Z">
              <w:del w:id="3766" w:author="STEC 042618" w:date="2018-03-28T16:25:00Z">
                <w:r w:rsidRPr="0003648D" w:rsidDel="00CF4E51">
                  <w:rPr>
                    <w:iCs/>
                    <w:sz w:val="20"/>
                  </w:rPr>
                  <w:delText>P</w:delText>
                </w:r>
              </w:del>
              <w:r w:rsidRPr="0003648D">
                <w:rPr>
                  <w:iCs/>
                  <w:sz w:val="20"/>
                </w:rPr>
                <w:t>FR</w:t>
              </w:r>
              <w:del w:id="3767" w:author="ERCOT 06XX18" w:date="2018-06-06T13:38:00Z">
                <w:r w:rsidRPr="0003648D" w:rsidDel="004F5C50">
                  <w:rPr>
                    <w:iCs/>
                    <w:sz w:val="20"/>
                  </w:rPr>
                  <w:delText>S</w:delText>
                </w:r>
              </w:del>
            </w:ins>
            <w:ins w:id="3768" w:author="STEC" w:date="2017-11-22T10:47:00Z">
              <w:r w:rsidRPr="0003648D">
                <w:rPr>
                  <w:iCs/>
                  <w:sz w:val="20"/>
                </w:rPr>
                <w:t xml:space="preserve">COST </w:t>
              </w:r>
              <w:r w:rsidRPr="0003648D">
                <w:rPr>
                  <w:i/>
                  <w:iCs/>
                  <w:sz w:val="20"/>
                  <w:vertAlign w:val="subscript"/>
                </w:rPr>
                <w:t>q</w:t>
              </w:r>
            </w:ins>
          </w:p>
        </w:tc>
        <w:tc>
          <w:tcPr>
            <w:tcW w:w="460" w:type="pct"/>
          </w:tcPr>
          <w:p w14:paraId="0A264ADC" w14:textId="77777777" w:rsidR="00BA7A09" w:rsidRPr="0003648D" w:rsidRDefault="00BA7A09" w:rsidP="00FF6149">
            <w:pPr>
              <w:keepNext/>
              <w:spacing w:after="60"/>
              <w:rPr>
                <w:ins w:id="3769" w:author="STEC" w:date="2017-11-22T10:47:00Z"/>
                <w:iCs/>
                <w:sz w:val="20"/>
              </w:rPr>
            </w:pPr>
            <w:ins w:id="3770" w:author="STEC" w:date="2017-11-22T10:47:00Z">
              <w:r w:rsidRPr="0003648D">
                <w:rPr>
                  <w:iCs/>
                  <w:sz w:val="20"/>
                </w:rPr>
                <w:t>$</w:t>
              </w:r>
            </w:ins>
          </w:p>
        </w:tc>
        <w:tc>
          <w:tcPr>
            <w:tcW w:w="3691" w:type="pct"/>
          </w:tcPr>
          <w:p w14:paraId="7A129FC0" w14:textId="77777777" w:rsidR="00BA7A09" w:rsidRPr="0003648D" w:rsidRDefault="00BA7A09" w:rsidP="00FF6149">
            <w:pPr>
              <w:keepNext/>
              <w:spacing w:after="60"/>
              <w:rPr>
                <w:ins w:id="3771" w:author="STEC" w:date="2017-11-22T10:47:00Z"/>
                <w:iCs/>
                <w:sz w:val="20"/>
              </w:rPr>
            </w:pPr>
            <w:ins w:id="3772" w:author="STEC" w:date="2017-11-22T10:48:00Z">
              <w:del w:id="3773" w:author="STEC 042618" w:date="2018-03-28T16:25:00Z">
                <w:r w:rsidRPr="0003648D" w:rsidDel="00CF4E51">
                  <w:rPr>
                    <w:i/>
                    <w:iCs/>
                    <w:sz w:val="20"/>
                  </w:rPr>
                  <w:delText xml:space="preserve">Primary </w:delText>
                </w:r>
              </w:del>
              <w:r w:rsidRPr="0003648D">
                <w:rPr>
                  <w:i/>
                  <w:iCs/>
                  <w:sz w:val="20"/>
                </w:rPr>
                <w:t>Frequency Response Service</w:t>
              </w:r>
            </w:ins>
            <w:ins w:id="3774" w:author="STEC" w:date="2017-11-22T10:47:00Z">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ins>
            <w:ins w:id="3775" w:author="STEC" w:date="2017-11-22T11:09:00Z">
              <w:del w:id="3776" w:author="STEC 042618" w:date="2018-03-28T16:25:00Z">
                <w:r w:rsidRPr="0003648D" w:rsidDel="00CF4E51">
                  <w:rPr>
                    <w:iCs/>
                    <w:sz w:val="20"/>
                  </w:rPr>
                  <w:delText>P</w:delText>
                </w:r>
              </w:del>
              <w:r w:rsidRPr="0003648D">
                <w:rPr>
                  <w:iCs/>
                  <w:sz w:val="20"/>
                </w:rPr>
                <w:t>FRS</w:t>
              </w:r>
            </w:ins>
            <w:ins w:id="3777" w:author="STEC" w:date="2017-11-22T10:47:00Z">
              <w:r w:rsidRPr="0003648D">
                <w:rPr>
                  <w:iCs/>
                  <w:sz w:val="20"/>
                </w:rPr>
                <w:t>, for the hour.</w:t>
              </w:r>
            </w:ins>
          </w:p>
        </w:tc>
      </w:tr>
      <w:tr w:rsidR="00BA7A09" w:rsidRPr="0003648D" w14:paraId="4EDE1CB7" w14:textId="77777777" w:rsidTr="00FF6149">
        <w:trPr>
          <w:ins w:id="3778" w:author="STEC" w:date="2017-11-22T10:47:00Z"/>
        </w:trPr>
        <w:tc>
          <w:tcPr>
            <w:tcW w:w="849" w:type="pct"/>
            <w:tcBorders>
              <w:top w:val="single" w:sz="4" w:space="0" w:color="auto"/>
              <w:left w:val="single" w:sz="4" w:space="0" w:color="auto"/>
              <w:bottom w:val="single" w:sz="4" w:space="0" w:color="auto"/>
              <w:right w:val="single" w:sz="4" w:space="0" w:color="auto"/>
            </w:tcBorders>
          </w:tcPr>
          <w:p w14:paraId="6747373F" w14:textId="77777777" w:rsidR="00BA7A09" w:rsidRPr="0003648D" w:rsidRDefault="00BA7A09" w:rsidP="00FF6149">
            <w:pPr>
              <w:spacing w:after="60"/>
              <w:rPr>
                <w:ins w:id="3779" w:author="STEC" w:date="2017-11-22T10:47:00Z"/>
                <w:iCs/>
                <w:sz w:val="20"/>
              </w:rPr>
            </w:pPr>
            <w:ins w:id="3780" w:author="STEC" w:date="2017-11-22T11:03:00Z">
              <w:del w:id="3781" w:author="STEC 042618" w:date="2018-03-28T16:25:00Z">
                <w:r w:rsidRPr="0003648D" w:rsidDel="00CF4E51">
                  <w:rPr>
                    <w:iCs/>
                    <w:sz w:val="20"/>
                  </w:rPr>
                  <w:delText>P</w:delText>
                </w:r>
              </w:del>
              <w:r w:rsidRPr="0003648D">
                <w:rPr>
                  <w:iCs/>
                  <w:sz w:val="20"/>
                </w:rPr>
                <w:t>FR</w:t>
              </w:r>
              <w:del w:id="3782" w:author="ERCOT 06XX18" w:date="2018-06-06T13:38:00Z">
                <w:r w:rsidRPr="0003648D" w:rsidDel="004F5C50">
                  <w:rPr>
                    <w:iCs/>
                    <w:sz w:val="20"/>
                  </w:rPr>
                  <w:delText>S</w:delText>
                </w:r>
              </w:del>
            </w:ins>
            <w:ins w:id="3783" w:author="STEC" w:date="2017-11-22T10:47:00Z">
              <w:r w:rsidRPr="0003648D">
                <w:rPr>
                  <w:iCs/>
                  <w:sz w:val="20"/>
                </w:rPr>
                <w:t>PR</w:t>
              </w:r>
            </w:ins>
          </w:p>
        </w:tc>
        <w:tc>
          <w:tcPr>
            <w:tcW w:w="460" w:type="pct"/>
            <w:tcBorders>
              <w:top w:val="single" w:sz="4" w:space="0" w:color="auto"/>
              <w:left w:val="single" w:sz="4" w:space="0" w:color="auto"/>
              <w:bottom w:val="single" w:sz="4" w:space="0" w:color="auto"/>
              <w:right w:val="single" w:sz="4" w:space="0" w:color="auto"/>
            </w:tcBorders>
          </w:tcPr>
          <w:p w14:paraId="321F5024" w14:textId="77777777" w:rsidR="00BA7A09" w:rsidRPr="0003648D" w:rsidRDefault="00BA7A09" w:rsidP="00FF6149">
            <w:pPr>
              <w:spacing w:after="60"/>
              <w:rPr>
                <w:ins w:id="3784" w:author="STEC" w:date="2017-11-22T10:47:00Z"/>
                <w:iCs/>
                <w:sz w:val="20"/>
              </w:rPr>
            </w:pPr>
            <w:ins w:id="3785" w:author="STEC" w:date="2017-11-22T10:47:00Z">
              <w:r w:rsidRPr="0003648D">
                <w:rPr>
                  <w:iCs/>
                  <w:sz w:val="20"/>
                </w:rPr>
                <w:t>$/MW per hour</w:t>
              </w:r>
            </w:ins>
          </w:p>
        </w:tc>
        <w:tc>
          <w:tcPr>
            <w:tcW w:w="3691" w:type="pct"/>
            <w:tcBorders>
              <w:top w:val="single" w:sz="4" w:space="0" w:color="auto"/>
              <w:left w:val="single" w:sz="4" w:space="0" w:color="auto"/>
              <w:bottom w:val="single" w:sz="4" w:space="0" w:color="auto"/>
              <w:right w:val="single" w:sz="4" w:space="0" w:color="auto"/>
            </w:tcBorders>
          </w:tcPr>
          <w:p w14:paraId="76525043" w14:textId="77777777" w:rsidR="00BA7A09" w:rsidRPr="0003648D" w:rsidRDefault="00BA7A09" w:rsidP="00FF6149">
            <w:pPr>
              <w:spacing w:after="60"/>
              <w:rPr>
                <w:ins w:id="3786" w:author="STEC" w:date="2017-11-22T10:47:00Z"/>
                <w:i/>
                <w:iCs/>
                <w:sz w:val="20"/>
              </w:rPr>
            </w:pPr>
            <w:ins w:id="3787" w:author="STEC" w:date="2017-11-22T10:48:00Z">
              <w:del w:id="3788" w:author="STEC 042618" w:date="2018-03-28T16:25:00Z">
                <w:r w:rsidRPr="0003648D" w:rsidDel="00CF4E51">
                  <w:rPr>
                    <w:i/>
                    <w:iCs/>
                    <w:sz w:val="20"/>
                  </w:rPr>
                  <w:delText xml:space="preserve">Primary </w:delText>
                </w:r>
              </w:del>
              <w:r w:rsidRPr="0003648D">
                <w:rPr>
                  <w:i/>
                  <w:iCs/>
                  <w:sz w:val="20"/>
                </w:rPr>
                <w:t>Frequency Response</w:t>
              </w:r>
            </w:ins>
            <w:ins w:id="3789" w:author="STEC 042618" w:date="2018-03-28T16:26:00Z">
              <w:r w:rsidR="00CF4E51" w:rsidRPr="0003648D">
                <w:rPr>
                  <w:i/>
                  <w:iCs/>
                  <w:sz w:val="20"/>
                </w:rPr>
                <w:t xml:space="preserve"> </w:t>
              </w:r>
            </w:ins>
            <w:ins w:id="3790" w:author="STEC" w:date="2017-11-22T10:48:00Z">
              <w:r w:rsidRPr="0003648D">
                <w:rPr>
                  <w:i/>
                  <w:iCs/>
                  <w:sz w:val="20"/>
                </w:rPr>
                <w:t>Service</w:t>
              </w:r>
            </w:ins>
            <w:ins w:id="3791" w:author="STEC" w:date="2017-11-22T10:47:00Z">
              <w:r w:rsidRPr="0003648D">
                <w:rPr>
                  <w:i/>
                  <w:iCs/>
                  <w:sz w:val="20"/>
                </w:rPr>
                <w:t xml:space="preserve"> Price—</w:t>
              </w:r>
              <w:r w:rsidRPr="0003648D">
                <w:rPr>
                  <w:iCs/>
                  <w:sz w:val="20"/>
                </w:rPr>
                <w:t xml:space="preserve">The price for </w:t>
              </w:r>
            </w:ins>
            <w:ins w:id="3792" w:author="STEC" w:date="2017-11-22T11:09:00Z">
              <w:del w:id="3793" w:author="STEC 042618" w:date="2018-03-28T16:26:00Z">
                <w:r w:rsidRPr="0003648D" w:rsidDel="00CF4E51">
                  <w:rPr>
                    <w:iCs/>
                    <w:sz w:val="20"/>
                  </w:rPr>
                  <w:delText>P</w:delText>
                </w:r>
              </w:del>
              <w:r w:rsidRPr="0003648D">
                <w:rPr>
                  <w:iCs/>
                  <w:sz w:val="20"/>
                </w:rPr>
                <w:t>FRS</w:t>
              </w:r>
            </w:ins>
            <w:ins w:id="3794" w:author="STEC" w:date="2017-11-22T10:47:00Z">
              <w:r w:rsidRPr="0003648D">
                <w:rPr>
                  <w:iCs/>
                  <w:sz w:val="20"/>
                </w:rPr>
                <w:t xml:space="preserve"> calculated based on the net total costs for </w:t>
              </w:r>
            </w:ins>
            <w:ins w:id="3795" w:author="STEC" w:date="2017-11-22T11:09:00Z">
              <w:del w:id="3796" w:author="STEC 042618" w:date="2018-03-28T16:26:00Z">
                <w:r w:rsidRPr="0003648D" w:rsidDel="00CF4E51">
                  <w:rPr>
                    <w:iCs/>
                    <w:sz w:val="20"/>
                  </w:rPr>
                  <w:delText>P</w:delText>
                </w:r>
              </w:del>
              <w:r w:rsidRPr="0003648D">
                <w:rPr>
                  <w:iCs/>
                  <w:sz w:val="20"/>
                </w:rPr>
                <w:t>FRS</w:t>
              </w:r>
            </w:ins>
            <w:ins w:id="3797" w:author="STEC" w:date="2017-11-22T10:47:00Z">
              <w:r w:rsidRPr="0003648D">
                <w:rPr>
                  <w:iCs/>
                  <w:sz w:val="20"/>
                </w:rPr>
                <w:t>, for the hour.</w:t>
              </w:r>
            </w:ins>
          </w:p>
        </w:tc>
      </w:tr>
      <w:tr w:rsidR="00BA7A09" w:rsidRPr="0003648D" w14:paraId="3F6E4CE1" w14:textId="77777777" w:rsidTr="00FF6149">
        <w:trPr>
          <w:ins w:id="3798" w:author="STEC" w:date="2017-11-22T10:47:00Z"/>
        </w:trPr>
        <w:tc>
          <w:tcPr>
            <w:tcW w:w="849" w:type="pct"/>
            <w:tcBorders>
              <w:top w:val="single" w:sz="4" w:space="0" w:color="auto"/>
              <w:left w:val="single" w:sz="4" w:space="0" w:color="auto"/>
              <w:bottom w:val="single" w:sz="4" w:space="0" w:color="auto"/>
              <w:right w:val="single" w:sz="4" w:space="0" w:color="auto"/>
            </w:tcBorders>
          </w:tcPr>
          <w:p w14:paraId="3A00746B" w14:textId="77777777" w:rsidR="00BA7A09" w:rsidRPr="0003648D" w:rsidRDefault="00BA7A09" w:rsidP="00FF6149">
            <w:pPr>
              <w:spacing w:after="60"/>
              <w:rPr>
                <w:ins w:id="3799" w:author="STEC" w:date="2017-11-22T10:47:00Z"/>
                <w:iCs/>
                <w:sz w:val="20"/>
              </w:rPr>
            </w:pPr>
            <w:ins w:id="3800" w:author="STEC" w:date="2017-11-22T11:03:00Z">
              <w:del w:id="3801" w:author="STEC 042618" w:date="2018-03-28T16:26:00Z">
                <w:r w:rsidRPr="0003648D" w:rsidDel="00CF4E51">
                  <w:rPr>
                    <w:iCs/>
                    <w:sz w:val="20"/>
                  </w:rPr>
                  <w:delText>P</w:delText>
                </w:r>
              </w:del>
              <w:r w:rsidRPr="0003648D">
                <w:rPr>
                  <w:iCs/>
                  <w:sz w:val="20"/>
                </w:rPr>
                <w:t>FR</w:t>
              </w:r>
              <w:del w:id="3802" w:author="ERCOT 06XX18" w:date="2018-06-06T13:38:00Z">
                <w:r w:rsidRPr="0003648D" w:rsidDel="004F5C50">
                  <w:rPr>
                    <w:iCs/>
                    <w:sz w:val="20"/>
                  </w:rPr>
                  <w:delText>S</w:delText>
                </w:r>
              </w:del>
            </w:ins>
            <w:ins w:id="3803" w:author="STEC" w:date="2017-11-22T10:47:00Z">
              <w:r w:rsidRPr="0003648D">
                <w:rPr>
                  <w:iCs/>
                  <w:sz w:val="20"/>
                </w:rPr>
                <w:t>COSTTOT</w:t>
              </w:r>
            </w:ins>
          </w:p>
        </w:tc>
        <w:tc>
          <w:tcPr>
            <w:tcW w:w="460" w:type="pct"/>
            <w:tcBorders>
              <w:top w:val="single" w:sz="4" w:space="0" w:color="auto"/>
              <w:left w:val="single" w:sz="4" w:space="0" w:color="auto"/>
              <w:bottom w:val="single" w:sz="4" w:space="0" w:color="auto"/>
              <w:right w:val="single" w:sz="4" w:space="0" w:color="auto"/>
            </w:tcBorders>
          </w:tcPr>
          <w:p w14:paraId="3E7F01D7" w14:textId="77777777" w:rsidR="00BA7A09" w:rsidRPr="0003648D" w:rsidRDefault="00BA7A09" w:rsidP="00FF6149">
            <w:pPr>
              <w:spacing w:after="60"/>
              <w:rPr>
                <w:ins w:id="3804" w:author="STEC" w:date="2017-11-22T10:47:00Z"/>
                <w:iCs/>
                <w:sz w:val="20"/>
              </w:rPr>
            </w:pPr>
            <w:ins w:id="3805" w:author="STEC" w:date="2017-11-22T10:47:00Z">
              <w:r w:rsidRPr="0003648D">
                <w:rPr>
                  <w:iCs/>
                  <w:sz w:val="20"/>
                </w:rPr>
                <w:t>$</w:t>
              </w:r>
            </w:ins>
          </w:p>
        </w:tc>
        <w:tc>
          <w:tcPr>
            <w:tcW w:w="3691" w:type="pct"/>
            <w:tcBorders>
              <w:top w:val="single" w:sz="4" w:space="0" w:color="auto"/>
              <w:left w:val="single" w:sz="4" w:space="0" w:color="auto"/>
              <w:bottom w:val="single" w:sz="4" w:space="0" w:color="auto"/>
              <w:right w:val="single" w:sz="4" w:space="0" w:color="auto"/>
            </w:tcBorders>
          </w:tcPr>
          <w:p w14:paraId="29766E32" w14:textId="77777777" w:rsidR="00BA7A09" w:rsidRPr="0003648D" w:rsidRDefault="00BA7A09" w:rsidP="004A3ECC">
            <w:pPr>
              <w:spacing w:after="60"/>
              <w:rPr>
                <w:ins w:id="3806" w:author="STEC" w:date="2017-11-22T10:47:00Z"/>
                <w:i/>
                <w:iCs/>
                <w:sz w:val="20"/>
              </w:rPr>
            </w:pPr>
            <w:ins w:id="3807" w:author="STEC" w:date="2017-11-22T10:48:00Z">
              <w:del w:id="3808" w:author="STEC 042618" w:date="2018-03-28T16:26:00Z">
                <w:r w:rsidRPr="0003648D" w:rsidDel="00CF4E51">
                  <w:rPr>
                    <w:i/>
                    <w:iCs/>
                    <w:sz w:val="20"/>
                  </w:rPr>
                  <w:delText xml:space="preserve">Primary </w:delText>
                </w:r>
              </w:del>
              <w:r w:rsidRPr="0003648D">
                <w:rPr>
                  <w:i/>
                  <w:iCs/>
                  <w:sz w:val="20"/>
                </w:rPr>
                <w:t>Frequency Response</w:t>
              </w:r>
            </w:ins>
            <w:ins w:id="3809" w:author="STEC 042618" w:date="2018-03-28T16:26:00Z">
              <w:r w:rsidR="00CF4E51" w:rsidRPr="0003648D">
                <w:rPr>
                  <w:i/>
                  <w:iCs/>
                  <w:sz w:val="20"/>
                </w:rPr>
                <w:t xml:space="preserve"> </w:t>
              </w:r>
            </w:ins>
            <w:ins w:id="3810" w:author="STEC" w:date="2017-11-22T10:48:00Z">
              <w:r w:rsidRPr="0003648D">
                <w:rPr>
                  <w:i/>
                  <w:iCs/>
                  <w:sz w:val="20"/>
                </w:rPr>
                <w:t>Service</w:t>
              </w:r>
            </w:ins>
            <w:ins w:id="3811" w:author="STEC" w:date="2017-11-22T10:47:00Z">
              <w:r w:rsidRPr="0003648D">
                <w:rPr>
                  <w:i/>
                  <w:iCs/>
                  <w:sz w:val="20"/>
                </w:rPr>
                <w:t xml:space="preserve"> Cost Total</w:t>
              </w:r>
              <w:r w:rsidRPr="0003648D">
                <w:rPr>
                  <w:iCs/>
                  <w:sz w:val="20"/>
                </w:rPr>
                <w:t xml:space="preserve">—The net total costs for </w:t>
              </w:r>
            </w:ins>
            <w:ins w:id="3812" w:author="STEC" w:date="2017-11-22T11:09:00Z">
              <w:del w:id="3813" w:author="STEC 042618" w:date="2018-03-28T16:26:00Z">
                <w:r w:rsidRPr="0003648D" w:rsidDel="00CF4E51">
                  <w:rPr>
                    <w:iCs/>
                    <w:sz w:val="20"/>
                  </w:rPr>
                  <w:delText>P</w:delText>
                </w:r>
              </w:del>
              <w:r w:rsidRPr="0003648D">
                <w:rPr>
                  <w:iCs/>
                  <w:sz w:val="20"/>
                </w:rPr>
                <w:t>FRS</w:t>
              </w:r>
            </w:ins>
            <w:ins w:id="3814" w:author="STEC" w:date="2017-11-22T10:47:00Z">
              <w:r w:rsidRPr="0003648D">
                <w:rPr>
                  <w:iCs/>
                  <w:sz w:val="20"/>
                </w:rPr>
                <w:t>, for the hour.  See item (</w:t>
              </w:r>
              <w:del w:id="3815" w:author="ERCOT 06XX18" w:date="2018-06-06T13:51:00Z">
                <w:r w:rsidRPr="0003648D" w:rsidDel="004A3ECC">
                  <w:rPr>
                    <w:iCs/>
                    <w:sz w:val="20"/>
                  </w:rPr>
                  <w:delText>4</w:delText>
                </w:r>
              </w:del>
            </w:ins>
            <w:ins w:id="3816" w:author="ERCOT 06XX18" w:date="2018-06-06T13:51:00Z">
              <w:r w:rsidR="004A3ECC">
                <w:rPr>
                  <w:iCs/>
                  <w:sz w:val="20"/>
                </w:rPr>
                <w:t>6</w:t>
              </w:r>
            </w:ins>
            <w:ins w:id="3817" w:author="STEC" w:date="2017-11-22T10:47:00Z">
              <w:r w:rsidRPr="0003648D">
                <w:rPr>
                  <w:iCs/>
                  <w:sz w:val="20"/>
                </w:rPr>
                <w:t>)(a) above.</w:t>
              </w:r>
            </w:ins>
          </w:p>
        </w:tc>
      </w:tr>
      <w:tr w:rsidR="00BA7A09" w:rsidRPr="0003648D" w14:paraId="3FF7C5FB" w14:textId="77777777" w:rsidTr="00FF6149">
        <w:trPr>
          <w:ins w:id="3818" w:author="STEC" w:date="2017-11-22T10:47:00Z"/>
        </w:trPr>
        <w:tc>
          <w:tcPr>
            <w:tcW w:w="849" w:type="pct"/>
            <w:tcBorders>
              <w:top w:val="single" w:sz="4" w:space="0" w:color="auto"/>
              <w:left w:val="single" w:sz="4" w:space="0" w:color="auto"/>
              <w:bottom w:val="single" w:sz="4" w:space="0" w:color="auto"/>
              <w:right w:val="single" w:sz="4" w:space="0" w:color="auto"/>
            </w:tcBorders>
          </w:tcPr>
          <w:p w14:paraId="05882FFB" w14:textId="77777777" w:rsidR="00BA7A09" w:rsidRPr="0003648D" w:rsidRDefault="00BA7A09" w:rsidP="00FF6149">
            <w:pPr>
              <w:spacing w:after="60"/>
              <w:rPr>
                <w:ins w:id="3819" w:author="STEC" w:date="2017-11-22T10:47:00Z"/>
                <w:iCs/>
                <w:sz w:val="20"/>
              </w:rPr>
            </w:pPr>
            <w:ins w:id="3820" w:author="STEC" w:date="2017-11-22T11:03:00Z">
              <w:del w:id="3821" w:author="STEC 042618" w:date="2018-03-28T16:26:00Z">
                <w:r w:rsidRPr="0003648D" w:rsidDel="00CF4E51">
                  <w:rPr>
                    <w:iCs/>
                    <w:sz w:val="20"/>
                  </w:rPr>
                  <w:delText>P</w:delText>
                </w:r>
              </w:del>
              <w:r w:rsidRPr="0003648D">
                <w:rPr>
                  <w:iCs/>
                  <w:sz w:val="20"/>
                </w:rPr>
                <w:t>FR</w:t>
              </w:r>
              <w:del w:id="3822" w:author="ERCOT 06XX18" w:date="2018-06-06T13:38:00Z">
                <w:r w:rsidRPr="0003648D" w:rsidDel="004F5C50">
                  <w:rPr>
                    <w:iCs/>
                    <w:sz w:val="20"/>
                  </w:rPr>
                  <w:delText>S</w:delText>
                </w:r>
              </w:del>
            </w:ins>
            <w:ins w:id="3823" w:author="STEC" w:date="2017-11-22T10:47:00Z">
              <w:r w:rsidRPr="0003648D">
                <w:rPr>
                  <w:iCs/>
                  <w:sz w:val="20"/>
                </w:rPr>
                <w:t>QTOT</w:t>
              </w:r>
            </w:ins>
          </w:p>
        </w:tc>
        <w:tc>
          <w:tcPr>
            <w:tcW w:w="460" w:type="pct"/>
            <w:tcBorders>
              <w:top w:val="single" w:sz="4" w:space="0" w:color="auto"/>
              <w:left w:val="single" w:sz="4" w:space="0" w:color="auto"/>
              <w:bottom w:val="single" w:sz="4" w:space="0" w:color="auto"/>
              <w:right w:val="single" w:sz="4" w:space="0" w:color="auto"/>
            </w:tcBorders>
          </w:tcPr>
          <w:p w14:paraId="54A5544C" w14:textId="77777777" w:rsidR="00BA7A09" w:rsidRPr="0003648D" w:rsidRDefault="00BA7A09" w:rsidP="00FF6149">
            <w:pPr>
              <w:spacing w:after="60"/>
              <w:rPr>
                <w:ins w:id="3824" w:author="STEC" w:date="2017-11-22T10:47:00Z"/>
                <w:iCs/>
                <w:sz w:val="20"/>
              </w:rPr>
            </w:pPr>
            <w:ins w:id="3825"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659FD694" w14:textId="77777777" w:rsidR="00BA7A09" w:rsidRPr="0003648D" w:rsidRDefault="00BA7A09" w:rsidP="00FF6149">
            <w:pPr>
              <w:spacing w:after="60"/>
              <w:rPr>
                <w:ins w:id="3826" w:author="STEC" w:date="2017-11-22T10:47:00Z"/>
                <w:i/>
                <w:iCs/>
                <w:sz w:val="20"/>
              </w:rPr>
            </w:pPr>
            <w:ins w:id="3827" w:author="STEC" w:date="2017-11-22T10:48:00Z">
              <w:del w:id="3828" w:author="STEC 042618" w:date="2018-03-28T16:26:00Z">
                <w:r w:rsidRPr="0003648D" w:rsidDel="00CF4E51">
                  <w:rPr>
                    <w:i/>
                    <w:iCs/>
                    <w:sz w:val="20"/>
                  </w:rPr>
                  <w:delText xml:space="preserve">Primary </w:delText>
                </w:r>
              </w:del>
              <w:r w:rsidRPr="0003648D">
                <w:rPr>
                  <w:i/>
                  <w:iCs/>
                  <w:sz w:val="20"/>
                </w:rPr>
                <w:t>Frequency Response Service</w:t>
              </w:r>
            </w:ins>
            <w:ins w:id="3829" w:author="STEC" w:date="2017-11-22T10:47:00Z">
              <w:r w:rsidRPr="0003648D">
                <w:rPr>
                  <w:i/>
                  <w:iCs/>
                  <w:sz w:val="20"/>
                </w:rPr>
                <w:t xml:space="preserve"> Quantity Total</w:t>
              </w:r>
              <w:r w:rsidRPr="0003648D">
                <w:rPr>
                  <w:iCs/>
                  <w:sz w:val="20"/>
                </w:rPr>
                <w:t xml:space="preserve">—The sum of every QSE’s Ancillary Service Obligation minus its self-arranged </w:t>
              </w:r>
            </w:ins>
            <w:ins w:id="3830" w:author="STEC" w:date="2017-11-22T11:09:00Z">
              <w:del w:id="3831" w:author="STEC 042618" w:date="2018-03-28T16:27:00Z">
                <w:r w:rsidRPr="0003648D" w:rsidDel="00CF4E51">
                  <w:rPr>
                    <w:iCs/>
                    <w:sz w:val="20"/>
                  </w:rPr>
                  <w:delText>P</w:delText>
                </w:r>
              </w:del>
              <w:r w:rsidRPr="0003648D">
                <w:rPr>
                  <w:iCs/>
                  <w:sz w:val="20"/>
                </w:rPr>
                <w:t>FRS</w:t>
              </w:r>
            </w:ins>
            <w:ins w:id="3832" w:author="STEC" w:date="2017-11-22T10:47:00Z">
              <w:r w:rsidRPr="0003648D">
                <w:rPr>
                  <w:iCs/>
                  <w:sz w:val="20"/>
                </w:rPr>
                <w:t xml:space="preserve"> quantity in the DAM and any and all SASMs for the hour.</w:t>
              </w:r>
            </w:ins>
          </w:p>
        </w:tc>
      </w:tr>
      <w:tr w:rsidR="00BA7A09" w:rsidRPr="0003648D" w14:paraId="34223416" w14:textId="77777777" w:rsidTr="00FF6149">
        <w:trPr>
          <w:ins w:id="3833" w:author="STEC" w:date="2017-11-22T10:47:00Z"/>
        </w:trPr>
        <w:tc>
          <w:tcPr>
            <w:tcW w:w="849" w:type="pct"/>
            <w:tcBorders>
              <w:top w:val="single" w:sz="4" w:space="0" w:color="auto"/>
              <w:left w:val="single" w:sz="4" w:space="0" w:color="auto"/>
              <w:bottom w:val="single" w:sz="4" w:space="0" w:color="auto"/>
              <w:right w:val="single" w:sz="4" w:space="0" w:color="auto"/>
            </w:tcBorders>
          </w:tcPr>
          <w:p w14:paraId="1F72FC56" w14:textId="77777777" w:rsidR="00BA7A09" w:rsidRPr="0003648D" w:rsidRDefault="00BA7A09" w:rsidP="00FF6149">
            <w:pPr>
              <w:spacing w:after="60"/>
              <w:rPr>
                <w:ins w:id="3834" w:author="STEC" w:date="2017-11-22T10:47:00Z"/>
                <w:iCs/>
                <w:sz w:val="20"/>
              </w:rPr>
            </w:pPr>
            <w:ins w:id="3835" w:author="STEC" w:date="2017-11-22T11:03:00Z">
              <w:del w:id="3836" w:author="STEC 042618" w:date="2018-03-28T16:27:00Z">
                <w:r w:rsidRPr="0003648D" w:rsidDel="00CF4E51">
                  <w:rPr>
                    <w:iCs/>
                    <w:sz w:val="20"/>
                  </w:rPr>
                  <w:delText>P</w:delText>
                </w:r>
              </w:del>
              <w:r w:rsidRPr="0003648D">
                <w:rPr>
                  <w:iCs/>
                  <w:sz w:val="20"/>
                </w:rPr>
                <w:t>FR</w:t>
              </w:r>
              <w:del w:id="3837" w:author="ERCOT 06XX18" w:date="2018-06-06T13:38:00Z">
                <w:r w:rsidRPr="0003648D" w:rsidDel="004F5C50">
                  <w:rPr>
                    <w:iCs/>
                    <w:sz w:val="20"/>
                  </w:rPr>
                  <w:delText>S</w:delText>
                </w:r>
              </w:del>
            </w:ins>
            <w:ins w:id="3838" w:author="STEC" w:date="2017-11-22T10:47:00Z">
              <w:r w:rsidRPr="0003648D">
                <w:rPr>
                  <w:iCs/>
                  <w:sz w:val="20"/>
                </w:rPr>
                <w:t xml:space="preserve">Q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19473407" w14:textId="77777777" w:rsidR="00BA7A09" w:rsidRPr="0003648D" w:rsidRDefault="00BA7A09" w:rsidP="00FF6149">
            <w:pPr>
              <w:spacing w:after="60"/>
              <w:rPr>
                <w:ins w:id="3839" w:author="STEC" w:date="2017-11-22T10:47:00Z"/>
                <w:iCs/>
                <w:sz w:val="20"/>
              </w:rPr>
            </w:pPr>
            <w:ins w:id="3840"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5BA3C0A4" w14:textId="77777777" w:rsidR="00BA7A09" w:rsidRPr="0003648D" w:rsidRDefault="00BA7A09" w:rsidP="00FF6149">
            <w:pPr>
              <w:spacing w:after="60"/>
              <w:rPr>
                <w:ins w:id="3841" w:author="STEC" w:date="2017-11-22T10:47:00Z"/>
                <w:i/>
                <w:iCs/>
                <w:sz w:val="20"/>
              </w:rPr>
            </w:pPr>
            <w:ins w:id="3842" w:author="STEC" w:date="2017-11-22T10:48:00Z">
              <w:del w:id="3843" w:author="STEC 042618" w:date="2018-03-28T16:27:00Z">
                <w:r w:rsidRPr="0003648D" w:rsidDel="00CF4E51">
                  <w:rPr>
                    <w:i/>
                    <w:iCs/>
                    <w:sz w:val="20"/>
                  </w:rPr>
                  <w:delText xml:space="preserve">Primary </w:delText>
                </w:r>
              </w:del>
              <w:r w:rsidRPr="0003648D">
                <w:rPr>
                  <w:i/>
                  <w:iCs/>
                  <w:sz w:val="20"/>
                </w:rPr>
                <w:t>Frequency Response</w:t>
              </w:r>
            </w:ins>
            <w:ins w:id="3844" w:author="STEC 042618" w:date="2018-03-28T16:27:00Z">
              <w:r w:rsidR="00CF4E51" w:rsidRPr="0003648D">
                <w:rPr>
                  <w:i/>
                  <w:iCs/>
                  <w:sz w:val="20"/>
                </w:rPr>
                <w:t xml:space="preserve"> </w:t>
              </w:r>
            </w:ins>
            <w:ins w:id="3845" w:author="STEC" w:date="2017-11-22T10:48:00Z">
              <w:r w:rsidRPr="0003648D">
                <w:rPr>
                  <w:i/>
                  <w:iCs/>
                  <w:sz w:val="20"/>
                </w:rPr>
                <w:t>Service</w:t>
              </w:r>
            </w:ins>
            <w:ins w:id="3846" w:author="STEC" w:date="2017-11-22T10:47:00Z">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ins>
            <w:ins w:id="3847" w:author="STEC" w:date="2017-11-22T11:09:00Z">
              <w:del w:id="3848" w:author="STEC 042618" w:date="2018-03-28T16:27:00Z">
                <w:r w:rsidRPr="0003648D" w:rsidDel="00CF4E51">
                  <w:rPr>
                    <w:iCs/>
                    <w:sz w:val="20"/>
                  </w:rPr>
                  <w:delText>P</w:delText>
                </w:r>
              </w:del>
              <w:r w:rsidRPr="0003648D">
                <w:rPr>
                  <w:iCs/>
                  <w:sz w:val="20"/>
                </w:rPr>
                <w:t>FRS</w:t>
              </w:r>
            </w:ins>
            <w:ins w:id="3849" w:author="STEC" w:date="2017-11-22T10:47:00Z">
              <w:r w:rsidRPr="0003648D">
                <w:rPr>
                  <w:iCs/>
                  <w:sz w:val="20"/>
                </w:rPr>
                <w:t xml:space="preserve"> quantity in the DAM and any and all SASMs, for the hour.</w:t>
              </w:r>
            </w:ins>
          </w:p>
        </w:tc>
      </w:tr>
      <w:tr w:rsidR="00BA7A09" w:rsidRPr="0003648D" w14:paraId="294C4FE5" w14:textId="77777777" w:rsidTr="00FF6149">
        <w:trPr>
          <w:ins w:id="3850" w:author="STEC" w:date="2017-11-22T10:47:00Z"/>
        </w:trPr>
        <w:tc>
          <w:tcPr>
            <w:tcW w:w="849" w:type="pct"/>
            <w:tcBorders>
              <w:top w:val="single" w:sz="4" w:space="0" w:color="auto"/>
              <w:left w:val="single" w:sz="4" w:space="0" w:color="auto"/>
              <w:bottom w:val="single" w:sz="4" w:space="0" w:color="auto"/>
              <w:right w:val="single" w:sz="4" w:space="0" w:color="auto"/>
            </w:tcBorders>
          </w:tcPr>
          <w:p w14:paraId="1F350809" w14:textId="77777777" w:rsidR="00BA7A09" w:rsidRPr="0003648D" w:rsidRDefault="00BA7A09" w:rsidP="00FF6149">
            <w:pPr>
              <w:spacing w:after="60"/>
              <w:rPr>
                <w:ins w:id="3851" w:author="STEC" w:date="2017-11-22T10:47:00Z"/>
                <w:iCs/>
                <w:sz w:val="20"/>
              </w:rPr>
            </w:pPr>
            <w:ins w:id="3852" w:author="STEC" w:date="2017-11-22T11:03:00Z">
              <w:del w:id="3853" w:author="STEC 042618" w:date="2018-03-28T16:27:00Z">
                <w:r w:rsidRPr="0003648D" w:rsidDel="00CF4E51">
                  <w:rPr>
                    <w:iCs/>
                    <w:sz w:val="20"/>
                  </w:rPr>
                  <w:delText>P</w:delText>
                </w:r>
              </w:del>
              <w:r w:rsidRPr="0003648D">
                <w:rPr>
                  <w:iCs/>
                  <w:sz w:val="20"/>
                </w:rPr>
                <w:t>FR</w:t>
              </w:r>
              <w:del w:id="3854" w:author="ERCOT 06XX18" w:date="2018-06-06T13:38:00Z">
                <w:r w:rsidRPr="0003648D" w:rsidDel="004F5C50">
                  <w:rPr>
                    <w:iCs/>
                    <w:sz w:val="20"/>
                  </w:rPr>
                  <w:delText>S</w:delText>
                </w:r>
              </w:del>
            </w:ins>
            <w:ins w:id="3855" w:author="STEC" w:date="2017-11-22T10:47:00Z">
              <w:r w:rsidRPr="0003648D">
                <w:rPr>
                  <w:iCs/>
                  <w:sz w:val="20"/>
                </w:rPr>
                <w:t xml:space="preserve">O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50820527" w14:textId="77777777" w:rsidR="00BA7A09" w:rsidRPr="0003648D" w:rsidRDefault="00BA7A09" w:rsidP="00FF6149">
            <w:pPr>
              <w:spacing w:after="60"/>
              <w:rPr>
                <w:ins w:id="3856" w:author="STEC" w:date="2017-11-22T10:47:00Z"/>
                <w:iCs/>
                <w:sz w:val="20"/>
              </w:rPr>
            </w:pPr>
            <w:ins w:id="3857"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270C98BD" w14:textId="77777777" w:rsidR="00BA7A09" w:rsidRPr="0003648D" w:rsidRDefault="00BA7A09" w:rsidP="00FF6149">
            <w:pPr>
              <w:spacing w:after="60"/>
              <w:rPr>
                <w:ins w:id="3858" w:author="STEC" w:date="2017-11-22T10:47:00Z"/>
                <w:i/>
                <w:iCs/>
                <w:sz w:val="20"/>
              </w:rPr>
            </w:pPr>
            <w:ins w:id="3859" w:author="STEC" w:date="2017-11-22T10:48:00Z">
              <w:del w:id="3860" w:author="STEC 042618" w:date="2018-03-28T16:27:00Z">
                <w:r w:rsidRPr="0003648D" w:rsidDel="00CF4E51">
                  <w:rPr>
                    <w:i/>
                    <w:iCs/>
                    <w:sz w:val="20"/>
                  </w:rPr>
                  <w:delText xml:space="preserve">Primary </w:delText>
                </w:r>
              </w:del>
              <w:r w:rsidRPr="0003648D">
                <w:rPr>
                  <w:i/>
                  <w:iCs/>
                  <w:sz w:val="20"/>
                </w:rPr>
                <w:t>Frequency Response</w:t>
              </w:r>
            </w:ins>
            <w:ins w:id="3861" w:author="STEC 042618" w:date="2018-03-28T16:28:00Z">
              <w:r w:rsidR="00CF4E51" w:rsidRPr="0003648D">
                <w:rPr>
                  <w:i/>
                  <w:iCs/>
                  <w:sz w:val="20"/>
                </w:rPr>
                <w:t xml:space="preserve"> </w:t>
              </w:r>
            </w:ins>
            <w:ins w:id="3862" w:author="STEC" w:date="2017-11-22T10:48:00Z">
              <w:r w:rsidRPr="0003648D">
                <w:rPr>
                  <w:i/>
                  <w:iCs/>
                  <w:sz w:val="20"/>
                </w:rPr>
                <w:t>Service</w:t>
              </w:r>
            </w:ins>
            <w:ins w:id="3863" w:author="STEC" w:date="2017-11-22T10:47:00Z">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ins>
          </w:p>
        </w:tc>
      </w:tr>
      <w:tr w:rsidR="00BA7A09" w:rsidRPr="0003648D" w14:paraId="45604077" w14:textId="77777777" w:rsidTr="00FF6149">
        <w:trPr>
          <w:ins w:id="3864" w:author="STEC" w:date="2017-11-22T10:47:00Z"/>
        </w:trPr>
        <w:tc>
          <w:tcPr>
            <w:tcW w:w="849" w:type="pct"/>
            <w:tcBorders>
              <w:top w:val="single" w:sz="4" w:space="0" w:color="auto"/>
              <w:left w:val="single" w:sz="4" w:space="0" w:color="auto"/>
              <w:bottom w:val="single" w:sz="4" w:space="0" w:color="auto"/>
              <w:right w:val="single" w:sz="4" w:space="0" w:color="auto"/>
            </w:tcBorders>
          </w:tcPr>
          <w:p w14:paraId="6FA1D7BC" w14:textId="77777777" w:rsidR="00BA7A09" w:rsidRPr="0003648D" w:rsidRDefault="00BA7A09" w:rsidP="00FF6149">
            <w:pPr>
              <w:spacing w:after="60"/>
              <w:rPr>
                <w:ins w:id="3865" w:author="STEC" w:date="2017-11-22T10:47:00Z"/>
                <w:iCs/>
                <w:sz w:val="20"/>
              </w:rPr>
            </w:pPr>
            <w:ins w:id="3866" w:author="STEC" w:date="2017-11-22T10:47:00Z">
              <w:r w:rsidRPr="0003648D">
                <w:rPr>
                  <w:iCs/>
                  <w:sz w:val="20"/>
                </w:rPr>
                <w:t>DASA</w:t>
              </w:r>
            </w:ins>
            <w:ins w:id="3867" w:author="STEC" w:date="2017-11-22T11:03:00Z">
              <w:del w:id="3868" w:author="STEC 042618" w:date="2018-03-28T16:28:00Z">
                <w:r w:rsidRPr="0003648D" w:rsidDel="00CF4E51">
                  <w:rPr>
                    <w:iCs/>
                    <w:sz w:val="20"/>
                  </w:rPr>
                  <w:delText>P</w:delText>
                </w:r>
              </w:del>
              <w:r w:rsidRPr="0003648D">
                <w:rPr>
                  <w:iCs/>
                  <w:sz w:val="20"/>
                </w:rPr>
                <w:t>FR</w:t>
              </w:r>
              <w:del w:id="3869" w:author="ERCOT 06XX18" w:date="2018-06-06T13:38:00Z">
                <w:r w:rsidRPr="0003648D" w:rsidDel="004F5C50">
                  <w:rPr>
                    <w:iCs/>
                    <w:sz w:val="20"/>
                  </w:rPr>
                  <w:delText>S</w:delText>
                </w:r>
              </w:del>
            </w:ins>
            <w:ins w:id="3870" w:author="STEC" w:date="2017-11-22T10:47:00Z">
              <w:r w:rsidRPr="0003648D">
                <w:rPr>
                  <w:iCs/>
                  <w:sz w:val="20"/>
                </w:rPr>
                <w:t>Q</w:t>
              </w:r>
              <w:r w:rsidRPr="0003648D">
                <w:rPr>
                  <w:i/>
                  <w:iCs/>
                  <w:sz w:val="20"/>
                </w:rPr>
                <w:t xml:space="preserve">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2EDE3571" w14:textId="77777777" w:rsidR="00BA7A09" w:rsidRPr="0003648D" w:rsidRDefault="00BA7A09" w:rsidP="00FF6149">
            <w:pPr>
              <w:spacing w:after="60"/>
              <w:rPr>
                <w:ins w:id="3871" w:author="STEC" w:date="2017-11-22T10:47:00Z"/>
                <w:iCs/>
                <w:sz w:val="20"/>
              </w:rPr>
            </w:pPr>
            <w:ins w:id="3872"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1DB50A7E" w14:textId="77777777" w:rsidR="00BA7A09" w:rsidRPr="0003648D" w:rsidRDefault="00BA7A09" w:rsidP="00FF6149">
            <w:pPr>
              <w:spacing w:after="60"/>
              <w:rPr>
                <w:ins w:id="3873" w:author="STEC" w:date="2017-11-22T10:47:00Z"/>
                <w:i/>
                <w:iCs/>
                <w:sz w:val="20"/>
              </w:rPr>
            </w:pPr>
            <w:ins w:id="3874" w:author="STEC" w:date="2017-11-22T10:47:00Z">
              <w:r w:rsidRPr="0003648D">
                <w:rPr>
                  <w:i/>
                  <w:iCs/>
                  <w:sz w:val="20"/>
                </w:rPr>
                <w:t xml:space="preserve">Day-Ahead Self-Arranged </w:t>
              </w:r>
            </w:ins>
            <w:ins w:id="3875" w:author="STEC" w:date="2017-11-22T10:48:00Z">
              <w:del w:id="3876" w:author="STEC 042618" w:date="2018-03-28T16:28:00Z">
                <w:r w:rsidRPr="0003648D" w:rsidDel="00CF4E51">
                  <w:rPr>
                    <w:i/>
                    <w:iCs/>
                    <w:sz w:val="20"/>
                  </w:rPr>
                  <w:delText xml:space="preserve">Primary </w:delText>
                </w:r>
              </w:del>
              <w:r w:rsidRPr="0003648D">
                <w:rPr>
                  <w:i/>
                  <w:iCs/>
                  <w:sz w:val="20"/>
                </w:rPr>
                <w:t>Frequency Response</w:t>
              </w:r>
            </w:ins>
            <w:ins w:id="3877" w:author="STEC 042618" w:date="2018-03-28T16:28:00Z">
              <w:r w:rsidR="00CF4E51" w:rsidRPr="0003648D">
                <w:rPr>
                  <w:i/>
                  <w:iCs/>
                  <w:sz w:val="20"/>
                </w:rPr>
                <w:t xml:space="preserve"> </w:t>
              </w:r>
            </w:ins>
            <w:ins w:id="3878" w:author="STEC" w:date="2017-11-22T10:48:00Z">
              <w:r w:rsidRPr="0003648D">
                <w:rPr>
                  <w:i/>
                  <w:iCs/>
                  <w:sz w:val="20"/>
                </w:rPr>
                <w:t>Service</w:t>
              </w:r>
            </w:ins>
            <w:ins w:id="3879" w:author="STEC" w:date="2017-11-22T10:47:00Z">
              <w:r w:rsidRPr="0003648D">
                <w:rPr>
                  <w:i/>
                  <w:iCs/>
                  <w:sz w:val="20"/>
                </w:rPr>
                <w:t xml:space="preserve"> Quantity per QSE</w:t>
              </w:r>
              <w:r w:rsidRPr="0003648D">
                <w:rPr>
                  <w:iCs/>
                  <w:sz w:val="20"/>
                </w:rPr>
                <w:t xml:space="preserve">—The self-arranged </w:t>
              </w:r>
            </w:ins>
            <w:ins w:id="3880" w:author="STEC" w:date="2017-11-22T11:09:00Z">
              <w:del w:id="3881" w:author="STEC 042618" w:date="2018-03-28T16:28:00Z">
                <w:r w:rsidRPr="0003648D" w:rsidDel="00CF4E51">
                  <w:rPr>
                    <w:iCs/>
                    <w:sz w:val="20"/>
                  </w:rPr>
                  <w:delText>P</w:delText>
                </w:r>
              </w:del>
              <w:r w:rsidRPr="0003648D">
                <w:rPr>
                  <w:iCs/>
                  <w:sz w:val="20"/>
                </w:rPr>
                <w:t>FRS</w:t>
              </w:r>
            </w:ins>
            <w:ins w:id="3882" w:author="STEC" w:date="2017-11-22T10:47:00Z">
              <w:r w:rsidRPr="0003648D">
                <w:rPr>
                  <w:iCs/>
                  <w:sz w:val="20"/>
                </w:rPr>
                <w:t xml:space="preserve"> quantity submitted by QSE </w:t>
              </w:r>
              <w:r w:rsidRPr="0003648D">
                <w:rPr>
                  <w:i/>
                  <w:iCs/>
                  <w:sz w:val="20"/>
                </w:rPr>
                <w:t>q</w:t>
              </w:r>
              <w:r w:rsidRPr="0003648D">
                <w:rPr>
                  <w:iCs/>
                  <w:sz w:val="20"/>
                </w:rPr>
                <w:t xml:space="preserve"> before 1000 in the Day-Ahead.</w:t>
              </w:r>
            </w:ins>
          </w:p>
        </w:tc>
      </w:tr>
      <w:tr w:rsidR="00BA7A09" w:rsidRPr="0003648D" w14:paraId="3163A456" w14:textId="77777777" w:rsidTr="00FF6149">
        <w:trPr>
          <w:ins w:id="3883" w:author="STEC" w:date="2017-11-22T10:47:00Z"/>
        </w:trPr>
        <w:tc>
          <w:tcPr>
            <w:tcW w:w="849" w:type="pct"/>
            <w:tcBorders>
              <w:top w:val="single" w:sz="4" w:space="0" w:color="auto"/>
              <w:left w:val="single" w:sz="4" w:space="0" w:color="auto"/>
              <w:bottom w:val="single" w:sz="4" w:space="0" w:color="auto"/>
              <w:right w:val="single" w:sz="4" w:space="0" w:color="auto"/>
            </w:tcBorders>
          </w:tcPr>
          <w:p w14:paraId="1895F404" w14:textId="77777777" w:rsidR="00BA7A09" w:rsidRPr="0003648D" w:rsidRDefault="00BA7A09" w:rsidP="00FF6149">
            <w:pPr>
              <w:spacing w:after="60"/>
              <w:rPr>
                <w:ins w:id="3884" w:author="STEC" w:date="2017-11-22T10:47:00Z"/>
                <w:iCs/>
                <w:sz w:val="20"/>
              </w:rPr>
            </w:pPr>
            <w:ins w:id="3885" w:author="STEC" w:date="2017-11-22T10:47:00Z">
              <w:r w:rsidRPr="0003648D">
                <w:rPr>
                  <w:iCs/>
                  <w:sz w:val="20"/>
                </w:rPr>
                <w:t>RTSA</w:t>
              </w:r>
            </w:ins>
            <w:ins w:id="3886" w:author="STEC" w:date="2017-11-22T11:03:00Z">
              <w:del w:id="3887" w:author="STEC 042618" w:date="2018-03-28T16:28:00Z">
                <w:r w:rsidRPr="0003648D" w:rsidDel="00CF4E51">
                  <w:rPr>
                    <w:iCs/>
                    <w:sz w:val="20"/>
                  </w:rPr>
                  <w:delText>P</w:delText>
                </w:r>
              </w:del>
              <w:r w:rsidRPr="0003648D">
                <w:rPr>
                  <w:iCs/>
                  <w:sz w:val="20"/>
                </w:rPr>
                <w:t>FR</w:t>
              </w:r>
              <w:del w:id="3888" w:author="ERCOT 06XX18" w:date="2018-06-06T13:38:00Z">
                <w:r w:rsidRPr="0003648D" w:rsidDel="004F5C50">
                  <w:rPr>
                    <w:iCs/>
                    <w:sz w:val="20"/>
                  </w:rPr>
                  <w:delText>S</w:delText>
                </w:r>
              </w:del>
            </w:ins>
            <w:ins w:id="3889" w:author="STEC" w:date="2017-11-22T10:47:00Z">
              <w:r w:rsidRPr="0003648D">
                <w:rPr>
                  <w:iCs/>
                  <w:sz w:val="20"/>
                </w:rPr>
                <w:t>Q</w:t>
              </w:r>
              <w:r w:rsidRPr="0003648D">
                <w:rPr>
                  <w:i/>
                  <w:iCs/>
                  <w:sz w:val="20"/>
                </w:rPr>
                <w:t xml:space="preserve">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4BBF0EAD" w14:textId="77777777" w:rsidR="00BA7A09" w:rsidRPr="0003648D" w:rsidRDefault="00BA7A09" w:rsidP="00FF6149">
            <w:pPr>
              <w:spacing w:after="60"/>
              <w:rPr>
                <w:ins w:id="3890" w:author="STEC" w:date="2017-11-22T10:47:00Z"/>
                <w:iCs/>
                <w:sz w:val="20"/>
              </w:rPr>
            </w:pPr>
            <w:ins w:id="3891"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7BA2D8C9" w14:textId="77777777" w:rsidR="00BA7A09" w:rsidRPr="0003648D" w:rsidRDefault="00BA7A09" w:rsidP="00FF6149">
            <w:pPr>
              <w:spacing w:after="60"/>
              <w:rPr>
                <w:ins w:id="3892" w:author="STEC" w:date="2017-11-22T10:47:00Z"/>
                <w:i/>
                <w:iCs/>
                <w:sz w:val="20"/>
              </w:rPr>
            </w:pPr>
            <w:ins w:id="3893" w:author="STEC" w:date="2017-11-22T10:47:00Z">
              <w:r w:rsidRPr="0003648D">
                <w:rPr>
                  <w:i/>
                  <w:iCs/>
                  <w:sz w:val="20"/>
                </w:rPr>
                <w:t xml:space="preserve">Self-Arranged </w:t>
              </w:r>
            </w:ins>
            <w:ins w:id="3894" w:author="STEC" w:date="2017-11-22T10:48:00Z">
              <w:del w:id="3895" w:author="STEC 042618" w:date="2018-03-28T16:28:00Z">
                <w:r w:rsidRPr="0003648D" w:rsidDel="00CF4E51">
                  <w:rPr>
                    <w:i/>
                    <w:iCs/>
                    <w:sz w:val="20"/>
                  </w:rPr>
                  <w:delText xml:space="preserve">Primary </w:delText>
                </w:r>
              </w:del>
              <w:r w:rsidRPr="0003648D">
                <w:rPr>
                  <w:i/>
                  <w:iCs/>
                  <w:sz w:val="20"/>
                </w:rPr>
                <w:t>Frequency Response</w:t>
              </w:r>
            </w:ins>
            <w:ins w:id="3896" w:author="STEC 042618" w:date="2018-03-28T16:28:00Z">
              <w:r w:rsidR="00CF4E51" w:rsidRPr="0003648D">
                <w:rPr>
                  <w:i/>
                  <w:iCs/>
                  <w:sz w:val="20"/>
                </w:rPr>
                <w:t xml:space="preserve"> </w:t>
              </w:r>
            </w:ins>
            <w:ins w:id="3897" w:author="STEC" w:date="2017-11-22T10:48:00Z">
              <w:r w:rsidRPr="0003648D">
                <w:rPr>
                  <w:i/>
                  <w:iCs/>
                  <w:sz w:val="20"/>
                </w:rPr>
                <w:t>Service</w:t>
              </w:r>
            </w:ins>
            <w:ins w:id="3898" w:author="STEC" w:date="2017-11-22T10:47:00Z">
              <w:r w:rsidRPr="0003648D">
                <w:rPr>
                  <w:i/>
                  <w:iCs/>
                  <w:sz w:val="20"/>
                </w:rPr>
                <w:t xml:space="preserve"> Quantity per QSE for all SASMs</w:t>
              </w:r>
              <w:r w:rsidRPr="0003648D">
                <w:rPr>
                  <w:iCs/>
                  <w:sz w:val="20"/>
                </w:rPr>
                <w:t xml:space="preserve">—The sum of all self-arranged </w:t>
              </w:r>
            </w:ins>
            <w:ins w:id="3899" w:author="STEC" w:date="2017-11-22T11:09:00Z">
              <w:del w:id="3900" w:author="STEC 042618" w:date="2018-03-28T16:28:00Z">
                <w:r w:rsidRPr="0003648D" w:rsidDel="00CF4E51">
                  <w:rPr>
                    <w:iCs/>
                    <w:sz w:val="20"/>
                  </w:rPr>
                  <w:delText>P</w:delText>
                </w:r>
              </w:del>
              <w:r w:rsidRPr="0003648D">
                <w:rPr>
                  <w:iCs/>
                  <w:sz w:val="20"/>
                </w:rPr>
                <w:t>FRS</w:t>
              </w:r>
            </w:ins>
            <w:ins w:id="3901" w:author="STEC" w:date="2017-11-22T10:47:00Z">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ins>
          </w:p>
        </w:tc>
      </w:tr>
      <w:tr w:rsidR="00BA7A09" w:rsidRPr="0003648D" w14:paraId="6EA68D49" w14:textId="77777777" w:rsidTr="00FF6149">
        <w:trPr>
          <w:ins w:id="3902" w:author="STEC" w:date="2017-11-22T10:47:00Z"/>
        </w:trPr>
        <w:tc>
          <w:tcPr>
            <w:tcW w:w="849" w:type="pct"/>
            <w:tcBorders>
              <w:top w:val="single" w:sz="4" w:space="0" w:color="auto"/>
              <w:left w:val="single" w:sz="4" w:space="0" w:color="auto"/>
              <w:bottom w:val="single" w:sz="4" w:space="0" w:color="auto"/>
              <w:right w:val="single" w:sz="4" w:space="0" w:color="auto"/>
            </w:tcBorders>
          </w:tcPr>
          <w:p w14:paraId="56A440E5" w14:textId="77777777" w:rsidR="00BA7A09" w:rsidRPr="0003648D" w:rsidRDefault="00BA7A09" w:rsidP="00FF6149">
            <w:pPr>
              <w:spacing w:after="60"/>
              <w:rPr>
                <w:ins w:id="3903" w:author="STEC" w:date="2017-11-22T10:47:00Z"/>
                <w:iCs/>
                <w:sz w:val="20"/>
              </w:rPr>
            </w:pPr>
            <w:ins w:id="3904" w:author="STEC" w:date="2017-11-22T10:47:00Z">
              <w:r w:rsidRPr="0003648D">
                <w:rPr>
                  <w:iCs/>
                  <w:sz w:val="20"/>
                </w:rPr>
                <w:t>RTPC</w:t>
              </w:r>
            </w:ins>
            <w:ins w:id="3905" w:author="STEC" w:date="2017-11-22T11:08:00Z">
              <w:del w:id="3906" w:author="STEC 042618" w:date="2018-03-28T16:29:00Z">
                <w:r w:rsidRPr="0003648D" w:rsidDel="00CF4E51">
                  <w:rPr>
                    <w:iCs/>
                    <w:sz w:val="20"/>
                  </w:rPr>
                  <w:delText>P</w:delText>
                </w:r>
              </w:del>
              <w:r w:rsidRPr="0003648D">
                <w:rPr>
                  <w:iCs/>
                  <w:sz w:val="20"/>
                </w:rPr>
                <w:t>FR</w:t>
              </w:r>
              <w:del w:id="3907" w:author="ERCOT 06XX18" w:date="2018-06-06T13:38:00Z">
                <w:r w:rsidRPr="0003648D" w:rsidDel="004F5C50">
                  <w:rPr>
                    <w:iCs/>
                    <w:sz w:val="20"/>
                  </w:rPr>
                  <w:delText>S</w:delText>
                </w:r>
              </w:del>
            </w:ins>
            <w:ins w:id="3908" w:author="STEC" w:date="2017-11-22T10:47:00Z">
              <w:r w:rsidRPr="0003648D">
                <w:rPr>
                  <w:iCs/>
                  <w:sz w:val="20"/>
                </w:rPr>
                <w:t xml:space="preserve"> </w:t>
              </w:r>
              <w:r w:rsidRPr="0003648D">
                <w:rPr>
                  <w:i/>
                  <w:iCs/>
                  <w:sz w:val="20"/>
                  <w:vertAlign w:val="subscript"/>
                </w:rPr>
                <w:t>q, m</w:t>
              </w:r>
            </w:ins>
          </w:p>
        </w:tc>
        <w:tc>
          <w:tcPr>
            <w:tcW w:w="460" w:type="pct"/>
            <w:tcBorders>
              <w:top w:val="single" w:sz="4" w:space="0" w:color="auto"/>
              <w:left w:val="single" w:sz="4" w:space="0" w:color="auto"/>
              <w:bottom w:val="single" w:sz="4" w:space="0" w:color="auto"/>
              <w:right w:val="single" w:sz="4" w:space="0" w:color="auto"/>
            </w:tcBorders>
          </w:tcPr>
          <w:p w14:paraId="765A803B" w14:textId="77777777" w:rsidR="00BA7A09" w:rsidRPr="0003648D" w:rsidRDefault="00BA7A09" w:rsidP="00FF6149">
            <w:pPr>
              <w:spacing w:after="60"/>
              <w:rPr>
                <w:ins w:id="3909" w:author="STEC" w:date="2017-11-22T10:47:00Z"/>
                <w:iCs/>
                <w:sz w:val="20"/>
              </w:rPr>
            </w:pPr>
            <w:ins w:id="3910"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08F65EFC" w14:textId="77777777" w:rsidR="00BA7A09" w:rsidRPr="0003648D" w:rsidRDefault="00BA7A09" w:rsidP="00FF6149">
            <w:pPr>
              <w:spacing w:after="60"/>
              <w:rPr>
                <w:ins w:id="3911" w:author="STEC" w:date="2017-11-22T10:47:00Z"/>
                <w:i/>
                <w:iCs/>
                <w:sz w:val="20"/>
              </w:rPr>
            </w:pPr>
            <w:ins w:id="3912" w:author="STEC" w:date="2017-11-22T10:47:00Z">
              <w:r w:rsidRPr="0003648D">
                <w:rPr>
                  <w:i/>
                  <w:iCs/>
                  <w:sz w:val="20"/>
                </w:rPr>
                <w:t xml:space="preserve">Procured Capacity for </w:t>
              </w:r>
            </w:ins>
            <w:ins w:id="3913" w:author="STEC" w:date="2017-11-22T10:48:00Z">
              <w:del w:id="3914" w:author="STEC 042618" w:date="2018-03-28T16:29:00Z">
                <w:r w:rsidRPr="0003648D" w:rsidDel="00CF4E51">
                  <w:rPr>
                    <w:i/>
                    <w:iCs/>
                    <w:sz w:val="20"/>
                  </w:rPr>
                  <w:delText xml:space="preserve">Primary </w:delText>
                </w:r>
              </w:del>
              <w:r w:rsidRPr="0003648D">
                <w:rPr>
                  <w:i/>
                  <w:iCs/>
                  <w:sz w:val="20"/>
                </w:rPr>
                <w:t>Frequency Response</w:t>
              </w:r>
            </w:ins>
            <w:ins w:id="3915" w:author="STEC 042618" w:date="2018-03-28T16:29:00Z">
              <w:r w:rsidR="00CF4E51" w:rsidRPr="0003648D">
                <w:rPr>
                  <w:i/>
                  <w:iCs/>
                  <w:sz w:val="20"/>
                </w:rPr>
                <w:t xml:space="preserve"> </w:t>
              </w:r>
            </w:ins>
            <w:ins w:id="3916" w:author="STEC" w:date="2017-11-22T10:48:00Z">
              <w:r w:rsidRPr="0003648D">
                <w:rPr>
                  <w:i/>
                  <w:iCs/>
                  <w:sz w:val="20"/>
                </w:rPr>
                <w:t>Service</w:t>
              </w:r>
            </w:ins>
            <w:ins w:id="3917" w:author="STEC" w:date="2017-11-22T10:47:00Z">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ins>
            <w:ins w:id="3918" w:author="STEC" w:date="2017-11-22T11:09:00Z">
              <w:del w:id="3919" w:author="STEC 042618" w:date="2018-03-28T16:29:00Z">
                <w:r w:rsidRPr="0003648D" w:rsidDel="00CF4E51">
                  <w:rPr>
                    <w:iCs/>
                    <w:sz w:val="20"/>
                  </w:rPr>
                  <w:delText>P</w:delText>
                </w:r>
              </w:del>
              <w:r w:rsidRPr="0003648D">
                <w:rPr>
                  <w:iCs/>
                  <w:sz w:val="20"/>
                </w:rPr>
                <w:t>FRS</w:t>
              </w:r>
            </w:ins>
            <w:ins w:id="3920" w:author="STEC" w:date="2017-11-22T10:47:00Z">
              <w:r w:rsidRPr="0003648D">
                <w:rPr>
                  <w:iCs/>
                  <w:sz w:val="20"/>
                </w:rPr>
                <w:t>, for the hour.</w:t>
              </w:r>
            </w:ins>
          </w:p>
        </w:tc>
      </w:tr>
      <w:tr w:rsidR="00BA7A09" w:rsidRPr="0003648D" w14:paraId="43573F1B" w14:textId="77777777" w:rsidTr="00FF6149">
        <w:trPr>
          <w:ins w:id="3921" w:author="STEC" w:date="2017-11-22T10:47:00Z"/>
        </w:trPr>
        <w:tc>
          <w:tcPr>
            <w:tcW w:w="849" w:type="pct"/>
            <w:tcBorders>
              <w:top w:val="single" w:sz="4" w:space="0" w:color="auto"/>
              <w:left w:val="single" w:sz="4" w:space="0" w:color="auto"/>
              <w:bottom w:val="single" w:sz="4" w:space="0" w:color="auto"/>
              <w:right w:val="single" w:sz="4" w:space="0" w:color="auto"/>
            </w:tcBorders>
          </w:tcPr>
          <w:p w14:paraId="06871C04" w14:textId="77777777" w:rsidR="00BA7A09" w:rsidRPr="0003648D" w:rsidRDefault="00BA7A09" w:rsidP="00FF6149">
            <w:pPr>
              <w:spacing w:after="60"/>
              <w:rPr>
                <w:ins w:id="3922" w:author="STEC" w:date="2017-11-22T10:47:00Z"/>
                <w:iCs/>
                <w:sz w:val="20"/>
              </w:rPr>
            </w:pPr>
            <w:ins w:id="3923" w:author="STEC" w:date="2017-11-22T11:08:00Z">
              <w:del w:id="3924" w:author="STEC 042618" w:date="2018-03-28T16:29:00Z">
                <w:r w:rsidRPr="0003648D" w:rsidDel="007E5245">
                  <w:rPr>
                    <w:iCs/>
                    <w:sz w:val="20"/>
                  </w:rPr>
                  <w:lastRenderedPageBreak/>
                  <w:delText>P</w:delText>
                </w:r>
              </w:del>
              <w:r w:rsidRPr="0003648D">
                <w:rPr>
                  <w:iCs/>
                  <w:sz w:val="20"/>
                </w:rPr>
                <w:t>FR</w:t>
              </w:r>
              <w:del w:id="3925" w:author="ERCOT 06XX18" w:date="2018-06-06T13:38:00Z">
                <w:r w:rsidRPr="0003648D" w:rsidDel="004F5C50">
                  <w:rPr>
                    <w:iCs/>
                    <w:sz w:val="20"/>
                  </w:rPr>
                  <w:delText>S</w:delText>
                </w:r>
              </w:del>
            </w:ins>
            <w:ins w:id="3926" w:author="STEC" w:date="2017-11-22T10:47:00Z">
              <w:r w:rsidRPr="0003648D">
                <w:rPr>
                  <w:iCs/>
                  <w:sz w:val="20"/>
                </w:rPr>
                <w:t xml:space="preserve">FQ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084A678D" w14:textId="77777777" w:rsidR="00BA7A09" w:rsidRPr="0003648D" w:rsidRDefault="00BA7A09" w:rsidP="00FF6149">
            <w:pPr>
              <w:spacing w:after="60"/>
              <w:rPr>
                <w:ins w:id="3927" w:author="STEC" w:date="2017-11-22T10:47:00Z"/>
                <w:iCs/>
                <w:sz w:val="20"/>
              </w:rPr>
            </w:pPr>
            <w:ins w:id="3928" w:author="STEC" w:date="2017-11-22T10:47:00Z">
              <w:r w:rsidRPr="0003648D">
                <w:rPr>
                  <w:iCs/>
                  <w:sz w:val="20"/>
                </w:rPr>
                <w:t>MW</w:t>
              </w:r>
            </w:ins>
          </w:p>
        </w:tc>
        <w:tc>
          <w:tcPr>
            <w:tcW w:w="3691" w:type="pct"/>
            <w:tcBorders>
              <w:top w:val="single" w:sz="4" w:space="0" w:color="auto"/>
              <w:left w:val="single" w:sz="4" w:space="0" w:color="auto"/>
              <w:bottom w:val="single" w:sz="4" w:space="0" w:color="auto"/>
              <w:right w:val="single" w:sz="4" w:space="0" w:color="auto"/>
            </w:tcBorders>
          </w:tcPr>
          <w:p w14:paraId="29733223" w14:textId="77777777" w:rsidR="00BA7A09" w:rsidRPr="0003648D" w:rsidRDefault="00BA7A09" w:rsidP="00FF6149">
            <w:pPr>
              <w:spacing w:after="60"/>
              <w:rPr>
                <w:ins w:id="3929" w:author="STEC" w:date="2017-11-22T10:47:00Z"/>
                <w:iCs/>
                <w:sz w:val="20"/>
              </w:rPr>
            </w:pPr>
            <w:ins w:id="3930" w:author="STEC" w:date="2017-11-22T10:48:00Z">
              <w:del w:id="3931" w:author="STEC 042618" w:date="2018-03-28T16:29:00Z">
                <w:r w:rsidRPr="0003648D" w:rsidDel="007E5245">
                  <w:rPr>
                    <w:i/>
                    <w:iCs/>
                    <w:sz w:val="20"/>
                  </w:rPr>
                  <w:delText xml:space="preserve">Primary </w:delText>
                </w:r>
              </w:del>
              <w:r w:rsidRPr="0003648D">
                <w:rPr>
                  <w:i/>
                  <w:iCs/>
                  <w:sz w:val="20"/>
                </w:rPr>
                <w:t>Frequency Response</w:t>
              </w:r>
            </w:ins>
            <w:ins w:id="3932" w:author="STEC 042618" w:date="2018-03-28T16:29:00Z">
              <w:r w:rsidR="007E5245" w:rsidRPr="0003648D">
                <w:rPr>
                  <w:i/>
                  <w:iCs/>
                  <w:sz w:val="20"/>
                </w:rPr>
                <w:t xml:space="preserve"> </w:t>
              </w:r>
            </w:ins>
            <w:ins w:id="3933" w:author="STEC" w:date="2017-11-22T10:48:00Z">
              <w:r w:rsidRPr="0003648D">
                <w:rPr>
                  <w:i/>
                  <w:iCs/>
                  <w:sz w:val="20"/>
                </w:rPr>
                <w:t>Service</w:t>
              </w:r>
            </w:ins>
            <w:ins w:id="3934" w:author="STEC" w:date="2017-11-22T10:47:00Z">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ins>
            <w:ins w:id="3935" w:author="STEC" w:date="2017-11-22T11:09:00Z">
              <w:del w:id="3936" w:author="STEC 042618" w:date="2018-03-28T16:29:00Z">
                <w:r w:rsidRPr="0003648D" w:rsidDel="007E5245">
                  <w:rPr>
                    <w:iCs/>
                    <w:sz w:val="20"/>
                  </w:rPr>
                  <w:delText>P</w:delText>
                </w:r>
              </w:del>
              <w:r w:rsidRPr="0003648D">
                <w:rPr>
                  <w:iCs/>
                  <w:sz w:val="20"/>
                </w:rPr>
                <w:t>FRS</w:t>
              </w:r>
            </w:ins>
            <w:ins w:id="3937" w:author="STEC" w:date="2017-11-22T10:47:00Z">
              <w:r w:rsidRPr="0003648D">
                <w:rPr>
                  <w:iCs/>
                  <w:sz w:val="20"/>
                </w:rPr>
                <w:t>, for the hour.</w:t>
              </w:r>
            </w:ins>
          </w:p>
        </w:tc>
      </w:tr>
      <w:tr w:rsidR="00BA7A09" w:rsidRPr="0003648D" w14:paraId="6E3213A7" w14:textId="77777777" w:rsidTr="00FF6149">
        <w:trPr>
          <w:ins w:id="3938" w:author="STEC" w:date="2017-11-22T10:47:00Z"/>
        </w:trPr>
        <w:tc>
          <w:tcPr>
            <w:tcW w:w="849" w:type="pct"/>
            <w:tcBorders>
              <w:top w:val="single" w:sz="4" w:space="0" w:color="auto"/>
              <w:left w:val="single" w:sz="4" w:space="0" w:color="auto"/>
              <w:bottom w:val="single" w:sz="4" w:space="0" w:color="auto"/>
              <w:right w:val="single" w:sz="4" w:space="0" w:color="auto"/>
            </w:tcBorders>
          </w:tcPr>
          <w:p w14:paraId="051CD936" w14:textId="77777777" w:rsidR="00BA7A09" w:rsidRPr="0003648D" w:rsidRDefault="00BA7A09" w:rsidP="00FF6149">
            <w:pPr>
              <w:spacing w:after="60"/>
              <w:rPr>
                <w:ins w:id="3939" w:author="STEC" w:date="2017-11-22T10:47:00Z"/>
                <w:iCs/>
                <w:sz w:val="20"/>
              </w:rPr>
            </w:pPr>
            <w:ins w:id="3940" w:author="STEC" w:date="2017-11-22T10:47:00Z">
              <w:r w:rsidRPr="0003648D">
                <w:rPr>
                  <w:sz w:val="20"/>
                </w:rPr>
                <w:t>R</w:t>
              </w:r>
            </w:ins>
            <w:ins w:id="3941" w:author="STEC" w:date="2017-11-22T11:08:00Z">
              <w:del w:id="3942" w:author="STEC 042618" w:date="2018-03-28T16:30:00Z">
                <w:r w:rsidRPr="0003648D" w:rsidDel="007E5245">
                  <w:rPr>
                    <w:sz w:val="20"/>
                  </w:rPr>
                  <w:delText>P</w:delText>
                </w:r>
              </w:del>
              <w:r w:rsidRPr="0003648D">
                <w:rPr>
                  <w:sz w:val="20"/>
                </w:rPr>
                <w:t>FR</w:t>
              </w:r>
              <w:del w:id="3943" w:author="ERCOT 06XX18" w:date="2018-06-06T13:38:00Z">
                <w:r w:rsidRPr="0003648D" w:rsidDel="004F5C50">
                  <w:rPr>
                    <w:sz w:val="20"/>
                  </w:rPr>
                  <w:delText>S</w:delText>
                </w:r>
              </w:del>
            </w:ins>
            <w:ins w:id="3944" w:author="STEC" w:date="2017-11-22T10:47:00Z">
              <w:r w:rsidRPr="0003648D">
                <w:rPr>
                  <w:sz w:val="20"/>
                </w:rPr>
                <w:t xml:space="preserve">FQ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3EC59D65" w14:textId="77777777" w:rsidR="00BA7A09" w:rsidRPr="0003648D" w:rsidRDefault="00BA7A09" w:rsidP="00FF6149">
            <w:pPr>
              <w:spacing w:after="60"/>
              <w:rPr>
                <w:ins w:id="3945" w:author="STEC" w:date="2017-11-22T10:47:00Z"/>
                <w:iCs/>
                <w:sz w:val="20"/>
              </w:rPr>
            </w:pPr>
            <w:ins w:id="3946" w:author="STEC" w:date="2017-11-22T10:47:00Z">
              <w:r w:rsidRPr="0003648D">
                <w:rPr>
                  <w:sz w:val="20"/>
                </w:rPr>
                <w:t>MW</w:t>
              </w:r>
            </w:ins>
          </w:p>
        </w:tc>
        <w:tc>
          <w:tcPr>
            <w:tcW w:w="3691" w:type="pct"/>
            <w:tcBorders>
              <w:top w:val="single" w:sz="4" w:space="0" w:color="auto"/>
              <w:left w:val="single" w:sz="4" w:space="0" w:color="auto"/>
              <w:bottom w:val="single" w:sz="4" w:space="0" w:color="auto"/>
              <w:right w:val="single" w:sz="4" w:space="0" w:color="auto"/>
            </w:tcBorders>
          </w:tcPr>
          <w:p w14:paraId="3E340F0C" w14:textId="77777777" w:rsidR="00BA7A09" w:rsidRPr="0003648D" w:rsidRDefault="00BA7A09" w:rsidP="00FF6149">
            <w:pPr>
              <w:spacing w:after="60"/>
              <w:rPr>
                <w:ins w:id="3947" w:author="STEC" w:date="2017-11-22T10:47:00Z"/>
                <w:i/>
                <w:iCs/>
                <w:sz w:val="20"/>
              </w:rPr>
            </w:pPr>
            <w:ins w:id="3948" w:author="STEC" w:date="2017-11-22T10:47:00Z">
              <w:r w:rsidRPr="0003648D">
                <w:rPr>
                  <w:i/>
                  <w:sz w:val="20"/>
                </w:rPr>
                <w:t xml:space="preserve">Reconfiguration </w:t>
              </w:r>
            </w:ins>
            <w:ins w:id="3949" w:author="STEC" w:date="2017-11-22T10:48:00Z">
              <w:del w:id="3950" w:author="STEC 042618" w:date="2018-03-28T16:30:00Z">
                <w:r w:rsidRPr="0003648D" w:rsidDel="007E5245">
                  <w:rPr>
                    <w:i/>
                    <w:sz w:val="20"/>
                  </w:rPr>
                  <w:delText xml:space="preserve">Primary </w:delText>
                </w:r>
              </w:del>
              <w:r w:rsidRPr="0003648D">
                <w:rPr>
                  <w:i/>
                  <w:sz w:val="20"/>
                </w:rPr>
                <w:t>Frequency Response</w:t>
              </w:r>
            </w:ins>
            <w:ins w:id="3951" w:author="STEC 042618" w:date="2018-03-28T16:30:00Z">
              <w:r w:rsidR="007E5245" w:rsidRPr="0003648D">
                <w:rPr>
                  <w:i/>
                  <w:sz w:val="20"/>
                </w:rPr>
                <w:t xml:space="preserve"> </w:t>
              </w:r>
            </w:ins>
            <w:ins w:id="3952" w:author="STEC" w:date="2017-11-22T10:48:00Z">
              <w:r w:rsidRPr="0003648D">
                <w:rPr>
                  <w:i/>
                  <w:sz w:val="20"/>
                </w:rPr>
                <w:t>Service</w:t>
              </w:r>
            </w:ins>
            <w:ins w:id="3953" w:author="STEC" w:date="2017-11-22T10:47:00Z">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ins>
            <w:ins w:id="3954" w:author="STEC" w:date="2017-11-22T11:09:00Z">
              <w:del w:id="3955" w:author="STEC 042618" w:date="2018-03-28T16:30:00Z">
                <w:r w:rsidRPr="0003648D" w:rsidDel="007E5245">
                  <w:rPr>
                    <w:sz w:val="20"/>
                  </w:rPr>
                  <w:delText>P</w:delText>
                </w:r>
              </w:del>
              <w:r w:rsidRPr="0003648D">
                <w:rPr>
                  <w:sz w:val="20"/>
                </w:rPr>
                <w:t>FRS</w:t>
              </w:r>
            </w:ins>
            <w:ins w:id="3956" w:author="STEC" w:date="2017-11-22T10:47:00Z">
              <w:r w:rsidRPr="0003648D">
                <w:rPr>
                  <w:sz w:val="20"/>
                </w:rPr>
                <w:t>, for the hour.</w:t>
              </w:r>
            </w:ins>
          </w:p>
        </w:tc>
      </w:tr>
      <w:tr w:rsidR="00BA7A09" w:rsidRPr="0003648D" w14:paraId="5CC02507" w14:textId="77777777" w:rsidTr="00FF6149">
        <w:trPr>
          <w:ins w:id="3957" w:author="STEC" w:date="2017-11-22T10:47:00Z"/>
        </w:trPr>
        <w:tc>
          <w:tcPr>
            <w:tcW w:w="849" w:type="pct"/>
            <w:tcBorders>
              <w:top w:val="single" w:sz="4" w:space="0" w:color="auto"/>
              <w:left w:val="single" w:sz="4" w:space="0" w:color="auto"/>
              <w:bottom w:val="single" w:sz="4" w:space="0" w:color="auto"/>
              <w:right w:val="single" w:sz="4" w:space="0" w:color="auto"/>
            </w:tcBorders>
          </w:tcPr>
          <w:p w14:paraId="1228D4C6" w14:textId="77777777" w:rsidR="00BA7A09" w:rsidRPr="0003648D" w:rsidRDefault="00BA7A09" w:rsidP="00FF6149">
            <w:pPr>
              <w:spacing w:after="60"/>
              <w:rPr>
                <w:ins w:id="3958" w:author="STEC" w:date="2017-11-22T10:47:00Z"/>
                <w:iCs/>
                <w:sz w:val="20"/>
              </w:rPr>
            </w:pPr>
            <w:ins w:id="3959" w:author="STEC" w:date="2017-11-22T10:47:00Z">
              <w:r w:rsidRPr="0003648D">
                <w:rPr>
                  <w:iCs/>
                  <w:sz w:val="20"/>
                </w:rPr>
                <w:t xml:space="preserve">HLRS </w:t>
              </w:r>
              <w:r w:rsidRPr="0003648D">
                <w:rPr>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43776102" w14:textId="77777777" w:rsidR="00BA7A09" w:rsidRPr="0003648D" w:rsidRDefault="00BA7A09" w:rsidP="00FF6149">
            <w:pPr>
              <w:spacing w:after="60"/>
              <w:rPr>
                <w:ins w:id="3960" w:author="STEC" w:date="2017-11-22T10:47:00Z"/>
                <w:iCs/>
                <w:sz w:val="20"/>
              </w:rPr>
            </w:pPr>
            <w:ins w:id="3961" w:author="STEC" w:date="2017-11-22T10:47:00Z">
              <w:r w:rsidRPr="0003648D">
                <w:rPr>
                  <w:iCs/>
                  <w:sz w:val="20"/>
                </w:rPr>
                <w:t>none</w:t>
              </w:r>
            </w:ins>
          </w:p>
        </w:tc>
        <w:tc>
          <w:tcPr>
            <w:tcW w:w="3691" w:type="pct"/>
            <w:tcBorders>
              <w:top w:val="single" w:sz="4" w:space="0" w:color="auto"/>
              <w:left w:val="single" w:sz="4" w:space="0" w:color="auto"/>
              <w:bottom w:val="single" w:sz="4" w:space="0" w:color="auto"/>
              <w:right w:val="single" w:sz="4" w:space="0" w:color="auto"/>
            </w:tcBorders>
          </w:tcPr>
          <w:p w14:paraId="55D16297" w14:textId="77777777" w:rsidR="00BA7A09" w:rsidRPr="0003648D" w:rsidRDefault="00BA7A09" w:rsidP="00FF6149">
            <w:pPr>
              <w:spacing w:after="60"/>
              <w:rPr>
                <w:ins w:id="3962" w:author="STEC" w:date="2017-11-22T10:47:00Z"/>
                <w:iCs/>
                <w:sz w:val="20"/>
              </w:rPr>
            </w:pPr>
            <w:ins w:id="3963" w:author="STEC" w:date="2017-11-22T10:47:00Z">
              <w:r w:rsidRPr="0003648D">
                <w:rPr>
                  <w:i/>
                  <w:iCs/>
                  <w:sz w:val="20"/>
                </w:rPr>
                <w:t>The Hourly Load Ratio Share calculated for QSE q for the hour</w:t>
              </w:r>
              <w:r w:rsidRPr="0003648D">
                <w:rPr>
                  <w:iCs/>
                  <w:sz w:val="20"/>
                </w:rPr>
                <w:t>.  See Section 6.6.2.4.</w:t>
              </w:r>
            </w:ins>
          </w:p>
        </w:tc>
      </w:tr>
      <w:tr w:rsidR="00BA7A09" w:rsidRPr="0003648D" w14:paraId="65B03875" w14:textId="77777777" w:rsidTr="00FF6149">
        <w:trPr>
          <w:ins w:id="3964" w:author="STEC" w:date="2017-11-22T10:47:00Z"/>
        </w:trPr>
        <w:tc>
          <w:tcPr>
            <w:tcW w:w="849" w:type="pct"/>
            <w:tcBorders>
              <w:top w:val="single" w:sz="4" w:space="0" w:color="auto"/>
              <w:left w:val="single" w:sz="4" w:space="0" w:color="auto"/>
              <w:bottom w:val="single" w:sz="4" w:space="0" w:color="auto"/>
              <w:right w:val="single" w:sz="4" w:space="0" w:color="auto"/>
            </w:tcBorders>
          </w:tcPr>
          <w:p w14:paraId="52596624" w14:textId="77777777" w:rsidR="00BA7A09" w:rsidRPr="0003648D" w:rsidRDefault="00BA7A09" w:rsidP="00FF6149">
            <w:pPr>
              <w:rPr>
                <w:ins w:id="3965" w:author="STEC" w:date="2017-11-22T10:47:00Z"/>
                <w:sz w:val="20"/>
              </w:rPr>
            </w:pPr>
            <w:ins w:id="3966" w:author="STEC" w:date="2017-11-22T10:47:00Z">
              <w:r w:rsidRPr="0003648D">
                <w:rPr>
                  <w:sz w:val="20"/>
                </w:rPr>
                <w:t>PC</w:t>
              </w:r>
            </w:ins>
            <w:ins w:id="3967" w:author="STEC" w:date="2017-11-22T11:08:00Z">
              <w:del w:id="3968" w:author="STEC 042618" w:date="2018-03-28T16:30:00Z">
                <w:r w:rsidRPr="0003648D" w:rsidDel="007E5245">
                  <w:rPr>
                    <w:sz w:val="20"/>
                  </w:rPr>
                  <w:delText>P</w:delText>
                </w:r>
              </w:del>
              <w:r w:rsidRPr="0003648D">
                <w:rPr>
                  <w:sz w:val="20"/>
                </w:rPr>
                <w:t>FR</w:t>
              </w:r>
              <w:del w:id="3969" w:author="ERCOT 06XX18" w:date="2018-06-06T13:38:00Z">
                <w:r w:rsidRPr="0003648D" w:rsidDel="004F5C50">
                  <w:rPr>
                    <w:sz w:val="20"/>
                  </w:rPr>
                  <w:delText>S</w:delText>
                </w:r>
              </w:del>
            </w:ins>
            <w:ins w:id="3970" w:author="STEC" w:date="2017-11-22T10:47:00Z">
              <w:r w:rsidRPr="0003648D">
                <w:rPr>
                  <w:sz w:val="20"/>
                </w:rPr>
                <w:t xml:space="preserve"> </w:t>
              </w:r>
              <w:r w:rsidRPr="0003648D">
                <w:rPr>
                  <w:i/>
                  <w:sz w:val="20"/>
                  <w:vertAlign w:val="subscript"/>
                </w:rPr>
                <w:t>q</w:t>
              </w:r>
              <w:r w:rsidRPr="0003648D">
                <w:rPr>
                  <w:i/>
                  <w:sz w:val="20"/>
                </w:rPr>
                <w:t xml:space="preserve"> </w:t>
              </w:r>
            </w:ins>
          </w:p>
        </w:tc>
        <w:tc>
          <w:tcPr>
            <w:tcW w:w="460" w:type="pct"/>
            <w:tcBorders>
              <w:top w:val="single" w:sz="4" w:space="0" w:color="auto"/>
              <w:left w:val="single" w:sz="4" w:space="0" w:color="auto"/>
              <w:bottom w:val="single" w:sz="4" w:space="0" w:color="auto"/>
              <w:right w:val="single" w:sz="4" w:space="0" w:color="auto"/>
            </w:tcBorders>
          </w:tcPr>
          <w:p w14:paraId="4AB062CC" w14:textId="77777777" w:rsidR="00BA7A09" w:rsidRPr="0003648D" w:rsidRDefault="00BA7A09" w:rsidP="00FF6149">
            <w:pPr>
              <w:rPr>
                <w:ins w:id="3971" w:author="STEC" w:date="2017-11-22T10:47:00Z"/>
                <w:sz w:val="20"/>
              </w:rPr>
            </w:pPr>
            <w:ins w:id="3972" w:author="STEC" w:date="2017-11-22T10:47:00Z">
              <w:r w:rsidRPr="0003648D">
                <w:rPr>
                  <w:sz w:val="20"/>
                </w:rPr>
                <w:t>MW</w:t>
              </w:r>
            </w:ins>
          </w:p>
        </w:tc>
        <w:tc>
          <w:tcPr>
            <w:tcW w:w="3691" w:type="pct"/>
            <w:tcBorders>
              <w:top w:val="single" w:sz="4" w:space="0" w:color="auto"/>
              <w:left w:val="single" w:sz="4" w:space="0" w:color="auto"/>
              <w:bottom w:val="single" w:sz="4" w:space="0" w:color="auto"/>
              <w:right w:val="single" w:sz="4" w:space="0" w:color="auto"/>
            </w:tcBorders>
          </w:tcPr>
          <w:p w14:paraId="6BCAFF47" w14:textId="77777777" w:rsidR="00BA7A09" w:rsidRPr="0003648D" w:rsidRDefault="00BA7A09" w:rsidP="00FF6149">
            <w:pPr>
              <w:rPr>
                <w:ins w:id="3973" w:author="STEC" w:date="2017-11-22T10:47:00Z"/>
                <w:sz w:val="20"/>
              </w:rPr>
            </w:pPr>
            <w:ins w:id="3974" w:author="STEC" w:date="2017-11-22T10:47:00Z">
              <w:r w:rsidRPr="0003648D">
                <w:rPr>
                  <w:i/>
                  <w:sz w:val="20"/>
                </w:rPr>
                <w:t xml:space="preserve">Procured Capacity for </w:t>
              </w:r>
            </w:ins>
            <w:ins w:id="3975" w:author="STEC" w:date="2017-11-22T10:48:00Z">
              <w:del w:id="3976" w:author="STEC 042618" w:date="2018-03-28T16:30:00Z">
                <w:r w:rsidRPr="0003648D" w:rsidDel="007E5245">
                  <w:rPr>
                    <w:i/>
                    <w:sz w:val="20"/>
                  </w:rPr>
                  <w:delText xml:space="preserve">Primary </w:delText>
                </w:r>
              </w:del>
              <w:r w:rsidRPr="0003648D">
                <w:rPr>
                  <w:i/>
                  <w:sz w:val="20"/>
                </w:rPr>
                <w:t>Frequency Response Service</w:t>
              </w:r>
            </w:ins>
            <w:ins w:id="3977" w:author="STEC" w:date="2017-11-22T10:47:00Z">
              <w:r w:rsidRPr="0003648D">
                <w:rPr>
                  <w:i/>
                  <w:sz w:val="20"/>
                </w:rPr>
                <w:t xml:space="preserve"> per QSE in DAM</w:t>
              </w:r>
              <w:r w:rsidRPr="0003648D">
                <w:rPr>
                  <w:sz w:val="20"/>
                </w:rPr>
                <w:t xml:space="preserve">—The total </w:t>
              </w:r>
            </w:ins>
            <w:ins w:id="3978" w:author="STEC" w:date="2017-11-22T11:09:00Z">
              <w:del w:id="3979" w:author="STEC 042618" w:date="2018-03-28T16:30:00Z">
                <w:r w:rsidRPr="0003648D" w:rsidDel="007E5245">
                  <w:rPr>
                    <w:sz w:val="20"/>
                  </w:rPr>
                  <w:delText>P</w:delText>
                </w:r>
              </w:del>
              <w:r w:rsidRPr="0003648D">
                <w:rPr>
                  <w:sz w:val="20"/>
                </w:rPr>
                <w:t>FRS</w:t>
              </w:r>
            </w:ins>
            <w:ins w:id="3980" w:author="STEC" w:date="2017-11-22T10:47:00Z">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ins>
          </w:p>
        </w:tc>
      </w:tr>
      <w:tr w:rsidR="00BA7A09" w:rsidRPr="0003648D" w14:paraId="5697F87F" w14:textId="77777777" w:rsidTr="00FF6149">
        <w:trPr>
          <w:ins w:id="3981" w:author="STEC" w:date="2017-11-22T10:47:00Z"/>
        </w:trPr>
        <w:tc>
          <w:tcPr>
            <w:tcW w:w="849" w:type="pct"/>
            <w:tcBorders>
              <w:top w:val="single" w:sz="4" w:space="0" w:color="auto"/>
              <w:left w:val="single" w:sz="4" w:space="0" w:color="auto"/>
              <w:bottom w:val="single" w:sz="4" w:space="0" w:color="auto"/>
              <w:right w:val="single" w:sz="4" w:space="0" w:color="auto"/>
            </w:tcBorders>
          </w:tcPr>
          <w:p w14:paraId="3472CF79" w14:textId="77777777" w:rsidR="00BA7A09" w:rsidRPr="0003648D" w:rsidRDefault="00BA7A09" w:rsidP="00FF6149">
            <w:pPr>
              <w:spacing w:after="60"/>
              <w:rPr>
                <w:ins w:id="3982" w:author="STEC" w:date="2017-11-22T10:47:00Z"/>
                <w:sz w:val="20"/>
              </w:rPr>
            </w:pPr>
            <w:ins w:id="3983" w:author="STEC" w:date="2017-11-22T10:47:00Z">
              <w:r w:rsidRPr="0003648D">
                <w:rPr>
                  <w:sz w:val="20"/>
                </w:rPr>
                <w:t>SA</w:t>
              </w:r>
            </w:ins>
            <w:ins w:id="3984" w:author="STEC" w:date="2017-11-22T11:08:00Z">
              <w:del w:id="3985" w:author="STEC 042618" w:date="2018-03-28T16:31:00Z">
                <w:r w:rsidRPr="0003648D" w:rsidDel="007E5245">
                  <w:rPr>
                    <w:sz w:val="20"/>
                  </w:rPr>
                  <w:delText>P</w:delText>
                </w:r>
              </w:del>
              <w:r w:rsidRPr="0003648D">
                <w:rPr>
                  <w:sz w:val="20"/>
                </w:rPr>
                <w:t>FR</w:t>
              </w:r>
              <w:del w:id="3986" w:author="ERCOT 06XX18" w:date="2018-06-06T13:38:00Z">
                <w:r w:rsidRPr="0003648D" w:rsidDel="004F5C50">
                  <w:rPr>
                    <w:sz w:val="20"/>
                  </w:rPr>
                  <w:delText>S</w:delText>
                </w:r>
              </w:del>
            </w:ins>
            <w:ins w:id="3987" w:author="STEC" w:date="2017-11-22T10:47:00Z">
              <w:r w:rsidRPr="0003648D">
                <w:rPr>
                  <w:sz w:val="20"/>
                </w:rPr>
                <w:t xml:space="preserve">Q </w:t>
              </w:r>
              <w:r w:rsidRPr="0003648D">
                <w:rPr>
                  <w:i/>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338E2F2C" w14:textId="77777777" w:rsidR="00BA7A09" w:rsidRPr="0003648D" w:rsidRDefault="00BA7A09" w:rsidP="00FF6149">
            <w:pPr>
              <w:spacing w:after="60"/>
              <w:rPr>
                <w:ins w:id="3988" w:author="STEC" w:date="2017-11-22T10:47:00Z"/>
                <w:sz w:val="20"/>
              </w:rPr>
            </w:pPr>
            <w:ins w:id="3989" w:author="STEC" w:date="2017-11-22T10:47:00Z">
              <w:r w:rsidRPr="0003648D">
                <w:rPr>
                  <w:sz w:val="20"/>
                </w:rPr>
                <w:t>MW</w:t>
              </w:r>
            </w:ins>
          </w:p>
        </w:tc>
        <w:tc>
          <w:tcPr>
            <w:tcW w:w="3691" w:type="pct"/>
            <w:tcBorders>
              <w:top w:val="single" w:sz="4" w:space="0" w:color="auto"/>
              <w:left w:val="single" w:sz="4" w:space="0" w:color="auto"/>
              <w:bottom w:val="single" w:sz="4" w:space="0" w:color="auto"/>
              <w:right w:val="single" w:sz="4" w:space="0" w:color="auto"/>
            </w:tcBorders>
          </w:tcPr>
          <w:p w14:paraId="70B47922" w14:textId="77777777" w:rsidR="00BA7A09" w:rsidRPr="0003648D" w:rsidRDefault="00BA7A09" w:rsidP="00FF6149">
            <w:pPr>
              <w:spacing w:after="60"/>
              <w:rPr>
                <w:ins w:id="3990" w:author="STEC" w:date="2017-11-22T10:47:00Z"/>
                <w:i/>
                <w:sz w:val="20"/>
              </w:rPr>
            </w:pPr>
            <w:ins w:id="3991" w:author="STEC" w:date="2017-11-22T10:47:00Z">
              <w:r w:rsidRPr="0003648D">
                <w:rPr>
                  <w:i/>
                  <w:sz w:val="20"/>
                </w:rPr>
                <w:t xml:space="preserve">Total Self-Arranged </w:t>
              </w:r>
            </w:ins>
            <w:ins w:id="3992" w:author="STEC" w:date="2017-11-22T10:48:00Z">
              <w:del w:id="3993" w:author="STEC 042618" w:date="2018-03-28T16:31:00Z">
                <w:r w:rsidRPr="0003648D" w:rsidDel="007E5245">
                  <w:rPr>
                    <w:i/>
                    <w:sz w:val="20"/>
                  </w:rPr>
                  <w:delText xml:space="preserve">Primary </w:delText>
                </w:r>
              </w:del>
              <w:r w:rsidRPr="0003648D">
                <w:rPr>
                  <w:i/>
                  <w:sz w:val="20"/>
                </w:rPr>
                <w:t>Frequency Response</w:t>
              </w:r>
            </w:ins>
            <w:ins w:id="3994" w:author="STEC 042618" w:date="2018-03-28T16:31:00Z">
              <w:r w:rsidR="007E5245" w:rsidRPr="0003648D">
                <w:rPr>
                  <w:i/>
                  <w:sz w:val="20"/>
                </w:rPr>
                <w:t xml:space="preserve"> </w:t>
              </w:r>
            </w:ins>
            <w:ins w:id="3995" w:author="STEC" w:date="2017-11-22T10:48:00Z">
              <w:r w:rsidRPr="0003648D">
                <w:rPr>
                  <w:i/>
                  <w:sz w:val="20"/>
                </w:rPr>
                <w:t>Service</w:t>
              </w:r>
            </w:ins>
            <w:ins w:id="3996" w:author="STEC" w:date="2017-11-22T10:47:00Z">
              <w:r w:rsidRPr="0003648D">
                <w:rPr>
                  <w:i/>
                  <w:sz w:val="20"/>
                </w:rPr>
                <w:t xml:space="preserve"> Quantity per QSE for all markets</w:t>
              </w:r>
              <w:r w:rsidRPr="0003648D">
                <w:rPr>
                  <w:sz w:val="20"/>
                </w:rPr>
                <w:t xml:space="preserve">—The sum of all self-arranged </w:t>
              </w:r>
            </w:ins>
            <w:ins w:id="3997" w:author="STEC" w:date="2017-11-22T11:09:00Z">
              <w:del w:id="3998" w:author="STEC 042618" w:date="2018-03-28T16:31:00Z">
                <w:r w:rsidRPr="0003648D" w:rsidDel="007E5245">
                  <w:rPr>
                    <w:sz w:val="20"/>
                  </w:rPr>
                  <w:delText>P</w:delText>
                </w:r>
              </w:del>
              <w:r w:rsidRPr="0003648D">
                <w:rPr>
                  <w:sz w:val="20"/>
                </w:rPr>
                <w:t>FRS</w:t>
              </w:r>
            </w:ins>
            <w:ins w:id="3999" w:author="STEC" w:date="2017-11-22T10:47:00Z">
              <w:r w:rsidRPr="0003648D">
                <w:rPr>
                  <w:sz w:val="20"/>
                </w:rPr>
                <w:t xml:space="preserve"> quantities submitted by QSE </w:t>
              </w:r>
              <w:r w:rsidRPr="0003648D">
                <w:rPr>
                  <w:i/>
                  <w:sz w:val="20"/>
                </w:rPr>
                <w:t>q</w:t>
              </w:r>
              <w:r w:rsidRPr="0003648D">
                <w:rPr>
                  <w:sz w:val="20"/>
                </w:rPr>
                <w:t xml:space="preserve"> for DAM and all SASMs.</w:t>
              </w:r>
            </w:ins>
          </w:p>
        </w:tc>
      </w:tr>
      <w:tr w:rsidR="00BA7A09" w:rsidRPr="0003648D" w14:paraId="08B7BB6D" w14:textId="77777777" w:rsidTr="00FF6149">
        <w:trPr>
          <w:ins w:id="4000" w:author="STEC" w:date="2017-11-22T10:47:00Z"/>
        </w:trPr>
        <w:tc>
          <w:tcPr>
            <w:tcW w:w="849" w:type="pct"/>
            <w:tcBorders>
              <w:top w:val="single" w:sz="4" w:space="0" w:color="auto"/>
              <w:left w:val="single" w:sz="4" w:space="0" w:color="auto"/>
              <w:bottom w:val="single" w:sz="4" w:space="0" w:color="auto"/>
              <w:right w:val="single" w:sz="4" w:space="0" w:color="auto"/>
            </w:tcBorders>
          </w:tcPr>
          <w:p w14:paraId="1F2516C0" w14:textId="77777777" w:rsidR="00BA7A09" w:rsidRPr="0003648D" w:rsidRDefault="00BA7A09" w:rsidP="00FF6149">
            <w:pPr>
              <w:spacing w:after="60"/>
              <w:rPr>
                <w:ins w:id="4001" w:author="STEC" w:date="2017-11-22T10:47:00Z"/>
                <w:i/>
                <w:iCs/>
                <w:sz w:val="20"/>
              </w:rPr>
            </w:pPr>
            <w:ins w:id="4002" w:author="STEC" w:date="2017-11-22T10:47:00Z">
              <w:r w:rsidRPr="0003648D">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6CE68BD4" w14:textId="77777777" w:rsidR="00BA7A09" w:rsidRPr="0003648D" w:rsidRDefault="00BA7A09" w:rsidP="00FF6149">
            <w:pPr>
              <w:spacing w:after="60"/>
              <w:rPr>
                <w:ins w:id="4003" w:author="STEC" w:date="2017-11-22T10:47:00Z"/>
                <w:iCs/>
                <w:sz w:val="20"/>
              </w:rPr>
            </w:pPr>
            <w:ins w:id="4004" w:author="STEC" w:date="2017-11-22T10:47:00Z">
              <w:r w:rsidRPr="0003648D">
                <w:rPr>
                  <w:iCs/>
                  <w:sz w:val="20"/>
                </w:rPr>
                <w:t>none</w:t>
              </w:r>
            </w:ins>
          </w:p>
        </w:tc>
        <w:tc>
          <w:tcPr>
            <w:tcW w:w="3691" w:type="pct"/>
            <w:tcBorders>
              <w:top w:val="single" w:sz="4" w:space="0" w:color="auto"/>
              <w:left w:val="single" w:sz="4" w:space="0" w:color="auto"/>
              <w:bottom w:val="single" w:sz="4" w:space="0" w:color="auto"/>
              <w:right w:val="single" w:sz="4" w:space="0" w:color="auto"/>
            </w:tcBorders>
          </w:tcPr>
          <w:p w14:paraId="638F3A2D" w14:textId="77777777" w:rsidR="00BA7A09" w:rsidRPr="0003648D" w:rsidRDefault="00BA7A09" w:rsidP="00FF6149">
            <w:pPr>
              <w:spacing w:after="60"/>
              <w:rPr>
                <w:ins w:id="4005" w:author="STEC" w:date="2017-11-22T10:47:00Z"/>
                <w:iCs/>
                <w:sz w:val="20"/>
              </w:rPr>
            </w:pPr>
            <w:ins w:id="4006" w:author="STEC" w:date="2017-11-22T10:47:00Z">
              <w:r w:rsidRPr="0003648D">
                <w:rPr>
                  <w:iCs/>
                  <w:sz w:val="20"/>
                </w:rPr>
                <w:t>A QSE.</w:t>
              </w:r>
            </w:ins>
          </w:p>
        </w:tc>
      </w:tr>
      <w:tr w:rsidR="00BA7A09" w:rsidRPr="0003648D" w14:paraId="76410EC0" w14:textId="77777777" w:rsidTr="00FF6149">
        <w:trPr>
          <w:ins w:id="4007" w:author="STEC" w:date="2017-11-22T10:47:00Z"/>
        </w:trPr>
        <w:tc>
          <w:tcPr>
            <w:tcW w:w="849" w:type="pct"/>
            <w:tcBorders>
              <w:top w:val="single" w:sz="4" w:space="0" w:color="auto"/>
              <w:left w:val="single" w:sz="4" w:space="0" w:color="auto"/>
              <w:bottom w:val="single" w:sz="4" w:space="0" w:color="auto"/>
              <w:right w:val="single" w:sz="4" w:space="0" w:color="auto"/>
            </w:tcBorders>
          </w:tcPr>
          <w:p w14:paraId="0B9DE75E" w14:textId="77777777" w:rsidR="00BA7A09" w:rsidRPr="0003648D" w:rsidRDefault="00BA7A09" w:rsidP="00FF6149">
            <w:pPr>
              <w:spacing w:after="60"/>
              <w:rPr>
                <w:ins w:id="4008" w:author="STEC" w:date="2017-11-22T10:47:00Z"/>
                <w:i/>
                <w:iCs/>
                <w:sz w:val="20"/>
              </w:rPr>
            </w:pPr>
            <w:ins w:id="4009" w:author="STEC" w:date="2017-11-22T10:47:00Z">
              <w:r w:rsidRPr="0003648D">
                <w:rPr>
                  <w:i/>
                  <w:iCs/>
                  <w:sz w:val="20"/>
                </w:rPr>
                <w:t>m</w:t>
              </w:r>
            </w:ins>
          </w:p>
        </w:tc>
        <w:tc>
          <w:tcPr>
            <w:tcW w:w="460" w:type="pct"/>
            <w:tcBorders>
              <w:top w:val="single" w:sz="4" w:space="0" w:color="auto"/>
              <w:left w:val="single" w:sz="4" w:space="0" w:color="auto"/>
              <w:bottom w:val="single" w:sz="4" w:space="0" w:color="auto"/>
              <w:right w:val="single" w:sz="4" w:space="0" w:color="auto"/>
            </w:tcBorders>
          </w:tcPr>
          <w:p w14:paraId="43C1BF6A" w14:textId="77777777" w:rsidR="00BA7A09" w:rsidRPr="0003648D" w:rsidRDefault="00BA7A09" w:rsidP="00FF6149">
            <w:pPr>
              <w:spacing w:after="60"/>
              <w:rPr>
                <w:ins w:id="4010" w:author="STEC" w:date="2017-11-22T10:47:00Z"/>
                <w:iCs/>
                <w:sz w:val="20"/>
              </w:rPr>
            </w:pPr>
            <w:ins w:id="4011" w:author="STEC" w:date="2017-11-22T10:47:00Z">
              <w:r w:rsidRPr="0003648D">
                <w:rPr>
                  <w:iCs/>
                  <w:sz w:val="20"/>
                </w:rPr>
                <w:t>none</w:t>
              </w:r>
            </w:ins>
          </w:p>
        </w:tc>
        <w:tc>
          <w:tcPr>
            <w:tcW w:w="3691" w:type="pct"/>
            <w:tcBorders>
              <w:top w:val="single" w:sz="4" w:space="0" w:color="auto"/>
              <w:left w:val="single" w:sz="4" w:space="0" w:color="auto"/>
              <w:bottom w:val="single" w:sz="4" w:space="0" w:color="auto"/>
              <w:right w:val="single" w:sz="4" w:space="0" w:color="auto"/>
            </w:tcBorders>
          </w:tcPr>
          <w:p w14:paraId="7AD91D2C" w14:textId="77777777" w:rsidR="00BA7A09" w:rsidRPr="0003648D" w:rsidRDefault="00BA7A09" w:rsidP="00FF6149">
            <w:pPr>
              <w:spacing w:after="60"/>
              <w:rPr>
                <w:ins w:id="4012" w:author="STEC" w:date="2017-11-22T10:47:00Z"/>
                <w:iCs/>
                <w:sz w:val="20"/>
              </w:rPr>
            </w:pPr>
            <w:ins w:id="4013" w:author="STEC" w:date="2017-11-22T10:47:00Z">
              <w:r w:rsidRPr="0003648D">
                <w:rPr>
                  <w:iCs/>
                  <w:sz w:val="20"/>
                </w:rPr>
                <w:t>An Ancillary Service market (SASM or RSASM) for the given Operating Hour.</w:t>
              </w:r>
            </w:ins>
          </w:p>
        </w:tc>
      </w:tr>
    </w:tbl>
    <w:p w14:paraId="38DFE000" w14:textId="77777777" w:rsidR="00BA7A09" w:rsidRPr="0003648D" w:rsidRDefault="00BA7A09" w:rsidP="00BA7A09">
      <w:pPr>
        <w:rPr>
          <w:ins w:id="4014" w:author="STEC" w:date="2017-11-22T10:47:00Z"/>
        </w:rPr>
      </w:pPr>
    </w:p>
    <w:p w14:paraId="7FA12A66" w14:textId="77777777" w:rsidR="00BA7A09" w:rsidRPr="0003648D" w:rsidRDefault="00BA7A09" w:rsidP="00BA7A09">
      <w:pPr>
        <w:spacing w:after="240"/>
        <w:ind w:left="1440" w:hanging="720"/>
        <w:rPr>
          <w:ins w:id="4015" w:author="STEC" w:date="2017-11-22T10:47:00Z"/>
        </w:rPr>
      </w:pPr>
      <w:ins w:id="4016" w:author="STEC" w:date="2017-11-22T10:47:00Z">
        <w:r w:rsidRPr="0003648D">
          <w:t>(c)</w:t>
        </w:r>
        <w:r w:rsidRPr="0003648D">
          <w:tab/>
          <w:t xml:space="preserve">The adjustment to each QSE’s DAM charge for the </w:t>
        </w:r>
      </w:ins>
      <w:ins w:id="4017" w:author="STEC" w:date="2017-11-22T11:09:00Z">
        <w:del w:id="4018" w:author="STEC 042618" w:date="2018-03-28T16:31:00Z">
          <w:r w:rsidRPr="0003648D" w:rsidDel="007E5245">
            <w:delText>P</w:delText>
          </w:r>
        </w:del>
        <w:r w:rsidRPr="0003648D">
          <w:t>FRS</w:t>
        </w:r>
      </w:ins>
      <w:ins w:id="4019" w:author="STEC" w:date="2017-11-22T10:47:00Z">
        <w:r w:rsidRPr="0003648D">
          <w:t xml:space="preserve"> for the Operating Hour, due to changes during the Adjustment Period or Real-Time operations, is calculated as follows:</w:t>
        </w:r>
      </w:ins>
    </w:p>
    <w:p w14:paraId="64E4996B" w14:textId="77777777" w:rsidR="00BA7A09" w:rsidRPr="0003648D" w:rsidRDefault="00BA7A09" w:rsidP="00BA7A09">
      <w:pPr>
        <w:spacing w:after="240"/>
        <w:ind w:left="2880" w:hanging="2160"/>
        <w:rPr>
          <w:ins w:id="4020" w:author="STEC" w:date="2017-11-22T10:47:00Z"/>
          <w:b/>
          <w:bCs/>
          <w:lang w:val="pt-BR"/>
        </w:rPr>
      </w:pPr>
      <w:ins w:id="4021" w:author="STEC" w:date="2017-11-22T10:47:00Z">
        <w:r w:rsidRPr="0003648D">
          <w:rPr>
            <w:b/>
            <w:bCs/>
            <w:lang w:val="pt-BR"/>
          </w:rPr>
          <w:t>RT</w:t>
        </w:r>
      </w:ins>
      <w:ins w:id="4022" w:author="STEC" w:date="2017-11-22T11:08:00Z">
        <w:del w:id="4023" w:author="STEC 042618" w:date="2018-03-28T16:31:00Z">
          <w:r w:rsidRPr="0003648D" w:rsidDel="007E5245">
            <w:rPr>
              <w:b/>
              <w:bCs/>
              <w:lang w:val="pt-BR"/>
            </w:rPr>
            <w:delText>P</w:delText>
          </w:r>
        </w:del>
        <w:r w:rsidRPr="0003648D">
          <w:rPr>
            <w:b/>
            <w:bCs/>
            <w:lang w:val="pt-BR"/>
          </w:rPr>
          <w:t>FR</w:t>
        </w:r>
        <w:del w:id="4024" w:author="ERCOT 06XX18" w:date="2018-06-06T13:55:00Z">
          <w:r w:rsidRPr="0003648D" w:rsidDel="004A3ECC">
            <w:rPr>
              <w:b/>
              <w:bCs/>
              <w:lang w:val="pt-BR"/>
            </w:rPr>
            <w:delText>S</w:delText>
          </w:r>
        </w:del>
      </w:ins>
      <w:ins w:id="4025" w:author="STEC" w:date="2017-11-22T10:47:00Z">
        <w:r w:rsidRPr="0003648D">
          <w:rPr>
            <w:b/>
            <w:bCs/>
            <w:lang w:val="pt-BR"/>
          </w:rPr>
          <w:t xml:space="preserve">AMT </w:t>
        </w:r>
        <w:r w:rsidRPr="0003648D">
          <w:rPr>
            <w:b/>
            <w:bCs/>
            <w:i/>
            <w:vertAlign w:val="subscript"/>
            <w:lang w:val="pt-BR"/>
          </w:rPr>
          <w:t>q</w:t>
        </w:r>
        <w:r w:rsidRPr="0003648D">
          <w:rPr>
            <w:b/>
            <w:bCs/>
            <w:lang w:val="pt-BR"/>
          </w:rPr>
          <w:tab/>
          <w:t>=</w:t>
        </w:r>
        <w:r w:rsidRPr="0003648D">
          <w:rPr>
            <w:b/>
            <w:bCs/>
            <w:lang w:val="pt-BR"/>
          </w:rPr>
          <w:tab/>
        </w:r>
      </w:ins>
      <w:ins w:id="4026" w:author="STEC" w:date="2017-11-22T11:08:00Z">
        <w:del w:id="4027" w:author="STEC 042618" w:date="2018-03-28T16:31:00Z">
          <w:r w:rsidRPr="0003648D" w:rsidDel="007E5245">
            <w:rPr>
              <w:b/>
              <w:bCs/>
              <w:lang w:val="pt-BR"/>
            </w:rPr>
            <w:delText>P</w:delText>
          </w:r>
        </w:del>
        <w:r w:rsidRPr="0003648D">
          <w:rPr>
            <w:b/>
            <w:bCs/>
            <w:lang w:val="pt-BR"/>
          </w:rPr>
          <w:t>FR</w:t>
        </w:r>
        <w:del w:id="4028" w:author="ERCOT 06XX18" w:date="2018-06-06T13:55:00Z">
          <w:r w:rsidRPr="0003648D" w:rsidDel="004A3ECC">
            <w:rPr>
              <w:b/>
              <w:bCs/>
              <w:lang w:val="pt-BR"/>
            </w:rPr>
            <w:delText>S</w:delText>
          </w:r>
        </w:del>
      </w:ins>
      <w:ins w:id="4029" w:author="STEC" w:date="2017-11-22T10:47:00Z">
        <w:r w:rsidRPr="0003648D">
          <w:rPr>
            <w:b/>
            <w:bCs/>
            <w:lang w:val="pt-BR"/>
          </w:rPr>
          <w:t xml:space="preserve">COST </w:t>
        </w:r>
        <w:r w:rsidRPr="0003648D">
          <w:rPr>
            <w:b/>
            <w:bCs/>
            <w:i/>
            <w:vertAlign w:val="subscript"/>
            <w:lang w:val="pt-BR"/>
          </w:rPr>
          <w:t>q</w:t>
        </w:r>
        <w:r w:rsidRPr="0003648D">
          <w:rPr>
            <w:b/>
            <w:bCs/>
            <w:lang w:val="pt-BR"/>
          </w:rPr>
          <w:t xml:space="preserve"> – DA</w:t>
        </w:r>
      </w:ins>
      <w:ins w:id="4030" w:author="STEC" w:date="2017-11-22T11:08:00Z">
        <w:del w:id="4031" w:author="STEC 042618" w:date="2018-03-28T16:31:00Z">
          <w:r w:rsidRPr="0003648D" w:rsidDel="007E5245">
            <w:rPr>
              <w:b/>
              <w:bCs/>
              <w:lang w:val="pt-BR"/>
            </w:rPr>
            <w:delText>P</w:delText>
          </w:r>
        </w:del>
        <w:r w:rsidRPr="0003648D">
          <w:rPr>
            <w:b/>
            <w:bCs/>
            <w:lang w:val="pt-BR"/>
          </w:rPr>
          <w:t>FR</w:t>
        </w:r>
        <w:del w:id="4032" w:author="ERCOT 06XX18" w:date="2018-06-06T13:55:00Z">
          <w:r w:rsidRPr="0003648D" w:rsidDel="004A3ECC">
            <w:rPr>
              <w:b/>
              <w:bCs/>
              <w:lang w:val="pt-BR"/>
            </w:rPr>
            <w:delText>S</w:delText>
          </w:r>
        </w:del>
      </w:ins>
      <w:ins w:id="4033" w:author="STEC" w:date="2017-11-22T10:47:00Z">
        <w:r w:rsidRPr="0003648D">
          <w:rPr>
            <w:b/>
            <w:bCs/>
            <w:lang w:val="pt-BR"/>
          </w:rPr>
          <w:t xml:space="preserve">AMT </w:t>
        </w:r>
        <w:r w:rsidRPr="0003648D">
          <w:rPr>
            <w:b/>
            <w:bCs/>
            <w:i/>
            <w:vertAlign w:val="subscript"/>
            <w:lang w:val="pt-BR"/>
          </w:rPr>
          <w:t>q</w:t>
        </w:r>
      </w:ins>
    </w:p>
    <w:p w14:paraId="30DE7C35" w14:textId="77777777" w:rsidR="00BA7A09" w:rsidRPr="0003648D" w:rsidRDefault="00BA7A09" w:rsidP="00BA7A09">
      <w:pPr>
        <w:rPr>
          <w:ins w:id="4034" w:author="STEC" w:date="2017-11-22T10:47:00Z"/>
        </w:rPr>
      </w:pPr>
      <w:ins w:id="4035" w:author="STEC" w:date="2017-11-22T10:47:00Z">
        <w:r w:rsidRPr="0003648D">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BA7A09" w:rsidRPr="0003648D" w14:paraId="7790BE6C" w14:textId="77777777" w:rsidTr="00FF6149">
        <w:trPr>
          <w:cantSplit/>
          <w:ins w:id="4036" w:author="STEC" w:date="2017-11-22T10:47:00Z"/>
        </w:trPr>
        <w:tc>
          <w:tcPr>
            <w:tcW w:w="824" w:type="pct"/>
          </w:tcPr>
          <w:p w14:paraId="624FCB07" w14:textId="77777777" w:rsidR="00BA7A09" w:rsidRPr="0003648D" w:rsidRDefault="00BA7A09" w:rsidP="00FF6149">
            <w:pPr>
              <w:spacing w:after="120"/>
              <w:rPr>
                <w:ins w:id="4037" w:author="STEC" w:date="2017-11-22T10:47:00Z"/>
                <w:b/>
                <w:iCs/>
                <w:sz w:val="20"/>
              </w:rPr>
            </w:pPr>
            <w:ins w:id="4038" w:author="STEC" w:date="2017-11-22T10:47:00Z">
              <w:r w:rsidRPr="0003648D">
                <w:rPr>
                  <w:b/>
                  <w:iCs/>
                  <w:sz w:val="20"/>
                </w:rPr>
                <w:t>Variable</w:t>
              </w:r>
            </w:ins>
          </w:p>
        </w:tc>
        <w:tc>
          <w:tcPr>
            <w:tcW w:w="463" w:type="pct"/>
          </w:tcPr>
          <w:p w14:paraId="2A2CBA37" w14:textId="77777777" w:rsidR="00BA7A09" w:rsidRPr="0003648D" w:rsidRDefault="00BA7A09" w:rsidP="00FF6149">
            <w:pPr>
              <w:spacing w:after="120"/>
              <w:rPr>
                <w:ins w:id="4039" w:author="STEC" w:date="2017-11-22T10:47:00Z"/>
                <w:b/>
                <w:iCs/>
                <w:sz w:val="20"/>
              </w:rPr>
            </w:pPr>
            <w:ins w:id="4040" w:author="STEC" w:date="2017-11-22T10:47:00Z">
              <w:r w:rsidRPr="0003648D">
                <w:rPr>
                  <w:b/>
                  <w:iCs/>
                  <w:sz w:val="20"/>
                </w:rPr>
                <w:t>Unit</w:t>
              </w:r>
            </w:ins>
          </w:p>
        </w:tc>
        <w:tc>
          <w:tcPr>
            <w:tcW w:w="3713" w:type="pct"/>
          </w:tcPr>
          <w:p w14:paraId="10F08E53" w14:textId="77777777" w:rsidR="00BA7A09" w:rsidRPr="0003648D" w:rsidRDefault="00BA7A09" w:rsidP="00FF6149">
            <w:pPr>
              <w:spacing w:after="120"/>
              <w:rPr>
                <w:ins w:id="4041" w:author="STEC" w:date="2017-11-22T10:47:00Z"/>
                <w:b/>
                <w:iCs/>
                <w:sz w:val="20"/>
              </w:rPr>
            </w:pPr>
            <w:ins w:id="4042" w:author="STEC" w:date="2017-11-22T10:47:00Z">
              <w:r w:rsidRPr="0003648D">
                <w:rPr>
                  <w:b/>
                  <w:iCs/>
                  <w:sz w:val="20"/>
                </w:rPr>
                <w:t>Description</w:t>
              </w:r>
            </w:ins>
          </w:p>
        </w:tc>
      </w:tr>
      <w:tr w:rsidR="00BA7A09" w:rsidRPr="0003648D" w14:paraId="198E4D8A" w14:textId="77777777" w:rsidTr="00FF6149">
        <w:trPr>
          <w:cantSplit/>
          <w:ins w:id="4043" w:author="STEC" w:date="2017-11-22T10:47:00Z"/>
        </w:trPr>
        <w:tc>
          <w:tcPr>
            <w:tcW w:w="824" w:type="pct"/>
          </w:tcPr>
          <w:p w14:paraId="06E61EE3" w14:textId="77777777" w:rsidR="00BA7A09" w:rsidRPr="0003648D" w:rsidRDefault="00BA7A09" w:rsidP="00FF6149">
            <w:pPr>
              <w:spacing w:after="60"/>
              <w:rPr>
                <w:ins w:id="4044" w:author="STEC" w:date="2017-11-22T10:47:00Z"/>
                <w:iCs/>
                <w:sz w:val="20"/>
              </w:rPr>
            </w:pPr>
            <w:ins w:id="4045" w:author="STEC" w:date="2017-11-22T10:47:00Z">
              <w:r w:rsidRPr="0003648D">
                <w:rPr>
                  <w:iCs/>
                  <w:sz w:val="20"/>
                </w:rPr>
                <w:t>RT</w:t>
              </w:r>
            </w:ins>
            <w:ins w:id="4046" w:author="STEC" w:date="2017-11-22T11:09:00Z">
              <w:del w:id="4047" w:author="STEC 042618" w:date="2018-03-28T16:32:00Z">
                <w:r w:rsidRPr="0003648D" w:rsidDel="007E5245">
                  <w:rPr>
                    <w:iCs/>
                    <w:sz w:val="20"/>
                  </w:rPr>
                  <w:delText>P</w:delText>
                </w:r>
              </w:del>
              <w:r w:rsidRPr="0003648D">
                <w:rPr>
                  <w:iCs/>
                  <w:sz w:val="20"/>
                </w:rPr>
                <w:t>FR</w:t>
              </w:r>
              <w:del w:id="4048" w:author="ERCOT 06XX18" w:date="2018-06-06T13:55:00Z">
                <w:r w:rsidRPr="0003648D" w:rsidDel="004A3ECC">
                  <w:rPr>
                    <w:iCs/>
                    <w:sz w:val="20"/>
                  </w:rPr>
                  <w:delText>S</w:delText>
                </w:r>
              </w:del>
            </w:ins>
            <w:ins w:id="4049" w:author="STEC" w:date="2017-11-22T10:47:00Z">
              <w:r w:rsidRPr="0003648D">
                <w:rPr>
                  <w:iCs/>
                  <w:sz w:val="20"/>
                </w:rPr>
                <w:t xml:space="preserve">AMT </w:t>
              </w:r>
              <w:r w:rsidRPr="0003648D">
                <w:rPr>
                  <w:i/>
                  <w:iCs/>
                  <w:sz w:val="20"/>
                  <w:vertAlign w:val="subscript"/>
                </w:rPr>
                <w:t>q</w:t>
              </w:r>
            </w:ins>
          </w:p>
        </w:tc>
        <w:tc>
          <w:tcPr>
            <w:tcW w:w="463" w:type="pct"/>
          </w:tcPr>
          <w:p w14:paraId="453BA270" w14:textId="77777777" w:rsidR="00BA7A09" w:rsidRPr="0003648D" w:rsidRDefault="00BA7A09" w:rsidP="00FF6149">
            <w:pPr>
              <w:spacing w:after="60"/>
              <w:rPr>
                <w:ins w:id="4050" w:author="STEC" w:date="2017-11-22T10:47:00Z"/>
                <w:iCs/>
                <w:sz w:val="20"/>
              </w:rPr>
            </w:pPr>
            <w:ins w:id="4051" w:author="STEC" w:date="2017-11-22T10:47:00Z">
              <w:r w:rsidRPr="0003648D">
                <w:rPr>
                  <w:iCs/>
                  <w:sz w:val="20"/>
                </w:rPr>
                <w:t>$</w:t>
              </w:r>
            </w:ins>
          </w:p>
        </w:tc>
        <w:tc>
          <w:tcPr>
            <w:tcW w:w="3713" w:type="pct"/>
          </w:tcPr>
          <w:p w14:paraId="1BD37077" w14:textId="77777777" w:rsidR="00BA7A09" w:rsidRPr="0003648D" w:rsidRDefault="00BA7A09" w:rsidP="00FF6149">
            <w:pPr>
              <w:spacing w:after="60"/>
              <w:rPr>
                <w:ins w:id="4052" w:author="STEC" w:date="2017-11-22T10:47:00Z"/>
                <w:iCs/>
                <w:sz w:val="20"/>
              </w:rPr>
            </w:pPr>
            <w:ins w:id="4053" w:author="STEC" w:date="2017-11-22T10:47:00Z">
              <w:r w:rsidRPr="0003648D">
                <w:rPr>
                  <w:i/>
                  <w:iCs/>
                  <w:sz w:val="20"/>
                </w:rPr>
                <w:t xml:space="preserve">Real-Time </w:t>
              </w:r>
            </w:ins>
            <w:ins w:id="4054" w:author="STEC" w:date="2017-11-22T10:48:00Z">
              <w:del w:id="4055" w:author="STEC 042618" w:date="2018-03-28T16:32:00Z">
                <w:r w:rsidRPr="0003648D" w:rsidDel="007E5245">
                  <w:rPr>
                    <w:i/>
                    <w:iCs/>
                    <w:sz w:val="20"/>
                  </w:rPr>
                  <w:delText xml:space="preserve">Primary </w:delText>
                </w:r>
              </w:del>
              <w:r w:rsidRPr="0003648D">
                <w:rPr>
                  <w:i/>
                  <w:iCs/>
                  <w:sz w:val="20"/>
                </w:rPr>
                <w:t>Frequency Response</w:t>
              </w:r>
            </w:ins>
            <w:ins w:id="4056" w:author="STEC 042618" w:date="2018-03-28T16:32:00Z">
              <w:r w:rsidR="007E5245" w:rsidRPr="0003648D">
                <w:rPr>
                  <w:i/>
                  <w:iCs/>
                  <w:sz w:val="20"/>
                </w:rPr>
                <w:t xml:space="preserve"> </w:t>
              </w:r>
            </w:ins>
            <w:ins w:id="4057" w:author="STEC" w:date="2017-11-22T10:48:00Z">
              <w:r w:rsidRPr="0003648D">
                <w:rPr>
                  <w:i/>
                  <w:iCs/>
                  <w:sz w:val="20"/>
                </w:rPr>
                <w:t>Service</w:t>
              </w:r>
            </w:ins>
            <w:ins w:id="4058" w:author="STEC" w:date="2017-11-22T10:47:00Z">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ins>
            <w:ins w:id="4059" w:author="STEC" w:date="2017-11-22T11:09:00Z">
              <w:del w:id="4060" w:author="STEC 042618" w:date="2018-03-28T16:32:00Z">
                <w:r w:rsidRPr="0003648D" w:rsidDel="007E5245">
                  <w:rPr>
                    <w:iCs/>
                    <w:sz w:val="20"/>
                  </w:rPr>
                  <w:delText>P</w:delText>
                </w:r>
              </w:del>
              <w:r w:rsidRPr="0003648D">
                <w:rPr>
                  <w:iCs/>
                  <w:sz w:val="20"/>
                </w:rPr>
                <w:t>FRS</w:t>
              </w:r>
            </w:ins>
            <w:ins w:id="4061" w:author="STEC" w:date="2017-11-22T10:47:00Z">
              <w:r w:rsidRPr="0003648D">
                <w:rPr>
                  <w:iCs/>
                  <w:sz w:val="20"/>
                </w:rPr>
                <w:t>, for the hour.</w:t>
              </w:r>
            </w:ins>
          </w:p>
        </w:tc>
      </w:tr>
      <w:tr w:rsidR="00BA7A09" w:rsidRPr="0003648D" w14:paraId="520B6520" w14:textId="77777777" w:rsidTr="00FF6149">
        <w:trPr>
          <w:cantSplit/>
          <w:ins w:id="4062" w:author="STEC" w:date="2017-11-22T10:47:00Z"/>
        </w:trPr>
        <w:tc>
          <w:tcPr>
            <w:tcW w:w="824" w:type="pct"/>
          </w:tcPr>
          <w:p w14:paraId="0341657A" w14:textId="77777777" w:rsidR="00BA7A09" w:rsidRPr="0003648D" w:rsidRDefault="00BA7A09" w:rsidP="00FF6149">
            <w:pPr>
              <w:spacing w:after="60"/>
              <w:rPr>
                <w:ins w:id="4063" w:author="STEC" w:date="2017-11-22T10:47:00Z"/>
                <w:iCs/>
                <w:sz w:val="20"/>
              </w:rPr>
            </w:pPr>
            <w:ins w:id="4064" w:author="STEC" w:date="2017-11-22T11:09:00Z">
              <w:del w:id="4065" w:author="STEC 042618" w:date="2018-03-28T16:32:00Z">
                <w:r w:rsidRPr="0003648D" w:rsidDel="007E5245">
                  <w:rPr>
                    <w:iCs/>
                    <w:sz w:val="20"/>
                  </w:rPr>
                  <w:delText>P</w:delText>
                </w:r>
              </w:del>
              <w:r w:rsidRPr="0003648D">
                <w:rPr>
                  <w:iCs/>
                  <w:sz w:val="20"/>
                </w:rPr>
                <w:t>FR</w:t>
              </w:r>
              <w:del w:id="4066" w:author="ERCOT 06XX18" w:date="2018-06-06T13:55:00Z">
                <w:r w:rsidRPr="0003648D" w:rsidDel="004A3ECC">
                  <w:rPr>
                    <w:iCs/>
                    <w:sz w:val="20"/>
                  </w:rPr>
                  <w:delText>S</w:delText>
                </w:r>
              </w:del>
            </w:ins>
            <w:ins w:id="4067" w:author="STEC" w:date="2017-11-22T10:47:00Z">
              <w:r w:rsidRPr="0003648D">
                <w:rPr>
                  <w:iCs/>
                  <w:sz w:val="20"/>
                </w:rPr>
                <w:t xml:space="preserve">COST </w:t>
              </w:r>
              <w:r w:rsidRPr="0003648D">
                <w:rPr>
                  <w:i/>
                  <w:iCs/>
                  <w:sz w:val="20"/>
                  <w:vertAlign w:val="subscript"/>
                </w:rPr>
                <w:t>q</w:t>
              </w:r>
            </w:ins>
          </w:p>
        </w:tc>
        <w:tc>
          <w:tcPr>
            <w:tcW w:w="463" w:type="pct"/>
          </w:tcPr>
          <w:p w14:paraId="7EDEB197" w14:textId="77777777" w:rsidR="00BA7A09" w:rsidRPr="0003648D" w:rsidRDefault="00BA7A09" w:rsidP="00FF6149">
            <w:pPr>
              <w:spacing w:after="60"/>
              <w:rPr>
                <w:ins w:id="4068" w:author="STEC" w:date="2017-11-22T10:47:00Z"/>
                <w:iCs/>
                <w:sz w:val="20"/>
              </w:rPr>
            </w:pPr>
            <w:ins w:id="4069" w:author="STEC" w:date="2017-11-22T10:47:00Z">
              <w:r w:rsidRPr="0003648D">
                <w:rPr>
                  <w:iCs/>
                  <w:sz w:val="20"/>
                </w:rPr>
                <w:t>$</w:t>
              </w:r>
            </w:ins>
          </w:p>
        </w:tc>
        <w:tc>
          <w:tcPr>
            <w:tcW w:w="3713" w:type="pct"/>
          </w:tcPr>
          <w:p w14:paraId="404FD782" w14:textId="77777777" w:rsidR="00BA7A09" w:rsidRPr="0003648D" w:rsidRDefault="00BA7A09" w:rsidP="00FF6149">
            <w:pPr>
              <w:spacing w:after="60"/>
              <w:rPr>
                <w:ins w:id="4070" w:author="STEC" w:date="2017-11-22T10:47:00Z"/>
                <w:iCs/>
                <w:sz w:val="20"/>
              </w:rPr>
            </w:pPr>
            <w:ins w:id="4071" w:author="STEC" w:date="2017-11-22T10:48:00Z">
              <w:del w:id="4072" w:author="STEC 042618" w:date="2018-03-28T16:32:00Z">
                <w:r w:rsidRPr="0003648D" w:rsidDel="007E5245">
                  <w:rPr>
                    <w:i/>
                    <w:iCs/>
                    <w:sz w:val="20"/>
                  </w:rPr>
                  <w:delText xml:space="preserve">Primary </w:delText>
                </w:r>
              </w:del>
              <w:r w:rsidRPr="0003648D">
                <w:rPr>
                  <w:i/>
                  <w:iCs/>
                  <w:sz w:val="20"/>
                </w:rPr>
                <w:t>Frequency Response</w:t>
              </w:r>
            </w:ins>
            <w:ins w:id="4073" w:author="STEC 042618" w:date="2018-03-28T16:32:00Z">
              <w:r w:rsidR="007E5245" w:rsidRPr="0003648D">
                <w:rPr>
                  <w:i/>
                  <w:iCs/>
                  <w:sz w:val="20"/>
                </w:rPr>
                <w:t xml:space="preserve"> </w:t>
              </w:r>
            </w:ins>
            <w:ins w:id="4074" w:author="STEC" w:date="2017-11-22T10:48:00Z">
              <w:r w:rsidRPr="0003648D">
                <w:rPr>
                  <w:i/>
                  <w:iCs/>
                  <w:sz w:val="20"/>
                </w:rPr>
                <w:t>Service</w:t>
              </w:r>
            </w:ins>
            <w:ins w:id="4075" w:author="STEC" w:date="2017-11-22T10:47:00Z">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ins>
            <w:ins w:id="4076" w:author="STEC" w:date="2017-11-22T11:09:00Z">
              <w:del w:id="4077" w:author="STEC 042618" w:date="2018-03-28T16:32:00Z">
                <w:r w:rsidRPr="0003648D" w:rsidDel="007E5245">
                  <w:rPr>
                    <w:iCs/>
                    <w:sz w:val="20"/>
                  </w:rPr>
                  <w:delText>P</w:delText>
                </w:r>
              </w:del>
              <w:r w:rsidRPr="0003648D">
                <w:rPr>
                  <w:iCs/>
                  <w:sz w:val="20"/>
                </w:rPr>
                <w:t>FRS</w:t>
              </w:r>
            </w:ins>
            <w:ins w:id="4078" w:author="STEC" w:date="2017-11-22T10:47:00Z">
              <w:r w:rsidRPr="0003648D">
                <w:rPr>
                  <w:iCs/>
                  <w:sz w:val="20"/>
                </w:rPr>
                <w:t>, for the hour.</w:t>
              </w:r>
            </w:ins>
          </w:p>
        </w:tc>
      </w:tr>
      <w:tr w:rsidR="00BA7A09" w:rsidRPr="0003648D" w14:paraId="10A6CFB5" w14:textId="77777777" w:rsidTr="00FF6149">
        <w:trPr>
          <w:cantSplit/>
          <w:ins w:id="4079" w:author="STEC" w:date="2017-11-22T10:47:00Z"/>
        </w:trPr>
        <w:tc>
          <w:tcPr>
            <w:tcW w:w="824" w:type="pct"/>
          </w:tcPr>
          <w:p w14:paraId="1A3360BB" w14:textId="77777777" w:rsidR="00BA7A09" w:rsidRPr="0003648D" w:rsidRDefault="00BA7A09" w:rsidP="00FF6149">
            <w:pPr>
              <w:spacing w:after="60"/>
              <w:rPr>
                <w:ins w:id="4080" w:author="STEC" w:date="2017-11-22T10:47:00Z"/>
                <w:iCs/>
                <w:sz w:val="20"/>
              </w:rPr>
            </w:pPr>
            <w:ins w:id="4081" w:author="STEC" w:date="2017-11-22T10:47:00Z">
              <w:r w:rsidRPr="0003648D">
                <w:rPr>
                  <w:iCs/>
                  <w:sz w:val="20"/>
                </w:rPr>
                <w:t>DA</w:t>
              </w:r>
            </w:ins>
            <w:ins w:id="4082" w:author="STEC" w:date="2017-11-22T11:09:00Z">
              <w:del w:id="4083" w:author="STEC 042618" w:date="2018-03-28T16:33:00Z">
                <w:r w:rsidRPr="0003648D" w:rsidDel="007E5245">
                  <w:rPr>
                    <w:iCs/>
                    <w:sz w:val="20"/>
                  </w:rPr>
                  <w:delText>P</w:delText>
                </w:r>
              </w:del>
              <w:r w:rsidRPr="0003648D">
                <w:rPr>
                  <w:iCs/>
                  <w:sz w:val="20"/>
                </w:rPr>
                <w:t>FR</w:t>
              </w:r>
              <w:del w:id="4084" w:author="ERCOT 06XX18" w:date="2018-06-06T13:55:00Z">
                <w:r w:rsidRPr="0003648D" w:rsidDel="004A3ECC">
                  <w:rPr>
                    <w:iCs/>
                    <w:sz w:val="20"/>
                  </w:rPr>
                  <w:delText>S</w:delText>
                </w:r>
              </w:del>
            </w:ins>
            <w:ins w:id="4085" w:author="STEC" w:date="2017-11-22T10:47:00Z">
              <w:r w:rsidRPr="0003648D">
                <w:rPr>
                  <w:iCs/>
                  <w:sz w:val="20"/>
                </w:rPr>
                <w:t xml:space="preserve">AMT </w:t>
              </w:r>
              <w:r w:rsidRPr="0003648D">
                <w:rPr>
                  <w:i/>
                  <w:iCs/>
                  <w:sz w:val="20"/>
                  <w:vertAlign w:val="subscript"/>
                </w:rPr>
                <w:t>q</w:t>
              </w:r>
            </w:ins>
          </w:p>
        </w:tc>
        <w:tc>
          <w:tcPr>
            <w:tcW w:w="463" w:type="pct"/>
          </w:tcPr>
          <w:p w14:paraId="4012B32F" w14:textId="77777777" w:rsidR="00BA7A09" w:rsidRPr="0003648D" w:rsidRDefault="00BA7A09" w:rsidP="00FF6149">
            <w:pPr>
              <w:spacing w:after="60"/>
              <w:rPr>
                <w:ins w:id="4086" w:author="STEC" w:date="2017-11-22T10:47:00Z"/>
                <w:iCs/>
                <w:sz w:val="20"/>
              </w:rPr>
            </w:pPr>
            <w:ins w:id="4087" w:author="STEC" w:date="2017-11-22T10:47:00Z">
              <w:r w:rsidRPr="0003648D">
                <w:rPr>
                  <w:iCs/>
                  <w:sz w:val="20"/>
                </w:rPr>
                <w:t>$</w:t>
              </w:r>
            </w:ins>
          </w:p>
        </w:tc>
        <w:tc>
          <w:tcPr>
            <w:tcW w:w="3713" w:type="pct"/>
          </w:tcPr>
          <w:p w14:paraId="2870F654" w14:textId="77777777" w:rsidR="00BA7A09" w:rsidRPr="0003648D" w:rsidRDefault="00BA7A09" w:rsidP="005266BC">
            <w:pPr>
              <w:spacing w:after="60"/>
              <w:rPr>
                <w:ins w:id="4088" w:author="STEC" w:date="2017-11-22T10:47:00Z"/>
                <w:iCs/>
                <w:sz w:val="20"/>
              </w:rPr>
            </w:pPr>
            <w:ins w:id="4089" w:author="STEC" w:date="2017-11-22T10:47:00Z">
              <w:r w:rsidRPr="0003648D">
                <w:rPr>
                  <w:i/>
                  <w:iCs/>
                  <w:sz w:val="20"/>
                </w:rPr>
                <w:t xml:space="preserve">Day-Ahead </w:t>
              </w:r>
            </w:ins>
            <w:ins w:id="4090" w:author="STEC" w:date="2017-11-22T10:48:00Z">
              <w:del w:id="4091" w:author="STEC 042618" w:date="2018-03-28T16:33:00Z">
                <w:r w:rsidRPr="0003648D" w:rsidDel="007E5245">
                  <w:rPr>
                    <w:i/>
                    <w:iCs/>
                    <w:sz w:val="20"/>
                  </w:rPr>
                  <w:delText xml:space="preserve">Primary </w:delText>
                </w:r>
              </w:del>
              <w:r w:rsidRPr="0003648D">
                <w:rPr>
                  <w:i/>
                  <w:iCs/>
                  <w:sz w:val="20"/>
                </w:rPr>
                <w:t>Frequency Response</w:t>
              </w:r>
            </w:ins>
            <w:ins w:id="4092" w:author="STEC 042618" w:date="2018-03-28T16:33:00Z">
              <w:r w:rsidR="007E5245" w:rsidRPr="0003648D">
                <w:rPr>
                  <w:i/>
                  <w:iCs/>
                  <w:sz w:val="20"/>
                </w:rPr>
                <w:t xml:space="preserve"> </w:t>
              </w:r>
            </w:ins>
            <w:ins w:id="4093" w:author="STEC" w:date="2017-11-22T10:48:00Z">
              <w:r w:rsidRPr="0003648D">
                <w:rPr>
                  <w:i/>
                  <w:iCs/>
                  <w:sz w:val="20"/>
                </w:rPr>
                <w:t>Service</w:t>
              </w:r>
            </w:ins>
            <w:ins w:id="4094" w:author="STEC" w:date="2017-11-22T10:47:00Z">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ins>
            <w:ins w:id="4095" w:author="STEC" w:date="2017-11-22T11:09:00Z">
              <w:del w:id="4096" w:author="STEC 042618" w:date="2018-03-28T16:33:00Z">
                <w:r w:rsidRPr="0003648D" w:rsidDel="007E5245">
                  <w:rPr>
                    <w:iCs/>
                    <w:sz w:val="20"/>
                  </w:rPr>
                  <w:delText>P</w:delText>
                </w:r>
              </w:del>
              <w:r w:rsidRPr="0003648D">
                <w:rPr>
                  <w:iCs/>
                  <w:sz w:val="20"/>
                </w:rPr>
                <w:t>FRS</w:t>
              </w:r>
            </w:ins>
            <w:ins w:id="4097" w:author="STEC" w:date="2017-11-22T10:47:00Z">
              <w:r w:rsidRPr="0003648D">
                <w:rPr>
                  <w:iCs/>
                  <w:sz w:val="20"/>
                </w:rPr>
                <w:t>, for the hour.</w:t>
              </w:r>
            </w:ins>
          </w:p>
        </w:tc>
      </w:tr>
      <w:tr w:rsidR="00BA7A09" w:rsidRPr="0003648D" w14:paraId="4DB888A2" w14:textId="77777777" w:rsidTr="00FF6149">
        <w:trPr>
          <w:cantSplit/>
          <w:ins w:id="4098" w:author="STEC" w:date="2017-11-22T10:47:00Z"/>
        </w:trPr>
        <w:tc>
          <w:tcPr>
            <w:tcW w:w="824" w:type="pct"/>
            <w:tcBorders>
              <w:top w:val="single" w:sz="4" w:space="0" w:color="auto"/>
              <w:left w:val="single" w:sz="4" w:space="0" w:color="auto"/>
              <w:bottom w:val="single" w:sz="4" w:space="0" w:color="auto"/>
              <w:right w:val="single" w:sz="4" w:space="0" w:color="auto"/>
            </w:tcBorders>
          </w:tcPr>
          <w:p w14:paraId="6A7B0866" w14:textId="77777777" w:rsidR="00BA7A09" w:rsidRPr="0003648D" w:rsidRDefault="00BA7A09" w:rsidP="00FF6149">
            <w:pPr>
              <w:spacing w:after="60"/>
              <w:rPr>
                <w:ins w:id="4099" w:author="STEC" w:date="2017-11-22T10:47:00Z"/>
                <w:i/>
                <w:iCs/>
                <w:sz w:val="20"/>
              </w:rPr>
            </w:pPr>
            <w:ins w:id="4100" w:author="STEC" w:date="2017-11-22T10:47:00Z">
              <w:r w:rsidRPr="0003648D">
                <w:rPr>
                  <w:i/>
                  <w:iCs/>
                  <w:sz w:val="20"/>
                </w:rPr>
                <w:t>q</w:t>
              </w:r>
            </w:ins>
          </w:p>
        </w:tc>
        <w:tc>
          <w:tcPr>
            <w:tcW w:w="463" w:type="pct"/>
            <w:tcBorders>
              <w:top w:val="single" w:sz="4" w:space="0" w:color="auto"/>
              <w:left w:val="single" w:sz="4" w:space="0" w:color="auto"/>
              <w:bottom w:val="single" w:sz="4" w:space="0" w:color="auto"/>
              <w:right w:val="single" w:sz="4" w:space="0" w:color="auto"/>
            </w:tcBorders>
          </w:tcPr>
          <w:p w14:paraId="0CFE335C" w14:textId="77777777" w:rsidR="00BA7A09" w:rsidRPr="0003648D" w:rsidRDefault="00415C88" w:rsidP="00FF6149">
            <w:pPr>
              <w:spacing w:after="60"/>
              <w:rPr>
                <w:ins w:id="4101" w:author="STEC" w:date="2017-11-22T10:47:00Z"/>
                <w:iCs/>
                <w:sz w:val="20"/>
              </w:rPr>
            </w:pPr>
            <w:ins w:id="4102" w:author="STEC" w:date="2017-11-22T10:47:00Z">
              <w:r w:rsidRPr="0003648D">
                <w:rPr>
                  <w:iCs/>
                  <w:sz w:val="20"/>
                </w:rPr>
                <w:t>N</w:t>
              </w:r>
              <w:r w:rsidR="00BA7A09" w:rsidRPr="0003648D">
                <w:rPr>
                  <w:iCs/>
                  <w:sz w:val="20"/>
                </w:rPr>
                <w:t>one</w:t>
              </w:r>
            </w:ins>
          </w:p>
        </w:tc>
        <w:tc>
          <w:tcPr>
            <w:tcW w:w="3713" w:type="pct"/>
            <w:tcBorders>
              <w:top w:val="single" w:sz="4" w:space="0" w:color="auto"/>
              <w:left w:val="single" w:sz="4" w:space="0" w:color="auto"/>
              <w:bottom w:val="single" w:sz="4" w:space="0" w:color="auto"/>
              <w:right w:val="single" w:sz="4" w:space="0" w:color="auto"/>
            </w:tcBorders>
          </w:tcPr>
          <w:p w14:paraId="0F04FF08" w14:textId="77777777" w:rsidR="00BA7A09" w:rsidRPr="0003648D" w:rsidRDefault="00BA7A09" w:rsidP="00FF6149">
            <w:pPr>
              <w:spacing w:after="60"/>
              <w:rPr>
                <w:ins w:id="4103" w:author="STEC" w:date="2017-11-22T10:47:00Z"/>
                <w:iCs/>
                <w:sz w:val="20"/>
              </w:rPr>
            </w:pPr>
            <w:ins w:id="4104" w:author="STEC" w:date="2017-11-22T10:47:00Z">
              <w:r w:rsidRPr="0003648D">
                <w:rPr>
                  <w:iCs/>
                  <w:sz w:val="20"/>
                </w:rPr>
                <w:t>A QSE.</w:t>
              </w:r>
            </w:ins>
          </w:p>
        </w:tc>
      </w:tr>
    </w:tbl>
    <w:p w14:paraId="3B5E8791" w14:textId="77777777" w:rsidR="00BA7A09" w:rsidRPr="0003648D" w:rsidRDefault="00BA7A09" w:rsidP="00BA7A09">
      <w:pPr>
        <w:pStyle w:val="H3"/>
        <w:spacing w:before="480"/>
        <w:ind w:left="0" w:firstLine="0"/>
      </w:pPr>
      <w:bookmarkStart w:id="4105" w:name="_Toc397505050"/>
      <w:bookmarkStart w:id="4106" w:name="_Toc402357182"/>
      <w:bookmarkStart w:id="4107" w:name="_Toc422486562"/>
      <w:bookmarkStart w:id="4108" w:name="_Toc433093415"/>
      <w:bookmarkStart w:id="4109" w:name="_Toc433093573"/>
      <w:bookmarkStart w:id="4110" w:name="_Toc440874803"/>
      <w:bookmarkStart w:id="4111" w:name="_Toc448142360"/>
      <w:bookmarkStart w:id="4112" w:name="_Toc448142517"/>
      <w:bookmarkStart w:id="4113" w:name="_Toc458770358"/>
      <w:bookmarkStart w:id="4114" w:name="_Toc459294326"/>
      <w:bookmarkStart w:id="4115" w:name="_Toc463262820"/>
      <w:bookmarkStart w:id="4116" w:name="_Toc468286895"/>
      <w:bookmarkStart w:id="4117" w:name="_Toc481502935"/>
      <w:bookmarkStart w:id="4118" w:name="_Toc496080102"/>
      <w:bookmarkStart w:id="4119" w:name="_Toc496080257"/>
      <w:r w:rsidRPr="0003648D">
        <w:t>6.7.5</w:t>
      </w:r>
      <w:r w:rsidRPr="0003648D">
        <w:tab/>
        <w:t>Real-Time Ancillary Service Imbalance Payment or Charge</w:t>
      </w:r>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p>
    <w:p w14:paraId="3483A1EA" w14:textId="77777777" w:rsidR="00BA7A09" w:rsidRPr="0003648D" w:rsidRDefault="00BA7A09" w:rsidP="00BA7A09">
      <w:pPr>
        <w:pStyle w:val="BodyTextNumbered"/>
        <w:rPr>
          <w:color w:val="000000"/>
        </w:rPr>
      </w:pPr>
      <w:r w:rsidRPr="0003648D">
        <w:t>(1)</w:t>
      </w:r>
      <w:r w:rsidRPr="0003648D">
        <w:tab/>
      </w:r>
      <w:r w:rsidRPr="0003648D">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38E7587D" w14:textId="77777777" w:rsidR="00BA7A09" w:rsidRPr="0003648D" w:rsidRDefault="00BA7A09" w:rsidP="00BA7A09">
      <w:pPr>
        <w:pStyle w:val="BodyTextNumbered"/>
      </w:pPr>
      <w:r w:rsidRPr="0003648D">
        <w:t>(2)</w:t>
      </w:r>
      <w:r w:rsidRPr="0003648D">
        <w:tab/>
        <w:t>The payment or charge to each QSE for Ancillary Service imbalance is calculated based on the price calculation set forth in paragraph (11) of Section 6.5.7.3, Security Constrained Economic Dispatch, and applied to the following amounts for each QSE:</w:t>
      </w:r>
    </w:p>
    <w:p w14:paraId="1E3A7C05" w14:textId="77777777" w:rsidR="00BA7A09" w:rsidRPr="0003648D" w:rsidRDefault="00BA7A09" w:rsidP="00BA7A09">
      <w:pPr>
        <w:pStyle w:val="List"/>
        <w:ind w:left="1440"/>
      </w:pPr>
      <w:r w:rsidRPr="0003648D">
        <w:lastRenderedPageBreak/>
        <w:t>(a)</w:t>
      </w:r>
      <w:r w:rsidRPr="0003648D">
        <w:tab/>
        <w:t>The amount of Real-Time Metered Generation from all Generation Resources, represented by the QSE for the 15-minute Settlement Interval;</w:t>
      </w:r>
    </w:p>
    <w:p w14:paraId="44B47FAB" w14:textId="77777777" w:rsidR="00BA7A09" w:rsidRPr="0003648D" w:rsidRDefault="00BA7A09" w:rsidP="00BA7A09">
      <w:pPr>
        <w:pStyle w:val="List"/>
        <w:ind w:left="1440"/>
      </w:pPr>
      <w:r w:rsidRPr="0003648D">
        <w:t>(b)</w:t>
      </w:r>
      <w:r w:rsidRPr="0003648D">
        <w:tab/>
        <w:t>The amount of On-Line capacity based on the telemetered High Sustained Limit (HSL) for all On-Line Generation Resources, the telemetered consumption from Load Resources with a validated Ancillary Service Schedule for RRS</w:t>
      </w:r>
      <w:ins w:id="4120" w:author="ERCOT 06XX18" w:date="2018-06-11T12:59:00Z">
        <w:r w:rsidR="00205E17">
          <w:t xml:space="preserve"> or FRS</w:t>
        </w:r>
      </w:ins>
      <w:r w:rsidRPr="0003648D">
        <w:t xml:space="preserve"> controlled by high-set under-frequency relay, and the capacity from Controllable Load Resources available to SCED;</w:t>
      </w:r>
    </w:p>
    <w:p w14:paraId="5B929145" w14:textId="77777777" w:rsidR="00BA7A09" w:rsidRPr="0003648D" w:rsidRDefault="00BA7A09" w:rsidP="00BA7A09">
      <w:pPr>
        <w:pStyle w:val="List"/>
        <w:ind w:left="1440"/>
      </w:pPr>
      <w:r w:rsidRPr="0003648D">
        <w:t>(c)</w:t>
      </w:r>
      <w:r w:rsidRPr="0003648D">
        <w:tab/>
        <w:t>The amount of Ancillary Service Resource Responsibility for Reg-Up, RRS</w:t>
      </w:r>
      <w:ins w:id="4121" w:author="STEC" w:date="2017-11-22T11:11:00Z">
        <w:r w:rsidRPr="0003648D">
          <w:t xml:space="preserve">, </w:t>
        </w:r>
        <w:del w:id="4122" w:author="STEC 042618" w:date="2018-03-28T16:40:00Z">
          <w:r w:rsidRPr="0003648D" w:rsidDel="007E5245">
            <w:delText>P</w:delText>
          </w:r>
        </w:del>
        <w:r w:rsidRPr="0003648D">
          <w:t>FRS</w:t>
        </w:r>
      </w:ins>
      <w:ins w:id="4123" w:author="STEC" w:date="2017-12-27T11:09:00Z">
        <w:r w:rsidRPr="0003648D">
          <w:t>,</w:t>
        </w:r>
      </w:ins>
      <w:r w:rsidRPr="0003648D">
        <w:t xml:space="preserve"> and Non-Spin for all Generation and Load Resources represented by the QSE for the 15-minute Settlement Interval. </w:t>
      </w:r>
    </w:p>
    <w:p w14:paraId="20DBEF37" w14:textId="77777777" w:rsidR="00BA7A09" w:rsidRPr="0003648D" w:rsidRDefault="00BA7A09" w:rsidP="00BA7A09">
      <w:pPr>
        <w:pStyle w:val="BodyTextNumbered"/>
      </w:pPr>
      <w:r w:rsidRPr="0003648D">
        <w:rPr>
          <w:szCs w:val="24"/>
        </w:rPr>
        <w:t>(3)</w:t>
      </w:r>
      <w:r w:rsidRPr="0003648D">
        <w:rPr>
          <w:szCs w:val="24"/>
        </w:rPr>
        <w:tab/>
      </w:r>
      <w:r w:rsidRPr="0003648D">
        <w:t>Resources meeting one or more of the following conditions will be excluded from the amounts calculated pursuant to paragraphs (2)(a) and (b) above:</w:t>
      </w:r>
    </w:p>
    <w:p w14:paraId="3074E115" w14:textId="77777777" w:rsidR="00BA7A09" w:rsidRPr="0003648D" w:rsidRDefault="00BA7A09" w:rsidP="00BA7A09">
      <w:pPr>
        <w:pStyle w:val="List"/>
        <w:ind w:left="1440"/>
      </w:pPr>
      <w:r w:rsidRPr="0003648D">
        <w:t>(a)</w:t>
      </w:r>
      <w:r w:rsidRPr="0003648D">
        <w:tab/>
        <w:t>Intermittent Renewable Resources (IRRs) excluding Wind-powered Generation Resources (WGRs);</w:t>
      </w:r>
    </w:p>
    <w:p w14:paraId="0EEB9CC7" w14:textId="77777777" w:rsidR="00BA7A09" w:rsidRPr="0003648D" w:rsidRDefault="00BA7A09" w:rsidP="00BA7A09">
      <w:pPr>
        <w:pStyle w:val="List"/>
        <w:ind w:left="1440"/>
      </w:pPr>
      <w:r w:rsidRPr="0003648D">
        <w:t>(b)</w:t>
      </w:r>
      <w:r w:rsidRPr="0003648D">
        <w:tab/>
        <w:t>Nuclear Resources;</w:t>
      </w:r>
    </w:p>
    <w:p w14:paraId="7FEA2FF8" w14:textId="77777777" w:rsidR="00BA7A09" w:rsidRPr="0003648D" w:rsidRDefault="00BA7A09" w:rsidP="00BA7A09">
      <w:pPr>
        <w:pStyle w:val="List"/>
        <w:ind w:left="1440"/>
      </w:pPr>
      <w:r w:rsidRPr="0003648D">
        <w:t>(c)</w:t>
      </w:r>
      <w:r w:rsidRPr="0003648D">
        <w:tab/>
        <w:t>Resources with a telemetered ONTEST, STARTUP (except Resources with Non-Spin Ancillary Service Resource Responsibility greater than zero), or SHUTDOWN Resource Status excluding Resources telemetering both STARTUP Resource Status and greater than zero Non-Spin Ancillary Service Responsibility; or</w:t>
      </w:r>
    </w:p>
    <w:p w14:paraId="563F2757" w14:textId="77777777" w:rsidR="00BA7A09" w:rsidRPr="0003648D" w:rsidRDefault="00BA7A09" w:rsidP="00BA7A09">
      <w:pPr>
        <w:pStyle w:val="List"/>
        <w:ind w:left="1440"/>
      </w:pPr>
      <w:r w:rsidRPr="0003648D">
        <w:t>(d)</w:t>
      </w:r>
      <w:r w:rsidRPr="0003648D">
        <w:tab/>
        <w:t>Resources with a telemetered net real power (in MW) less than 95% of their telemetered Low Sustained Limit (LSL) excluding Resources telemetering both STARTUP Resource Status and greater than zero Non-Spin Ancillary Service Responsibility.</w:t>
      </w:r>
    </w:p>
    <w:p w14:paraId="4FD52453" w14:textId="77777777" w:rsidR="00BA7A09" w:rsidRPr="0003648D" w:rsidRDefault="00BA7A09" w:rsidP="00BA7A09">
      <w:pPr>
        <w:pStyle w:val="BodyTextNumbered"/>
      </w:pPr>
      <w:r w:rsidRPr="0003648D">
        <w:t>(4)</w:t>
      </w:r>
      <w:r w:rsidRPr="0003648D">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(11) of Section 5.5.2, Reliability Unit Commitment (RUC) Process, will be excluded from the amounts calculated for the 15-minute Settlement Interval pursuant to paragraphs (2)(a), (b), and (c) above.</w:t>
      </w:r>
    </w:p>
    <w:p w14:paraId="3EDF5753" w14:textId="77777777" w:rsidR="00BA7A09" w:rsidRPr="0003648D" w:rsidRDefault="00BA7A09" w:rsidP="00BA7A09">
      <w:pPr>
        <w:pStyle w:val="BodyTextNumbered"/>
      </w:pPr>
      <w:r w:rsidRPr="0003648D">
        <w:t>(5)</w:t>
      </w:r>
      <w:r w:rsidRPr="0003648D">
        <w:tab/>
        <w:t>The Real-Time Off-Line Reserve Capacity for the QSE (RTOFFCAP) shall be</w:t>
      </w:r>
      <w:r w:rsidRPr="0003648D">
        <w:rPr>
          <w:color w:val="000000"/>
        </w:rPr>
        <w:t xml:space="preserve"> administratively </w:t>
      </w:r>
      <w:r w:rsidRPr="0003648D">
        <w:t>set to zero when the SCED snapshot of the Physical Responsive Capability</w:t>
      </w:r>
      <w:r w:rsidRPr="0003648D">
        <w:rPr>
          <w:color w:val="000000"/>
        </w:rPr>
        <w:t xml:space="preserve"> (</w:t>
      </w:r>
      <w:r w:rsidRPr="0003648D">
        <w:t>PRC) is less than or equal to the PRC MW at which Energy Emergency Alert (EEA) Level 1 is initiated.</w:t>
      </w:r>
    </w:p>
    <w:p w14:paraId="1925D675" w14:textId="77777777" w:rsidR="00BA7A09" w:rsidRPr="0003648D" w:rsidRDefault="00BA7A09" w:rsidP="00BA7A09">
      <w:pPr>
        <w:pStyle w:val="BodyTextNumbered"/>
      </w:pPr>
      <w:r w:rsidRPr="0003648D">
        <w:t>(6)</w:t>
      </w:r>
      <w:r w:rsidRPr="0003648D">
        <w:tab/>
        <w:t>Resources that have a Under Generation Volume (UGEN) greater than zero, and are not-exempt from a Base Point Deviation Charge, as set forth in Section 6.6.5, Base Point Deviation Charge, or are not already excluded in paragraphs (3) or (4) above, for the 15-</w:t>
      </w:r>
      <w:r w:rsidRPr="0003648D">
        <w:lastRenderedPageBreak/>
        <w:t>minute Settlement Interval will have the UGEN amounts removed from the amounts calculated pursuant to paragraphs (2)(a) and (b) above.</w:t>
      </w:r>
    </w:p>
    <w:p w14:paraId="5BA10F08" w14:textId="77777777" w:rsidR="00BA7A09" w:rsidRPr="0003648D" w:rsidRDefault="00BA7A09" w:rsidP="00BA7A09">
      <w:pPr>
        <w:pStyle w:val="BodyTextNumbered"/>
      </w:pPr>
      <w:r w:rsidRPr="0003648D">
        <w:t>(7)</w:t>
      </w:r>
      <w:r w:rsidRPr="0003648D">
        <w:tab/>
        <w:t>The payment or charge to each QSE for the Ancillary Service Imbalance for a given 15-minute Settlement Interval is calculated as follows:</w:t>
      </w:r>
    </w:p>
    <w:p w14:paraId="4CCA9F84" w14:textId="77777777" w:rsidR="00BA7A09" w:rsidRPr="0003648D" w:rsidRDefault="00BA7A09" w:rsidP="00296C1C">
      <w:pPr>
        <w:pStyle w:val="FormulaBold"/>
      </w:pPr>
      <w:r w:rsidRPr="0003648D">
        <w:t>RTASIAMT</w:t>
      </w:r>
      <w:r w:rsidRPr="0003648D">
        <w:rPr>
          <w:i/>
          <w:vertAlign w:val="subscript"/>
        </w:rPr>
        <w:t xml:space="preserve"> q</w:t>
      </w:r>
      <w:r w:rsidRPr="0003648D">
        <w:tab/>
        <w:t>=</w:t>
      </w:r>
      <w:r w:rsidRPr="0003648D">
        <w:tab/>
      </w:r>
      <w:r w:rsidRPr="0003648D">
        <w:tab/>
        <w:t>(-1) * [(RTASOLIMB</w:t>
      </w:r>
      <w:r w:rsidRPr="0003648D">
        <w:rPr>
          <w:i/>
          <w:vertAlign w:val="subscript"/>
        </w:rPr>
        <w:t xml:space="preserve"> q</w:t>
      </w:r>
      <w:r w:rsidRPr="0003648D">
        <w:t xml:space="preserve"> * RTRSVPOR) + (RTASOFFIMB</w:t>
      </w:r>
      <w:r w:rsidRPr="0003648D">
        <w:rPr>
          <w:i/>
          <w:vertAlign w:val="subscript"/>
        </w:rPr>
        <w:t xml:space="preserve"> q</w:t>
      </w:r>
      <w:r w:rsidRPr="0003648D">
        <w:t xml:space="preserve"> * RTRSVPOFF)]</w:t>
      </w:r>
    </w:p>
    <w:p w14:paraId="14565D3A" w14:textId="77777777" w:rsidR="00BA7A09" w:rsidRPr="0003648D" w:rsidRDefault="00BA7A09" w:rsidP="00296C1C">
      <w:pPr>
        <w:pStyle w:val="FormulaBold"/>
      </w:pPr>
      <w:r w:rsidRPr="0003648D">
        <w:t>RTRDASIAMT</w:t>
      </w:r>
      <w:r w:rsidRPr="0003648D">
        <w:rPr>
          <w:i/>
          <w:vertAlign w:val="subscript"/>
        </w:rPr>
        <w:t xml:space="preserve"> q</w:t>
      </w:r>
      <w:r w:rsidRPr="0003648D">
        <w:t>=</w:t>
      </w:r>
      <w:r w:rsidRPr="0003648D">
        <w:tab/>
      </w:r>
      <w:r w:rsidRPr="0003648D">
        <w:tab/>
        <w:t>(-1) * (RTASOLIMB</w:t>
      </w:r>
      <w:r w:rsidRPr="0003648D">
        <w:rPr>
          <w:i/>
          <w:vertAlign w:val="subscript"/>
        </w:rPr>
        <w:t xml:space="preserve"> q</w:t>
      </w:r>
      <w:r w:rsidRPr="0003648D">
        <w:t xml:space="preserve"> * RTRDP)</w:t>
      </w:r>
    </w:p>
    <w:p w14:paraId="50433E7B" w14:textId="77777777" w:rsidR="00BA7A09" w:rsidRPr="0003648D" w:rsidRDefault="00BA7A09" w:rsidP="00BA7A09">
      <w:pPr>
        <w:spacing w:before="120" w:after="240"/>
      </w:pPr>
      <w:r w:rsidRPr="0003648D">
        <w:t>Where:</w:t>
      </w:r>
    </w:p>
    <w:p w14:paraId="3EC0C84E" w14:textId="77777777" w:rsidR="00BA7A09" w:rsidRPr="0003648D" w:rsidRDefault="00BA7A09" w:rsidP="00BA7A09">
      <w:pPr>
        <w:spacing w:after="240"/>
        <w:ind w:left="3600" w:hanging="2880"/>
      </w:pPr>
      <w:r w:rsidRPr="0003648D">
        <w:t>RTASOLIMB</w:t>
      </w:r>
      <w:r w:rsidRPr="0003648D">
        <w:rPr>
          <w:i/>
          <w:vertAlign w:val="subscript"/>
        </w:rPr>
        <w:t xml:space="preserve"> q</w:t>
      </w:r>
      <w:r w:rsidRPr="0003648D">
        <w:t>=</w:t>
      </w:r>
      <w:r w:rsidRPr="0003648D">
        <w:tab/>
        <w:t>RTOLCAP</w:t>
      </w:r>
      <w:r w:rsidRPr="0003648D">
        <w:rPr>
          <w:i/>
          <w:vertAlign w:val="subscript"/>
        </w:rPr>
        <w:t xml:space="preserve"> q</w:t>
      </w:r>
      <w:r w:rsidRPr="0003648D">
        <w:t xml:space="preserve"> – [((SYS_GEN_DISCFACTOR * RTASRESP</w:t>
      </w:r>
      <w:r w:rsidRPr="0003648D">
        <w:rPr>
          <w:i/>
          <w:vertAlign w:val="subscript"/>
        </w:rPr>
        <w:t xml:space="preserve"> q</w:t>
      </w:r>
      <w:r w:rsidRPr="0003648D">
        <w:t xml:space="preserve"> ) * ¼)</w:t>
      </w:r>
      <w:r w:rsidRPr="0003648D">
        <w:rPr>
          <w:rFonts w:ascii="Times New Roman Bold" w:hAnsi="Times New Roman Bold"/>
        </w:rPr>
        <w:t xml:space="preserve"> </w:t>
      </w:r>
      <w:r w:rsidRPr="0003648D">
        <w:t>– RTASOFF</w:t>
      </w:r>
      <w:r w:rsidRPr="0003648D">
        <w:rPr>
          <w:i/>
          <w:vertAlign w:val="subscript"/>
        </w:rPr>
        <w:t xml:space="preserve"> q </w:t>
      </w:r>
      <w:r w:rsidRPr="0003648D">
        <w:t>– RTRUCNBBRESP </w:t>
      </w:r>
      <w:r w:rsidRPr="0003648D">
        <w:rPr>
          <w:i/>
          <w:vertAlign w:val="subscript"/>
        </w:rPr>
        <w:t>q</w:t>
      </w:r>
      <w:r w:rsidRPr="0003648D">
        <w:rPr>
          <w:vertAlign w:val="subscript"/>
        </w:rPr>
        <w:t xml:space="preserve"> </w:t>
      </w:r>
      <w:r w:rsidRPr="0003648D">
        <w:t xml:space="preserve">– </w:t>
      </w:r>
      <w:r w:rsidRPr="0003648D">
        <w:rPr>
          <w:bCs/>
          <w:szCs w:val="18"/>
        </w:rPr>
        <w:t>RTCLRNSRESP </w:t>
      </w:r>
      <w:r w:rsidRPr="0003648D">
        <w:rPr>
          <w:i/>
          <w:vertAlign w:val="subscript"/>
        </w:rPr>
        <w:t>q</w:t>
      </w:r>
      <w:r w:rsidRPr="0003648D">
        <w:t xml:space="preserve"> – RTRMRRESP </w:t>
      </w:r>
      <w:r w:rsidRPr="0003648D">
        <w:rPr>
          <w:i/>
          <w:vertAlign w:val="subscript"/>
        </w:rPr>
        <w:t>q</w:t>
      </w:r>
      <w:r w:rsidRPr="0003648D">
        <w:t>]</w:t>
      </w:r>
    </w:p>
    <w:p w14:paraId="04D12717" w14:textId="77777777" w:rsidR="00BA7A09" w:rsidRPr="0003648D" w:rsidRDefault="00BA7A09" w:rsidP="00BA7A09">
      <w:pPr>
        <w:spacing w:after="240"/>
      </w:pPr>
      <w:r w:rsidRPr="0003648D">
        <w:t>Where:</w:t>
      </w:r>
    </w:p>
    <w:p w14:paraId="66D54D28" w14:textId="77777777" w:rsidR="00BA7A09" w:rsidRPr="0003648D" w:rsidRDefault="00BA7A09" w:rsidP="00BA7A09">
      <w:pPr>
        <w:spacing w:after="240"/>
        <w:rPr>
          <w:i/>
          <w:vertAlign w:val="subscript"/>
        </w:rPr>
      </w:pPr>
      <w:r w:rsidRPr="0003648D">
        <w:tab/>
        <w:t>RTASOFF</w:t>
      </w:r>
      <w:r w:rsidRPr="0003648D">
        <w:rPr>
          <w:i/>
          <w:vertAlign w:val="subscript"/>
        </w:rPr>
        <w:t xml:space="preserve"> q</w:t>
      </w:r>
      <w:r w:rsidRPr="0003648D">
        <w:t xml:space="preserve"> =</w:t>
      </w:r>
      <w:r w:rsidRPr="0003648D">
        <w:tab/>
      </w:r>
      <w:r w:rsidRPr="0003648D">
        <w:tab/>
      </w:r>
      <w:r w:rsidRPr="0003648D">
        <w:tab/>
        <w:t xml:space="preserve">SYS_GEN_DISCFACTOR * </w:t>
      </w:r>
      <w:r w:rsidRPr="0003648D">
        <w:rPr>
          <w:position w:val="-18"/>
        </w:rPr>
        <w:object w:dxaOrig="225" w:dyaOrig="420" w14:anchorId="2E5DD8F5">
          <v:shape id="_x0000_i1067" type="#_x0000_t75" style="width:11.25pt;height:21.3pt" o:ole="">
            <v:imagedata r:id="rId79" o:title=""/>
          </v:shape>
          <o:OLEObject Type="Embed" ProgID="Equation.3" ShapeID="_x0000_i1067" DrawAspect="Content" ObjectID="_1590320918" r:id="rId80"/>
        </w:object>
      </w:r>
      <w:r w:rsidRPr="0003648D">
        <w:rPr>
          <w:position w:val="-22"/>
        </w:rPr>
        <w:object w:dxaOrig="225" w:dyaOrig="465" w14:anchorId="61590C37">
          <v:shape id="_x0000_i1068" type="#_x0000_t75" style="width:11.25pt;height:23.15pt" o:ole="">
            <v:imagedata r:id="rId81" o:title=""/>
          </v:shape>
          <o:OLEObject Type="Embed" ProgID="Equation.3" ShapeID="_x0000_i1068" DrawAspect="Content" ObjectID="_1590320919" r:id="rId82"/>
        </w:object>
      </w:r>
      <w:r w:rsidRPr="0003648D">
        <w:t>RTASOFFR</w:t>
      </w:r>
      <w:r w:rsidRPr="0003648D">
        <w:rPr>
          <w:i/>
          <w:vertAlign w:val="subscript"/>
        </w:rPr>
        <w:t xml:space="preserve"> q, r, p</w:t>
      </w:r>
    </w:p>
    <w:p w14:paraId="1FFDF364" w14:textId="77777777" w:rsidR="00BA7A09" w:rsidRPr="0003648D" w:rsidRDefault="00BA7A09" w:rsidP="00BA7A09">
      <w:pPr>
        <w:spacing w:after="240"/>
      </w:pPr>
      <w:r w:rsidRPr="0003648D">
        <w:tab/>
        <w:t>RTRUCNBBRESP </w:t>
      </w:r>
      <w:r w:rsidRPr="0003648D">
        <w:rPr>
          <w:i/>
          <w:vertAlign w:val="subscript"/>
        </w:rPr>
        <w:t>q</w:t>
      </w:r>
      <w:r w:rsidRPr="0003648D">
        <w:rPr>
          <w:vertAlign w:val="subscript"/>
        </w:rPr>
        <w:t xml:space="preserve">  </w:t>
      </w:r>
      <w:r w:rsidRPr="0003648D">
        <w:t>=</w:t>
      </w:r>
      <w:r w:rsidRPr="0003648D">
        <w:tab/>
        <w:t xml:space="preserve">SYS_GEN_DISCFACTOR * </w:t>
      </w:r>
      <w:r w:rsidRPr="0003648D">
        <w:rPr>
          <w:position w:val="-18"/>
        </w:rPr>
        <w:object w:dxaOrig="225" w:dyaOrig="420" w14:anchorId="30367252">
          <v:shape id="_x0000_i1069" type="#_x0000_t75" style="width:11.25pt;height:21.3pt" o:ole="">
            <v:imagedata r:id="rId79" o:title=""/>
          </v:shape>
          <o:OLEObject Type="Embed" ProgID="Equation.3" ShapeID="_x0000_i1069" DrawAspect="Content" ObjectID="_1590320920" r:id="rId83"/>
        </w:object>
      </w:r>
      <w:r w:rsidRPr="0003648D">
        <w:t xml:space="preserve"> RTRUCASA</w:t>
      </w:r>
      <w:r w:rsidRPr="0003648D">
        <w:rPr>
          <w:i/>
          <w:vertAlign w:val="subscript"/>
        </w:rPr>
        <w:t xml:space="preserve"> q, r</w:t>
      </w:r>
      <w:r w:rsidRPr="0003648D">
        <w:t xml:space="preserve"> *  ¼</w:t>
      </w:r>
    </w:p>
    <w:p w14:paraId="6C6F0078" w14:textId="77777777" w:rsidR="00BA7A09" w:rsidRPr="0003648D" w:rsidRDefault="00BA7A09" w:rsidP="00BA7A09">
      <w:pPr>
        <w:spacing w:after="240"/>
      </w:pPr>
      <w:r w:rsidRPr="0003648D">
        <w:rPr>
          <w:szCs w:val="18"/>
        </w:rPr>
        <w:tab/>
        <w:t>RTCLRNSRESP </w:t>
      </w:r>
      <w:r w:rsidRPr="0003648D">
        <w:rPr>
          <w:i/>
          <w:vertAlign w:val="subscript"/>
        </w:rPr>
        <w:t>q</w:t>
      </w:r>
      <w:r w:rsidRPr="0003648D">
        <w:rPr>
          <w:vertAlign w:val="subscript"/>
        </w:rPr>
        <w:t xml:space="preserve"> =</w:t>
      </w:r>
      <w:r w:rsidRPr="0003648D">
        <w:rPr>
          <w:vertAlign w:val="subscript"/>
        </w:rPr>
        <w:tab/>
      </w:r>
      <w:r w:rsidRPr="0003648D">
        <w:rPr>
          <w:vertAlign w:val="subscript"/>
        </w:rPr>
        <w:tab/>
      </w:r>
      <w:r w:rsidRPr="0003648D">
        <w:t xml:space="preserve">SYS_GEN_DISCFACTOR * </w:t>
      </w:r>
      <w:r w:rsidRPr="0003648D">
        <w:rPr>
          <w:position w:val="-18"/>
        </w:rPr>
        <w:object w:dxaOrig="225" w:dyaOrig="420" w14:anchorId="33CC938C">
          <v:shape id="_x0000_i1070" type="#_x0000_t75" style="width:11.25pt;height:21.3pt" o:ole="">
            <v:imagedata r:id="rId79" o:title=""/>
          </v:shape>
          <o:OLEObject Type="Embed" ProgID="Equation.3" ShapeID="_x0000_i1070" DrawAspect="Content" ObjectID="_1590320921" r:id="rId84"/>
        </w:object>
      </w:r>
      <w:r w:rsidRPr="0003648D">
        <w:rPr>
          <w:position w:val="-22"/>
        </w:rPr>
        <w:object w:dxaOrig="225" w:dyaOrig="465" w14:anchorId="4A4540F1">
          <v:shape id="_x0000_i1071" type="#_x0000_t75" style="width:11.25pt;height:23.15pt" o:ole="">
            <v:imagedata r:id="rId81" o:title=""/>
          </v:shape>
          <o:OLEObject Type="Embed" ProgID="Equation.3" ShapeID="_x0000_i1071" DrawAspect="Content" ObjectID="_1590320922" r:id="rId85"/>
        </w:object>
      </w:r>
      <w:r w:rsidRPr="0003648D">
        <w:t xml:space="preserve"> RTCLRNSRESPR</w:t>
      </w:r>
      <w:r w:rsidRPr="0003648D">
        <w:rPr>
          <w:i/>
          <w:vertAlign w:val="subscript"/>
        </w:rPr>
        <w:t xml:space="preserve"> q, r, p</w:t>
      </w:r>
    </w:p>
    <w:p w14:paraId="7971DDD2" w14:textId="77777777" w:rsidR="00BA7A09" w:rsidRPr="0003648D" w:rsidRDefault="00BA7A09" w:rsidP="00B6471D">
      <w:pPr>
        <w:pStyle w:val="FormulaBold"/>
      </w:pPr>
      <w:r w:rsidRPr="0003648D">
        <w:rPr>
          <w:szCs w:val="18"/>
        </w:rPr>
        <w:t>RTRMRRESP </w:t>
      </w:r>
      <w:r w:rsidRPr="0003648D">
        <w:rPr>
          <w:i/>
          <w:szCs w:val="18"/>
          <w:vertAlign w:val="subscript"/>
        </w:rPr>
        <w:t>q</w:t>
      </w:r>
      <w:r w:rsidRPr="0003648D">
        <w:rPr>
          <w:szCs w:val="18"/>
          <w:vertAlign w:val="subscript"/>
        </w:rPr>
        <w:t xml:space="preserve"> </w:t>
      </w:r>
      <w:r w:rsidRPr="0003648D">
        <w:rPr>
          <w:vertAlign w:val="subscript"/>
        </w:rPr>
        <w:t>=</w:t>
      </w:r>
      <w:r w:rsidRPr="0003648D">
        <w:rPr>
          <w:vertAlign w:val="subscript"/>
        </w:rPr>
        <w:tab/>
      </w:r>
      <w:r w:rsidRPr="0003648D">
        <w:t xml:space="preserve">SYS_GEN_DISCFACTOR * </w:t>
      </w:r>
      <w:r w:rsidRPr="0003648D">
        <w:rPr>
          <w:position w:val="-22"/>
        </w:rPr>
        <w:object w:dxaOrig="225" w:dyaOrig="465" w14:anchorId="5DD94AA5">
          <v:shape id="_x0000_i1072" type="#_x0000_t75" style="width:11.25pt;height:23.15pt" o:ole="">
            <v:imagedata r:id="rId86" o:title=""/>
          </v:shape>
          <o:OLEObject Type="Embed" ProgID="Equation.3" ShapeID="_x0000_i1072" DrawAspect="Content" ObjectID="_1590320923" r:id="rId87"/>
        </w:object>
      </w:r>
      <w:r w:rsidRPr="0003648D">
        <w:rPr>
          <w:position w:val="-18"/>
        </w:rPr>
        <w:object w:dxaOrig="225" w:dyaOrig="420" w14:anchorId="741187C3">
          <v:shape id="_x0000_i1073" type="#_x0000_t75" style="width:11.25pt;height:21.3pt" o:ole="">
            <v:imagedata r:id="rId79" o:title=""/>
          </v:shape>
          <o:OLEObject Type="Embed" ProgID="Equation.3" ShapeID="_x0000_i1073" DrawAspect="Content" ObjectID="_1590320924" r:id="rId88"/>
        </w:object>
      </w:r>
      <w:r w:rsidRPr="0003648D">
        <w:rPr>
          <w:position w:val="-22"/>
        </w:rPr>
        <w:object w:dxaOrig="225" w:dyaOrig="465" w14:anchorId="5F922C4A">
          <v:shape id="_x0000_i1074" type="#_x0000_t75" style="width:11.25pt;height:23.15pt" o:ole="">
            <v:imagedata r:id="rId81" o:title=""/>
          </v:shape>
          <o:OLEObject Type="Embed" ProgID="Equation.3" ShapeID="_x0000_i1074" DrawAspect="Content" ObjectID="_1590320925" r:id="rId89"/>
        </w:object>
      </w:r>
      <w:r w:rsidRPr="0003648D">
        <w:t>(HRRADJ</w:t>
      </w:r>
      <w:r w:rsidRPr="0003648D">
        <w:rPr>
          <w:i/>
          <w:vertAlign w:val="subscript"/>
        </w:rPr>
        <w:t xml:space="preserve"> q, r, p</w:t>
      </w:r>
      <w:r w:rsidRPr="0003648D">
        <w:t xml:space="preserve"> + HRUADJ</w:t>
      </w:r>
      <w:r w:rsidRPr="0003648D">
        <w:rPr>
          <w:i/>
          <w:vertAlign w:val="subscript"/>
        </w:rPr>
        <w:t xml:space="preserve"> q, r, p</w:t>
      </w:r>
      <w:r w:rsidRPr="0003648D">
        <w:t xml:space="preserve"> + HNSADJ</w:t>
      </w:r>
      <w:r w:rsidRPr="0003648D">
        <w:rPr>
          <w:i/>
          <w:vertAlign w:val="subscript"/>
        </w:rPr>
        <w:t xml:space="preserve"> q, r, p</w:t>
      </w:r>
      <w:r w:rsidRPr="0003648D">
        <w:t>) *  ¼</w:t>
      </w:r>
    </w:p>
    <w:p w14:paraId="2057C697" w14:textId="77777777" w:rsidR="00BA7A09" w:rsidRPr="0003648D" w:rsidRDefault="00BA7A09" w:rsidP="00B6471D">
      <w:pPr>
        <w:pStyle w:val="FormulaBold"/>
        <w:rPr>
          <w:rFonts w:ascii="Times New Roman Bold" w:hAnsi="Times New Roman Bold"/>
        </w:rPr>
      </w:pPr>
      <w:r w:rsidRPr="0003648D">
        <w:t xml:space="preserve">RTOLCAP </w:t>
      </w:r>
      <w:r w:rsidRPr="0003648D">
        <w:rPr>
          <w:i/>
          <w:vertAlign w:val="subscript"/>
        </w:rPr>
        <w:t xml:space="preserve">q </w:t>
      </w:r>
      <w:r w:rsidRPr="0003648D">
        <w:t>=</w:t>
      </w:r>
      <w:r w:rsidRPr="0003648D">
        <w:tab/>
        <w:t>(RTOLHSL</w:t>
      </w:r>
      <w:r w:rsidRPr="0003648D">
        <w:rPr>
          <w:i/>
          <w:vertAlign w:val="subscript"/>
        </w:rPr>
        <w:t xml:space="preserve"> q </w:t>
      </w:r>
      <w:r w:rsidRPr="0003648D">
        <w:t xml:space="preserve">– RTMGQ </w:t>
      </w:r>
      <w:r w:rsidRPr="0003648D">
        <w:rPr>
          <w:i/>
          <w:vertAlign w:val="subscript"/>
        </w:rPr>
        <w:t xml:space="preserve">q </w:t>
      </w:r>
      <w:r w:rsidRPr="0003648D">
        <w:t>– SYS_GEN_DISCFACTOR *  (</w:t>
      </w:r>
      <w:r w:rsidRPr="0003648D">
        <w:rPr>
          <w:position w:val="-18"/>
        </w:rPr>
        <w:object w:dxaOrig="225" w:dyaOrig="420" w14:anchorId="05B9F4D1">
          <v:shape id="_x0000_i1075" type="#_x0000_t75" style="width:11.25pt;height:21.3pt" o:ole="">
            <v:imagedata r:id="rId79" o:title=""/>
          </v:shape>
          <o:OLEObject Type="Embed" ProgID="Equation.3" ShapeID="_x0000_i1075" DrawAspect="Content" ObjectID="_1590320926" r:id="rId90"/>
        </w:object>
      </w:r>
      <w:r w:rsidRPr="0003648D">
        <w:rPr>
          <w:position w:val="-22"/>
        </w:rPr>
        <w:object w:dxaOrig="225" w:dyaOrig="465" w14:anchorId="49F1B8E9">
          <v:shape id="_x0000_i1076" type="#_x0000_t75" style="width:11.25pt;height:23.15pt" o:ole="">
            <v:imagedata r:id="rId81" o:title=""/>
          </v:shape>
          <o:OLEObject Type="Embed" ProgID="Equation.3" ShapeID="_x0000_i1076" DrawAspect="Content" ObjectID="_1590320927" r:id="rId91"/>
        </w:object>
      </w:r>
      <w:r w:rsidRPr="0003648D">
        <w:t xml:space="preserve">UGENA </w:t>
      </w:r>
      <w:r w:rsidRPr="0003648D">
        <w:rPr>
          <w:i/>
          <w:vertAlign w:val="subscript"/>
        </w:rPr>
        <w:t>q, r, p</w:t>
      </w:r>
      <w:r w:rsidRPr="0003648D">
        <w:t>)) + RTCLRCAP</w:t>
      </w:r>
      <w:r w:rsidRPr="0003648D">
        <w:rPr>
          <w:i/>
          <w:vertAlign w:val="subscript"/>
        </w:rPr>
        <w:t xml:space="preserve"> q </w:t>
      </w:r>
      <w:r w:rsidRPr="0003648D">
        <w:t>+ RTNCLRCAP</w:t>
      </w:r>
      <w:r w:rsidRPr="0003648D">
        <w:rPr>
          <w:i/>
          <w:vertAlign w:val="subscript"/>
        </w:rPr>
        <w:t xml:space="preserve"> q</w:t>
      </w:r>
      <w:r w:rsidRPr="0003648D">
        <w:rPr>
          <w:rFonts w:ascii="Times New Roman Bold" w:hAnsi="Times New Roman Bold"/>
        </w:rPr>
        <w:t xml:space="preserve"> </w:t>
      </w:r>
    </w:p>
    <w:p w14:paraId="626A47B9" w14:textId="77777777" w:rsidR="00BA7A09" w:rsidRPr="0003648D" w:rsidRDefault="00BA7A09" w:rsidP="00BA7A09">
      <w:r w:rsidRPr="0003648D">
        <w:t>Where:</w:t>
      </w:r>
    </w:p>
    <w:p w14:paraId="224E7F3E" w14:textId="77777777" w:rsidR="00BA7A09" w:rsidRPr="0003648D" w:rsidRDefault="00BA7A09" w:rsidP="00BA7A09">
      <w:pPr>
        <w:tabs>
          <w:tab w:val="left" w:pos="2250"/>
          <w:tab w:val="left" w:pos="3150"/>
          <w:tab w:val="left" w:pos="3960"/>
        </w:tabs>
        <w:spacing w:after="240"/>
        <w:ind w:left="3600" w:hanging="2430"/>
        <w:rPr>
          <w:bCs/>
        </w:rPr>
      </w:pPr>
      <w:r w:rsidRPr="0003648D">
        <w:rPr>
          <w:bCs/>
        </w:rPr>
        <w:t>RTNCLRCAP</w:t>
      </w:r>
      <w:r w:rsidRPr="0003648D">
        <w:rPr>
          <w:bCs/>
          <w:i/>
          <w:vertAlign w:val="subscript"/>
        </w:rPr>
        <w:t xml:space="preserve"> q    </w:t>
      </w:r>
      <w:r w:rsidRPr="0003648D">
        <w:rPr>
          <w:bCs/>
        </w:rPr>
        <w:t>=</w:t>
      </w:r>
      <w:r w:rsidRPr="0003648D">
        <w:rPr>
          <w:bCs/>
        </w:rPr>
        <w:tab/>
      </w:r>
      <w:r w:rsidRPr="0003648D">
        <w:rPr>
          <w:bCs/>
        </w:rPr>
        <w:tab/>
        <w:t>Min(Max(RTNCLRNPC</w:t>
      </w:r>
      <w:r w:rsidRPr="0003648D">
        <w:rPr>
          <w:bCs/>
          <w:i/>
          <w:vertAlign w:val="subscript"/>
        </w:rPr>
        <w:t xml:space="preserve"> q</w:t>
      </w:r>
      <w:r w:rsidRPr="0003648D">
        <w:rPr>
          <w:bCs/>
        </w:rPr>
        <w:t xml:space="preserve"> – RTNCLRLPC</w:t>
      </w:r>
      <w:r w:rsidRPr="0003648D">
        <w:rPr>
          <w:bCs/>
          <w:i/>
          <w:vertAlign w:val="subscript"/>
        </w:rPr>
        <w:t xml:space="preserve"> q</w:t>
      </w:r>
      <w:r w:rsidRPr="0003648D">
        <w:rPr>
          <w:bCs/>
        </w:rPr>
        <w:t>, 0.0), RTNCLRRRS</w:t>
      </w:r>
      <w:r w:rsidRPr="0003648D">
        <w:rPr>
          <w:bCs/>
          <w:i/>
          <w:vertAlign w:val="subscript"/>
        </w:rPr>
        <w:t xml:space="preserve"> q </w:t>
      </w:r>
      <w:r w:rsidRPr="0003648D">
        <w:rPr>
          <w:bCs/>
        </w:rPr>
        <w:t>* 1.5)</w:t>
      </w:r>
    </w:p>
    <w:p w14:paraId="38742ABE" w14:textId="096A891F" w:rsidR="00BA7A09" w:rsidRPr="0003648D" w:rsidRDefault="00BA7A09" w:rsidP="00BA7A09">
      <w:pPr>
        <w:tabs>
          <w:tab w:val="left" w:pos="2250"/>
          <w:tab w:val="left" w:pos="3150"/>
          <w:tab w:val="left" w:pos="3960"/>
        </w:tabs>
        <w:spacing w:after="240"/>
        <w:ind w:left="3600" w:hanging="2430"/>
        <w:rPr>
          <w:bCs/>
        </w:rPr>
      </w:pPr>
      <w:r w:rsidRPr="0003648D">
        <w:t>RTNCLRRRS</w:t>
      </w:r>
      <w:r w:rsidRPr="0003648D">
        <w:rPr>
          <w:i/>
          <w:vertAlign w:val="subscript"/>
        </w:rPr>
        <w:t xml:space="preserve"> q    </w:t>
      </w:r>
      <w:r w:rsidRPr="0003648D">
        <w:rPr>
          <w:i/>
        </w:rPr>
        <w:t>=</w:t>
      </w:r>
      <w:r w:rsidRPr="0003648D">
        <w:t xml:space="preserve"> </w:t>
      </w:r>
      <w:r w:rsidRPr="0003648D">
        <w:tab/>
      </w:r>
      <w:r w:rsidRPr="0003648D">
        <w:tab/>
        <w:t xml:space="preserve">SYS_GEN_DISCFACTOR * </w:t>
      </w:r>
      <w:r w:rsidR="00D93F97">
        <w:rPr>
          <w:noProof/>
          <w:position w:val="-18"/>
        </w:rPr>
        <w:drawing>
          <wp:inline distT="0" distB="0" distL="0" distR="0" wp14:anchorId="594FAB51" wp14:editId="1659ADBA">
            <wp:extent cx="142875" cy="270510"/>
            <wp:effectExtent l="0" t="0" r="9525" b="0"/>
            <wp:docPr id="142"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93F97">
        <w:rPr>
          <w:noProof/>
          <w:position w:val="-22"/>
        </w:rPr>
        <w:drawing>
          <wp:inline distT="0" distB="0" distL="0" distR="0" wp14:anchorId="606C391C" wp14:editId="4630E19B">
            <wp:extent cx="142875" cy="294005"/>
            <wp:effectExtent l="0" t="0" r="9525" b="0"/>
            <wp:docPr id="143"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 RTNCLRRRS</w:t>
      </w:r>
      <w:r w:rsidRPr="0003648D">
        <w:rPr>
          <w:bCs/>
        </w:rPr>
        <w:t xml:space="preserve">R </w:t>
      </w:r>
      <w:r w:rsidRPr="0003648D">
        <w:rPr>
          <w:i/>
          <w:vertAlign w:val="subscript"/>
        </w:rPr>
        <w:t>q, r, p</w:t>
      </w:r>
      <w:r w:rsidRPr="0003648D" w:rsidDel="00A53AA1">
        <w:rPr>
          <w:bCs/>
        </w:rPr>
        <w:t xml:space="preserve"> </w:t>
      </w:r>
    </w:p>
    <w:p w14:paraId="5B987DDC" w14:textId="165DEB70" w:rsidR="00BA7A09" w:rsidRPr="0003648D" w:rsidRDefault="00BA7A09" w:rsidP="00BA7A09">
      <w:pPr>
        <w:spacing w:after="240"/>
        <w:ind w:left="2880" w:hanging="1710"/>
        <w:rPr>
          <w:b/>
          <w:i/>
          <w:vertAlign w:val="subscript"/>
        </w:rPr>
      </w:pPr>
      <w:r w:rsidRPr="0003648D">
        <w:t>RTNCLRNPC</w:t>
      </w:r>
      <w:r w:rsidRPr="0003648D">
        <w:rPr>
          <w:i/>
          <w:vertAlign w:val="subscript"/>
        </w:rPr>
        <w:t xml:space="preserve"> q    </w:t>
      </w:r>
      <w:r w:rsidRPr="0003648D">
        <w:rPr>
          <w:i/>
        </w:rPr>
        <w:t>=</w:t>
      </w:r>
      <w:r w:rsidRPr="0003648D">
        <w:t xml:space="preserve"> </w:t>
      </w:r>
      <w:r w:rsidRPr="0003648D">
        <w:tab/>
        <w:t xml:space="preserve">SYS_GEN_DISCFACTOR * </w:t>
      </w:r>
      <w:r w:rsidR="00D93F97">
        <w:rPr>
          <w:noProof/>
          <w:position w:val="-18"/>
        </w:rPr>
        <w:drawing>
          <wp:inline distT="0" distB="0" distL="0" distR="0" wp14:anchorId="32D7DC96" wp14:editId="10FEB477">
            <wp:extent cx="142875" cy="270510"/>
            <wp:effectExtent l="0" t="0" r="952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93F97">
        <w:rPr>
          <w:noProof/>
          <w:position w:val="-22"/>
        </w:rPr>
        <w:drawing>
          <wp:inline distT="0" distB="0" distL="0" distR="0" wp14:anchorId="1E36322C" wp14:editId="0323312E">
            <wp:extent cx="142875" cy="294005"/>
            <wp:effectExtent l="0" t="0" r="9525"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RTNCLRNPCR </w:t>
      </w:r>
      <w:r w:rsidRPr="0003648D">
        <w:rPr>
          <w:i/>
          <w:vertAlign w:val="subscript"/>
        </w:rPr>
        <w:t>q, r, p</w:t>
      </w:r>
    </w:p>
    <w:p w14:paraId="04213BAA" w14:textId="655119E1" w:rsidR="00BA7A09" w:rsidRPr="0003648D" w:rsidRDefault="00BA7A09" w:rsidP="00BA7A09">
      <w:pPr>
        <w:spacing w:after="240"/>
        <w:ind w:left="2880" w:hanging="1710"/>
        <w:rPr>
          <w:bCs/>
        </w:rPr>
      </w:pPr>
      <w:r w:rsidRPr="0003648D">
        <w:t>RTNCLRLPC</w:t>
      </w:r>
      <w:r w:rsidRPr="0003648D">
        <w:rPr>
          <w:i/>
          <w:vertAlign w:val="subscript"/>
        </w:rPr>
        <w:t xml:space="preserve"> q    </w:t>
      </w:r>
      <w:r w:rsidRPr="0003648D">
        <w:rPr>
          <w:i/>
        </w:rPr>
        <w:t>=</w:t>
      </w:r>
      <w:r w:rsidRPr="0003648D">
        <w:t xml:space="preserve"> </w:t>
      </w:r>
      <w:r w:rsidRPr="0003648D">
        <w:tab/>
        <w:t xml:space="preserve">SYS_GEN_DISCFACTOR * </w:t>
      </w:r>
      <w:r w:rsidR="00D93F97">
        <w:rPr>
          <w:noProof/>
          <w:position w:val="-18"/>
        </w:rPr>
        <w:drawing>
          <wp:inline distT="0" distB="0" distL="0" distR="0" wp14:anchorId="202F86FF" wp14:editId="0EC98DC9">
            <wp:extent cx="142875" cy="270510"/>
            <wp:effectExtent l="0" t="0" r="9525" b="0"/>
            <wp:docPr id="146"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00D93F97">
        <w:rPr>
          <w:noProof/>
          <w:position w:val="-22"/>
        </w:rPr>
        <w:drawing>
          <wp:inline distT="0" distB="0" distL="0" distR="0" wp14:anchorId="5A5AA347" wp14:editId="6200EF2E">
            <wp:extent cx="142875" cy="294005"/>
            <wp:effectExtent l="0" t="0" r="9525" b="0"/>
            <wp:docPr id="147"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rPr>
          <w:bCs/>
        </w:rPr>
        <w:t xml:space="preserve">RTNCLRLPCR </w:t>
      </w:r>
      <w:r w:rsidRPr="0003648D">
        <w:rPr>
          <w:i/>
          <w:vertAlign w:val="subscript"/>
        </w:rPr>
        <w:t>q, r, p</w:t>
      </w:r>
    </w:p>
    <w:p w14:paraId="09FA9AF7" w14:textId="77777777" w:rsidR="00BA7A09" w:rsidRPr="0003648D" w:rsidRDefault="00BA7A09" w:rsidP="00BA7A09">
      <w:pPr>
        <w:spacing w:after="240"/>
        <w:ind w:left="2880" w:hanging="1710"/>
      </w:pPr>
      <w:r w:rsidRPr="0003648D">
        <w:t>RTOLHSL</w:t>
      </w:r>
      <w:r w:rsidRPr="0003648D">
        <w:rPr>
          <w:i/>
          <w:vertAlign w:val="subscript"/>
        </w:rPr>
        <w:t xml:space="preserve"> q</w:t>
      </w:r>
      <w:r w:rsidRPr="0003648D">
        <w:t xml:space="preserve"> =</w:t>
      </w:r>
      <w:r w:rsidRPr="0003648D">
        <w:tab/>
      </w:r>
      <w:r w:rsidRPr="0003648D">
        <w:tab/>
        <w:t xml:space="preserve">SYS_GEN_DISCFACTOR * </w:t>
      </w:r>
      <w:r w:rsidRPr="0003648D">
        <w:rPr>
          <w:position w:val="-18"/>
        </w:rPr>
        <w:object w:dxaOrig="225" w:dyaOrig="420" w14:anchorId="6236AEF0">
          <v:shape id="_x0000_i1077" type="#_x0000_t75" style="width:11.25pt;height:21.3pt" o:ole="">
            <v:imagedata r:id="rId79" o:title=""/>
          </v:shape>
          <o:OLEObject Type="Embed" ProgID="Equation.3" ShapeID="_x0000_i1077" DrawAspect="Content" ObjectID="_1590320928" r:id="rId93"/>
        </w:object>
      </w:r>
      <w:r w:rsidRPr="0003648D">
        <w:rPr>
          <w:position w:val="-22"/>
        </w:rPr>
        <w:object w:dxaOrig="225" w:dyaOrig="465" w14:anchorId="66E2065A">
          <v:shape id="_x0000_i1078" type="#_x0000_t75" style="width:11.25pt;height:23.15pt" o:ole="">
            <v:imagedata r:id="rId81" o:title=""/>
          </v:shape>
          <o:OLEObject Type="Embed" ProgID="Equation.3" ShapeID="_x0000_i1078" DrawAspect="Content" ObjectID="_1590320929" r:id="rId94"/>
        </w:object>
      </w:r>
      <w:r w:rsidRPr="0003648D">
        <w:t>RTOLHSLRA</w:t>
      </w:r>
      <w:r w:rsidRPr="0003648D">
        <w:rPr>
          <w:i/>
          <w:vertAlign w:val="subscript"/>
        </w:rPr>
        <w:t xml:space="preserve"> q, r, p</w:t>
      </w:r>
    </w:p>
    <w:p w14:paraId="6E179DAA" w14:textId="77777777" w:rsidR="00BA7A09" w:rsidRPr="0003648D" w:rsidRDefault="00BA7A09" w:rsidP="00BA7A09">
      <w:pPr>
        <w:spacing w:after="240"/>
        <w:ind w:left="2880" w:hanging="1710"/>
      </w:pPr>
      <w:r w:rsidRPr="0003648D">
        <w:lastRenderedPageBreak/>
        <w:t>RTMGQ</w:t>
      </w:r>
      <w:r w:rsidRPr="0003648D">
        <w:rPr>
          <w:i/>
          <w:vertAlign w:val="subscript"/>
        </w:rPr>
        <w:t xml:space="preserve"> q</w:t>
      </w:r>
      <w:r w:rsidRPr="0003648D">
        <w:t xml:space="preserve"> =</w:t>
      </w:r>
      <w:r w:rsidRPr="0003648D">
        <w:tab/>
      </w:r>
      <w:r w:rsidRPr="0003648D">
        <w:tab/>
        <w:t xml:space="preserve">SYS_GEN_DISCFACTOR * </w:t>
      </w:r>
      <w:r w:rsidRPr="0003648D">
        <w:rPr>
          <w:position w:val="-18"/>
        </w:rPr>
        <w:object w:dxaOrig="225" w:dyaOrig="420" w14:anchorId="081A8A62">
          <v:shape id="_x0000_i1079" type="#_x0000_t75" style="width:11.25pt;height:21.3pt" o:ole="">
            <v:imagedata r:id="rId79" o:title=""/>
          </v:shape>
          <o:OLEObject Type="Embed" ProgID="Equation.3" ShapeID="_x0000_i1079" DrawAspect="Content" ObjectID="_1590320930" r:id="rId95"/>
        </w:object>
      </w:r>
      <w:r w:rsidRPr="0003648D">
        <w:rPr>
          <w:position w:val="-22"/>
        </w:rPr>
        <w:object w:dxaOrig="225" w:dyaOrig="465" w14:anchorId="7D3B835A">
          <v:shape id="_x0000_i1080" type="#_x0000_t75" style="width:11.25pt;height:23.15pt" o:ole="">
            <v:imagedata r:id="rId81" o:title=""/>
          </v:shape>
          <o:OLEObject Type="Embed" ProgID="Equation.3" ShapeID="_x0000_i1080" DrawAspect="Content" ObjectID="_1590320931" r:id="rId96"/>
        </w:object>
      </w:r>
      <w:r w:rsidRPr="0003648D">
        <w:t>RTMGA</w:t>
      </w:r>
      <w:r w:rsidRPr="0003648D">
        <w:rPr>
          <w:i/>
          <w:vertAlign w:val="subscript"/>
        </w:rPr>
        <w:t xml:space="preserve"> q, r, p</w:t>
      </w:r>
      <w:r w:rsidRPr="0003648D">
        <w:t xml:space="preserve"> </w:t>
      </w:r>
    </w:p>
    <w:p w14:paraId="1B087BD8" w14:textId="77777777" w:rsidR="00BA7A09" w:rsidRPr="0003648D" w:rsidRDefault="00BA7A09" w:rsidP="00BA7A09">
      <w:pPr>
        <w:spacing w:after="240"/>
        <w:ind w:left="720" w:firstLine="720"/>
      </w:pPr>
      <w:r w:rsidRPr="0003648D">
        <w:t xml:space="preserve">        If  RTMGA</w:t>
      </w:r>
      <w:r w:rsidRPr="0003648D">
        <w:rPr>
          <w:i/>
          <w:vertAlign w:val="subscript"/>
        </w:rPr>
        <w:t xml:space="preserve"> q, r, p</w:t>
      </w:r>
      <w:r w:rsidRPr="0003648D">
        <w:t xml:space="preserve"> &gt; RTOLHSLRA</w:t>
      </w:r>
      <w:r w:rsidRPr="0003648D">
        <w:rPr>
          <w:i/>
          <w:vertAlign w:val="subscript"/>
        </w:rPr>
        <w:t xml:space="preserve"> q, r, p </w:t>
      </w:r>
      <w:r w:rsidRPr="0003648D">
        <w:t xml:space="preserve"> </w:t>
      </w:r>
    </w:p>
    <w:p w14:paraId="2F83D554" w14:textId="77777777" w:rsidR="00BA7A09" w:rsidRPr="0003648D" w:rsidRDefault="00BA7A09" w:rsidP="00BA7A09">
      <w:pPr>
        <w:spacing w:after="240"/>
        <w:ind w:left="2880" w:hanging="1710"/>
        <w:rPr>
          <w:i/>
          <w:vertAlign w:val="subscript"/>
        </w:rPr>
      </w:pPr>
      <w:r w:rsidRPr="0003648D">
        <w:t xml:space="preserve">            Then RTMGA</w:t>
      </w:r>
      <w:r w:rsidRPr="0003648D">
        <w:rPr>
          <w:i/>
          <w:vertAlign w:val="subscript"/>
        </w:rPr>
        <w:t xml:space="preserve"> q, r, p</w:t>
      </w:r>
      <w:r w:rsidRPr="0003648D">
        <w:t xml:space="preserve"> = RTOLHSLRA</w:t>
      </w:r>
      <w:r w:rsidRPr="0003648D">
        <w:rPr>
          <w:i/>
          <w:vertAlign w:val="subscript"/>
        </w:rPr>
        <w:t xml:space="preserve"> q, r, p </w:t>
      </w:r>
      <w:r w:rsidRPr="0003648D">
        <w:t xml:space="preserve"> </w:t>
      </w:r>
    </w:p>
    <w:p w14:paraId="6F9BB268" w14:textId="77777777" w:rsidR="00BA7A09" w:rsidRPr="0003648D" w:rsidRDefault="00BA7A09" w:rsidP="00B6471D">
      <w:pPr>
        <w:pStyle w:val="FormulaBold"/>
      </w:pPr>
      <w:r w:rsidRPr="0003648D">
        <w:t>RTCLRCAP</w:t>
      </w:r>
      <w:r w:rsidRPr="0003648D">
        <w:rPr>
          <w:i/>
          <w:vertAlign w:val="subscript"/>
        </w:rPr>
        <w:t xml:space="preserve"> q</w:t>
      </w:r>
      <w:r w:rsidRPr="0003648D">
        <w:t>=</w:t>
      </w:r>
      <w:r w:rsidRPr="0003648D">
        <w:tab/>
        <w:t>RTCLRNPC</w:t>
      </w:r>
      <w:r w:rsidRPr="0003648D">
        <w:rPr>
          <w:i/>
          <w:vertAlign w:val="subscript"/>
        </w:rPr>
        <w:t xml:space="preserve"> q</w:t>
      </w:r>
      <w:r w:rsidRPr="0003648D">
        <w:t xml:space="preserve"> – RTCLRLPC</w:t>
      </w:r>
      <w:r w:rsidRPr="0003648D">
        <w:rPr>
          <w:i/>
          <w:vertAlign w:val="subscript"/>
        </w:rPr>
        <w:t xml:space="preserve"> q</w:t>
      </w:r>
      <w:r w:rsidRPr="0003648D">
        <w:rPr>
          <w:rFonts w:ascii="Times New Roman Bold" w:hAnsi="Times New Roman Bold"/>
        </w:rPr>
        <w:t xml:space="preserve"> </w:t>
      </w:r>
      <w:r w:rsidRPr="0003648D">
        <w:rPr>
          <w:rFonts w:ascii="Times New Roman Bold" w:hAnsi="Times New Roman Bold" w:hint="eastAsia"/>
        </w:rPr>
        <w:t>–</w:t>
      </w:r>
      <w:r w:rsidRPr="0003648D">
        <w:rPr>
          <w:rFonts w:ascii="Times New Roman Bold" w:hAnsi="Times New Roman Bold"/>
        </w:rPr>
        <w:t xml:space="preserve"> </w:t>
      </w:r>
      <w:r w:rsidRPr="0003648D">
        <w:t>RTCLRNS</w:t>
      </w:r>
      <w:r w:rsidRPr="0003648D">
        <w:rPr>
          <w:i/>
          <w:vertAlign w:val="subscript"/>
        </w:rPr>
        <w:t xml:space="preserve"> q</w:t>
      </w:r>
      <w:r w:rsidRPr="0003648D">
        <w:t xml:space="preserve"> + RTCLRREG</w:t>
      </w:r>
      <w:r w:rsidRPr="0003648D">
        <w:rPr>
          <w:i/>
          <w:vertAlign w:val="subscript"/>
        </w:rPr>
        <w:t xml:space="preserve"> q</w:t>
      </w:r>
    </w:p>
    <w:p w14:paraId="43183724" w14:textId="77777777" w:rsidR="00BA7A09" w:rsidRPr="0003648D" w:rsidRDefault="00BA7A09" w:rsidP="00BA7A09">
      <w:pPr>
        <w:spacing w:after="240"/>
      </w:pPr>
      <w:r w:rsidRPr="0003648D">
        <w:t>Where:</w:t>
      </w:r>
    </w:p>
    <w:p w14:paraId="1308478F" w14:textId="77777777" w:rsidR="00BA7A09" w:rsidRPr="0003648D" w:rsidRDefault="00BA7A09" w:rsidP="00BA7A09">
      <w:pPr>
        <w:spacing w:after="240"/>
        <w:ind w:left="2880" w:hanging="1710"/>
        <w:rPr>
          <w:bCs/>
        </w:rPr>
      </w:pPr>
      <w:r w:rsidRPr="0003648D">
        <w:t>RTCLRNPC </w:t>
      </w:r>
      <w:r w:rsidRPr="0003648D">
        <w:rPr>
          <w:i/>
          <w:vertAlign w:val="subscript"/>
        </w:rPr>
        <w:t>q</w:t>
      </w:r>
      <w:r w:rsidRPr="0003648D">
        <w:rPr>
          <w:bCs/>
        </w:rPr>
        <w:t>=</w:t>
      </w:r>
      <w:r w:rsidRPr="0003648D">
        <w:rPr>
          <w:bCs/>
        </w:rPr>
        <w:tab/>
      </w:r>
      <w:r w:rsidRPr="0003648D">
        <w:rPr>
          <w:bCs/>
        </w:rPr>
        <w:tab/>
      </w:r>
      <w:r w:rsidRPr="0003648D">
        <w:t xml:space="preserve">SYS_GEN_DISCFACTOR * </w:t>
      </w:r>
      <w:r w:rsidRPr="0003648D">
        <w:rPr>
          <w:position w:val="-18"/>
        </w:rPr>
        <w:object w:dxaOrig="225" w:dyaOrig="420" w14:anchorId="6F2B04E9">
          <v:shape id="_x0000_i1081" type="#_x0000_t75" style="width:11.25pt;height:21.3pt" o:ole="">
            <v:imagedata r:id="rId79" o:title=""/>
          </v:shape>
          <o:OLEObject Type="Embed" ProgID="Equation.3" ShapeID="_x0000_i1081" DrawAspect="Content" ObjectID="_1590320932" r:id="rId97"/>
        </w:object>
      </w:r>
      <w:r w:rsidRPr="0003648D">
        <w:rPr>
          <w:position w:val="-22"/>
        </w:rPr>
        <w:object w:dxaOrig="225" w:dyaOrig="465" w14:anchorId="60684A2A">
          <v:shape id="_x0000_i1082" type="#_x0000_t75" style="width:11.25pt;height:23.15pt" o:ole="">
            <v:imagedata r:id="rId81" o:title=""/>
          </v:shape>
          <o:OLEObject Type="Embed" ProgID="Equation.3" ShapeID="_x0000_i1082" DrawAspect="Content" ObjectID="_1590320933" r:id="rId98"/>
        </w:object>
      </w:r>
      <w:r w:rsidRPr="0003648D">
        <w:rPr>
          <w:bCs/>
        </w:rPr>
        <w:t xml:space="preserve">RTCLRNPCR </w:t>
      </w:r>
      <w:r w:rsidRPr="0003648D">
        <w:rPr>
          <w:b/>
          <w:i/>
          <w:vertAlign w:val="subscript"/>
        </w:rPr>
        <w:t>q, r, p</w:t>
      </w:r>
    </w:p>
    <w:p w14:paraId="3FADE682" w14:textId="77777777" w:rsidR="00BA7A09" w:rsidRPr="0003648D" w:rsidRDefault="00BA7A09" w:rsidP="00BA7A09">
      <w:pPr>
        <w:spacing w:after="240"/>
        <w:ind w:left="2880" w:hanging="1710"/>
        <w:rPr>
          <w:bCs/>
        </w:rPr>
      </w:pPr>
      <w:r w:rsidRPr="0003648D">
        <w:t>RTCLRLPC </w:t>
      </w:r>
      <w:r w:rsidRPr="0003648D">
        <w:rPr>
          <w:i/>
          <w:vertAlign w:val="subscript"/>
        </w:rPr>
        <w:t>q</w:t>
      </w:r>
      <w:r w:rsidRPr="0003648D">
        <w:rPr>
          <w:bCs/>
        </w:rPr>
        <w:t xml:space="preserve"> =</w:t>
      </w:r>
      <w:r w:rsidRPr="0003648D">
        <w:rPr>
          <w:bCs/>
        </w:rPr>
        <w:tab/>
      </w:r>
      <w:r w:rsidRPr="0003648D">
        <w:rPr>
          <w:bCs/>
        </w:rPr>
        <w:tab/>
      </w:r>
      <w:r w:rsidRPr="0003648D">
        <w:t xml:space="preserve">SYS_GEN_DISCFACTOR * </w:t>
      </w:r>
      <w:r w:rsidRPr="0003648D">
        <w:rPr>
          <w:position w:val="-18"/>
        </w:rPr>
        <w:object w:dxaOrig="225" w:dyaOrig="420" w14:anchorId="1BF22046">
          <v:shape id="_x0000_i1083" type="#_x0000_t75" style="width:11.25pt;height:21.3pt" o:ole="">
            <v:imagedata r:id="rId79" o:title=""/>
          </v:shape>
          <o:OLEObject Type="Embed" ProgID="Equation.3" ShapeID="_x0000_i1083" DrawAspect="Content" ObjectID="_1590320934" r:id="rId99"/>
        </w:object>
      </w:r>
      <w:r w:rsidRPr="0003648D">
        <w:rPr>
          <w:position w:val="-22"/>
        </w:rPr>
        <w:object w:dxaOrig="225" w:dyaOrig="465" w14:anchorId="32CCF04D">
          <v:shape id="_x0000_i1084" type="#_x0000_t75" style="width:11.25pt;height:23.15pt" o:ole="">
            <v:imagedata r:id="rId81" o:title=""/>
          </v:shape>
          <o:OLEObject Type="Embed" ProgID="Equation.3" ShapeID="_x0000_i1084" DrawAspect="Content" ObjectID="_1590320935" r:id="rId100"/>
        </w:object>
      </w:r>
      <w:r w:rsidRPr="0003648D">
        <w:rPr>
          <w:bCs/>
        </w:rPr>
        <w:t>RTCLRLPCR</w:t>
      </w:r>
      <w:r w:rsidRPr="0003648D">
        <w:rPr>
          <w:b/>
          <w:i/>
          <w:vertAlign w:val="subscript"/>
        </w:rPr>
        <w:t xml:space="preserve"> q, r, p</w:t>
      </w:r>
    </w:p>
    <w:p w14:paraId="0D70CD7D" w14:textId="77777777" w:rsidR="00BA7A09" w:rsidRPr="0003648D" w:rsidRDefault="00BA7A09" w:rsidP="00BA7A09">
      <w:pPr>
        <w:spacing w:after="240"/>
        <w:ind w:left="2880" w:hanging="1710"/>
        <w:rPr>
          <w:bCs/>
        </w:rPr>
      </w:pPr>
      <w:r w:rsidRPr="0003648D">
        <w:t>RTCLRNS </w:t>
      </w:r>
      <w:r w:rsidRPr="0003648D">
        <w:rPr>
          <w:i/>
          <w:vertAlign w:val="subscript"/>
        </w:rPr>
        <w:t>q</w:t>
      </w:r>
      <w:r w:rsidRPr="0003648D">
        <w:rPr>
          <w:bCs/>
        </w:rPr>
        <w:t xml:space="preserve"> =</w:t>
      </w:r>
      <w:r w:rsidRPr="0003648D">
        <w:rPr>
          <w:bCs/>
        </w:rPr>
        <w:tab/>
      </w:r>
      <w:r w:rsidRPr="0003648D">
        <w:rPr>
          <w:bCs/>
        </w:rPr>
        <w:tab/>
      </w:r>
      <w:r w:rsidRPr="0003648D">
        <w:t xml:space="preserve">SYS_GEN_DISCFACTOR * </w:t>
      </w:r>
      <w:r w:rsidRPr="0003648D">
        <w:rPr>
          <w:position w:val="-18"/>
        </w:rPr>
        <w:object w:dxaOrig="225" w:dyaOrig="420" w14:anchorId="7B2B8FC3">
          <v:shape id="_x0000_i1085" type="#_x0000_t75" style="width:11.25pt;height:21.3pt" o:ole="">
            <v:imagedata r:id="rId79" o:title=""/>
          </v:shape>
          <o:OLEObject Type="Embed" ProgID="Equation.3" ShapeID="_x0000_i1085" DrawAspect="Content" ObjectID="_1590320936" r:id="rId101"/>
        </w:object>
      </w:r>
      <w:r w:rsidRPr="0003648D">
        <w:rPr>
          <w:position w:val="-22"/>
        </w:rPr>
        <w:object w:dxaOrig="225" w:dyaOrig="465" w14:anchorId="51372B38">
          <v:shape id="_x0000_i1086" type="#_x0000_t75" style="width:11.25pt;height:23.15pt" o:ole="">
            <v:imagedata r:id="rId81" o:title=""/>
          </v:shape>
          <o:OLEObject Type="Embed" ProgID="Equation.3" ShapeID="_x0000_i1086" DrawAspect="Content" ObjectID="_1590320937" r:id="rId102"/>
        </w:object>
      </w:r>
      <w:r w:rsidRPr="0003648D">
        <w:rPr>
          <w:bCs/>
        </w:rPr>
        <w:t xml:space="preserve"> RTCLRNSR</w:t>
      </w:r>
      <w:r w:rsidRPr="0003648D">
        <w:rPr>
          <w:b/>
          <w:i/>
          <w:vertAlign w:val="subscript"/>
        </w:rPr>
        <w:t xml:space="preserve"> q, r, p</w:t>
      </w:r>
    </w:p>
    <w:p w14:paraId="3B87FA18" w14:textId="77777777" w:rsidR="00BA7A09" w:rsidRPr="0003648D" w:rsidRDefault="00BA7A09" w:rsidP="00B6471D">
      <w:pPr>
        <w:pStyle w:val="FormulaBold"/>
      </w:pPr>
      <w:r w:rsidRPr="0003648D">
        <w:t>RTCLRREG </w:t>
      </w:r>
      <w:r w:rsidRPr="0003648D">
        <w:rPr>
          <w:i/>
          <w:vertAlign w:val="subscript"/>
        </w:rPr>
        <w:t xml:space="preserve">q </w:t>
      </w:r>
      <w:r w:rsidRPr="0003648D">
        <w:t>=</w:t>
      </w:r>
      <w:r w:rsidRPr="0003648D">
        <w:tab/>
        <w:t xml:space="preserve">SYS_GEN_DISCFACTOR * </w:t>
      </w:r>
      <w:r w:rsidRPr="0003648D">
        <w:rPr>
          <w:position w:val="-18"/>
        </w:rPr>
        <w:object w:dxaOrig="225" w:dyaOrig="420" w14:anchorId="4C81D517">
          <v:shape id="_x0000_i1087" type="#_x0000_t75" style="width:11.25pt;height:21.3pt" o:ole="">
            <v:imagedata r:id="rId79" o:title=""/>
          </v:shape>
          <o:OLEObject Type="Embed" ProgID="Equation.3" ShapeID="_x0000_i1087" DrawAspect="Content" ObjectID="_1590320938" r:id="rId103"/>
        </w:object>
      </w:r>
      <w:r w:rsidRPr="0003648D">
        <w:rPr>
          <w:position w:val="-22"/>
        </w:rPr>
        <w:object w:dxaOrig="225" w:dyaOrig="465" w14:anchorId="2BD8B3B7">
          <v:shape id="_x0000_i1088" type="#_x0000_t75" style="width:11.25pt;height:23.15pt" o:ole="">
            <v:imagedata r:id="rId81" o:title=""/>
          </v:shape>
          <o:OLEObject Type="Embed" ProgID="Equation.3" ShapeID="_x0000_i1088" DrawAspect="Content" ObjectID="_1590320939" r:id="rId104"/>
        </w:object>
      </w:r>
      <w:r w:rsidRPr="0003648D">
        <w:t xml:space="preserve"> RTCLRREGR</w:t>
      </w:r>
      <w:r w:rsidRPr="0003648D">
        <w:rPr>
          <w:i/>
          <w:vertAlign w:val="subscript"/>
        </w:rPr>
        <w:t xml:space="preserve"> q, r, p</w:t>
      </w:r>
    </w:p>
    <w:p w14:paraId="6A9241B5" w14:textId="5140E326" w:rsidR="00BA7A09" w:rsidRPr="0003648D" w:rsidRDefault="00BA7A09" w:rsidP="00B6471D">
      <w:pPr>
        <w:pStyle w:val="FormulaBold"/>
      </w:pPr>
      <w:r w:rsidRPr="0003648D">
        <w:t>RTRSVPOR =</w:t>
      </w:r>
      <w:r w:rsidRPr="0003648D">
        <w:tab/>
      </w:r>
      <w:r w:rsidR="00D93F97">
        <w:rPr>
          <w:noProof/>
        </w:rPr>
        <w:drawing>
          <wp:inline distT="0" distB="0" distL="0" distR="0" wp14:anchorId="33733D96" wp14:editId="1CDFD025">
            <wp:extent cx="142875" cy="294005"/>
            <wp:effectExtent l="0" t="0" r="9525" b="0"/>
            <wp:docPr id="160"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(RNWF </w:t>
      </w:r>
      <w:r w:rsidRPr="0003648D">
        <w:rPr>
          <w:i/>
          <w:iCs/>
          <w:vertAlign w:val="subscript"/>
        </w:rPr>
        <w:t xml:space="preserve"> y </w:t>
      </w:r>
      <w:r w:rsidRPr="0003648D">
        <w:t>* RTORPA</w:t>
      </w:r>
      <w:r w:rsidRPr="0003648D">
        <w:rPr>
          <w:i/>
          <w:iCs/>
          <w:vertAlign w:val="subscript"/>
        </w:rPr>
        <w:t xml:space="preserve"> y</w:t>
      </w:r>
      <w:r w:rsidRPr="0003648D">
        <w:t>)</w:t>
      </w:r>
    </w:p>
    <w:p w14:paraId="07EFB88A" w14:textId="77777777" w:rsidR="00BA7A09" w:rsidRPr="0003648D" w:rsidRDefault="00BA7A09" w:rsidP="00BA7A09">
      <w:pPr>
        <w:spacing w:after="240"/>
        <w:ind w:left="3600" w:hanging="2430"/>
      </w:pPr>
      <w:r w:rsidRPr="0003648D">
        <w:t>RTASOFFIMB</w:t>
      </w:r>
      <w:r w:rsidRPr="0003648D">
        <w:rPr>
          <w:i/>
          <w:vertAlign w:val="subscript"/>
        </w:rPr>
        <w:t xml:space="preserve"> q</w:t>
      </w:r>
      <w:r w:rsidRPr="0003648D">
        <w:t xml:space="preserve"> =</w:t>
      </w:r>
      <w:r w:rsidRPr="0003648D">
        <w:tab/>
        <w:t>RTOFFCAP</w:t>
      </w:r>
      <w:r w:rsidRPr="0003648D">
        <w:rPr>
          <w:i/>
          <w:vertAlign w:val="subscript"/>
        </w:rPr>
        <w:t xml:space="preserve"> q</w:t>
      </w:r>
      <w:r w:rsidRPr="0003648D">
        <w:t xml:space="preserve"> – (RTASOFF</w:t>
      </w:r>
      <w:r w:rsidRPr="0003648D">
        <w:rPr>
          <w:i/>
          <w:vertAlign w:val="subscript"/>
        </w:rPr>
        <w:t xml:space="preserve"> q</w:t>
      </w:r>
      <w:r w:rsidRPr="0003648D">
        <w:t xml:space="preserve"> + RTCLRNSRESP </w:t>
      </w:r>
      <w:r w:rsidRPr="0003648D">
        <w:rPr>
          <w:i/>
          <w:vertAlign w:val="subscript"/>
        </w:rPr>
        <w:t>q</w:t>
      </w:r>
      <w:r w:rsidRPr="0003648D">
        <w:t>)</w:t>
      </w:r>
    </w:p>
    <w:p w14:paraId="12873C4F" w14:textId="77777777" w:rsidR="00BA7A09" w:rsidRPr="0003648D" w:rsidRDefault="00BA7A09" w:rsidP="00B6471D">
      <w:pPr>
        <w:pStyle w:val="FormulaBold"/>
        <w:rPr>
          <w:rFonts w:ascii="Times New Roman Bold" w:hAnsi="Times New Roman Bold"/>
        </w:rPr>
      </w:pPr>
      <w:r w:rsidRPr="0003648D">
        <w:t>RTOFFCAP</w:t>
      </w:r>
      <w:r w:rsidRPr="0003648D">
        <w:rPr>
          <w:i/>
          <w:vertAlign w:val="subscript"/>
        </w:rPr>
        <w:t xml:space="preserve"> q </w:t>
      </w:r>
      <w:r w:rsidRPr="0003648D">
        <w:t>=</w:t>
      </w:r>
      <w:r w:rsidRPr="0003648D">
        <w:tab/>
        <w:t xml:space="preserve">(SYS_GEN_DISCFACTOR * RTCST30HSL </w:t>
      </w:r>
      <w:r w:rsidRPr="0003648D">
        <w:rPr>
          <w:i/>
          <w:vertAlign w:val="subscript"/>
        </w:rPr>
        <w:t>q</w:t>
      </w:r>
      <w:r w:rsidRPr="0003648D">
        <w:t xml:space="preserve">) + (SYS_GEN_DISCFACTOR * RTOFFNSHSL </w:t>
      </w:r>
      <w:r w:rsidRPr="0003648D">
        <w:rPr>
          <w:i/>
          <w:vertAlign w:val="subscript"/>
        </w:rPr>
        <w:t>q</w:t>
      </w:r>
      <w:r w:rsidRPr="0003648D">
        <w:t>)</w:t>
      </w:r>
      <w:r w:rsidRPr="0003648D">
        <w:rPr>
          <w:rFonts w:ascii="Times New Roman Bold" w:hAnsi="Times New Roman Bold"/>
        </w:rPr>
        <w:t>+</w:t>
      </w:r>
      <w:r w:rsidRPr="0003648D">
        <w:t xml:space="preserve"> RTCLRNS</w:t>
      </w:r>
      <w:r w:rsidRPr="0003648D">
        <w:rPr>
          <w:i/>
          <w:vertAlign w:val="subscript"/>
        </w:rPr>
        <w:t xml:space="preserve"> q</w:t>
      </w:r>
      <w:r w:rsidRPr="0003648D">
        <w:rPr>
          <w:rFonts w:ascii="Times New Roman Bold" w:hAnsi="Times New Roman Bold"/>
        </w:rPr>
        <w:t xml:space="preserve"> </w:t>
      </w:r>
    </w:p>
    <w:p w14:paraId="692162B0" w14:textId="4861FA48" w:rsidR="00BA7A09" w:rsidRPr="0003648D" w:rsidRDefault="00BA7A09" w:rsidP="00B6471D">
      <w:pPr>
        <w:pStyle w:val="FormulaBold"/>
      </w:pPr>
      <w:r w:rsidRPr="0003648D">
        <w:t>RTRSVPOFF =</w:t>
      </w:r>
      <w:r w:rsidRPr="0003648D">
        <w:tab/>
      </w:r>
      <w:r w:rsidR="00D93F97">
        <w:rPr>
          <w:noProof/>
        </w:rPr>
        <w:drawing>
          <wp:inline distT="0" distB="0" distL="0" distR="0" wp14:anchorId="670E6F9E" wp14:editId="2E8F3E9E">
            <wp:extent cx="142875" cy="294005"/>
            <wp:effectExtent l="0" t="0" r="9525" b="0"/>
            <wp:docPr id="161"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3648D">
        <w:t xml:space="preserve">(RNWF </w:t>
      </w:r>
      <w:r w:rsidRPr="0003648D">
        <w:rPr>
          <w:i/>
          <w:iCs/>
          <w:vertAlign w:val="subscript"/>
        </w:rPr>
        <w:t xml:space="preserve"> y </w:t>
      </w:r>
      <w:r w:rsidRPr="0003648D">
        <w:t>* RTOFFPA</w:t>
      </w:r>
      <w:r w:rsidRPr="0003648D">
        <w:rPr>
          <w:i/>
          <w:iCs/>
          <w:vertAlign w:val="subscript"/>
        </w:rPr>
        <w:t xml:space="preserve"> y</w:t>
      </w:r>
      <w:r w:rsidRPr="0003648D">
        <w:t>)</w:t>
      </w:r>
    </w:p>
    <w:p w14:paraId="40D3D86C" w14:textId="77777777" w:rsidR="00BA7A09" w:rsidRPr="0003648D" w:rsidRDefault="00BA7A09" w:rsidP="00B6471D">
      <w:pPr>
        <w:pStyle w:val="FormulaBold"/>
      </w:pPr>
      <w:r w:rsidRPr="0003648D">
        <w:t>RTRDP =</w:t>
      </w:r>
      <w:r w:rsidRPr="0003648D">
        <w:tab/>
      </w:r>
      <w:r w:rsidRPr="0003648D">
        <w:rPr>
          <w:position w:val="-22"/>
        </w:rPr>
        <w:object w:dxaOrig="225" w:dyaOrig="465" w14:anchorId="2FDCEF38">
          <v:shape id="_x0000_i1089" type="#_x0000_t75" style="width:11.25pt;height:23.15pt" o:ole="">
            <v:imagedata r:id="rId36" o:title=""/>
          </v:shape>
          <o:OLEObject Type="Embed" ProgID="Equation.3" ShapeID="_x0000_i1089" DrawAspect="Content" ObjectID="_1590320940" r:id="rId106"/>
        </w:object>
      </w:r>
      <w:r w:rsidRPr="0003648D">
        <w:t xml:space="preserve">(RNWF </w:t>
      </w:r>
      <w:r w:rsidRPr="0003648D">
        <w:rPr>
          <w:i/>
          <w:iCs/>
          <w:vertAlign w:val="subscript"/>
        </w:rPr>
        <w:t xml:space="preserve"> y </w:t>
      </w:r>
      <w:r w:rsidRPr="0003648D">
        <w:t>* RTORDPA</w:t>
      </w:r>
      <w:r w:rsidRPr="0003648D">
        <w:rPr>
          <w:i/>
          <w:iCs/>
          <w:vertAlign w:val="subscript"/>
        </w:rPr>
        <w:t xml:space="preserve"> y</w:t>
      </w:r>
      <w:r w:rsidRPr="0003648D">
        <w:t>)</w:t>
      </w:r>
    </w:p>
    <w:p w14:paraId="1A2282F3" w14:textId="77777777" w:rsidR="00BA7A09" w:rsidRPr="0003648D" w:rsidRDefault="00BA7A09" w:rsidP="00B6471D">
      <w:pPr>
        <w:pStyle w:val="FormulaBold"/>
      </w:pPr>
      <w:r w:rsidRPr="0003648D">
        <w:t xml:space="preserve">RNWF </w:t>
      </w:r>
      <w:r w:rsidRPr="0003648D">
        <w:rPr>
          <w:i/>
          <w:vertAlign w:val="subscript"/>
        </w:rPr>
        <w:t>y</w:t>
      </w:r>
      <w:r w:rsidRPr="0003648D">
        <w:t>=</w:t>
      </w:r>
      <w:r w:rsidRPr="0003648D">
        <w:tab/>
        <w:t xml:space="preserve">TLMP </w:t>
      </w:r>
      <w:r w:rsidRPr="0003648D">
        <w:rPr>
          <w:i/>
          <w:vertAlign w:val="subscript"/>
        </w:rPr>
        <w:t>y</w:t>
      </w:r>
      <w:r w:rsidRPr="0003648D">
        <w:t xml:space="preserve"> </w:t>
      </w:r>
      <w:r w:rsidRPr="0003648D">
        <w:rPr>
          <w:color w:val="000000"/>
          <w:sz w:val="32"/>
          <w:szCs w:val="32"/>
        </w:rPr>
        <w:t>/</w:t>
      </w:r>
      <w:r w:rsidRPr="0003648D">
        <w:rPr>
          <w:color w:val="000000"/>
        </w:rPr>
        <w:t xml:space="preserve"> </w:t>
      </w:r>
      <w:r w:rsidRPr="0003648D">
        <w:rPr>
          <w:position w:val="-22"/>
        </w:rPr>
        <w:object w:dxaOrig="225" w:dyaOrig="465" w14:anchorId="49D2039F">
          <v:shape id="_x0000_i1090" type="#_x0000_t75" style="width:11.25pt;height:23.15pt" o:ole="">
            <v:imagedata r:id="rId36" o:title=""/>
          </v:shape>
          <o:OLEObject Type="Embed" ProgID="Equation.3" ShapeID="_x0000_i1090" DrawAspect="Content" ObjectID="_1590320941" r:id="rId107"/>
        </w:object>
      </w:r>
      <w:r w:rsidRPr="0003648D">
        <w:t xml:space="preserve">TLMP </w:t>
      </w:r>
      <w:r w:rsidRPr="0003648D">
        <w:rPr>
          <w:i/>
          <w:vertAlign w:val="subscript"/>
        </w:rPr>
        <w:t>y</w:t>
      </w:r>
    </w:p>
    <w:p w14:paraId="39066457" w14:textId="77777777" w:rsidR="00BA7A09" w:rsidRPr="0003648D" w:rsidRDefault="00BA7A09" w:rsidP="00BA7A09">
      <w:pPr>
        <w:pStyle w:val="Instructions"/>
        <w:spacing w:after="0"/>
        <w:ind w:left="720" w:hanging="720"/>
        <w:rPr>
          <w:b w:val="0"/>
          <w:i w:val="0"/>
        </w:rPr>
      </w:pPr>
      <w:r w:rsidRPr="0003648D">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3"/>
        <w:gridCol w:w="1134"/>
        <w:gridCol w:w="5763"/>
      </w:tblGrid>
      <w:tr w:rsidR="00BA7A09" w:rsidRPr="0003648D" w14:paraId="05FDF042" w14:textId="77777777" w:rsidTr="00FF6149">
        <w:trPr>
          <w:cantSplit/>
          <w:tblHeader/>
        </w:trPr>
        <w:tc>
          <w:tcPr>
            <w:tcW w:w="1279" w:type="pct"/>
          </w:tcPr>
          <w:p w14:paraId="4544430F" w14:textId="77777777" w:rsidR="00BA7A09" w:rsidRPr="0003648D" w:rsidRDefault="00BA7A09" w:rsidP="00FF6149">
            <w:pPr>
              <w:pStyle w:val="TableHead"/>
            </w:pPr>
            <w:r w:rsidRPr="0003648D">
              <w:t>Variable</w:t>
            </w:r>
          </w:p>
        </w:tc>
        <w:tc>
          <w:tcPr>
            <w:tcW w:w="623" w:type="pct"/>
          </w:tcPr>
          <w:p w14:paraId="66CD6E0A" w14:textId="77777777" w:rsidR="00BA7A09" w:rsidRPr="0003648D" w:rsidRDefault="00BA7A09" w:rsidP="00FF6149">
            <w:pPr>
              <w:pStyle w:val="TableHead"/>
            </w:pPr>
            <w:r w:rsidRPr="0003648D">
              <w:t>Unit</w:t>
            </w:r>
          </w:p>
        </w:tc>
        <w:tc>
          <w:tcPr>
            <w:tcW w:w="3098" w:type="pct"/>
          </w:tcPr>
          <w:p w14:paraId="72035C6F" w14:textId="77777777" w:rsidR="00BA7A09" w:rsidRPr="0003648D" w:rsidRDefault="00BA7A09" w:rsidP="00FF6149">
            <w:pPr>
              <w:pStyle w:val="TableHead"/>
            </w:pPr>
            <w:r w:rsidRPr="0003648D">
              <w:t>Description</w:t>
            </w:r>
          </w:p>
        </w:tc>
      </w:tr>
      <w:tr w:rsidR="00BA7A09" w:rsidRPr="0003648D" w14:paraId="0674AAC9" w14:textId="77777777" w:rsidTr="00FF6149">
        <w:trPr>
          <w:cantSplit/>
        </w:trPr>
        <w:tc>
          <w:tcPr>
            <w:tcW w:w="1279" w:type="pct"/>
            <w:tcBorders>
              <w:bottom w:val="single" w:sz="4" w:space="0" w:color="auto"/>
            </w:tcBorders>
          </w:tcPr>
          <w:p w14:paraId="79F6D709" w14:textId="77777777" w:rsidR="00BA7A09" w:rsidRPr="0003648D" w:rsidRDefault="00BA7A09" w:rsidP="00FF6149">
            <w:pPr>
              <w:pStyle w:val="tablebody0"/>
            </w:pPr>
            <w:r w:rsidRPr="0003648D">
              <w:t>RTASIAMT</w:t>
            </w:r>
            <w:r w:rsidRPr="0003648D">
              <w:rPr>
                <w:i/>
                <w:vertAlign w:val="subscript"/>
              </w:rPr>
              <w:t xml:space="preserve"> q</w:t>
            </w:r>
          </w:p>
        </w:tc>
        <w:tc>
          <w:tcPr>
            <w:tcW w:w="623" w:type="pct"/>
            <w:tcBorders>
              <w:bottom w:val="single" w:sz="4" w:space="0" w:color="auto"/>
            </w:tcBorders>
          </w:tcPr>
          <w:p w14:paraId="0DA463EB" w14:textId="77777777" w:rsidR="00BA7A09" w:rsidRPr="0003648D" w:rsidRDefault="00BA7A09" w:rsidP="00FF6149">
            <w:pPr>
              <w:pStyle w:val="tablebody0"/>
            </w:pPr>
            <w:r w:rsidRPr="0003648D">
              <w:t>$</w:t>
            </w:r>
          </w:p>
        </w:tc>
        <w:tc>
          <w:tcPr>
            <w:tcW w:w="3098" w:type="pct"/>
            <w:tcBorders>
              <w:bottom w:val="single" w:sz="4" w:space="0" w:color="auto"/>
            </w:tcBorders>
          </w:tcPr>
          <w:p w14:paraId="7699D45B" w14:textId="77777777" w:rsidR="00BA7A09" w:rsidRPr="0003648D" w:rsidRDefault="00BA7A09" w:rsidP="00FF6149">
            <w:pPr>
              <w:pStyle w:val="tablebody0"/>
              <w:rPr>
                <w:i/>
              </w:rPr>
            </w:pPr>
            <w:r w:rsidRPr="0003648D">
              <w:rPr>
                <w:i/>
              </w:rPr>
              <w:t>Real-Time Ancillary Service Imbalance Amount</w:t>
            </w:r>
            <w:r w:rsidRPr="0003648D">
              <w:t>—</w:t>
            </w:r>
            <w:r w:rsidRPr="0003648D">
              <w:rPr>
                <w:iCs/>
              </w:rPr>
              <w:t xml:space="preserve">The total payment or charge to QSE </w:t>
            </w:r>
            <w:r w:rsidRPr="0003648D">
              <w:rPr>
                <w:i/>
                <w:iCs/>
              </w:rPr>
              <w:t>q</w:t>
            </w:r>
            <w:r w:rsidRPr="0003648D">
              <w:rPr>
                <w:iCs/>
              </w:rPr>
              <w:t xml:space="preserve"> </w:t>
            </w:r>
            <w:r w:rsidRPr="0003648D">
              <w:t xml:space="preserve">for the Real-Time Ancillary Service imbalance associated with Operating Reserve Demand Curve (ORDC) </w:t>
            </w:r>
            <w:r w:rsidRPr="0003648D">
              <w:rPr>
                <w:iCs/>
              </w:rPr>
              <w:t>for each 15-minute Settlement Interval.</w:t>
            </w:r>
          </w:p>
        </w:tc>
      </w:tr>
      <w:tr w:rsidR="00BA7A09" w:rsidRPr="0003648D" w14:paraId="64DCFC25" w14:textId="77777777" w:rsidTr="00FF6149">
        <w:trPr>
          <w:cantSplit/>
        </w:trPr>
        <w:tc>
          <w:tcPr>
            <w:tcW w:w="1279" w:type="pct"/>
          </w:tcPr>
          <w:p w14:paraId="44C8A115" w14:textId="77777777" w:rsidR="00BA7A09" w:rsidRPr="0003648D" w:rsidRDefault="00BA7A09" w:rsidP="00FF6149">
            <w:pPr>
              <w:pStyle w:val="tablebody0"/>
            </w:pPr>
            <w:r w:rsidRPr="0003648D">
              <w:t>RTRDASIAMT</w:t>
            </w:r>
            <w:r w:rsidRPr="0003648D">
              <w:rPr>
                <w:i/>
                <w:vertAlign w:val="subscript"/>
              </w:rPr>
              <w:t xml:space="preserve"> q</w:t>
            </w:r>
          </w:p>
        </w:tc>
        <w:tc>
          <w:tcPr>
            <w:tcW w:w="623" w:type="pct"/>
          </w:tcPr>
          <w:p w14:paraId="5FD88815" w14:textId="77777777" w:rsidR="00BA7A09" w:rsidRPr="0003648D" w:rsidRDefault="00BA7A09" w:rsidP="00FF6149">
            <w:pPr>
              <w:pStyle w:val="tablebody0"/>
            </w:pPr>
            <w:r w:rsidRPr="0003648D">
              <w:t>$</w:t>
            </w:r>
          </w:p>
        </w:tc>
        <w:tc>
          <w:tcPr>
            <w:tcW w:w="3098" w:type="pct"/>
          </w:tcPr>
          <w:p w14:paraId="10E96539" w14:textId="77777777" w:rsidR="00BA7A09" w:rsidRPr="0003648D" w:rsidRDefault="00BA7A09" w:rsidP="00FF6149">
            <w:pPr>
              <w:pStyle w:val="tablebody0"/>
              <w:rPr>
                <w:i/>
              </w:rPr>
            </w:pPr>
            <w:r w:rsidRPr="0003648D">
              <w:rPr>
                <w:i/>
              </w:rPr>
              <w:t>Real-Time Reliability Deployment Ancillary Service Imbalance Amount</w:t>
            </w:r>
            <w:r w:rsidRPr="0003648D">
              <w:t>—</w:t>
            </w:r>
            <w:r w:rsidRPr="0003648D">
              <w:rPr>
                <w:iCs/>
              </w:rPr>
              <w:t xml:space="preserve">The total payment or charge to QSE </w:t>
            </w:r>
            <w:r w:rsidRPr="0003648D">
              <w:rPr>
                <w:i/>
                <w:iCs/>
              </w:rPr>
              <w:t>q</w:t>
            </w:r>
            <w:r w:rsidRPr="0003648D">
              <w:rPr>
                <w:iCs/>
              </w:rPr>
              <w:t xml:space="preserve"> </w:t>
            </w:r>
            <w:r w:rsidRPr="0003648D">
              <w:t xml:space="preserve">for the Real-Time Ancillary Service imbalance associated with Reliability Deployments </w:t>
            </w:r>
            <w:r w:rsidRPr="0003648D">
              <w:rPr>
                <w:iCs/>
              </w:rPr>
              <w:t>for each 15-minute Settlement Interval.</w:t>
            </w:r>
          </w:p>
        </w:tc>
      </w:tr>
      <w:tr w:rsidR="00BA7A09" w:rsidRPr="0003648D" w14:paraId="3D0107E8" w14:textId="77777777" w:rsidTr="00FF6149">
        <w:trPr>
          <w:cantSplit/>
        </w:trPr>
        <w:tc>
          <w:tcPr>
            <w:tcW w:w="1279" w:type="pct"/>
          </w:tcPr>
          <w:p w14:paraId="0CC1F960" w14:textId="77777777" w:rsidR="00BA7A09" w:rsidRPr="0003648D" w:rsidRDefault="00BA7A09" w:rsidP="00FF6149">
            <w:pPr>
              <w:pStyle w:val="tablebody0"/>
            </w:pPr>
            <w:r w:rsidRPr="0003648D">
              <w:lastRenderedPageBreak/>
              <w:t>RTASOLIMB</w:t>
            </w:r>
            <w:r w:rsidRPr="0003648D">
              <w:rPr>
                <w:i/>
                <w:vertAlign w:val="subscript"/>
              </w:rPr>
              <w:t xml:space="preserve"> q</w:t>
            </w:r>
          </w:p>
        </w:tc>
        <w:tc>
          <w:tcPr>
            <w:tcW w:w="623" w:type="pct"/>
          </w:tcPr>
          <w:p w14:paraId="08889ADD" w14:textId="77777777" w:rsidR="00BA7A09" w:rsidRPr="0003648D" w:rsidRDefault="00BA7A09" w:rsidP="00FF6149">
            <w:pPr>
              <w:pStyle w:val="tablebody0"/>
            </w:pPr>
            <w:r w:rsidRPr="0003648D">
              <w:t>MWh</w:t>
            </w:r>
          </w:p>
        </w:tc>
        <w:tc>
          <w:tcPr>
            <w:tcW w:w="3098" w:type="pct"/>
          </w:tcPr>
          <w:p w14:paraId="7BA9D298" w14:textId="77777777" w:rsidR="00BA7A09" w:rsidRPr="0003648D" w:rsidRDefault="00BA7A09" w:rsidP="00FF6149">
            <w:pPr>
              <w:pStyle w:val="tablebody0"/>
              <w:rPr>
                <w:i/>
              </w:rPr>
            </w:pPr>
            <w:r w:rsidRPr="0003648D">
              <w:rPr>
                <w:i/>
              </w:rPr>
              <w:t>Real Time Ancillary Service On-Line Reserve Imbalance for the QSE</w:t>
            </w:r>
            <w:r w:rsidRPr="0003648D">
              <w:t xml:space="preserve"> </w:t>
            </w:r>
            <w:r w:rsidRPr="0003648D">
              <w:sym w:font="Symbol" w:char="F0BE"/>
            </w:r>
            <w:r w:rsidRPr="0003648D">
              <w:t xml:space="preserve">The Real-Time Ancillary Service On-Line reserve imbalance for the QSE </w:t>
            </w:r>
            <w:r w:rsidRPr="0003648D">
              <w:rPr>
                <w:i/>
              </w:rPr>
              <w:t>q</w:t>
            </w:r>
            <w:r w:rsidRPr="0003648D">
              <w:t xml:space="preserve">, for each 15-minute Settlement Interval.  </w:t>
            </w:r>
          </w:p>
        </w:tc>
      </w:tr>
      <w:tr w:rsidR="00BA7A09" w:rsidRPr="0003648D" w14:paraId="15F0E3D4" w14:textId="77777777" w:rsidTr="00FF6149">
        <w:trPr>
          <w:cantSplit/>
        </w:trPr>
        <w:tc>
          <w:tcPr>
            <w:tcW w:w="1279" w:type="pct"/>
          </w:tcPr>
          <w:p w14:paraId="6B991E54" w14:textId="77777777" w:rsidR="00BA7A09" w:rsidRPr="0003648D" w:rsidRDefault="00BA7A09" w:rsidP="00FF6149">
            <w:pPr>
              <w:pStyle w:val="tablebody0"/>
            </w:pPr>
            <w:r w:rsidRPr="0003648D">
              <w:t>RTORPA</w:t>
            </w:r>
            <w:r w:rsidRPr="0003648D">
              <w:rPr>
                <w:vertAlign w:val="subscript"/>
              </w:rPr>
              <w:t xml:space="preserve"> </w:t>
            </w:r>
            <w:r w:rsidRPr="0003648D">
              <w:rPr>
                <w:i/>
                <w:vertAlign w:val="subscript"/>
              </w:rPr>
              <w:t>y</w:t>
            </w:r>
          </w:p>
        </w:tc>
        <w:tc>
          <w:tcPr>
            <w:tcW w:w="623" w:type="pct"/>
          </w:tcPr>
          <w:p w14:paraId="6C2D6E8E" w14:textId="77777777" w:rsidR="00BA7A09" w:rsidRPr="0003648D" w:rsidRDefault="00BA7A09" w:rsidP="00FF6149">
            <w:pPr>
              <w:pStyle w:val="tablebody0"/>
            </w:pPr>
            <w:r w:rsidRPr="0003648D">
              <w:t>$/MWh</w:t>
            </w:r>
          </w:p>
        </w:tc>
        <w:tc>
          <w:tcPr>
            <w:tcW w:w="3098" w:type="pct"/>
          </w:tcPr>
          <w:p w14:paraId="25F7291C" w14:textId="77777777" w:rsidR="00BA7A09" w:rsidRPr="0003648D" w:rsidRDefault="00BA7A09" w:rsidP="00FF6149">
            <w:pPr>
              <w:pStyle w:val="tablebody0"/>
            </w:pPr>
            <w:r w:rsidRPr="0003648D">
              <w:rPr>
                <w:i/>
              </w:rPr>
              <w:t>Real-Time On-Line Reserve Price Adder per interval</w:t>
            </w:r>
            <w:r w:rsidRPr="0003648D">
              <w:sym w:font="Symbol" w:char="F0BE"/>
            </w:r>
            <w:r w:rsidRPr="0003648D">
              <w:t xml:space="preserve">The Real-Time Price Adder for On-Line Reserves for the SCED interval </w:t>
            </w:r>
            <w:r w:rsidRPr="0003648D">
              <w:rPr>
                <w:i/>
              </w:rPr>
              <w:t>y</w:t>
            </w:r>
            <w:r w:rsidRPr="0003648D">
              <w:t>.</w:t>
            </w:r>
          </w:p>
        </w:tc>
      </w:tr>
      <w:tr w:rsidR="00BA7A09" w:rsidRPr="0003648D" w14:paraId="564D3635" w14:textId="77777777" w:rsidTr="00FF6149">
        <w:trPr>
          <w:cantSplit/>
        </w:trPr>
        <w:tc>
          <w:tcPr>
            <w:tcW w:w="1279" w:type="pct"/>
          </w:tcPr>
          <w:p w14:paraId="5560E886" w14:textId="77777777" w:rsidR="00BA7A09" w:rsidRPr="0003648D" w:rsidRDefault="00BA7A09" w:rsidP="00FF6149">
            <w:pPr>
              <w:pStyle w:val="tablebody0"/>
            </w:pPr>
            <w:r w:rsidRPr="0003648D">
              <w:t xml:space="preserve">RTOFFPA </w:t>
            </w:r>
            <w:r w:rsidRPr="0003648D">
              <w:rPr>
                <w:i/>
                <w:vertAlign w:val="subscript"/>
              </w:rPr>
              <w:t>y</w:t>
            </w:r>
          </w:p>
        </w:tc>
        <w:tc>
          <w:tcPr>
            <w:tcW w:w="623" w:type="pct"/>
          </w:tcPr>
          <w:p w14:paraId="01C5327A" w14:textId="77777777" w:rsidR="00BA7A09" w:rsidRPr="0003648D" w:rsidRDefault="00BA7A09" w:rsidP="00FF6149">
            <w:pPr>
              <w:pStyle w:val="tablebody0"/>
            </w:pPr>
            <w:r w:rsidRPr="0003648D">
              <w:t>$/MWh</w:t>
            </w:r>
          </w:p>
        </w:tc>
        <w:tc>
          <w:tcPr>
            <w:tcW w:w="3098" w:type="pct"/>
          </w:tcPr>
          <w:p w14:paraId="052E24FA" w14:textId="77777777" w:rsidR="00BA7A09" w:rsidRPr="0003648D" w:rsidRDefault="00BA7A09" w:rsidP="00FF6149">
            <w:pPr>
              <w:pStyle w:val="tablebody0"/>
              <w:rPr>
                <w:i/>
                <w:iCs/>
              </w:rPr>
            </w:pPr>
            <w:r w:rsidRPr="0003648D">
              <w:rPr>
                <w:i/>
              </w:rPr>
              <w:t>Real-Time Off-Line Reserve Price Adder per interval</w:t>
            </w:r>
            <w:r w:rsidRPr="0003648D">
              <w:sym w:font="Symbol" w:char="F0BE"/>
            </w:r>
            <w:r w:rsidRPr="0003648D">
              <w:t xml:space="preserve">The Real-Time Price Adder for Off-Line Reserves for the SCED interval </w:t>
            </w:r>
            <w:r w:rsidRPr="0003648D">
              <w:rPr>
                <w:i/>
              </w:rPr>
              <w:t>y</w:t>
            </w:r>
            <w:r w:rsidRPr="0003648D">
              <w:t>.</w:t>
            </w:r>
          </w:p>
        </w:tc>
      </w:tr>
      <w:tr w:rsidR="00BA7A09" w:rsidRPr="0003648D" w14:paraId="67DA1F68" w14:textId="77777777" w:rsidTr="00FF6149">
        <w:trPr>
          <w:cantSplit/>
        </w:trPr>
        <w:tc>
          <w:tcPr>
            <w:tcW w:w="1279" w:type="pct"/>
            <w:tcBorders>
              <w:bottom w:val="single" w:sz="4" w:space="0" w:color="auto"/>
            </w:tcBorders>
          </w:tcPr>
          <w:p w14:paraId="6B25603D" w14:textId="77777777" w:rsidR="00BA7A09" w:rsidRPr="0003648D" w:rsidRDefault="00BA7A09" w:rsidP="00FF6149">
            <w:pPr>
              <w:pStyle w:val="tablebody0"/>
            </w:pPr>
            <w:r w:rsidRPr="0003648D">
              <w:t xml:space="preserve">TLMP </w:t>
            </w:r>
            <w:r w:rsidRPr="0003648D">
              <w:rPr>
                <w:i/>
                <w:vertAlign w:val="subscript"/>
              </w:rPr>
              <w:t>y</w:t>
            </w:r>
          </w:p>
        </w:tc>
        <w:tc>
          <w:tcPr>
            <w:tcW w:w="623" w:type="pct"/>
            <w:tcBorders>
              <w:bottom w:val="single" w:sz="4" w:space="0" w:color="auto"/>
            </w:tcBorders>
          </w:tcPr>
          <w:p w14:paraId="13EA02A4" w14:textId="77777777" w:rsidR="00BA7A09" w:rsidRPr="0003648D" w:rsidRDefault="00002BB3" w:rsidP="00002BB3">
            <w:pPr>
              <w:pStyle w:val="tablebody0"/>
              <w:rPr>
                <w:iCs/>
              </w:rPr>
            </w:pPr>
            <w:r w:rsidRPr="0003648D">
              <w:t>s</w:t>
            </w:r>
            <w:r w:rsidR="00BA7A09" w:rsidRPr="0003648D">
              <w:t>econd</w:t>
            </w:r>
          </w:p>
        </w:tc>
        <w:tc>
          <w:tcPr>
            <w:tcW w:w="3098" w:type="pct"/>
            <w:tcBorders>
              <w:bottom w:val="single" w:sz="4" w:space="0" w:color="auto"/>
            </w:tcBorders>
          </w:tcPr>
          <w:p w14:paraId="1374186F" w14:textId="77777777" w:rsidR="00BA7A09" w:rsidRPr="0003648D" w:rsidRDefault="00BA7A09" w:rsidP="00FF6149">
            <w:pPr>
              <w:pStyle w:val="tablebody0"/>
            </w:pPr>
            <w:r w:rsidRPr="0003648D">
              <w:rPr>
                <w:i/>
                <w:iCs/>
              </w:rPr>
              <w:t xml:space="preserve">Duration of </w:t>
            </w:r>
            <w:r w:rsidRPr="0003648D">
              <w:rPr>
                <w:i/>
              </w:rPr>
              <w:t>SCED</w:t>
            </w:r>
            <w:r w:rsidRPr="0003648D">
              <w:rPr>
                <w:i/>
                <w:iCs/>
              </w:rPr>
              <w:t xml:space="preserve"> interval per interval</w:t>
            </w:r>
            <w:r w:rsidRPr="0003648D">
              <w:sym w:font="Symbol" w:char="F0BE"/>
            </w:r>
            <w:r w:rsidRPr="0003648D">
              <w:t xml:space="preserve">The duration of the SCED interval </w:t>
            </w:r>
            <w:r w:rsidRPr="0003648D">
              <w:rPr>
                <w:i/>
                <w:iCs/>
              </w:rPr>
              <w:t>y</w:t>
            </w:r>
            <w:r w:rsidRPr="0003648D">
              <w:t>.</w:t>
            </w:r>
          </w:p>
        </w:tc>
      </w:tr>
      <w:tr w:rsidR="00BA7A09" w:rsidRPr="0003648D" w14:paraId="12ACC1C7" w14:textId="77777777" w:rsidTr="00FF6149">
        <w:trPr>
          <w:cantSplit/>
        </w:trPr>
        <w:tc>
          <w:tcPr>
            <w:tcW w:w="1279" w:type="pct"/>
            <w:tcBorders>
              <w:bottom w:val="single" w:sz="4" w:space="0" w:color="auto"/>
            </w:tcBorders>
          </w:tcPr>
          <w:p w14:paraId="35F3C4C1" w14:textId="77777777" w:rsidR="00BA7A09" w:rsidRPr="0003648D" w:rsidRDefault="00BA7A09" w:rsidP="00FF6149">
            <w:pPr>
              <w:pStyle w:val="tablebody0"/>
            </w:pPr>
            <w:r w:rsidRPr="0003648D">
              <w:t>RTRDP</w:t>
            </w:r>
          </w:p>
        </w:tc>
        <w:tc>
          <w:tcPr>
            <w:tcW w:w="623" w:type="pct"/>
            <w:tcBorders>
              <w:bottom w:val="single" w:sz="4" w:space="0" w:color="auto"/>
            </w:tcBorders>
          </w:tcPr>
          <w:p w14:paraId="63CFF023" w14:textId="77777777" w:rsidR="00BA7A09" w:rsidRPr="0003648D" w:rsidRDefault="00BA7A09" w:rsidP="00FF6149">
            <w:pPr>
              <w:pStyle w:val="tablebody0"/>
            </w:pPr>
            <w:r w:rsidRPr="0003648D">
              <w:t>$/MWh</w:t>
            </w:r>
          </w:p>
        </w:tc>
        <w:tc>
          <w:tcPr>
            <w:tcW w:w="3098" w:type="pct"/>
            <w:tcBorders>
              <w:bottom w:val="single" w:sz="4" w:space="0" w:color="auto"/>
            </w:tcBorders>
          </w:tcPr>
          <w:p w14:paraId="3B3C4841" w14:textId="77777777" w:rsidR="00BA7A09" w:rsidRPr="0003648D" w:rsidRDefault="00BA7A09" w:rsidP="00FF6149">
            <w:pPr>
              <w:pStyle w:val="tablebody0"/>
              <w:rPr>
                <w:i/>
                <w:iCs/>
              </w:rPr>
            </w:pPr>
            <w:r w:rsidRPr="0003648D">
              <w:rPr>
                <w:i/>
              </w:rPr>
              <w:t>Real-Time On-Line Reliability Deployment Price</w:t>
            </w:r>
            <w:r w:rsidRPr="0003648D">
              <w:sym w:font="Symbol" w:char="F0BE"/>
            </w:r>
            <w:r w:rsidRPr="0003648D">
              <w:t xml:space="preserve">The Real-Time price for the 15-minute Settlement Interval, reflecting the impact of reliability deployments on energy prices that is calculated </w:t>
            </w:r>
            <w:r w:rsidRPr="0003648D">
              <w:rPr>
                <w:bCs/>
              </w:rPr>
              <w:t>from the Real-time On-Line Reliability Deployment Price Adder</w:t>
            </w:r>
            <w:r w:rsidRPr="0003648D">
              <w:t>.</w:t>
            </w:r>
          </w:p>
        </w:tc>
      </w:tr>
      <w:tr w:rsidR="00BA7A09" w:rsidRPr="0003648D" w14:paraId="365E5CEA" w14:textId="77777777" w:rsidTr="00FF6149">
        <w:trPr>
          <w:cantSplit/>
        </w:trPr>
        <w:tc>
          <w:tcPr>
            <w:tcW w:w="1279" w:type="pct"/>
            <w:tcBorders>
              <w:bottom w:val="single" w:sz="4" w:space="0" w:color="auto"/>
            </w:tcBorders>
          </w:tcPr>
          <w:p w14:paraId="0892B2CF" w14:textId="77777777" w:rsidR="00BA7A09" w:rsidRPr="0003648D" w:rsidRDefault="00BA7A09" w:rsidP="00FF6149">
            <w:pPr>
              <w:pStyle w:val="tablebody0"/>
            </w:pPr>
            <w:r w:rsidRPr="0003648D">
              <w:t>RTORDPA</w:t>
            </w:r>
            <w:r w:rsidRPr="0003648D">
              <w:rPr>
                <w:vertAlign w:val="subscript"/>
              </w:rPr>
              <w:t xml:space="preserve"> </w:t>
            </w:r>
            <w:r w:rsidRPr="0003648D">
              <w:rPr>
                <w:i/>
                <w:vertAlign w:val="subscript"/>
              </w:rPr>
              <w:t>y</w:t>
            </w:r>
          </w:p>
        </w:tc>
        <w:tc>
          <w:tcPr>
            <w:tcW w:w="623" w:type="pct"/>
            <w:tcBorders>
              <w:bottom w:val="single" w:sz="4" w:space="0" w:color="auto"/>
            </w:tcBorders>
          </w:tcPr>
          <w:p w14:paraId="7EE2558F" w14:textId="77777777" w:rsidR="00BA7A09" w:rsidRPr="0003648D" w:rsidRDefault="00BA7A09" w:rsidP="00FF6149">
            <w:pPr>
              <w:pStyle w:val="tablebody0"/>
            </w:pPr>
            <w:r w:rsidRPr="0003648D">
              <w:t>$/MWh</w:t>
            </w:r>
          </w:p>
        </w:tc>
        <w:tc>
          <w:tcPr>
            <w:tcW w:w="3098" w:type="pct"/>
            <w:tcBorders>
              <w:bottom w:val="single" w:sz="4" w:space="0" w:color="auto"/>
            </w:tcBorders>
          </w:tcPr>
          <w:p w14:paraId="4BF94F27" w14:textId="77777777" w:rsidR="00BA7A09" w:rsidRPr="0003648D" w:rsidRDefault="00BA7A09" w:rsidP="00FF6149">
            <w:pPr>
              <w:pStyle w:val="tablebody0"/>
              <w:rPr>
                <w:i/>
                <w:iCs/>
              </w:rPr>
            </w:pPr>
            <w:r w:rsidRPr="0003648D">
              <w:rPr>
                <w:i/>
              </w:rPr>
              <w:t>Real-Time On-Line Reliability Deployment Price Adder</w:t>
            </w:r>
            <w:r w:rsidRPr="0003648D">
              <w:sym w:font="Symbol" w:char="F0BE"/>
            </w:r>
            <w:r w:rsidRPr="0003648D">
              <w:t xml:space="preserve">The Real-Time Price Adder that captures the impact of reliability deployments on energy prices for the SCED interval </w:t>
            </w:r>
            <w:r w:rsidRPr="0003648D">
              <w:rPr>
                <w:i/>
              </w:rPr>
              <w:t>y</w:t>
            </w:r>
            <w:r w:rsidRPr="0003648D">
              <w:t>.</w:t>
            </w:r>
          </w:p>
        </w:tc>
      </w:tr>
      <w:tr w:rsidR="00BA7A09" w:rsidRPr="0003648D" w14:paraId="036DB77C" w14:textId="77777777" w:rsidTr="00FF6149">
        <w:trPr>
          <w:cantSplit/>
        </w:trPr>
        <w:tc>
          <w:tcPr>
            <w:tcW w:w="1279" w:type="pct"/>
          </w:tcPr>
          <w:p w14:paraId="5D1F5D5D" w14:textId="77777777" w:rsidR="00BA7A09" w:rsidRPr="0003648D" w:rsidRDefault="00BA7A09" w:rsidP="00FF6149">
            <w:pPr>
              <w:pStyle w:val="tablebody0"/>
              <w:rPr>
                <w:i/>
              </w:rPr>
            </w:pPr>
            <w:r w:rsidRPr="0003648D">
              <w:t xml:space="preserve">RNWF </w:t>
            </w:r>
            <w:r w:rsidRPr="0003648D">
              <w:rPr>
                <w:i/>
                <w:vertAlign w:val="subscript"/>
              </w:rPr>
              <w:t>y</w:t>
            </w:r>
          </w:p>
        </w:tc>
        <w:tc>
          <w:tcPr>
            <w:tcW w:w="623" w:type="pct"/>
          </w:tcPr>
          <w:p w14:paraId="174DA941" w14:textId="77777777" w:rsidR="00BA7A09" w:rsidRPr="0003648D" w:rsidRDefault="00BA7A09" w:rsidP="00FF6149">
            <w:pPr>
              <w:pStyle w:val="tablebody0"/>
            </w:pPr>
            <w:r w:rsidRPr="0003648D">
              <w:t>none</w:t>
            </w:r>
          </w:p>
        </w:tc>
        <w:tc>
          <w:tcPr>
            <w:tcW w:w="3098" w:type="pct"/>
          </w:tcPr>
          <w:p w14:paraId="1962EEBE" w14:textId="77777777" w:rsidR="00BA7A09" w:rsidRPr="0003648D" w:rsidRDefault="00BA7A09" w:rsidP="00FF6149">
            <w:pPr>
              <w:pStyle w:val="tablebody0"/>
            </w:pPr>
            <w:r w:rsidRPr="0003648D">
              <w:rPr>
                <w:i/>
              </w:rPr>
              <w:t>Resource Node Weighting Factor per interval</w:t>
            </w:r>
            <w:r w:rsidRPr="0003648D">
              <w:sym w:font="Symbol" w:char="F0BE"/>
            </w:r>
            <w:r w:rsidRPr="0003648D">
              <w:t xml:space="preserve">The weight used in the Resource Node Settlement Point Price calculation for the portion of the SCED interval </w:t>
            </w:r>
            <w:r w:rsidRPr="0003648D">
              <w:rPr>
                <w:i/>
              </w:rPr>
              <w:t>y</w:t>
            </w:r>
            <w:r w:rsidRPr="0003648D">
              <w:t xml:space="preserve"> within the 15-minute Settlement Interval.</w:t>
            </w:r>
          </w:p>
        </w:tc>
      </w:tr>
      <w:tr w:rsidR="00BA7A09" w:rsidRPr="0003648D" w14:paraId="59230884" w14:textId="77777777" w:rsidTr="00FF6149">
        <w:trPr>
          <w:cantSplit/>
        </w:trPr>
        <w:tc>
          <w:tcPr>
            <w:tcW w:w="1279" w:type="pct"/>
          </w:tcPr>
          <w:p w14:paraId="2324B5F6" w14:textId="77777777" w:rsidR="00BA7A09" w:rsidRPr="0003648D" w:rsidRDefault="00BA7A09" w:rsidP="00FF6149">
            <w:pPr>
              <w:pStyle w:val="tablebody0"/>
              <w:rPr>
                <w:i/>
              </w:rPr>
            </w:pPr>
            <w:r w:rsidRPr="0003648D">
              <w:t>RTRSVPOR</w:t>
            </w:r>
          </w:p>
        </w:tc>
        <w:tc>
          <w:tcPr>
            <w:tcW w:w="623" w:type="pct"/>
          </w:tcPr>
          <w:p w14:paraId="526574C2" w14:textId="77777777" w:rsidR="00BA7A09" w:rsidRPr="0003648D" w:rsidRDefault="00BA7A09" w:rsidP="00FF6149">
            <w:pPr>
              <w:pStyle w:val="tablebody0"/>
            </w:pPr>
            <w:r w:rsidRPr="0003648D">
              <w:t>$/MWh</w:t>
            </w:r>
          </w:p>
        </w:tc>
        <w:tc>
          <w:tcPr>
            <w:tcW w:w="3098" w:type="pct"/>
          </w:tcPr>
          <w:p w14:paraId="193D20E1" w14:textId="77777777"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14:paraId="3B354E51" w14:textId="77777777" w:rsidTr="00FF6149">
        <w:trPr>
          <w:cantSplit/>
        </w:trPr>
        <w:tc>
          <w:tcPr>
            <w:tcW w:w="1279" w:type="pct"/>
          </w:tcPr>
          <w:p w14:paraId="300A934F" w14:textId="77777777" w:rsidR="00BA7A09" w:rsidRPr="0003648D" w:rsidRDefault="00BA7A09" w:rsidP="00FF6149">
            <w:pPr>
              <w:pStyle w:val="tablebody0"/>
            </w:pPr>
            <w:r w:rsidRPr="0003648D">
              <w:t>RTRSVPOFF</w:t>
            </w:r>
          </w:p>
        </w:tc>
        <w:tc>
          <w:tcPr>
            <w:tcW w:w="623" w:type="pct"/>
          </w:tcPr>
          <w:p w14:paraId="20C211FF" w14:textId="77777777" w:rsidR="00BA7A09" w:rsidRPr="0003648D" w:rsidRDefault="00BA7A09" w:rsidP="00FF6149">
            <w:pPr>
              <w:pStyle w:val="tablebody0"/>
            </w:pPr>
            <w:r w:rsidRPr="0003648D">
              <w:t>$/MWh</w:t>
            </w:r>
          </w:p>
        </w:tc>
        <w:tc>
          <w:tcPr>
            <w:tcW w:w="3098" w:type="pct"/>
          </w:tcPr>
          <w:p w14:paraId="50392460" w14:textId="77777777" w:rsidR="00BA7A09" w:rsidRPr="0003648D" w:rsidRDefault="00BA7A09" w:rsidP="00FF6149">
            <w:pPr>
              <w:pStyle w:val="tablebody0"/>
              <w:rPr>
                <w:i/>
              </w:rPr>
            </w:pPr>
            <w:r w:rsidRPr="0003648D">
              <w:rPr>
                <w:i/>
              </w:rPr>
              <w:t>Real-Time Reserve Price for Off-Line Reserves</w:t>
            </w:r>
            <w:r w:rsidRPr="0003648D">
              <w:sym w:font="Symbol" w:char="F0BE"/>
            </w:r>
            <w:r w:rsidRPr="0003648D">
              <w:t>The Real-Time Reserve Price for Off-Line Reserves for the 15-minute Settlement Interval.</w:t>
            </w:r>
          </w:p>
        </w:tc>
      </w:tr>
      <w:tr w:rsidR="00BA7A09" w:rsidRPr="0003648D" w14:paraId="3099E94B" w14:textId="77777777" w:rsidTr="00FF6149">
        <w:trPr>
          <w:cantSplit/>
        </w:trPr>
        <w:tc>
          <w:tcPr>
            <w:tcW w:w="1279" w:type="pct"/>
          </w:tcPr>
          <w:p w14:paraId="070A524B" w14:textId="77777777" w:rsidR="00BA7A09" w:rsidRPr="0003648D" w:rsidRDefault="00BA7A09" w:rsidP="00FF6149">
            <w:pPr>
              <w:pStyle w:val="tablebody0"/>
            </w:pPr>
            <w:r w:rsidRPr="0003648D">
              <w:t>RTOLCAP</w:t>
            </w:r>
            <w:r w:rsidRPr="0003648D">
              <w:rPr>
                <w:i/>
                <w:vertAlign w:val="subscript"/>
              </w:rPr>
              <w:t xml:space="preserve"> q</w:t>
            </w:r>
            <w:r w:rsidRPr="0003648D">
              <w:t xml:space="preserve">  </w:t>
            </w:r>
          </w:p>
        </w:tc>
        <w:tc>
          <w:tcPr>
            <w:tcW w:w="623" w:type="pct"/>
          </w:tcPr>
          <w:p w14:paraId="3203CB0F" w14:textId="77777777" w:rsidR="00BA7A09" w:rsidRPr="0003648D" w:rsidRDefault="00BA7A09" w:rsidP="00FF6149">
            <w:pPr>
              <w:pStyle w:val="tablebody0"/>
            </w:pPr>
            <w:r w:rsidRPr="0003648D">
              <w:t>MWh</w:t>
            </w:r>
          </w:p>
        </w:tc>
        <w:tc>
          <w:tcPr>
            <w:tcW w:w="3098" w:type="pct"/>
          </w:tcPr>
          <w:p w14:paraId="5691C0AF" w14:textId="77777777" w:rsidR="00BA7A09" w:rsidRPr="0003648D" w:rsidRDefault="00BA7A09" w:rsidP="00FF6149">
            <w:pPr>
              <w:pStyle w:val="tablebody0"/>
              <w:rPr>
                <w:i/>
              </w:rPr>
            </w:pPr>
            <w:r w:rsidRPr="0003648D">
              <w:rPr>
                <w:i/>
              </w:rPr>
              <w:t>Real-Time On-Line Reserve Capacity for the QSE</w:t>
            </w:r>
            <w:r w:rsidRPr="0003648D">
              <w:sym w:font="Symbol" w:char="F0BE"/>
            </w:r>
            <w:r w:rsidRPr="0003648D">
              <w:t xml:space="preserve">The Real-Time reserve capacity of On-Line Resources available for the QSE </w:t>
            </w:r>
            <w:r w:rsidRPr="0003648D">
              <w:rPr>
                <w:i/>
              </w:rPr>
              <w:t>q</w:t>
            </w:r>
            <w:r w:rsidRPr="0003648D">
              <w:t>, for the 15-minute Settlement Interval.</w:t>
            </w:r>
          </w:p>
        </w:tc>
      </w:tr>
      <w:tr w:rsidR="00BA7A09" w:rsidRPr="0003648D" w14:paraId="53AF35FC" w14:textId="77777777" w:rsidTr="00FF6149">
        <w:trPr>
          <w:cantSplit/>
        </w:trPr>
        <w:tc>
          <w:tcPr>
            <w:tcW w:w="1279" w:type="pct"/>
          </w:tcPr>
          <w:p w14:paraId="1B97B56B" w14:textId="77777777" w:rsidR="00BA7A09" w:rsidRPr="0003648D" w:rsidRDefault="00BA7A09" w:rsidP="00FF6149">
            <w:pPr>
              <w:pStyle w:val="tablebody0"/>
            </w:pPr>
            <w:r w:rsidRPr="0003648D">
              <w:t xml:space="preserve">RTOLHSLRA </w:t>
            </w:r>
            <w:r w:rsidRPr="0003648D">
              <w:rPr>
                <w:i/>
                <w:vertAlign w:val="subscript"/>
              </w:rPr>
              <w:t>q, r, p</w:t>
            </w:r>
          </w:p>
        </w:tc>
        <w:tc>
          <w:tcPr>
            <w:tcW w:w="623" w:type="pct"/>
          </w:tcPr>
          <w:p w14:paraId="2617952D" w14:textId="77777777" w:rsidR="00BA7A09" w:rsidRPr="0003648D" w:rsidRDefault="00BA7A09" w:rsidP="00FF6149">
            <w:pPr>
              <w:pStyle w:val="tablebody0"/>
            </w:pPr>
            <w:r w:rsidRPr="0003648D">
              <w:t>MWh</w:t>
            </w:r>
          </w:p>
        </w:tc>
        <w:tc>
          <w:tcPr>
            <w:tcW w:w="3098" w:type="pct"/>
          </w:tcPr>
          <w:p w14:paraId="71C2A7E0" w14:textId="77777777" w:rsidR="00BA7A09" w:rsidRPr="0003648D" w:rsidRDefault="00BA7A09" w:rsidP="00FF6149">
            <w:pPr>
              <w:pStyle w:val="tablebody0"/>
              <w:rPr>
                <w:i/>
              </w:rPr>
            </w:pPr>
            <w:r w:rsidRPr="0003648D">
              <w:rPr>
                <w:i/>
                <w:szCs w:val="18"/>
              </w:rPr>
              <w:t>Real-Time Adjusted On-Line High Sustained Limit for the Resource</w:t>
            </w:r>
            <w:r w:rsidRPr="0003648D">
              <w:rPr>
                <w:szCs w:val="18"/>
              </w:rPr>
              <w:sym w:font="Symbol" w:char="F0BE"/>
            </w:r>
            <w:r w:rsidRPr="0003648D">
              <w:rPr>
                <w:szCs w:val="18"/>
              </w:rPr>
              <w:t xml:space="preserve">The Real-Time telemetered HSL for the Resource </w:t>
            </w:r>
            <w:r w:rsidRPr="0003648D">
              <w:rPr>
                <w:i/>
                <w:szCs w:val="18"/>
              </w:rPr>
              <w:t>r</w:t>
            </w:r>
            <w:r w:rsidRPr="0003648D">
              <w:t xml:space="preserve"> represented by QSE </w:t>
            </w:r>
            <w:r w:rsidRPr="0003648D">
              <w:rPr>
                <w:i/>
              </w:rPr>
              <w:t>q</w:t>
            </w:r>
            <w:r w:rsidRPr="0003648D">
              <w:t xml:space="preserve"> at Resource Node </w:t>
            </w:r>
            <w:r w:rsidRPr="0003648D">
              <w:rPr>
                <w:i/>
              </w:rPr>
              <w:t>p</w:t>
            </w:r>
            <w:r w:rsidRPr="0003648D">
              <w:rPr>
                <w:szCs w:val="18"/>
              </w:rPr>
              <w:t xml:space="preserve"> that is available to SCED, integrated over the 15-minute Settlement Interval, and </w:t>
            </w:r>
            <w:r w:rsidRPr="0003648D">
              <w:t>adjusted pursuant to paragraphs (3) and (4) above</w:t>
            </w:r>
            <w:r w:rsidRPr="0003648D">
              <w:rPr>
                <w:szCs w:val="18"/>
              </w:rPr>
              <w:t>.</w:t>
            </w:r>
          </w:p>
        </w:tc>
      </w:tr>
      <w:tr w:rsidR="00BA7A09" w:rsidRPr="0003648D" w14:paraId="6C469741" w14:textId="77777777" w:rsidTr="00FF6149">
        <w:trPr>
          <w:cantSplit/>
        </w:trPr>
        <w:tc>
          <w:tcPr>
            <w:tcW w:w="1279" w:type="pct"/>
          </w:tcPr>
          <w:p w14:paraId="03B6D6E6" w14:textId="77777777" w:rsidR="00BA7A09" w:rsidRPr="0003648D" w:rsidRDefault="00BA7A09" w:rsidP="00FF6149">
            <w:pPr>
              <w:pStyle w:val="tablebody0"/>
            </w:pPr>
            <w:r w:rsidRPr="0003648D">
              <w:t xml:space="preserve">RTOLHSL </w:t>
            </w:r>
            <w:r w:rsidRPr="0003648D">
              <w:rPr>
                <w:i/>
                <w:vertAlign w:val="subscript"/>
              </w:rPr>
              <w:t>q</w:t>
            </w:r>
          </w:p>
        </w:tc>
        <w:tc>
          <w:tcPr>
            <w:tcW w:w="623" w:type="pct"/>
          </w:tcPr>
          <w:p w14:paraId="185EDA92" w14:textId="77777777" w:rsidR="00BA7A09" w:rsidRPr="0003648D" w:rsidRDefault="00BA7A09" w:rsidP="00FF6149">
            <w:pPr>
              <w:pStyle w:val="tablebody0"/>
            </w:pPr>
            <w:r w:rsidRPr="0003648D">
              <w:t>MWh</w:t>
            </w:r>
          </w:p>
        </w:tc>
        <w:tc>
          <w:tcPr>
            <w:tcW w:w="3098" w:type="pct"/>
          </w:tcPr>
          <w:p w14:paraId="09F3E28B" w14:textId="77777777" w:rsidR="00BA7A09" w:rsidRPr="0003648D" w:rsidRDefault="00BA7A09" w:rsidP="00FF6149">
            <w:pPr>
              <w:pStyle w:val="tablebody0"/>
              <w:rPr>
                <w:i/>
              </w:rPr>
            </w:pPr>
            <w:r w:rsidRPr="0003648D">
              <w:rPr>
                <w:i/>
              </w:rPr>
              <w:t>Real-Time On-Line High Sustained Limit for the QSE</w:t>
            </w:r>
            <w:r w:rsidRPr="0003648D">
              <w:sym w:font="Symbol" w:char="F0BE"/>
            </w:r>
            <w:r w:rsidRPr="0003648D">
              <w:t xml:space="preserve">The Real-Time telemetered HSL for all Generation Resources available to SCED, pursuant to paragraphs (3) and (4) above, integrated over the 15-minute Settlement Interval for the QSE </w:t>
            </w:r>
            <w:r w:rsidRPr="0003648D">
              <w:rPr>
                <w:i/>
              </w:rPr>
              <w:t>q</w:t>
            </w:r>
            <w:r w:rsidRPr="0003648D">
              <w:t>, discounted by the system-wide discount factor.</w:t>
            </w:r>
          </w:p>
        </w:tc>
      </w:tr>
      <w:tr w:rsidR="00BA7A09" w:rsidRPr="0003648D" w14:paraId="3F3AB5FA" w14:textId="77777777" w:rsidTr="00FF6149">
        <w:trPr>
          <w:cantSplit/>
        </w:trPr>
        <w:tc>
          <w:tcPr>
            <w:tcW w:w="1279" w:type="pct"/>
            <w:tcBorders>
              <w:bottom w:val="single" w:sz="4" w:space="0" w:color="auto"/>
            </w:tcBorders>
          </w:tcPr>
          <w:p w14:paraId="6B25919F" w14:textId="77777777" w:rsidR="00BA7A09" w:rsidRPr="0003648D" w:rsidRDefault="00BA7A09" w:rsidP="00FF6149">
            <w:pPr>
              <w:pStyle w:val="tablebody0"/>
            </w:pPr>
            <w:r w:rsidRPr="0003648D">
              <w:t xml:space="preserve">RTASRESP </w:t>
            </w:r>
            <w:r w:rsidRPr="0003648D">
              <w:rPr>
                <w:i/>
                <w:vertAlign w:val="subscript"/>
              </w:rPr>
              <w:t>q</w:t>
            </w:r>
          </w:p>
        </w:tc>
        <w:tc>
          <w:tcPr>
            <w:tcW w:w="623" w:type="pct"/>
            <w:tcBorders>
              <w:bottom w:val="single" w:sz="4" w:space="0" w:color="auto"/>
            </w:tcBorders>
          </w:tcPr>
          <w:p w14:paraId="1B506817" w14:textId="77777777" w:rsidR="00BA7A09" w:rsidRPr="0003648D" w:rsidRDefault="00BA7A09" w:rsidP="00FF6149">
            <w:pPr>
              <w:pStyle w:val="tablebody0"/>
            </w:pPr>
            <w:r w:rsidRPr="0003648D">
              <w:t>MW</w:t>
            </w:r>
          </w:p>
        </w:tc>
        <w:tc>
          <w:tcPr>
            <w:tcW w:w="3098" w:type="pct"/>
            <w:tcBorders>
              <w:bottom w:val="single" w:sz="4" w:space="0" w:color="auto"/>
            </w:tcBorders>
          </w:tcPr>
          <w:p w14:paraId="76B60069" w14:textId="77777777" w:rsidR="00BA7A09" w:rsidRPr="0003648D" w:rsidRDefault="00BA7A09" w:rsidP="00FF6149">
            <w:pPr>
              <w:pStyle w:val="tablebody0"/>
              <w:rPr>
                <w:i/>
              </w:rPr>
            </w:pPr>
            <w:r w:rsidRPr="0003648D">
              <w:rPr>
                <w:i/>
              </w:rPr>
              <w:t>Real-Time Ancillary Service Supply Responsibility for the QSE</w:t>
            </w:r>
            <w:r w:rsidRPr="0003648D">
              <w:sym w:font="Symbol" w:char="F0BE"/>
            </w:r>
            <w:r w:rsidRPr="0003648D">
              <w:t>The Real-Time Ancillary Service Supply Responsibility for Reg-Up, RRS</w:t>
            </w:r>
            <w:ins w:id="4124" w:author="STEC" w:date="2017-11-22T11:40:00Z">
              <w:r w:rsidRPr="0003648D">
                <w:t xml:space="preserve">, </w:t>
              </w:r>
              <w:del w:id="4125" w:author="STEC 042618" w:date="2018-03-28T16:40:00Z">
                <w:r w:rsidRPr="0003648D" w:rsidDel="00364610">
                  <w:delText>P</w:delText>
                </w:r>
              </w:del>
              <w:r w:rsidRPr="0003648D">
                <w:t>FRS</w:t>
              </w:r>
            </w:ins>
            <w:ins w:id="4126" w:author="STEC" w:date="2017-12-27T11:09:00Z">
              <w:del w:id="4127" w:author="STEC 042618" w:date="2018-04-13T12:01:00Z">
                <w:r w:rsidRPr="0003648D" w:rsidDel="005266BC">
                  <w:delText>,</w:delText>
                </w:r>
              </w:del>
            </w:ins>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r w:rsidR="00BA7A09" w:rsidRPr="0003648D" w14:paraId="43E10079" w14:textId="77777777" w:rsidTr="00FF6149">
        <w:trPr>
          <w:cantSplit/>
        </w:trPr>
        <w:tc>
          <w:tcPr>
            <w:tcW w:w="1279" w:type="pct"/>
          </w:tcPr>
          <w:p w14:paraId="4A641F25" w14:textId="77777777" w:rsidR="00BA7A09" w:rsidRPr="0003648D" w:rsidRDefault="00BA7A09" w:rsidP="00FF6149">
            <w:pPr>
              <w:pStyle w:val="tablebody0"/>
            </w:pPr>
            <w:r w:rsidRPr="0003648D">
              <w:t xml:space="preserve">RTCLRCAP </w:t>
            </w:r>
            <w:r w:rsidRPr="0003648D">
              <w:rPr>
                <w:i/>
                <w:vertAlign w:val="subscript"/>
              </w:rPr>
              <w:t>q</w:t>
            </w:r>
          </w:p>
        </w:tc>
        <w:tc>
          <w:tcPr>
            <w:tcW w:w="623" w:type="pct"/>
          </w:tcPr>
          <w:p w14:paraId="7E0BBAC9" w14:textId="77777777" w:rsidR="00BA7A09" w:rsidRPr="0003648D" w:rsidRDefault="00BA7A09" w:rsidP="00FF6149">
            <w:pPr>
              <w:pStyle w:val="tablebody0"/>
            </w:pPr>
            <w:r w:rsidRPr="0003648D">
              <w:t>MWh</w:t>
            </w:r>
          </w:p>
        </w:tc>
        <w:tc>
          <w:tcPr>
            <w:tcW w:w="3098" w:type="pct"/>
          </w:tcPr>
          <w:p w14:paraId="2309A3E3" w14:textId="77777777" w:rsidR="00BA7A09" w:rsidRPr="0003648D" w:rsidRDefault="00BA7A09" w:rsidP="00FF6149">
            <w:pPr>
              <w:pStyle w:val="tablebody0"/>
              <w:rPr>
                <w:i/>
              </w:rPr>
            </w:pPr>
            <w:r w:rsidRPr="0003648D">
              <w:rPr>
                <w:i/>
              </w:rPr>
              <w:t>Real-Time Capacity from Controllable Load Resources for the QSE</w:t>
            </w:r>
            <w:r w:rsidRPr="0003648D">
              <w:t xml:space="preserve">—The Real-Time capacity and Reg-Up minus Non-Spin available from all Controllable Load Resources available to SCED for the QSE </w:t>
            </w:r>
            <w:r w:rsidRPr="0003648D">
              <w:rPr>
                <w:i/>
              </w:rPr>
              <w:t>q</w:t>
            </w:r>
            <w:r w:rsidRPr="0003648D">
              <w:t>, integrated over the 15-minute Settlement Interval.</w:t>
            </w:r>
          </w:p>
        </w:tc>
      </w:tr>
      <w:tr w:rsidR="00BA7A09" w:rsidRPr="0003648D" w14:paraId="08BF34F3" w14:textId="77777777" w:rsidTr="00FF6149">
        <w:trPr>
          <w:cantSplit/>
        </w:trPr>
        <w:tc>
          <w:tcPr>
            <w:tcW w:w="1279" w:type="pct"/>
            <w:tcBorders>
              <w:bottom w:val="single" w:sz="4" w:space="0" w:color="auto"/>
            </w:tcBorders>
          </w:tcPr>
          <w:p w14:paraId="29DC06F6" w14:textId="77777777" w:rsidR="00BA7A09" w:rsidRPr="0003648D" w:rsidRDefault="00BA7A09" w:rsidP="00FF6149">
            <w:pPr>
              <w:pStyle w:val="tablebody0"/>
            </w:pPr>
            <w:r w:rsidRPr="0003648D">
              <w:lastRenderedPageBreak/>
              <w:t>RTNCLRCAP</w:t>
            </w:r>
            <w:r w:rsidRPr="0003648D">
              <w:rPr>
                <w:b/>
                <w:i/>
                <w:vertAlign w:val="subscript"/>
              </w:rPr>
              <w:t xml:space="preserve"> q</w:t>
            </w:r>
          </w:p>
        </w:tc>
        <w:tc>
          <w:tcPr>
            <w:tcW w:w="623" w:type="pct"/>
            <w:tcBorders>
              <w:bottom w:val="single" w:sz="4" w:space="0" w:color="auto"/>
            </w:tcBorders>
          </w:tcPr>
          <w:p w14:paraId="7903DF82" w14:textId="77777777" w:rsidR="00BA7A09" w:rsidRPr="0003648D" w:rsidRDefault="00BA7A09" w:rsidP="00FF6149">
            <w:pPr>
              <w:pStyle w:val="tablebody0"/>
            </w:pPr>
            <w:r w:rsidRPr="0003648D">
              <w:t>MWh</w:t>
            </w:r>
          </w:p>
        </w:tc>
        <w:tc>
          <w:tcPr>
            <w:tcW w:w="3098" w:type="pct"/>
            <w:tcBorders>
              <w:bottom w:val="single" w:sz="4" w:space="0" w:color="auto"/>
            </w:tcBorders>
          </w:tcPr>
          <w:p w14:paraId="24A27DC2" w14:textId="77777777" w:rsidR="00BA7A09" w:rsidRPr="0003648D" w:rsidRDefault="00BA7A09" w:rsidP="000D4E15">
            <w:pPr>
              <w:pStyle w:val="tablebody0"/>
              <w:rPr>
                <w:i/>
              </w:rPr>
            </w:pPr>
            <w:r w:rsidRPr="0003648D">
              <w:rPr>
                <w:i/>
              </w:rPr>
              <w:t xml:space="preserve">Real-Time Capacity from Non-Controllable Load Resources carrying Responsive Reserve </w:t>
            </w:r>
            <w:ins w:id="4128" w:author="ERCOT 06XX18" w:date="2018-06-11T13:03:00Z">
              <w:r w:rsidR="00C372CC">
                <w:rPr>
                  <w:i/>
                </w:rPr>
                <w:t xml:space="preserve">or Frequency Response </w:t>
              </w:r>
            </w:ins>
            <w:r w:rsidRPr="0003648D">
              <w:rPr>
                <w:i/>
              </w:rPr>
              <w:t>for the QSE</w:t>
            </w:r>
            <w:r w:rsidRPr="0003648D">
              <w:t>—The Real-Time capacity for all Load Resources other than Controllable Load Resources that have a validated Real-Time RRS</w:t>
            </w:r>
            <w:ins w:id="4129" w:author="ERCOT 06XX18" w:date="2018-06-11T13:00:00Z">
              <w:r w:rsidR="00C372CC">
                <w:t xml:space="preserve"> or FRS</w:t>
              </w:r>
            </w:ins>
            <w:r w:rsidRPr="0003648D">
              <w:t xml:space="preserve"> Ancillary Service Schedule for the QSE </w:t>
            </w:r>
            <w:r w:rsidRPr="0003648D">
              <w:rPr>
                <w:i/>
              </w:rPr>
              <w:t>q</w:t>
            </w:r>
            <w:r w:rsidRPr="0003648D">
              <w:t>, integrated over the 15-minute Settlement Interval.</w:t>
            </w:r>
          </w:p>
        </w:tc>
      </w:tr>
      <w:tr w:rsidR="00BA7A09" w:rsidRPr="0003648D" w14:paraId="7B111D6B" w14:textId="77777777" w:rsidTr="00FF6149">
        <w:trPr>
          <w:cantSplit/>
        </w:trPr>
        <w:tc>
          <w:tcPr>
            <w:tcW w:w="1279" w:type="pct"/>
            <w:tcBorders>
              <w:bottom w:val="single" w:sz="4" w:space="0" w:color="auto"/>
            </w:tcBorders>
          </w:tcPr>
          <w:p w14:paraId="2A5F0DF8" w14:textId="77777777" w:rsidR="00BA7A09" w:rsidRPr="0003648D" w:rsidRDefault="00BA7A09" w:rsidP="00FF6149">
            <w:pPr>
              <w:pStyle w:val="tablebody0"/>
            </w:pPr>
            <w:r w:rsidRPr="0003648D">
              <w:t>RTNCLRRRS</w:t>
            </w:r>
            <w:r w:rsidRPr="0003648D">
              <w:rPr>
                <w:i/>
                <w:vertAlign w:val="subscript"/>
              </w:rPr>
              <w:t xml:space="preserve"> q</w:t>
            </w:r>
          </w:p>
        </w:tc>
        <w:tc>
          <w:tcPr>
            <w:tcW w:w="623" w:type="pct"/>
            <w:tcBorders>
              <w:bottom w:val="single" w:sz="4" w:space="0" w:color="auto"/>
            </w:tcBorders>
          </w:tcPr>
          <w:p w14:paraId="1BA7A5B5" w14:textId="77777777" w:rsidR="00BA7A09" w:rsidRPr="0003648D" w:rsidRDefault="00BA7A09" w:rsidP="00FF6149">
            <w:pPr>
              <w:pStyle w:val="tablebody0"/>
            </w:pPr>
            <w:r w:rsidRPr="0003648D">
              <w:t>MWh</w:t>
            </w:r>
          </w:p>
        </w:tc>
        <w:tc>
          <w:tcPr>
            <w:tcW w:w="3098" w:type="pct"/>
            <w:tcBorders>
              <w:bottom w:val="single" w:sz="4" w:space="0" w:color="auto"/>
            </w:tcBorders>
          </w:tcPr>
          <w:p w14:paraId="098CD697" w14:textId="77777777" w:rsidR="00BA7A09" w:rsidRPr="0003648D" w:rsidRDefault="00BA7A09" w:rsidP="000D4E15">
            <w:pPr>
              <w:pStyle w:val="tablebody0"/>
              <w:rPr>
                <w:i/>
              </w:rPr>
            </w:pPr>
            <w:r w:rsidRPr="0003648D">
              <w:rPr>
                <w:i/>
              </w:rPr>
              <w:t>Real-Time Non-Controllable Load Resources Responsive Reserve</w:t>
            </w:r>
            <w:ins w:id="4130" w:author="ERCOT 06XX18" w:date="2018-06-11T13:03:00Z">
              <w:r w:rsidR="00C372CC">
                <w:rPr>
                  <w:i/>
                </w:rPr>
                <w:t xml:space="preserve"> or Frequency Response</w:t>
              </w:r>
            </w:ins>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Real-Time telemetered RRS</w:t>
            </w:r>
            <w:ins w:id="4131" w:author="ERCOT 06XX18" w:date="2018-06-11T13:03:00Z">
              <w:r w:rsidR="00C372CC">
                <w:rPr>
                  <w:szCs w:val="18"/>
                </w:rPr>
                <w:t xml:space="preserve"> or FRS</w:t>
              </w:r>
            </w:ins>
            <w:r w:rsidRPr="0003648D">
              <w:rPr>
                <w:szCs w:val="18"/>
              </w:rPr>
              <w:t xml:space="preserve"> 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BA7A09" w:rsidRPr="0003648D" w14:paraId="164DCF7D" w14:textId="77777777" w:rsidTr="00FF6149">
        <w:trPr>
          <w:cantSplit/>
        </w:trPr>
        <w:tc>
          <w:tcPr>
            <w:tcW w:w="1279" w:type="pct"/>
            <w:tcBorders>
              <w:bottom w:val="single" w:sz="4" w:space="0" w:color="auto"/>
            </w:tcBorders>
          </w:tcPr>
          <w:p w14:paraId="5AA28569" w14:textId="77777777" w:rsidR="00BA7A09" w:rsidRPr="0003648D" w:rsidRDefault="00BA7A09" w:rsidP="00FF6149">
            <w:pPr>
              <w:pStyle w:val="tablebody0"/>
            </w:pPr>
            <w:r w:rsidRPr="0003648D">
              <w:t>RTNCLRRRSR</w:t>
            </w:r>
            <w:r w:rsidRPr="0003648D">
              <w:rPr>
                <w:i/>
                <w:vertAlign w:val="subscript"/>
              </w:rPr>
              <w:t xml:space="preserve"> q, r, p</w:t>
            </w:r>
          </w:p>
        </w:tc>
        <w:tc>
          <w:tcPr>
            <w:tcW w:w="623" w:type="pct"/>
            <w:tcBorders>
              <w:bottom w:val="single" w:sz="4" w:space="0" w:color="auto"/>
            </w:tcBorders>
          </w:tcPr>
          <w:p w14:paraId="27E4EA95" w14:textId="77777777" w:rsidR="00BA7A09" w:rsidRPr="0003648D" w:rsidRDefault="00BA7A09" w:rsidP="00FF6149">
            <w:pPr>
              <w:pStyle w:val="tablebody0"/>
            </w:pPr>
            <w:r w:rsidRPr="0003648D">
              <w:t>MWh</w:t>
            </w:r>
          </w:p>
        </w:tc>
        <w:tc>
          <w:tcPr>
            <w:tcW w:w="3098" w:type="pct"/>
            <w:tcBorders>
              <w:bottom w:val="single" w:sz="4" w:space="0" w:color="auto"/>
            </w:tcBorders>
          </w:tcPr>
          <w:p w14:paraId="14081D04" w14:textId="77777777" w:rsidR="00BA7A09" w:rsidRPr="0003648D" w:rsidRDefault="00BA7A09" w:rsidP="000D4E15">
            <w:pPr>
              <w:pStyle w:val="tablebody0"/>
              <w:rPr>
                <w:i/>
              </w:rPr>
            </w:pPr>
            <w:r w:rsidRPr="0003648D">
              <w:rPr>
                <w:i/>
              </w:rPr>
              <w:t>Real-Time Non-Controllable Load Resource Responsive Reserve</w:t>
            </w:r>
            <w:ins w:id="4132" w:author="ERCOT 06XX18" w:date="2018-06-11T13:04:00Z">
              <w:r w:rsidR="00C372CC">
                <w:rPr>
                  <w:i/>
                </w:rPr>
                <w:t xml:space="preserve"> or Frequency Response</w:t>
              </w:r>
            </w:ins>
            <w:r w:rsidRPr="0003648D">
              <w:rPr>
                <w:i/>
                <w:szCs w:val="18"/>
              </w:rPr>
              <w:t>—</w:t>
            </w:r>
            <w:r w:rsidRPr="0003648D">
              <w:rPr>
                <w:szCs w:val="18"/>
              </w:rPr>
              <w:t xml:space="preserve">The </w:t>
            </w:r>
            <w:r w:rsidRPr="0003648D">
              <w:t xml:space="preserve">validated </w:t>
            </w:r>
            <w:r w:rsidRPr="0003648D">
              <w:rPr>
                <w:szCs w:val="18"/>
              </w:rPr>
              <w:t>Real-Time telemetered RRS</w:t>
            </w:r>
            <w:ins w:id="4133" w:author="ERCOT 06XX18" w:date="2018-06-11T13:04:00Z">
              <w:r w:rsidR="00C372CC">
                <w:rPr>
                  <w:szCs w:val="18"/>
                </w:rPr>
                <w:t xml:space="preserve"> or FRS</w:t>
              </w:r>
            </w:ins>
            <w:r w:rsidRPr="0003648D">
              <w:rPr>
                <w:szCs w:val="18"/>
              </w:rPr>
              <w:t xml:space="preserve"> 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BA7A09" w:rsidRPr="0003648D" w14:paraId="71AA5E44" w14:textId="77777777" w:rsidTr="00FF6149">
        <w:trPr>
          <w:cantSplit/>
        </w:trPr>
        <w:tc>
          <w:tcPr>
            <w:tcW w:w="1279" w:type="pct"/>
            <w:tcBorders>
              <w:bottom w:val="single" w:sz="4" w:space="0" w:color="auto"/>
            </w:tcBorders>
          </w:tcPr>
          <w:p w14:paraId="421DA841" w14:textId="77777777" w:rsidR="00BA7A09" w:rsidRPr="0003648D" w:rsidRDefault="00BA7A09" w:rsidP="00FF6149">
            <w:pPr>
              <w:pStyle w:val="tablebody0"/>
            </w:pPr>
            <w:r w:rsidRPr="0003648D">
              <w:t>RTNCLRNPCR</w:t>
            </w:r>
            <w:r w:rsidRPr="0003648D">
              <w:rPr>
                <w:i/>
                <w:vertAlign w:val="subscript"/>
              </w:rPr>
              <w:t xml:space="preserve"> q, r, p</w:t>
            </w:r>
          </w:p>
        </w:tc>
        <w:tc>
          <w:tcPr>
            <w:tcW w:w="623" w:type="pct"/>
            <w:tcBorders>
              <w:bottom w:val="single" w:sz="4" w:space="0" w:color="auto"/>
            </w:tcBorders>
          </w:tcPr>
          <w:p w14:paraId="06CCA826" w14:textId="77777777" w:rsidR="00BA7A09" w:rsidRPr="0003648D" w:rsidRDefault="00BA7A09" w:rsidP="00FF6149">
            <w:pPr>
              <w:pStyle w:val="tablebody0"/>
            </w:pPr>
            <w:r w:rsidRPr="0003648D">
              <w:t>MWh</w:t>
            </w:r>
          </w:p>
        </w:tc>
        <w:tc>
          <w:tcPr>
            <w:tcW w:w="3098" w:type="pct"/>
            <w:tcBorders>
              <w:bottom w:val="single" w:sz="4" w:space="0" w:color="auto"/>
            </w:tcBorders>
          </w:tcPr>
          <w:p w14:paraId="745B67CF" w14:textId="77777777" w:rsidR="00BA7A09" w:rsidRPr="0003648D" w:rsidRDefault="00BA7A09" w:rsidP="00FF6149">
            <w:pPr>
              <w:pStyle w:val="tablebody0"/>
              <w:rPr>
                <w:i/>
              </w:rPr>
            </w:pPr>
            <w:r w:rsidRPr="0003648D">
              <w:rPr>
                <w:i/>
                <w:szCs w:val="18"/>
              </w:rPr>
              <w:t>Real-Time Non-Controllable Load Resource Net Power Consumption—</w:t>
            </w:r>
            <w:r w:rsidRPr="0003648D">
              <w:rPr>
                <w:szCs w:val="18"/>
              </w:rPr>
              <w:t xml:space="preserve">The Real-Time net real power consumption from the Load Resource </w:t>
            </w:r>
            <w:r w:rsidRPr="0003648D">
              <w:rPr>
                <w:i/>
                <w:szCs w:val="18"/>
              </w:rPr>
              <w:t xml:space="preserve">r </w:t>
            </w:r>
            <w:r w:rsidRPr="0003648D">
              <w:rPr>
                <w:szCs w:val="18"/>
              </w:rPr>
              <w:t>(which is not a Controllable Load Resource)</w:t>
            </w:r>
            <w:r w:rsidRPr="0003648D">
              <w:rPr>
                <w:i/>
                <w:szCs w:val="18"/>
              </w:rPr>
              <w:t xml:space="preserve"> </w:t>
            </w:r>
            <w:r w:rsidRPr="0003648D">
              <w:t xml:space="preserve">represented by QSE </w:t>
            </w:r>
            <w:r w:rsidRPr="0003648D">
              <w:rPr>
                <w:i/>
              </w:rPr>
              <w:t>q</w:t>
            </w:r>
            <w:r w:rsidRPr="0003648D">
              <w:t xml:space="preserve"> at Resource Node </w:t>
            </w:r>
            <w:r w:rsidRPr="0003648D">
              <w:rPr>
                <w:i/>
              </w:rPr>
              <w:t>p</w:t>
            </w:r>
            <w:r w:rsidRPr="0003648D">
              <w:t xml:space="preserve"> that has a validated Real-Time RRS</w:t>
            </w:r>
            <w:ins w:id="4134" w:author="ERCOT 06XX18" w:date="2018-06-11T14:00:00Z">
              <w:r w:rsidR="000D2E9C">
                <w:t xml:space="preserve"> or FRS</w:t>
              </w:r>
            </w:ins>
            <w:r w:rsidRPr="0003648D">
              <w:t xml:space="preserve"> Ancillary Service Schedule</w:t>
            </w:r>
            <w:r w:rsidRPr="0003648D">
              <w:rPr>
                <w:szCs w:val="18"/>
              </w:rPr>
              <w:t xml:space="preserve"> integrated over the 15-minute Settlement Interval.</w:t>
            </w:r>
          </w:p>
        </w:tc>
      </w:tr>
      <w:tr w:rsidR="00BA7A09" w:rsidRPr="0003648D" w14:paraId="159AA696" w14:textId="77777777" w:rsidTr="00FF6149">
        <w:trPr>
          <w:cantSplit/>
        </w:trPr>
        <w:tc>
          <w:tcPr>
            <w:tcW w:w="1279" w:type="pct"/>
            <w:tcBorders>
              <w:bottom w:val="single" w:sz="4" w:space="0" w:color="auto"/>
            </w:tcBorders>
          </w:tcPr>
          <w:p w14:paraId="2FEF5077" w14:textId="77777777" w:rsidR="00BA7A09" w:rsidRPr="0003648D" w:rsidRDefault="00BA7A09" w:rsidP="00FF6149">
            <w:pPr>
              <w:pStyle w:val="tablebody0"/>
            </w:pPr>
            <w:r w:rsidRPr="0003648D">
              <w:t>RTNCLRLPCR</w:t>
            </w:r>
            <w:r w:rsidRPr="0003648D">
              <w:rPr>
                <w:i/>
                <w:vertAlign w:val="subscript"/>
              </w:rPr>
              <w:t xml:space="preserve"> q, r, p</w:t>
            </w:r>
          </w:p>
        </w:tc>
        <w:tc>
          <w:tcPr>
            <w:tcW w:w="623" w:type="pct"/>
            <w:tcBorders>
              <w:bottom w:val="single" w:sz="4" w:space="0" w:color="auto"/>
            </w:tcBorders>
          </w:tcPr>
          <w:p w14:paraId="0AEE9F27" w14:textId="77777777" w:rsidR="00BA7A09" w:rsidRPr="0003648D" w:rsidRDefault="00BA7A09" w:rsidP="00FF6149">
            <w:pPr>
              <w:pStyle w:val="tablebody0"/>
            </w:pPr>
            <w:r w:rsidRPr="0003648D">
              <w:t>MWh</w:t>
            </w:r>
          </w:p>
        </w:tc>
        <w:tc>
          <w:tcPr>
            <w:tcW w:w="3098" w:type="pct"/>
            <w:tcBorders>
              <w:bottom w:val="single" w:sz="4" w:space="0" w:color="auto"/>
            </w:tcBorders>
          </w:tcPr>
          <w:p w14:paraId="7F5C5E4D" w14:textId="77777777" w:rsidR="00BA7A09" w:rsidRPr="0003648D" w:rsidRDefault="00BA7A09" w:rsidP="00FF6149">
            <w:pPr>
              <w:pStyle w:val="tablebody0"/>
              <w:rPr>
                <w:i/>
              </w:rPr>
            </w:pPr>
            <w:r w:rsidRPr="0003648D">
              <w:rPr>
                <w:i/>
                <w:szCs w:val="18"/>
              </w:rPr>
              <w:t>Real-Time Non-Controllable Load Resource</w:t>
            </w:r>
            <w:r w:rsidRPr="0003648D" w:rsidDel="00FF1F3E">
              <w:rPr>
                <w:i/>
              </w:rPr>
              <w:t xml:space="preserve"> </w:t>
            </w:r>
            <w:r w:rsidRPr="0003648D">
              <w:rPr>
                <w:i/>
              </w:rPr>
              <w:t>Low Power Consumption</w:t>
            </w:r>
            <w:r w:rsidRPr="0003648D">
              <w:rPr>
                <w:i/>
                <w:szCs w:val="18"/>
              </w:rPr>
              <w:t>—</w:t>
            </w:r>
            <w:r w:rsidRPr="0003648D">
              <w:rPr>
                <w:szCs w:val="18"/>
              </w:rPr>
              <w:t xml:space="preserve">The Real-Time Low Power Consumption (LPC) from the Load Resource </w:t>
            </w:r>
            <w:r w:rsidRPr="0003648D">
              <w:rPr>
                <w:i/>
                <w:szCs w:val="18"/>
              </w:rPr>
              <w:t xml:space="preserve">r </w:t>
            </w:r>
            <w:r w:rsidRPr="0003648D">
              <w:rPr>
                <w:szCs w:val="18"/>
              </w:rPr>
              <w:t>(which is not a Controllable Load Resource)</w:t>
            </w:r>
            <w:r w:rsidRPr="0003648D">
              <w:rPr>
                <w:i/>
                <w:szCs w:val="18"/>
              </w:rPr>
              <w:t xml:space="preserve"> </w:t>
            </w:r>
            <w:r w:rsidRPr="0003648D">
              <w:t xml:space="preserve">represented by QSE </w:t>
            </w:r>
            <w:r w:rsidRPr="0003648D">
              <w:rPr>
                <w:i/>
              </w:rPr>
              <w:t>q</w:t>
            </w:r>
            <w:r w:rsidRPr="0003648D">
              <w:t xml:space="preserve"> at Resource Node </w:t>
            </w:r>
            <w:r w:rsidRPr="0003648D">
              <w:rPr>
                <w:i/>
              </w:rPr>
              <w:t>p</w:t>
            </w:r>
            <w:r w:rsidRPr="0003648D">
              <w:t xml:space="preserve"> that has a validated Real-Time RRS </w:t>
            </w:r>
            <w:ins w:id="4135" w:author="ERCOT 06XX18" w:date="2018-06-11T13:04:00Z">
              <w:r w:rsidR="00C372CC">
                <w:t xml:space="preserve">or FRS </w:t>
              </w:r>
            </w:ins>
            <w:r w:rsidRPr="0003648D">
              <w:t xml:space="preserve">Ancillary Service Schedule </w:t>
            </w:r>
            <w:r w:rsidRPr="0003648D">
              <w:rPr>
                <w:szCs w:val="18"/>
              </w:rPr>
              <w:t>integrated over the 15-minute Settlement Interval</w:t>
            </w:r>
            <w:r w:rsidRPr="0003648D" w:rsidDel="00374E0F">
              <w:rPr>
                <w:szCs w:val="18"/>
              </w:rPr>
              <w:t xml:space="preserve"> </w:t>
            </w:r>
          </w:p>
        </w:tc>
      </w:tr>
      <w:tr w:rsidR="00BA7A09" w:rsidRPr="0003648D" w14:paraId="0780DF69" w14:textId="77777777" w:rsidTr="00FF6149">
        <w:trPr>
          <w:cantSplit/>
        </w:trPr>
        <w:tc>
          <w:tcPr>
            <w:tcW w:w="1279" w:type="pct"/>
            <w:tcBorders>
              <w:bottom w:val="single" w:sz="4" w:space="0" w:color="auto"/>
            </w:tcBorders>
          </w:tcPr>
          <w:p w14:paraId="68F590A5" w14:textId="77777777" w:rsidR="00BA7A09" w:rsidRPr="0003648D" w:rsidRDefault="00BA7A09" w:rsidP="00FF6149">
            <w:pPr>
              <w:pStyle w:val="tablebody0"/>
            </w:pPr>
            <w:r w:rsidRPr="0003648D">
              <w:t>RTNCLRNPC</w:t>
            </w:r>
            <w:r w:rsidRPr="0003648D">
              <w:rPr>
                <w:i/>
                <w:vertAlign w:val="subscript"/>
              </w:rPr>
              <w:t xml:space="preserve"> q</w:t>
            </w:r>
          </w:p>
        </w:tc>
        <w:tc>
          <w:tcPr>
            <w:tcW w:w="623" w:type="pct"/>
            <w:tcBorders>
              <w:bottom w:val="single" w:sz="4" w:space="0" w:color="auto"/>
            </w:tcBorders>
          </w:tcPr>
          <w:p w14:paraId="2FBB0713" w14:textId="77777777" w:rsidR="00BA7A09" w:rsidRPr="0003648D" w:rsidRDefault="00BA7A09" w:rsidP="00FF6149">
            <w:pPr>
              <w:pStyle w:val="tablebody0"/>
            </w:pPr>
            <w:r w:rsidRPr="0003648D">
              <w:t>MWh</w:t>
            </w:r>
          </w:p>
        </w:tc>
        <w:tc>
          <w:tcPr>
            <w:tcW w:w="3098" w:type="pct"/>
            <w:tcBorders>
              <w:bottom w:val="single" w:sz="4" w:space="0" w:color="auto"/>
            </w:tcBorders>
          </w:tcPr>
          <w:p w14:paraId="350B246B" w14:textId="77777777" w:rsidR="00BA7A09" w:rsidRPr="0003648D" w:rsidRDefault="00BA7A09" w:rsidP="00FF6149">
            <w:pPr>
              <w:pStyle w:val="tablebody0"/>
              <w:rPr>
                <w:i/>
              </w:rPr>
            </w:pPr>
            <w:r w:rsidRPr="0003648D">
              <w:rPr>
                <w:i/>
                <w:szCs w:val="18"/>
              </w:rPr>
              <w:t>Real-Time Non-Controllable Load Resource Net Power Consumption for the QSE—</w:t>
            </w:r>
            <w:r w:rsidRPr="0003648D">
              <w:rPr>
                <w:szCs w:val="18"/>
              </w:rPr>
              <w:t xml:space="preserve">The Real-Time net real power consumption from all Load Resources other than Controllable Load Resources for QSE </w:t>
            </w:r>
            <w:r w:rsidRPr="0003648D">
              <w:rPr>
                <w:i/>
                <w:szCs w:val="18"/>
              </w:rPr>
              <w:t xml:space="preserve">q </w:t>
            </w:r>
            <w:r w:rsidRPr="0003648D">
              <w:t>that have a validated Real-Time RRS</w:t>
            </w:r>
            <w:ins w:id="4136" w:author="ERCOT 06XX18" w:date="2018-06-11T13:04:00Z">
              <w:r w:rsidR="00C372CC">
                <w:t xml:space="preserve"> or FRS</w:t>
              </w:r>
            </w:ins>
            <w:r w:rsidRPr="0003648D">
              <w:t xml:space="preserve"> Ancillary Service Schedule</w:t>
            </w:r>
            <w:r w:rsidRPr="0003648D">
              <w:rPr>
                <w:szCs w:val="18"/>
              </w:rPr>
              <w:t xml:space="preserve"> integrated over the 15-minute Settlement Interval discounted by the system-wide discount factor.</w:t>
            </w:r>
          </w:p>
        </w:tc>
      </w:tr>
      <w:tr w:rsidR="00BA7A09" w:rsidRPr="0003648D" w14:paraId="58410F44" w14:textId="77777777" w:rsidTr="00FF6149">
        <w:trPr>
          <w:cantSplit/>
        </w:trPr>
        <w:tc>
          <w:tcPr>
            <w:tcW w:w="1279" w:type="pct"/>
            <w:tcBorders>
              <w:bottom w:val="single" w:sz="4" w:space="0" w:color="auto"/>
            </w:tcBorders>
          </w:tcPr>
          <w:p w14:paraId="76077E02" w14:textId="77777777" w:rsidR="00BA7A09" w:rsidRPr="0003648D" w:rsidRDefault="00BA7A09" w:rsidP="00FF6149">
            <w:pPr>
              <w:pStyle w:val="tablebody0"/>
            </w:pPr>
            <w:r w:rsidRPr="0003648D">
              <w:t>RTNCLRLPC</w:t>
            </w:r>
            <w:r w:rsidRPr="0003648D">
              <w:rPr>
                <w:i/>
                <w:vertAlign w:val="subscript"/>
              </w:rPr>
              <w:t xml:space="preserve"> q</w:t>
            </w:r>
          </w:p>
        </w:tc>
        <w:tc>
          <w:tcPr>
            <w:tcW w:w="623" w:type="pct"/>
            <w:tcBorders>
              <w:bottom w:val="single" w:sz="4" w:space="0" w:color="auto"/>
            </w:tcBorders>
          </w:tcPr>
          <w:p w14:paraId="1879FBC7" w14:textId="77777777" w:rsidR="00BA7A09" w:rsidRPr="0003648D" w:rsidRDefault="00BA7A09" w:rsidP="00FF6149">
            <w:pPr>
              <w:pStyle w:val="tablebody0"/>
            </w:pPr>
            <w:r w:rsidRPr="0003648D">
              <w:t>MWh</w:t>
            </w:r>
          </w:p>
        </w:tc>
        <w:tc>
          <w:tcPr>
            <w:tcW w:w="3098" w:type="pct"/>
            <w:tcBorders>
              <w:bottom w:val="single" w:sz="4" w:space="0" w:color="auto"/>
            </w:tcBorders>
          </w:tcPr>
          <w:p w14:paraId="1ABCCE3F" w14:textId="77777777" w:rsidR="00BA7A09" w:rsidRPr="0003648D" w:rsidRDefault="00BA7A09" w:rsidP="00FF6149">
            <w:pPr>
              <w:pStyle w:val="tablebody0"/>
              <w:rPr>
                <w:i/>
              </w:rPr>
            </w:pPr>
            <w:r w:rsidRPr="0003648D">
              <w:rPr>
                <w:i/>
              </w:rPr>
              <w:t>Real-Time Non-Controllable Load Resource Low Power Consumption</w:t>
            </w:r>
            <w:r w:rsidRPr="0003648D">
              <w:rPr>
                <w:i/>
                <w:szCs w:val="18"/>
              </w:rPr>
              <w:t xml:space="preserve"> for the QSE—</w:t>
            </w:r>
            <w:r w:rsidRPr="0003648D">
              <w:rPr>
                <w:szCs w:val="18"/>
              </w:rPr>
              <w:t>The Real-Time LPC from all Load Resources other than Controllable Load Resources</w:t>
            </w:r>
            <w:r w:rsidRPr="0003648D">
              <w:rPr>
                <w:i/>
                <w:szCs w:val="18"/>
              </w:rPr>
              <w:t xml:space="preserve"> </w:t>
            </w:r>
            <w:r w:rsidRPr="0003648D">
              <w:rPr>
                <w:szCs w:val="18"/>
              </w:rPr>
              <w:t xml:space="preserve">for QSE </w:t>
            </w:r>
            <w:r w:rsidRPr="0003648D">
              <w:rPr>
                <w:i/>
                <w:szCs w:val="18"/>
              </w:rPr>
              <w:t xml:space="preserve">q </w:t>
            </w:r>
            <w:r w:rsidRPr="0003648D">
              <w:t>that have a validated Real-Time RRS</w:t>
            </w:r>
            <w:ins w:id="4137" w:author="ERCOT 06XX18" w:date="2018-06-11T13:05:00Z">
              <w:r w:rsidR="00C372CC">
                <w:t xml:space="preserve"> or FRS</w:t>
              </w:r>
            </w:ins>
            <w:r w:rsidRPr="0003648D">
              <w:t xml:space="preserve"> Ancillary Service Schedule</w:t>
            </w:r>
            <w:r w:rsidRPr="0003648D">
              <w:rPr>
                <w:szCs w:val="18"/>
              </w:rPr>
              <w:t xml:space="preserve"> integrated over the 15-minute Settlement Interval discounted by the system-wide discount factor.</w:t>
            </w:r>
          </w:p>
        </w:tc>
      </w:tr>
      <w:tr w:rsidR="00BA7A09" w:rsidRPr="0003648D" w14:paraId="3D86D793" w14:textId="77777777" w:rsidTr="00FF6149">
        <w:trPr>
          <w:cantSplit/>
        </w:trPr>
        <w:tc>
          <w:tcPr>
            <w:tcW w:w="1279" w:type="pct"/>
            <w:tcBorders>
              <w:bottom w:val="single" w:sz="4" w:space="0" w:color="auto"/>
            </w:tcBorders>
          </w:tcPr>
          <w:p w14:paraId="52F38F60" w14:textId="77777777" w:rsidR="00BA7A09" w:rsidRPr="0003648D" w:rsidRDefault="00BA7A09" w:rsidP="00FF6149">
            <w:pPr>
              <w:pStyle w:val="tablebody0"/>
            </w:pPr>
            <w:r w:rsidRPr="0003648D">
              <w:t xml:space="preserve">RTCLRNPCR </w:t>
            </w:r>
            <w:r w:rsidRPr="0003648D">
              <w:rPr>
                <w:i/>
                <w:vertAlign w:val="subscript"/>
              </w:rPr>
              <w:t>q, r, p</w:t>
            </w:r>
          </w:p>
        </w:tc>
        <w:tc>
          <w:tcPr>
            <w:tcW w:w="623" w:type="pct"/>
            <w:tcBorders>
              <w:bottom w:val="single" w:sz="4" w:space="0" w:color="auto"/>
            </w:tcBorders>
          </w:tcPr>
          <w:p w14:paraId="64D03063" w14:textId="77777777" w:rsidR="00BA7A09" w:rsidRPr="0003648D" w:rsidRDefault="00BA7A09" w:rsidP="00FF6149">
            <w:pPr>
              <w:pStyle w:val="tablebody0"/>
            </w:pPr>
            <w:r w:rsidRPr="0003648D">
              <w:t>MWh</w:t>
            </w:r>
          </w:p>
        </w:tc>
        <w:tc>
          <w:tcPr>
            <w:tcW w:w="3098" w:type="pct"/>
            <w:tcBorders>
              <w:bottom w:val="single" w:sz="4" w:space="0" w:color="auto"/>
            </w:tcBorders>
          </w:tcPr>
          <w:p w14:paraId="21DD2FFE" w14:textId="77777777" w:rsidR="00BA7A09" w:rsidRPr="0003648D" w:rsidRDefault="00BA7A09" w:rsidP="00FF6149">
            <w:pPr>
              <w:pStyle w:val="tablebody0"/>
              <w:rPr>
                <w:i/>
                <w:szCs w:val="18"/>
              </w:rPr>
            </w:pPr>
            <w:r w:rsidRPr="0003648D">
              <w:rPr>
                <w:i/>
                <w:szCs w:val="18"/>
              </w:rPr>
              <w:t>Real-Time Net Power Consumption from the Controllable Load Resource—</w:t>
            </w:r>
            <w:r w:rsidRPr="0003648D">
              <w:rPr>
                <w:szCs w:val="18"/>
              </w:rPr>
              <w:t xml:space="preserve">The Real-Time net real power consumption from the Controllable Load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available to SCED integrated over the 15-minute Settlement Interval.</w:t>
            </w:r>
          </w:p>
        </w:tc>
      </w:tr>
      <w:tr w:rsidR="00BA7A09" w:rsidRPr="0003648D" w14:paraId="1CBA2282" w14:textId="77777777" w:rsidTr="00FF6149">
        <w:trPr>
          <w:cantSplit/>
        </w:trPr>
        <w:tc>
          <w:tcPr>
            <w:tcW w:w="1279" w:type="pct"/>
            <w:tcBorders>
              <w:bottom w:val="single" w:sz="4" w:space="0" w:color="auto"/>
            </w:tcBorders>
          </w:tcPr>
          <w:p w14:paraId="7908F3FF" w14:textId="77777777" w:rsidR="00BA7A09" w:rsidRPr="0003648D" w:rsidRDefault="00BA7A09" w:rsidP="00FF6149">
            <w:pPr>
              <w:pStyle w:val="tablebody0"/>
            </w:pPr>
            <w:r w:rsidRPr="0003648D">
              <w:lastRenderedPageBreak/>
              <w:t xml:space="preserve">RTCLRNPC </w:t>
            </w:r>
            <w:r w:rsidRPr="0003648D">
              <w:rPr>
                <w:i/>
                <w:vertAlign w:val="subscript"/>
              </w:rPr>
              <w:t>q</w:t>
            </w:r>
          </w:p>
        </w:tc>
        <w:tc>
          <w:tcPr>
            <w:tcW w:w="623" w:type="pct"/>
            <w:tcBorders>
              <w:bottom w:val="single" w:sz="4" w:space="0" w:color="auto"/>
            </w:tcBorders>
          </w:tcPr>
          <w:p w14:paraId="6785766B" w14:textId="77777777" w:rsidR="00BA7A09" w:rsidRPr="0003648D" w:rsidRDefault="00BA7A09" w:rsidP="00FF6149">
            <w:pPr>
              <w:pStyle w:val="tablebody0"/>
            </w:pPr>
            <w:r w:rsidRPr="0003648D">
              <w:t>MWh</w:t>
            </w:r>
          </w:p>
        </w:tc>
        <w:tc>
          <w:tcPr>
            <w:tcW w:w="3098" w:type="pct"/>
            <w:tcBorders>
              <w:bottom w:val="single" w:sz="4" w:space="0" w:color="auto"/>
            </w:tcBorders>
          </w:tcPr>
          <w:p w14:paraId="061CDF96" w14:textId="77777777" w:rsidR="00BA7A09" w:rsidRPr="0003648D" w:rsidRDefault="00BA7A09" w:rsidP="00FF6149">
            <w:pPr>
              <w:pStyle w:val="tablebody0"/>
              <w:rPr>
                <w:i/>
              </w:rPr>
            </w:pPr>
            <w:r w:rsidRPr="0003648D">
              <w:rPr>
                <w:i/>
              </w:rPr>
              <w:t>Real-Time Net Power Consumption from Controllable Load Resources for the QSE</w:t>
            </w:r>
            <w:r w:rsidRPr="0003648D">
              <w:t xml:space="preserve">—The Real-Time net real power consumption from all Controllable Load Resources available to SCED integrated over the 15-minute Settlement Interval for the QSE </w:t>
            </w:r>
            <w:r w:rsidRPr="0003648D">
              <w:rPr>
                <w:i/>
              </w:rPr>
              <w:t>q</w:t>
            </w:r>
            <w:r w:rsidRPr="0003648D">
              <w:rPr>
                <w:szCs w:val="18"/>
              </w:rPr>
              <w:t xml:space="preserve"> discounted by the system-wide discount factor</w:t>
            </w:r>
            <w:r w:rsidRPr="0003648D">
              <w:t>.</w:t>
            </w:r>
          </w:p>
        </w:tc>
      </w:tr>
      <w:tr w:rsidR="00BA7A09" w:rsidRPr="0003648D" w14:paraId="59C7B2F3" w14:textId="77777777" w:rsidTr="00FF6149">
        <w:trPr>
          <w:cantSplit/>
          <w:trHeight w:val="728"/>
        </w:trPr>
        <w:tc>
          <w:tcPr>
            <w:tcW w:w="1279" w:type="pct"/>
            <w:tcBorders>
              <w:bottom w:val="single" w:sz="4" w:space="0" w:color="auto"/>
            </w:tcBorders>
          </w:tcPr>
          <w:p w14:paraId="2BCAA4BA" w14:textId="77777777" w:rsidR="00BA7A09" w:rsidRPr="0003648D" w:rsidRDefault="00BA7A09" w:rsidP="00FF6149">
            <w:pPr>
              <w:pStyle w:val="tablebody0"/>
            </w:pPr>
            <w:r w:rsidRPr="0003648D">
              <w:t xml:space="preserve">RTCLRLPCR </w:t>
            </w:r>
            <w:r w:rsidRPr="0003648D">
              <w:rPr>
                <w:i/>
                <w:vertAlign w:val="subscript"/>
              </w:rPr>
              <w:t>q, r, p</w:t>
            </w:r>
          </w:p>
        </w:tc>
        <w:tc>
          <w:tcPr>
            <w:tcW w:w="623" w:type="pct"/>
            <w:tcBorders>
              <w:bottom w:val="single" w:sz="4" w:space="0" w:color="auto"/>
            </w:tcBorders>
          </w:tcPr>
          <w:p w14:paraId="181E42B3" w14:textId="77777777" w:rsidR="00BA7A09" w:rsidRPr="0003648D" w:rsidRDefault="00BA7A09" w:rsidP="00FF6149">
            <w:pPr>
              <w:pStyle w:val="tablebody0"/>
            </w:pPr>
            <w:r w:rsidRPr="0003648D">
              <w:t>MWh</w:t>
            </w:r>
          </w:p>
        </w:tc>
        <w:tc>
          <w:tcPr>
            <w:tcW w:w="3098" w:type="pct"/>
            <w:tcBorders>
              <w:bottom w:val="single" w:sz="4" w:space="0" w:color="auto"/>
            </w:tcBorders>
          </w:tcPr>
          <w:p w14:paraId="5BF1794F" w14:textId="77777777" w:rsidR="00BA7A09" w:rsidRPr="0003648D" w:rsidRDefault="00BA7A09" w:rsidP="00FF6149">
            <w:pPr>
              <w:pStyle w:val="tablebody0"/>
              <w:rPr>
                <w:i/>
                <w:szCs w:val="18"/>
              </w:rPr>
            </w:pPr>
            <w:r w:rsidRPr="0003648D">
              <w:rPr>
                <w:i/>
                <w:szCs w:val="18"/>
              </w:rPr>
              <w:t>Real-Time Low Power Consumption for the Controllable Load Resource—</w:t>
            </w:r>
            <w:r w:rsidRPr="0003648D">
              <w:rPr>
                <w:szCs w:val="18"/>
              </w:rPr>
              <w:t xml:space="preserve">The Real-Time LPC from the Controllable Load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available to SCED integrated over the 15-minute Settlement Interval.</w:t>
            </w:r>
          </w:p>
        </w:tc>
      </w:tr>
      <w:tr w:rsidR="00BA7A09" w:rsidRPr="0003648D" w14:paraId="48A39169" w14:textId="77777777" w:rsidTr="00FF6149">
        <w:trPr>
          <w:cantSplit/>
        </w:trPr>
        <w:tc>
          <w:tcPr>
            <w:tcW w:w="1279" w:type="pct"/>
            <w:tcBorders>
              <w:bottom w:val="single" w:sz="4" w:space="0" w:color="auto"/>
            </w:tcBorders>
          </w:tcPr>
          <w:p w14:paraId="5D28F9A7" w14:textId="77777777" w:rsidR="00BA7A09" w:rsidRPr="0003648D" w:rsidRDefault="00BA7A09" w:rsidP="00FF6149">
            <w:pPr>
              <w:pStyle w:val="tablebody0"/>
            </w:pPr>
            <w:r w:rsidRPr="0003648D">
              <w:t xml:space="preserve">RTCLRLPC </w:t>
            </w:r>
            <w:r w:rsidRPr="0003648D">
              <w:rPr>
                <w:i/>
                <w:vertAlign w:val="subscript"/>
              </w:rPr>
              <w:t>q</w:t>
            </w:r>
          </w:p>
        </w:tc>
        <w:tc>
          <w:tcPr>
            <w:tcW w:w="623" w:type="pct"/>
            <w:tcBorders>
              <w:bottom w:val="single" w:sz="4" w:space="0" w:color="auto"/>
            </w:tcBorders>
          </w:tcPr>
          <w:p w14:paraId="07FE72A8" w14:textId="77777777" w:rsidR="00BA7A09" w:rsidRPr="0003648D" w:rsidRDefault="00BA7A09" w:rsidP="00FF6149">
            <w:pPr>
              <w:pStyle w:val="tablebody0"/>
            </w:pPr>
            <w:r w:rsidRPr="0003648D">
              <w:t>MWh</w:t>
            </w:r>
          </w:p>
        </w:tc>
        <w:tc>
          <w:tcPr>
            <w:tcW w:w="3098" w:type="pct"/>
            <w:tcBorders>
              <w:bottom w:val="single" w:sz="4" w:space="0" w:color="auto"/>
            </w:tcBorders>
          </w:tcPr>
          <w:p w14:paraId="47815B97" w14:textId="77777777" w:rsidR="00BA7A09" w:rsidRPr="0003648D" w:rsidRDefault="00BA7A09" w:rsidP="00FF6149">
            <w:pPr>
              <w:pStyle w:val="tablebody0"/>
              <w:rPr>
                <w:i/>
              </w:rPr>
            </w:pPr>
            <w:r w:rsidRPr="0003648D">
              <w:rPr>
                <w:i/>
              </w:rPr>
              <w:t>Real-Time Low Power Consumption from Controllable Load Resources for the QSE</w:t>
            </w:r>
            <w:r w:rsidRPr="0003648D">
              <w:t xml:space="preserve">—The Real-Time LPC from Controllable Load Resources available to SCED integrated over the 15-minute Settlement Interval for the QSE </w:t>
            </w:r>
            <w:r w:rsidRPr="0003648D">
              <w:rPr>
                <w:i/>
              </w:rPr>
              <w:t>q</w:t>
            </w:r>
            <w:r w:rsidRPr="0003648D">
              <w:rPr>
                <w:szCs w:val="18"/>
              </w:rPr>
              <w:t xml:space="preserve"> discounted by the system-wide discount factor</w:t>
            </w:r>
            <w:r w:rsidRPr="0003648D">
              <w:t>.</w:t>
            </w:r>
          </w:p>
        </w:tc>
      </w:tr>
      <w:tr w:rsidR="00BA7A09" w:rsidRPr="0003648D" w14:paraId="2434FE07" w14:textId="77777777" w:rsidTr="00FF6149">
        <w:trPr>
          <w:cantSplit/>
        </w:trPr>
        <w:tc>
          <w:tcPr>
            <w:tcW w:w="1279" w:type="pct"/>
            <w:tcBorders>
              <w:bottom w:val="single" w:sz="4" w:space="0" w:color="auto"/>
            </w:tcBorders>
          </w:tcPr>
          <w:p w14:paraId="460E5604" w14:textId="77777777" w:rsidR="00BA7A09" w:rsidRPr="0003648D" w:rsidRDefault="00BA7A09" w:rsidP="00FF6149">
            <w:pPr>
              <w:pStyle w:val="tablebody0"/>
            </w:pPr>
            <w:r w:rsidRPr="0003648D">
              <w:t xml:space="preserve">RTCLRREG </w:t>
            </w:r>
            <w:r w:rsidRPr="0003648D">
              <w:rPr>
                <w:i/>
                <w:vertAlign w:val="subscript"/>
              </w:rPr>
              <w:t>q</w:t>
            </w:r>
          </w:p>
        </w:tc>
        <w:tc>
          <w:tcPr>
            <w:tcW w:w="623" w:type="pct"/>
            <w:tcBorders>
              <w:bottom w:val="single" w:sz="4" w:space="0" w:color="auto"/>
            </w:tcBorders>
          </w:tcPr>
          <w:p w14:paraId="2F06AE5F" w14:textId="77777777" w:rsidR="00BA7A09" w:rsidRPr="0003648D" w:rsidRDefault="00BA7A09" w:rsidP="00FF6149">
            <w:pPr>
              <w:pStyle w:val="tablebody0"/>
            </w:pPr>
            <w:r w:rsidRPr="0003648D">
              <w:t>MWh</w:t>
            </w:r>
          </w:p>
        </w:tc>
        <w:tc>
          <w:tcPr>
            <w:tcW w:w="3098" w:type="pct"/>
            <w:tcBorders>
              <w:bottom w:val="single" w:sz="4" w:space="0" w:color="auto"/>
            </w:tcBorders>
          </w:tcPr>
          <w:p w14:paraId="2E5C40F7" w14:textId="77777777" w:rsidR="00BA7A09" w:rsidRPr="0003648D" w:rsidRDefault="00BA7A09" w:rsidP="00FF6149">
            <w:pPr>
              <w:pStyle w:val="tablebody0"/>
              <w:rPr>
                <w:i/>
              </w:rPr>
            </w:pPr>
            <w:r w:rsidRPr="0003648D">
              <w:rPr>
                <w:i/>
              </w:rPr>
              <w:t>Real-Time Controllable Load Resources Regulation-Up Schedule for the QSE</w:t>
            </w:r>
            <w:r w:rsidRPr="0003648D">
              <w:t xml:space="preserve">—The Real-Time Reg-Up Ancillary Service Schedule from all Controllable Load Resources with Primary Frequency Response for the QSE </w:t>
            </w:r>
            <w:r w:rsidRPr="0003648D">
              <w:rPr>
                <w:i/>
              </w:rPr>
              <w:t>q</w:t>
            </w:r>
            <w:r w:rsidRPr="0003648D">
              <w:t>, integrated over the 15-minute Settlement Interval</w:t>
            </w:r>
            <w:r w:rsidRPr="0003648D">
              <w:rPr>
                <w:szCs w:val="18"/>
              </w:rPr>
              <w:t xml:space="preserve"> discounted by the system-wide discount factor</w:t>
            </w:r>
            <w:r w:rsidRPr="0003648D">
              <w:t>.</w:t>
            </w:r>
          </w:p>
        </w:tc>
      </w:tr>
      <w:tr w:rsidR="00BA7A09" w:rsidRPr="0003648D" w14:paraId="5355028C" w14:textId="77777777" w:rsidTr="00FF6149">
        <w:trPr>
          <w:cantSplit/>
        </w:trPr>
        <w:tc>
          <w:tcPr>
            <w:tcW w:w="1279" w:type="pct"/>
            <w:tcBorders>
              <w:bottom w:val="single" w:sz="4" w:space="0" w:color="auto"/>
            </w:tcBorders>
          </w:tcPr>
          <w:p w14:paraId="20021229" w14:textId="77777777" w:rsidR="00BA7A09" w:rsidRPr="0003648D" w:rsidRDefault="00BA7A09" w:rsidP="00FF6149">
            <w:pPr>
              <w:pStyle w:val="tablebody0"/>
            </w:pPr>
            <w:r w:rsidRPr="0003648D">
              <w:t>RTCLRREGR</w:t>
            </w:r>
            <w:r w:rsidRPr="0003648D">
              <w:rPr>
                <w:vertAlign w:val="subscript"/>
              </w:rPr>
              <w:t xml:space="preserve"> </w:t>
            </w:r>
            <w:r w:rsidRPr="0003648D">
              <w:rPr>
                <w:i/>
                <w:vertAlign w:val="subscript"/>
              </w:rPr>
              <w:t>q, r, p</w:t>
            </w:r>
          </w:p>
        </w:tc>
        <w:tc>
          <w:tcPr>
            <w:tcW w:w="623" w:type="pct"/>
            <w:tcBorders>
              <w:bottom w:val="single" w:sz="4" w:space="0" w:color="auto"/>
            </w:tcBorders>
          </w:tcPr>
          <w:p w14:paraId="0A7F6A8B" w14:textId="77777777" w:rsidR="00BA7A09" w:rsidRPr="0003648D" w:rsidRDefault="00BA7A09" w:rsidP="00FF6149">
            <w:pPr>
              <w:pStyle w:val="tablebody0"/>
            </w:pPr>
            <w:r w:rsidRPr="0003648D">
              <w:t>MWh</w:t>
            </w:r>
          </w:p>
        </w:tc>
        <w:tc>
          <w:tcPr>
            <w:tcW w:w="3098" w:type="pct"/>
            <w:tcBorders>
              <w:bottom w:val="single" w:sz="4" w:space="0" w:color="auto"/>
            </w:tcBorders>
          </w:tcPr>
          <w:p w14:paraId="5526FA16" w14:textId="77777777" w:rsidR="00BA7A09" w:rsidRPr="0003648D" w:rsidRDefault="00BA7A09" w:rsidP="00FF6149">
            <w:pPr>
              <w:pStyle w:val="tablebody0"/>
              <w:rPr>
                <w:i/>
                <w:szCs w:val="18"/>
                <w:lang w:val="pt-BR"/>
              </w:rPr>
            </w:pPr>
            <w:r w:rsidRPr="0003648D">
              <w:rPr>
                <w:i/>
                <w:szCs w:val="18"/>
                <w:lang w:val="pt-BR"/>
              </w:rPr>
              <w:t>Real-Time Controllable Load Resource Regulation-Up Schedule for the Resource</w:t>
            </w:r>
            <w:r w:rsidRPr="0003648D">
              <w:rPr>
                <w:szCs w:val="18"/>
                <w:lang w:val="pt-BR"/>
              </w:rPr>
              <w:t xml:space="preserve">—The </w:t>
            </w:r>
            <w:r w:rsidRPr="0003648D">
              <w:t>validated</w:t>
            </w:r>
            <w:r w:rsidRPr="0003648D">
              <w:rPr>
                <w:color w:val="FF0000"/>
              </w:rPr>
              <w:t xml:space="preserve"> </w:t>
            </w:r>
            <w:r w:rsidRPr="0003648D">
              <w:rPr>
                <w:szCs w:val="18"/>
                <w:lang w:val="pt-BR"/>
              </w:rPr>
              <w:t xml:space="preserve">Real-Time Reg-Up Ancillary Service Schedule for the Controllable Load Resource </w:t>
            </w:r>
            <w:r w:rsidRPr="0003648D">
              <w:rPr>
                <w:i/>
                <w:szCs w:val="18"/>
                <w:lang w:val="pt-BR"/>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lang w:val="pt-BR"/>
              </w:rPr>
              <w:t xml:space="preserve"> with Primary Frequency Response, integrated over the 15-minute Settlement Interval.</w:t>
            </w:r>
          </w:p>
        </w:tc>
      </w:tr>
      <w:tr w:rsidR="00BA7A09" w:rsidRPr="0003648D" w14:paraId="6961A45B" w14:textId="77777777" w:rsidTr="00FF6149">
        <w:trPr>
          <w:cantSplit/>
        </w:trPr>
        <w:tc>
          <w:tcPr>
            <w:tcW w:w="1279" w:type="pct"/>
          </w:tcPr>
          <w:p w14:paraId="7F4F858E" w14:textId="77777777" w:rsidR="00BA7A09" w:rsidRPr="0003648D" w:rsidRDefault="00BA7A09" w:rsidP="00FF6149">
            <w:pPr>
              <w:pStyle w:val="tablebody0"/>
            </w:pPr>
            <w:r w:rsidRPr="0003648D">
              <w:t xml:space="preserve">RTMGA </w:t>
            </w:r>
            <w:r w:rsidRPr="0003648D">
              <w:rPr>
                <w:i/>
                <w:vertAlign w:val="subscript"/>
              </w:rPr>
              <w:t>q, r, p</w:t>
            </w:r>
          </w:p>
        </w:tc>
        <w:tc>
          <w:tcPr>
            <w:tcW w:w="623" w:type="pct"/>
          </w:tcPr>
          <w:p w14:paraId="28C38A7B" w14:textId="77777777" w:rsidR="00BA7A09" w:rsidRPr="0003648D" w:rsidRDefault="00BA7A09" w:rsidP="00FF6149">
            <w:pPr>
              <w:pStyle w:val="tablebody0"/>
            </w:pPr>
            <w:r w:rsidRPr="0003648D">
              <w:t>MWh</w:t>
            </w:r>
          </w:p>
        </w:tc>
        <w:tc>
          <w:tcPr>
            <w:tcW w:w="3098" w:type="pct"/>
          </w:tcPr>
          <w:p w14:paraId="70A447C1" w14:textId="77777777" w:rsidR="00BA7A09" w:rsidRPr="0003648D" w:rsidRDefault="00BA7A09" w:rsidP="00FF6149">
            <w:pPr>
              <w:pStyle w:val="tablebody0"/>
              <w:rPr>
                <w:i/>
              </w:rPr>
            </w:pPr>
            <w:r w:rsidRPr="0003648D">
              <w:rPr>
                <w:i/>
              </w:rPr>
              <w:t>Real-Time Adjusted Metered Generation per QSE per Settlement Point per Resource</w:t>
            </w:r>
            <w:r w:rsidRPr="0003648D">
              <w:t>—The adjusted metered generation, pursuant to paragraphs (3) and (4) above</w:t>
            </w:r>
            <w:r w:rsidRPr="0003648D">
              <w:rPr>
                <w:szCs w:val="18"/>
              </w:rPr>
              <w:t>,</w:t>
            </w:r>
            <w:r w:rsidRPr="0003648D">
              <w:t xml:space="preserve"> of Generation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in Real-Time for the 15-minute Settlement Interval.  Where for a Combined Cycle Train, the Resource </w:t>
            </w:r>
            <w:r w:rsidRPr="0003648D">
              <w:rPr>
                <w:i/>
              </w:rPr>
              <w:t xml:space="preserve">r </w:t>
            </w:r>
            <w:r w:rsidRPr="0003648D">
              <w:t>is the Combined Cycle Train.</w:t>
            </w:r>
          </w:p>
        </w:tc>
      </w:tr>
      <w:tr w:rsidR="00BA7A09" w:rsidRPr="0003648D" w14:paraId="1E2056E1" w14:textId="77777777" w:rsidTr="00FF6149">
        <w:trPr>
          <w:cantSplit/>
        </w:trPr>
        <w:tc>
          <w:tcPr>
            <w:tcW w:w="1279" w:type="pct"/>
          </w:tcPr>
          <w:p w14:paraId="61EB30F7" w14:textId="77777777" w:rsidR="00BA7A09" w:rsidRPr="0003648D" w:rsidRDefault="00BA7A09" w:rsidP="00FF6149">
            <w:pPr>
              <w:pStyle w:val="tablebody0"/>
            </w:pPr>
            <w:r w:rsidRPr="0003648D">
              <w:t xml:space="preserve">RTMGQ </w:t>
            </w:r>
            <w:r w:rsidRPr="0003648D">
              <w:rPr>
                <w:i/>
                <w:vertAlign w:val="subscript"/>
              </w:rPr>
              <w:t>q</w:t>
            </w:r>
          </w:p>
        </w:tc>
        <w:tc>
          <w:tcPr>
            <w:tcW w:w="623" w:type="pct"/>
          </w:tcPr>
          <w:p w14:paraId="16C261E1" w14:textId="77777777" w:rsidR="00BA7A09" w:rsidRPr="0003648D" w:rsidRDefault="00BA7A09" w:rsidP="00FF6149">
            <w:pPr>
              <w:pStyle w:val="tablebody0"/>
            </w:pPr>
            <w:r w:rsidRPr="0003648D">
              <w:t>MWh</w:t>
            </w:r>
          </w:p>
        </w:tc>
        <w:tc>
          <w:tcPr>
            <w:tcW w:w="3098" w:type="pct"/>
          </w:tcPr>
          <w:p w14:paraId="3A31A8AA" w14:textId="77777777" w:rsidR="00BA7A09" w:rsidRPr="0003648D" w:rsidRDefault="00BA7A09" w:rsidP="00FF6149">
            <w:pPr>
              <w:pStyle w:val="tablebody0"/>
              <w:rPr>
                <w:i/>
              </w:rPr>
            </w:pPr>
            <w:r w:rsidRPr="0003648D">
              <w:rPr>
                <w:i/>
                <w:szCs w:val="18"/>
              </w:rPr>
              <w:t>Real-Time Metered Generation per QSE</w:t>
            </w:r>
            <w:r w:rsidRPr="0003648D">
              <w:rPr>
                <w:szCs w:val="18"/>
              </w:rPr>
              <w:t xml:space="preserve">—The metered generation, </w:t>
            </w:r>
            <w:r w:rsidRPr="0003648D">
              <w:t xml:space="preserve">discounted by the </w:t>
            </w:r>
            <w:r w:rsidRPr="0003648D">
              <w:rPr>
                <w:szCs w:val="18"/>
              </w:rPr>
              <w:t>system-wide</w:t>
            </w:r>
            <w:r w:rsidRPr="0003648D">
              <w:t xml:space="preserve"> discount factor,</w:t>
            </w:r>
            <w:r w:rsidRPr="0003648D">
              <w:rPr>
                <w:szCs w:val="18"/>
              </w:rPr>
              <w:t xml:space="preserve"> of all generation Resources represented by QSE </w:t>
            </w:r>
            <w:r w:rsidRPr="0003648D">
              <w:rPr>
                <w:i/>
                <w:szCs w:val="18"/>
              </w:rPr>
              <w:t xml:space="preserve">q </w:t>
            </w:r>
            <w:r w:rsidRPr="0003648D">
              <w:rPr>
                <w:szCs w:val="18"/>
              </w:rPr>
              <w:t xml:space="preserve">in Real-Time for the 15-minute Settlement Interval, </w:t>
            </w:r>
            <w:r w:rsidRPr="0003648D">
              <w:t>pursuant to paragraphs (3) and (4) above</w:t>
            </w:r>
            <w:r w:rsidRPr="0003648D">
              <w:rPr>
                <w:szCs w:val="18"/>
              </w:rPr>
              <w:t>.</w:t>
            </w:r>
          </w:p>
        </w:tc>
      </w:tr>
      <w:tr w:rsidR="00BA7A09" w:rsidRPr="0003648D" w14:paraId="33A4A55D" w14:textId="77777777" w:rsidTr="00FF6149">
        <w:trPr>
          <w:cantSplit/>
        </w:trPr>
        <w:tc>
          <w:tcPr>
            <w:tcW w:w="1279" w:type="pct"/>
          </w:tcPr>
          <w:p w14:paraId="59B1B666" w14:textId="77777777" w:rsidR="00BA7A09" w:rsidRPr="0003648D" w:rsidRDefault="00BA7A09" w:rsidP="00FF6149">
            <w:pPr>
              <w:pStyle w:val="tablebody0"/>
              <w:rPr>
                <w:i/>
              </w:rPr>
            </w:pPr>
            <w:r w:rsidRPr="0003648D">
              <w:t>RTASOFFIMB</w:t>
            </w:r>
            <w:r w:rsidRPr="0003648D">
              <w:rPr>
                <w:i/>
                <w:vertAlign w:val="subscript"/>
              </w:rPr>
              <w:t xml:space="preserve"> q</w:t>
            </w:r>
          </w:p>
        </w:tc>
        <w:tc>
          <w:tcPr>
            <w:tcW w:w="623" w:type="pct"/>
          </w:tcPr>
          <w:p w14:paraId="11AF5DE5" w14:textId="77777777" w:rsidR="00BA7A09" w:rsidRPr="0003648D" w:rsidRDefault="00BA7A09" w:rsidP="00FF6149">
            <w:pPr>
              <w:pStyle w:val="tablebody0"/>
            </w:pPr>
            <w:r w:rsidRPr="0003648D">
              <w:t>MWh</w:t>
            </w:r>
          </w:p>
        </w:tc>
        <w:tc>
          <w:tcPr>
            <w:tcW w:w="3098" w:type="pct"/>
          </w:tcPr>
          <w:p w14:paraId="0FB1D0D1" w14:textId="77777777" w:rsidR="00BA7A09" w:rsidRPr="0003648D" w:rsidRDefault="00BA7A09" w:rsidP="00FF6149">
            <w:pPr>
              <w:pStyle w:val="tablebody0"/>
            </w:pPr>
            <w:r w:rsidRPr="0003648D">
              <w:rPr>
                <w:i/>
              </w:rPr>
              <w:t>Real-Time Ancillary Service Off-Line Reserve Imbalance for the QSE</w:t>
            </w:r>
            <w:r w:rsidRPr="0003648D">
              <w:sym w:font="Symbol" w:char="F0BE"/>
            </w:r>
            <w:r w:rsidRPr="0003648D">
              <w:t xml:space="preserve">The Real-Time Ancillary Service Off-Line reserve imbalance for the QSE </w:t>
            </w:r>
            <w:r w:rsidRPr="0003648D">
              <w:rPr>
                <w:i/>
              </w:rPr>
              <w:t>q</w:t>
            </w:r>
            <w:r w:rsidRPr="0003648D">
              <w:t xml:space="preserve">, for each 15-minute Settlement Interval.  </w:t>
            </w:r>
          </w:p>
        </w:tc>
      </w:tr>
      <w:tr w:rsidR="00BA7A09" w:rsidRPr="0003648D" w14:paraId="0E01EA63" w14:textId="77777777" w:rsidTr="00FF6149">
        <w:trPr>
          <w:cantSplit/>
        </w:trPr>
        <w:tc>
          <w:tcPr>
            <w:tcW w:w="1279" w:type="pct"/>
          </w:tcPr>
          <w:p w14:paraId="4E68A68B" w14:textId="77777777" w:rsidR="00BA7A09" w:rsidRPr="0003648D" w:rsidRDefault="00BA7A09" w:rsidP="00FF6149">
            <w:pPr>
              <w:pStyle w:val="tablebody0"/>
              <w:rPr>
                <w:i/>
              </w:rPr>
            </w:pPr>
            <w:r w:rsidRPr="0003648D">
              <w:t>RTOFFCAP</w:t>
            </w:r>
            <w:r w:rsidRPr="0003648D">
              <w:rPr>
                <w:i/>
                <w:vertAlign w:val="subscript"/>
              </w:rPr>
              <w:t xml:space="preserve"> q</w:t>
            </w:r>
            <w:r w:rsidRPr="0003648D">
              <w:t xml:space="preserve">  </w:t>
            </w:r>
          </w:p>
        </w:tc>
        <w:tc>
          <w:tcPr>
            <w:tcW w:w="623" w:type="pct"/>
          </w:tcPr>
          <w:p w14:paraId="1FCA0075" w14:textId="77777777" w:rsidR="00BA7A09" w:rsidRPr="0003648D" w:rsidRDefault="00BA7A09" w:rsidP="00FF6149">
            <w:pPr>
              <w:pStyle w:val="tablebody0"/>
            </w:pPr>
            <w:r w:rsidRPr="0003648D">
              <w:t>MWh</w:t>
            </w:r>
          </w:p>
        </w:tc>
        <w:tc>
          <w:tcPr>
            <w:tcW w:w="3098" w:type="pct"/>
          </w:tcPr>
          <w:p w14:paraId="238059CE" w14:textId="77777777" w:rsidR="00BA7A09" w:rsidRPr="0003648D" w:rsidRDefault="00BA7A09" w:rsidP="00FF6149">
            <w:pPr>
              <w:pStyle w:val="tablebody0"/>
            </w:pPr>
            <w:r w:rsidRPr="0003648D">
              <w:rPr>
                <w:i/>
              </w:rPr>
              <w:t>Real-Time Off-Line Reserve Capacity for the QSE</w:t>
            </w:r>
            <w:r w:rsidRPr="0003648D">
              <w:sym w:font="Symbol" w:char="F0BE"/>
            </w:r>
            <w:r w:rsidRPr="0003648D">
              <w:t xml:space="preserve">The Real-Time reserve capacity of Off-Line Resources available for the QSE </w:t>
            </w:r>
            <w:r w:rsidRPr="0003648D">
              <w:rPr>
                <w:i/>
              </w:rPr>
              <w:t>q</w:t>
            </w:r>
            <w:r w:rsidRPr="0003648D">
              <w:t>, for the 15-minute Settlement Interval.</w:t>
            </w:r>
          </w:p>
        </w:tc>
      </w:tr>
      <w:tr w:rsidR="00BA7A09" w:rsidRPr="0003648D" w14:paraId="75BB94E1" w14:textId="77777777" w:rsidTr="00FF6149">
        <w:trPr>
          <w:cantSplit/>
        </w:trPr>
        <w:tc>
          <w:tcPr>
            <w:tcW w:w="1279" w:type="pct"/>
          </w:tcPr>
          <w:p w14:paraId="7A89946E" w14:textId="77777777" w:rsidR="00BA7A09" w:rsidRPr="0003648D" w:rsidRDefault="00BA7A09" w:rsidP="00FF6149">
            <w:pPr>
              <w:pStyle w:val="tablebody0"/>
            </w:pPr>
            <w:r w:rsidRPr="0003648D">
              <w:t>RTCST30HSL</w:t>
            </w:r>
            <w:r w:rsidRPr="0003648D">
              <w:rPr>
                <w:i/>
                <w:vertAlign w:val="subscript"/>
              </w:rPr>
              <w:t xml:space="preserve"> q</w:t>
            </w:r>
          </w:p>
        </w:tc>
        <w:tc>
          <w:tcPr>
            <w:tcW w:w="623" w:type="pct"/>
          </w:tcPr>
          <w:p w14:paraId="0B103035" w14:textId="77777777" w:rsidR="00BA7A09" w:rsidRPr="0003648D" w:rsidRDefault="00BA7A09" w:rsidP="00FF6149">
            <w:pPr>
              <w:pStyle w:val="tablebody0"/>
            </w:pPr>
            <w:r w:rsidRPr="0003648D">
              <w:t>MWh</w:t>
            </w:r>
          </w:p>
        </w:tc>
        <w:tc>
          <w:tcPr>
            <w:tcW w:w="3098" w:type="pct"/>
          </w:tcPr>
          <w:p w14:paraId="071618A1" w14:textId="77777777" w:rsidR="00BA7A09" w:rsidRPr="0003648D" w:rsidRDefault="00BA7A09" w:rsidP="00FF6149">
            <w:pPr>
              <w:pStyle w:val="tablebody0"/>
              <w:rPr>
                <w:i/>
              </w:rPr>
            </w:pPr>
            <w:r w:rsidRPr="0003648D">
              <w:rPr>
                <w:i/>
              </w:rPr>
              <w:t>Real-Time Generation Resources with Cold Start Available in 30 Minutes</w:t>
            </w:r>
            <w:r w:rsidRPr="0003648D">
              <w:sym w:font="Symbol" w:char="F0BE"/>
            </w:r>
            <w:r w:rsidRPr="0003648D">
              <w:t xml:space="preserve">The Real-Time telemetered HSLs of Generation Resources, excluding IRRs, that have telemetered an OFF Resource Status and can be started from a cold temperature state in 30 minutes for the QSE </w:t>
            </w:r>
            <w:r w:rsidRPr="0003648D">
              <w:rPr>
                <w:i/>
              </w:rPr>
              <w:t>q</w:t>
            </w:r>
            <w:r w:rsidRPr="0003648D">
              <w:t>, time-weighted over the 15-minute Settlement Interval.</w:t>
            </w:r>
          </w:p>
        </w:tc>
      </w:tr>
      <w:tr w:rsidR="00BA7A09" w:rsidRPr="0003648D" w14:paraId="592C7B26" w14:textId="77777777" w:rsidTr="00FF6149">
        <w:trPr>
          <w:cantSplit/>
        </w:trPr>
        <w:tc>
          <w:tcPr>
            <w:tcW w:w="1279" w:type="pct"/>
            <w:tcBorders>
              <w:bottom w:val="single" w:sz="4" w:space="0" w:color="auto"/>
            </w:tcBorders>
          </w:tcPr>
          <w:p w14:paraId="384B6503" w14:textId="77777777" w:rsidR="00BA7A09" w:rsidRPr="0003648D" w:rsidRDefault="00BA7A09" w:rsidP="00FF6149">
            <w:pPr>
              <w:pStyle w:val="tablebody0"/>
            </w:pPr>
            <w:r w:rsidRPr="0003648D">
              <w:t>RTOFFNSHSL</w:t>
            </w:r>
            <w:r w:rsidRPr="0003648D">
              <w:rPr>
                <w:i/>
                <w:vertAlign w:val="subscript"/>
              </w:rPr>
              <w:t xml:space="preserve"> q</w:t>
            </w:r>
          </w:p>
        </w:tc>
        <w:tc>
          <w:tcPr>
            <w:tcW w:w="623" w:type="pct"/>
            <w:tcBorders>
              <w:bottom w:val="single" w:sz="4" w:space="0" w:color="auto"/>
            </w:tcBorders>
          </w:tcPr>
          <w:p w14:paraId="3F6F05DF" w14:textId="77777777" w:rsidR="00BA7A09" w:rsidRPr="0003648D" w:rsidRDefault="00BA7A09" w:rsidP="00FF6149">
            <w:pPr>
              <w:pStyle w:val="tablebody0"/>
            </w:pPr>
            <w:r w:rsidRPr="0003648D">
              <w:t>MWh</w:t>
            </w:r>
          </w:p>
        </w:tc>
        <w:tc>
          <w:tcPr>
            <w:tcW w:w="3098" w:type="pct"/>
            <w:tcBorders>
              <w:bottom w:val="single" w:sz="4" w:space="0" w:color="auto"/>
            </w:tcBorders>
          </w:tcPr>
          <w:p w14:paraId="2141176D" w14:textId="77777777" w:rsidR="00BA7A09" w:rsidRPr="0003648D" w:rsidRDefault="00BA7A09" w:rsidP="00FF6149">
            <w:pPr>
              <w:pStyle w:val="tablebody0"/>
              <w:rPr>
                <w:i/>
              </w:rPr>
            </w:pPr>
            <w:r w:rsidRPr="0003648D">
              <w:rPr>
                <w:i/>
              </w:rPr>
              <w:t>Real-Time Generation Resources with Off-Line Non-Spin Schedule</w:t>
            </w:r>
            <w:r w:rsidRPr="0003648D">
              <w:sym w:font="Symbol" w:char="F0BE"/>
            </w:r>
            <w:r w:rsidRPr="0003648D">
              <w:t xml:space="preserve">The Real-Time telemetered HSLs of Generation Resources that have telemetered an OFFNS Resource Status for the QSE </w:t>
            </w:r>
            <w:r w:rsidRPr="0003648D">
              <w:rPr>
                <w:i/>
              </w:rPr>
              <w:t>q</w:t>
            </w:r>
            <w:r w:rsidRPr="0003648D">
              <w:t>, time-weighted over the 15-minute Settlement Interval.</w:t>
            </w:r>
          </w:p>
        </w:tc>
      </w:tr>
      <w:tr w:rsidR="00BA7A09" w:rsidRPr="0003648D" w14:paraId="1738C4DD" w14:textId="77777777" w:rsidTr="00FF6149">
        <w:trPr>
          <w:cantSplit/>
        </w:trPr>
        <w:tc>
          <w:tcPr>
            <w:tcW w:w="1279" w:type="pct"/>
          </w:tcPr>
          <w:p w14:paraId="1A7D56BF" w14:textId="77777777" w:rsidR="00BA7A09" w:rsidRPr="0003648D" w:rsidRDefault="00BA7A09" w:rsidP="00FF6149">
            <w:pPr>
              <w:pStyle w:val="tablebody0"/>
            </w:pPr>
            <w:r w:rsidRPr="0003648D">
              <w:lastRenderedPageBreak/>
              <w:t xml:space="preserve">RTASOFFR </w:t>
            </w:r>
            <w:r w:rsidRPr="0003648D">
              <w:rPr>
                <w:i/>
                <w:vertAlign w:val="subscript"/>
              </w:rPr>
              <w:t>q, r, p</w:t>
            </w:r>
          </w:p>
        </w:tc>
        <w:tc>
          <w:tcPr>
            <w:tcW w:w="623" w:type="pct"/>
          </w:tcPr>
          <w:p w14:paraId="55758D1D" w14:textId="77777777" w:rsidR="00BA7A09" w:rsidRPr="0003648D" w:rsidRDefault="00BA7A09" w:rsidP="00FF6149">
            <w:pPr>
              <w:pStyle w:val="tablebody0"/>
            </w:pPr>
            <w:r w:rsidRPr="0003648D">
              <w:t>MWh</w:t>
            </w:r>
          </w:p>
        </w:tc>
        <w:tc>
          <w:tcPr>
            <w:tcW w:w="3098" w:type="pct"/>
          </w:tcPr>
          <w:p w14:paraId="19B3866D" w14:textId="77777777" w:rsidR="00BA7A09" w:rsidRPr="0003648D" w:rsidRDefault="00BA7A09" w:rsidP="00FF6149">
            <w:pPr>
              <w:pStyle w:val="tablebody0"/>
              <w:rPr>
                <w:i/>
              </w:rPr>
            </w:pPr>
            <w:r w:rsidRPr="0003648D">
              <w:rPr>
                <w:i/>
                <w:szCs w:val="18"/>
              </w:rPr>
              <w:t>Real-Time Ancillary Service Schedule for the Off-Line Generation Resource</w:t>
            </w:r>
            <w:r w:rsidRPr="0003648D">
              <w:rPr>
                <w:szCs w:val="18"/>
              </w:rPr>
              <w:sym w:font="Symbol" w:char="F0BE"/>
            </w:r>
            <w:r w:rsidRPr="0003648D">
              <w:rPr>
                <w:szCs w:val="18"/>
              </w:rPr>
              <w:t xml:space="preserve">The </w:t>
            </w:r>
            <w:r w:rsidRPr="0003648D">
              <w:t xml:space="preserve">validated </w:t>
            </w:r>
            <w:r w:rsidRPr="0003648D">
              <w:rPr>
                <w:szCs w:val="18"/>
              </w:rPr>
              <w:t xml:space="preserve">Real-Time telemetered Ancillary Service Schedule for the Off-Line Generation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r w:rsidR="00BA7A09" w:rsidRPr="0003648D" w14:paraId="5EC815F9" w14:textId="77777777" w:rsidTr="00FF6149">
        <w:trPr>
          <w:cantSplit/>
        </w:trPr>
        <w:tc>
          <w:tcPr>
            <w:tcW w:w="1279" w:type="pct"/>
          </w:tcPr>
          <w:p w14:paraId="77E50DC6" w14:textId="77777777" w:rsidR="00BA7A09" w:rsidRPr="0003648D" w:rsidRDefault="00BA7A09" w:rsidP="00FF6149">
            <w:pPr>
              <w:pStyle w:val="tablebody0"/>
              <w:rPr>
                <w:i/>
              </w:rPr>
            </w:pPr>
            <w:r w:rsidRPr="0003648D">
              <w:t xml:space="preserve">RTASOFF </w:t>
            </w:r>
            <w:r w:rsidRPr="0003648D">
              <w:rPr>
                <w:i/>
                <w:vertAlign w:val="subscript"/>
              </w:rPr>
              <w:t>q</w:t>
            </w:r>
          </w:p>
        </w:tc>
        <w:tc>
          <w:tcPr>
            <w:tcW w:w="623" w:type="pct"/>
          </w:tcPr>
          <w:p w14:paraId="294E6DAD" w14:textId="77777777" w:rsidR="00BA7A09" w:rsidRPr="0003648D" w:rsidRDefault="00BA7A09" w:rsidP="00FF6149">
            <w:pPr>
              <w:pStyle w:val="tablebody0"/>
            </w:pPr>
            <w:r w:rsidRPr="0003648D">
              <w:t>MWh</w:t>
            </w:r>
          </w:p>
        </w:tc>
        <w:tc>
          <w:tcPr>
            <w:tcW w:w="3098" w:type="pct"/>
          </w:tcPr>
          <w:p w14:paraId="40D24C5B" w14:textId="77777777" w:rsidR="00BA7A09" w:rsidRPr="0003648D" w:rsidRDefault="00BA7A09" w:rsidP="00FF6149">
            <w:pPr>
              <w:pStyle w:val="tablebody0"/>
            </w:pPr>
            <w:r w:rsidRPr="0003648D">
              <w:rPr>
                <w:i/>
              </w:rPr>
              <w:t>Real-Time Ancillary Service Schedule for Off-Line Generation Resources for the QSE</w:t>
            </w:r>
            <w:r w:rsidRPr="0003648D">
              <w:sym w:font="Symbol" w:char="F0BE"/>
            </w:r>
            <w:r w:rsidRPr="0003648D">
              <w:t xml:space="preserve">The Real-Time telemetered Ancillary Service Schedule for all Off-Line Generation Resources </w:t>
            </w:r>
            <w:r w:rsidRPr="0003648D">
              <w:rPr>
                <w:szCs w:val="18"/>
              </w:rPr>
              <w:t>discounted by the system-wide discount factor</w:t>
            </w:r>
            <w:r w:rsidRPr="0003648D">
              <w:t xml:space="preserve"> for the QSE </w:t>
            </w:r>
            <w:r w:rsidRPr="0003648D">
              <w:rPr>
                <w:i/>
              </w:rPr>
              <w:t>q</w:t>
            </w:r>
            <w:r w:rsidRPr="0003648D">
              <w:t xml:space="preserve">, integrated over the 15-minute Settlement Interval. </w:t>
            </w:r>
          </w:p>
        </w:tc>
      </w:tr>
      <w:tr w:rsidR="00BA7A09" w:rsidRPr="0003648D" w14:paraId="20F45D15" w14:textId="77777777" w:rsidTr="00FF6149">
        <w:trPr>
          <w:cantSplit/>
        </w:trPr>
        <w:tc>
          <w:tcPr>
            <w:tcW w:w="1279" w:type="pct"/>
          </w:tcPr>
          <w:p w14:paraId="3CFFE645" w14:textId="77777777" w:rsidR="00BA7A09" w:rsidRPr="0003648D" w:rsidRDefault="00BA7A09" w:rsidP="00FF6149">
            <w:pPr>
              <w:pStyle w:val="tablebody0"/>
            </w:pPr>
            <w:r w:rsidRPr="0003648D">
              <w:t>HRRADJ</w:t>
            </w:r>
            <w:r w:rsidRPr="0003648D">
              <w:rPr>
                <w:i/>
                <w:vertAlign w:val="subscript"/>
              </w:rPr>
              <w:t xml:space="preserve"> q, r, p</w:t>
            </w:r>
          </w:p>
        </w:tc>
        <w:tc>
          <w:tcPr>
            <w:tcW w:w="623" w:type="pct"/>
          </w:tcPr>
          <w:p w14:paraId="4031C5B9" w14:textId="77777777" w:rsidR="00BA7A09" w:rsidRPr="0003648D" w:rsidRDefault="00BA7A09" w:rsidP="00FF6149">
            <w:pPr>
              <w:pStyle w:val="tablebody0"/>
            </w:pPr>
            <w:r w:rsidRPr="0003648D">
              <w:t xml:space="preserve">MW </w:t>
            </w:r>
          </w:p>
        </w:tc>
        <w:tc>
          <w:tcPr>
            <w:tcW w:w="3098" w:type="pct"/>
          </w:tcPr>
          <w:p w14:paraId="507B302F" w14:textId="77777777" w:rsidR="00BA7A09" w:rsidRPr="0003648D" w:rsidRDefault="00BA7A09" w:rsidP="00FF6149">
            <w:pPr>
              <w:pStyle w:val="tablebody0"/>
              <w:rPr>
                <w:i/>
              </w:rPr>
            </w:pPr>
            <w:r w:rsidRPr="0003648D">
              <w:rPr>
                <w:i/>
                <w:szCs w:val="18"/>
              </w:rPr>
              <w:t>Ancillary Service Resource Responsibility Capacity for Responsive Reserve at Adjustment Period—</w:t>
            </w:r>
            <w:r w:rsidRPr="0003648D">
              <w:rPr>
                <w:szCs w:val="18"/>
              </w:rPr>
              <w:t xml:space="preserve">The Responsive 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r w:rsidR="00BA7A09" w:rsidRPr="0003648D" w14:paraId="2AB37B09" w14:textId="77777777" w:rsidTr="00FF6149">
        <w:trPr>
          <w:cantSplit/>
        </w:trPr>
        <w:tc>
          <w:tcPr>
            <w:tcW w:w="1279" w:type="pct"/>
          </w:tcPr>
          <w:p w14:paraId="59A3B895" w14:textId="77777777" w:rsidR="00BA7A09" w:rsidRPr="0003648D" w:rsidRDefault="00BA7A09" w:rsidP="00FF6149">
            <w:pPr>
              <w:pStyle w:val="tablebody0"/>
            </w:pPr>
            <w:r w:rsidRPr="0003648D">
              <w:t>HRUADJ</w:t>
            </w:r>
            <w:r w:rsidRPr="0003648D">
              <w:rPr>
                <w:i/>
                <w:vertAlign w:val="subscript"/>
              </w:rPr>
              <w:t xml:space="preserve"> q, r, p</w:t>
            </w:r>
          </w:p>
        </w:tc>
        <w:tc>
          <w:tcPr>
            <w:tcW w:w="623" w:type="pct"/>
          </w:tcPr>
          <w:p w14:paraId="78ED10AE" w14:textId="77777777" w:rsidR="00BA7A09" w:rsidRPr="0003648D" w:rsidRDefault="00BA7A09" w:rsidP="00FF6149">
            <w:pPr>
              <w:pStyle w:val="tablebody0"/>
            </w:pPr>
            <w:r w:rsidRPr="0003648D">
              <w:t>MW</w:t>
            </w:r>
          </w:p>
        </w:tc>
        <w:tc>
          <w:tcPr>
            <w:tcW w:w="3098" w:type="pct"/>
          </w:tcPr>
          <w:p w14:paraId="39A5DA46" w14:textId="77777777" w:rsidR="00BA7A09" w:rsidRPr="0003648D" w:rsidRDefault="00BA7A09" w:rsidP="00FF6149">
            <w:pPr>
              <w:pStyle w:val="tablebody0"/>
              <w:rPr>
                <w:i/>
              </w:rPr>
            </w:pPr>
            <w:r w:rsidRPr="0003648D">
              <w:rPr>
                <w:i/>
                <w:szCs w:val="18"/>
              </w:rPr>
              <w:t>Ancillary Service Resource Responsibility Capacity for Reg-Up at Adjustment Period—</w:t>
            </w:r>
            <w:r w:rsidRPr="0003648D">
              <w:rPr>
                <w:szCs w:val="18"/>
              </w:rPr>
              <w:t xml:space="preserve">The Regulation Up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COP and Trades Snapshot at the end of the Adjustment Period, for the hour that includes the 15-minute Settlement Interval.</w:t>
            </w:r>
          </w:p>
        </w:tc>
      </w:tr>
      <w:tr w:rsidR="00BA7A09" w:rsidRPr="0003648D" w14:paraId="10E24AED" w14:textId="77777777" w:rsidTr="00FF6149">
        <w:trPr>
          <w:cantSplit/>
        </w:trPr>
        <w:tc>
          <w:tcPr>
            <w:tcW w:w="1279" w:type="pct"/>
          </w:tcPr>
          <w:p w14:paraId="4283C64F" w14:textId="77777777" w:rsidR="00BA7A09" w:rsidRPr="0003648D" w:rsidRDefault="00BA7A09" w:rsidP="00FF6149">
            <w:pPr>
              <w:pStyle w:val="tablebody0"/>
            </w:pPr>
            <w:r w:rsidRPr="0003648D">
              <w:t>HNSADJ</w:t>
            </w:r>
            <w:r w:rsidRPr="0003648D">
              <w:rPr>
                <w:i/>
                <w:vertAlign w:val="subscript"/>
              </w:rPr>
              <w:t xml:space="preserve"> q, r, p</w:t>
            </w:r>
          </w:p>
        </w:tc>
        <w:tc>
          <w:tcPr>
            <w:tcW w:w="623" w:type="pct"/>
          </w:tcPr>
          <w:p w14:paraId="545BADD3" w14:textId="77777777" w:rsidR="00BA7A09" w:rsidRPr="0003648D" w:rsidRDefault="00BA7A09" w:rsidP="00FF6149">
            <w:pPr>
              <w:pStyle w:val="tablebody0"/>
            </w:pPr>
            <w:r w:rsidRPr="0003648D">
              <w:t>MW</w:t>
            </w:r>
          </w:p>
        </w:tc>
        <w:tc>
          <w:tcPr>
            <w:tcW w:w="3098" w:type="pct"/>
          </w:tcPr>
          <w:p w14:paraId="5C284B6C" w14:textId="77777777" w:rsidR="00BA7A09" w:rsidRPr="0003648D" w:rsidRDefault="00BA7A09" w:rsidP="00FF6149">
            <w:pPr>
              <w:pStyle w:val="tablebody0"/>
              <w:rPr>
                <w:i/>
              </w:rPr>
            </w:pPr>
            <w:r w:rsidRPr="0003648D">
              <w:rPr>
                <w:i/>
                <w:szCs w:val="18"/>
              </w:rPr>
              <w:t>Ancillary Service Resource Responsibility Capacity for Non-Spin at Adjustment Period—</w:t>
            </w:r>
            <w:r w:rsidRPr="0003648D">
              <w:rPr>
                <w:szCs w:val="18"/>
              </w:rPr>
              <w:t xml:space="preserve">The Non-Spin Ancillary Service Resource Responsibility for the Resource </w:t>
            </w:r>
            <w:r w:rsidRPr="0003648D">
              <w:rPr>
                <w:i/>
                <w:szCs w:val="18"/>
              </w:rPr>
              <w:t>r</w:t>
            </w:r>
            <w:r w:rsidRPr="0003648D">
              <w:t xml:space="preserve"> represented by QSE </w:t>
            </w:r>
            <w:r w:rsidRPr="0003648D">
              <w:rPr>
                <w:i/>
              </w:rPr>
              <w:t>q</w:t>
            </w:r>
            <w:r w:rsidRPr="0003648D">
              <w:t xml:space="preserve"> at Resource Node </w:t>
            </w:r>
            <w:r w:rsidRPr="0003648D">
              <w:rPr>
                <w:i/>
              </w:rPr>
              <w:t>p</w:t>
            </w:r>
            <w:r w:rsidRPr="0003648D">
              <w:rPr>
                <w:i/>
                <w:szCs w:val="18"/>
              </w:rPr>
              <w:t xml:space="preserve"> </w:t>
            </w:r>
            <w:r w:rsidRPr="0003648D">
              <w:rPr>
                <w:szCs w:val="18"/>
              </w:rPr>
              <w:t>as seen in the last COP and Trades Snapshot at the end of the Adjustment Period, for the hour that includes the 15-minute Settlement Interval.</w:t>
            </w:r>
          </w:p>
        </w:tc>
      </w:tr>
      <w:tr w:rsidR="00BA7A09" w:rsidRPr="0003648D" w14:paraId="43D0C33B" w14:textId="77777777" w:rsidTr="00FF6149">
        <w:trPr>
          <w:cantSplit/>
        </w:trPr>
        <w:tc>
          <w:tcPr>
            <w:tcW w:w="1279" w:type="pct"/>
          </w:tcPr>
          <w:p w14:paraId="54610DA9" w14:textId="77777777" w:rsidR="00BA7A09" w:rsidRPr="0003648D" w:rsidRDefault="00BA7A09" w:rsidP="00FF6149">
            <w:pPr>
              <w:pStyle w:val="tablebody0"/>
            </w:pPr>
            <w:r w:rsidRPr="0003648D">
              <w:t xml:space="preserve">RTRUCNBBRESP </w:t>
            </w:r>
            <w:r w:rsidRPr="0003648D">
              <w:rPr>
                <w:i/>
                <w:vertAlign w:val="subscript"/>
              </w:rPr>
              <w:t>q</w:t>
            </w:r>
          </w:p>
        </w:tc>
        <w:tc>
          <w:tcPr>
            <w:tcW w:w="623" w:type="pct"/>
          </w:tcPr>
          <w:p w14:paraId="2A55E2A3" w14:textId="77777777" w:rsidR="00BA7A09" w:rsidRPr="0003648D" w:rsidRDefault="00BA7A09" w:rsidP="00FF6149">
            <w:pPr>
              <w:pStyle w:val="tablebody0"/>
            </w:pPr>
            <w:r w:rsidRPr="0003648D">
              <w:t>MWh</w:t>
            </w:r>
          </w:p>
        </w:tc>
        <w:tc>
          <w:tcPr>
            <w:tcW w:w="3098" w:type="pct"/>
          </w:tcPr>
          <w:p w14:paraId="3BE463AD" w14:textId="77777777" w:rsidR="00BA7A09" w:rsidRPr="0003648D" w:rsidRDefault="00BA7A09" w:rsidP="00FF6149">
            <w:pPr>
              <w:pStyle w:val="tablebody0"/>
              <w:rPr>
                <w:i/>
              </w:rPr>
            </w:pPr>
            <w:r w:rsidRPr="0003648D">
              <w:rPr>
                <w:i/>
              </w:rPr>
              <w:t>Real-Time RUC Ancillary Service Supply Responsibility for the QSE in Non-Buy-Back hours</w:t>
            </w:r>
            <w:r w:rsidRPr="0003648D">
              <w:sym w:font="Symbol" w:char="F0BE"/>
            </w:r>
            <w:r w:rsidRPr="0003648D">
              <w:t>The Real-Time Ancillary Service Supply Responsibility for Reg-Up, RRS</w:t>
            </w:r>
            <w:ins w:id="4138" w:author="STEC" w:date="2017-11-22T11:41:00Z">
              <w:r w:rsidRPr="0003648D">
                <w:t xml:space="preserve">, </w:t>
              </w:r>
              <w:del w:id="4139" w:author="STEC 042618" w:date="2018-03-28T16:41:00Z">
                <w:r w:rsidRPr="0003648D" w:rsidDel="00364610">
                  <w:delText>P</w:delText>
                </w:r>
              </w:del>
              <w:r w:rsidRPr="0003648D">
                <w:t>FRS</w:t>
              </w:r>
            </w:ins>
            <w:ins w:id="4140" w:author="STEC" w:date="2017-12-27T11:11:00Z">
              <w:r w:rsidRPr="0003648D">
                <w:t>,</w:t>
              </w:r>
            </w:ins>
            <w:r w:rsidRPr="0003648D">
              <w:t xml:space="preserve"> and Non-Spin pursuant to the Ancillary Service awards, for the 15-minute Settlement Interval that falls within a RUC-Committed Hour, </w:t>
            </w:r>
            <w:r w:rsidRPr="0003648D">
              <w:rPr>
                <w:szCs w:val="18"/>
              </w:rPr>
              <w:t xml:space="preserve">discounted by the system-wide discount factor for the QSE </w:t>
            </w:r>
            <w:r w:rsidRPr="0003648D">
              <w:rPr>
                <w:i/>
                <w:szCs w:val="18"/>
              </w:rPr>
              <w:t>q.</w:t>
            </w:r>
          </w:p>
        </w:tc>
      </w:tr>
      <w:tr w:rsidR="00BA7A09" w:rsidRPr="0003648D" w14:paraId="728F3CB0" w14:textId="77777777" w:rsidTr="00FF6149">
        <w:trPr>
          <w:cantSplit/>
          <w:trHeight w:val="962"/>
        </w:trPr>
        <w:tc>
          <w:tcPr>
            <w:tcW w:w="1279" w:type="pct"/>
          </w:tcPr>
          <w:p w14:paraId="3ADE910A" w14:textId="77777777" w:rsidR="00BA7A09" w:rsidRPr="0003648D" w:rsidRDefault="00BA7A09" w:rsidP="00FF6149">
            <w:pPr>
              <w:pStyle w:val="tablebody0"/>
            </w:pPr>
            <w:r w:rsidRPr="0003648D">
              <w:t>RTRUCASA</w:t>
            </w:r>
            <w:r w:rsidRPr="0003648D">
              <w:rPr>
                <w:i/>
                <w:vertAlign w:val="subscript"/>
              </w:rPr>
              <w:t xml:space="preserve"> q, r</w:t>
            </w:r>
          </w:p>
        </w:tc>
        <w:tc>
          <w:tcPr>
            <w:tcW w:w="623" w:type="pct"/>
          </w:tcPr>
          <w:p w14:paraId="076F07F9" w14:textId="77777777" w:rsidR="00BA7A09" w:rsidRPr="0003648D" w:rsidRDefault="00BA7A09" w:rsidP="00FF6149">
            <w:pPr>
              <w:pStyle w:val="tablebody0"/>
            </w:pPr>
            <w:r w:rsidRPr="0003648D">
              <w:t>MW</w:t>
            </w:r>
          </w:p>
        </w:tc>
        <w:tc>
          <w:tcPr>
            <w:tcW w:w="3098" w:type="pct"/>
          </w:tcPr>
          <w:p w14:paraId="49919F0B" w14:textId="77777777" w:rsidR="00BA7A09" w:rsidRPr="0003648D" w:rsidRDefault="00BA7A09" w:rsidP="00FF6149">
            <w:pPr>
              <w:pStyle w:val="tablebody0"/>
            </w:pPr>
            <w:r w:rsidRPr="0003648D">
              <w:rPr>
                <w:i/>
              </w:rPr>
              <w:t>Real-Time RUC Ancillary Service Awards</w:t>
            </w:r>
            <w:r w:rsidRPr="0003648D">
              <w:sym w:font="Symbol" w:char="F0BE"/>
            </w:r>
            <w:r w:rsidRPr="0003648D">
              <w:t xml:space="preserve">The Real-Time Ancillary Service award to the RUC Resource </w:t>
            </w:r>
            <w:r w:rsidRPr="0003648D">
              <w:rPr>
                <w:i/>
              </w:rPr>
              <w:t xml:space="preserve">r </w:t>
            </w:r>
            <w:r w:rsidRPr="0003648D">
              <w:t>for Reg-Up, RRS</w:t>
            </w:r>
            <w:ins w:id="4141" w:author="STEC" w:date="2017-11-22T11:41:00Z">
              <w:r w:rsidRPr="0003648D">
                <w:t xml:space="preserve">, </w:t>
              </w:r>
              <w:del w:id="4142" w:author="STEC 042618" w:date="2018-03-28T16:41:00Z">
                <w:r w:rsidRPr="0003648D" w:rsidDel="00364610">
                  <w:delText>P</w:delText>
                </w:r>
              </w:del>
              <w:r w:rsidRPr="0003648D">
                <w:t>FRS</w:t>
              </w:r>
            </w:ins>
            <w:ins w:id="4143" w:author="STEC" w:date="2017-12-27T11:11:00Z">
              <w:r w:rsidRPr="0003648D">
                <w:t>,</w:t>
              </w:r>
            </w:ins>
            <w:r w:rsidRPr="0003648D">
              <w:t xml:space="preserve"> and Non-Spin for the hour that includes the 15-minute Settlement Interval that falls within a RUC-Committed Hour</w:t>
            </w:r>
            <w:r w:rsidRPr="0003648D">
              <w:rPr>
                <w:szCs w:val="18"/>
              </w:rPr>
              <w:t xml:space="preserve"> for the QSE </w:t>
            </w:r>
            <w:r w:rsidRPr="0003648D">
              <w:rPr>
                <w:i/>
                <w:szCs w:val="18"/>
              </w:rPr>
              <w:t>q.</w:t>
            </w:r>
          </w:p>
        </w:tc>
      </w:tr>
      <w:tr w:rsidR="00BA7A09" w:rsidRPr="0003648D" w14:paraId="220AF8B0" w14:textId="77777777" w:rsidTr="00FF6149">
        <w:trPr>
          <w:cantSplit/>
        </w:trPr>
        <w:tc>
          <w:tcPr>
            <w:tcW w:w="1279" w:type="pct"/>
          </w:tcPr>
          <w:p w14:paraId="7C182804" w14:textId="77777777" w:rsidR="00BA7A09" w:rsidRPr="0003648D" w:rsidRDefault="00BA7A09" w:rsidP="00FF6149">
            <w:pPr>
              <w:pStyle w:val="tablebody0"/>
            </w:pPr>
            <w:r w:rsidRPr="0003648D">
              <w:t xml:space="preserve">RTCLRNSRESP </w:t>
            </w:r>
            <w:r w:rsidRPr="0003648D">
              <w:rPr>
                <w:i/>
                <w:vertAlign w:val="subscript"/>
              </w:rPr>
              <w:t>q</w:t>
            </w:r>
          </w:p>
        </w:tc>
        <w:tc>
          <w:tcPr>
            <w:tcW w:w="623" w:type="pct"/>
          </w:tcPr>
          <w:p w14:paraId="45C419DD" w14:textId="77777777" w:rsidR="00BA7A09" w:rsidRPr="0003648D" w:rsidRDefault="00BA7A09" w:rsidP="00FF6149">
            <w:pPr>
              <w:pStyle w:val="tablebody0"/>
            </w:pPr>
            <w:r w:rsidRPr="0003648D">
              <w:t>MWh</w:t>
            </w:r>
          </w:p>
        </w:tc>
        <w:tc>
          <w:tcPr>
            <w:tcW w:w="3098" w:type="pct"/>
          </w:tcPr>
          <w:p w14:paraId="0F21093B" w14:textId="77777777" w:rsidR="00BA7A09" w:rsidRPr="0003648D" w:rsidRDefault="00BA7A09" w:rsidP="00FF6149">
            <w:pPr>
              <w:pStyle w:val="tablebody0"/>
              <w:rPr>
                <w:i/>
              </w:rPr>
            </w:pPr>
            <w:r w:rsidRPr="0003648D">
              <w:rPr>
                <w:i/>
              </w:rPr>
              <w:t>Real-Time Controllable Load Resource Non-Spin Responsibility for the QSE</w:t>
            </w:r>
            <w:r w:rsidRPr="0003648D">
              <w:sym w:font="Symbol" w:char="F0BE"/>
            </w:r>
            <w:r w:rsidRPr="0003648D">
              <w:t xml:space="preserve">The Real Time telemetered Non-Spin Ancillary Service Supply Responsibility for all Controllable Load Resources available to SCED discounted by the system-wide discount factor for the QSE </w:t>
            </w:r>
            <w:r w:rsidRPr="0003648D">
              <w:rPr>
                <w:i/>
              </w:rPr>
              <w:t>q</w:t>
            </w:r>
            <w:r w:rsidRPr="0003648D">
              <w:t xml:space="preserve">, </w:t>
            </w:r>
            <w:r w:rsidRPr="0003648D">
              <w:rPr>
                <w:szCs w:val="18"/>
              </w:rPr>
              <w:t>integrated over</w:t>
            </w:r>
            <w:r w:rsidRPr="0003648D">
              <w:t xml:space="preserve"> the 15-minute Settlement Interval.</w:t>
            </w:r>
          </w:p>
          <w:p w14:paraId="016BDD07" w14:textId="77777777" w:rsidR="00BA7A09" w:rsidRPr="0003648D" w:rsidRDefault="00BA7A09" w:rsidP="00FF6149">
            <w:pPr>
              <w:pStyle w:val="tablebody0"/>
              <w:rPr>
                <w:i/>
              </w:rPr>
            </w:pPr>
          </w:p>
        </w:tc>
      </w:tr>
      <w:tr w:rsidR="00BA7A09" w:rsidRPr="0003648D" w14:paraId="7158C68E" w14:textId="77777777" w:rsidTr="00FF6149">
        <w:trPr>
          <w:cantSplit/>
        </w:trPr>
        <w:tc>
          <w:tcPr>
            <w:tcW w:w="1279" w:type="pct"/>
          </w:tcPr>
          <w:p w14:paraId="19F332AF" w14:textId="77777777" w:rsidR="00BA7A09" w:rsidRPr="0003648D" w:rsidRDefault="00BA7A09" w:rsidP="00FF6149">
            <w:pPr>
              <w:pStyle w:val="tablebody0"/>
            </w:pPr>
            <w:r w:rsidRPr="0003648D">
              <w:t xml:space="preserve">RTCLRNSRESPR </w:t>
            </w:r>
            <w:r w:rsidRPr="0003648D">
              <w:rPr>
                <w:i/>
                <w:vertAlign w:val="subscript"/>
              </w:rPr>
              <w:t>q, r, p</w:t>
            </w:r>
          </w:p>
        </w:tc>
        <w:tc>
          <w:tcPr>
            <w:tcW w:w="623" w:type="pct"/>
          </w:tcPr>
          <w:p w14:paraId="21EC3224" w14:textId="77777777" w:rsidR="00BA7A09" w:rsidRPr="0003648D" w:rsidRDefault="00BA7A09" w:rsidP="00FF6149">
            <w:pPr>
              <w:pStyle w:val="tablebody0"/>
            </w:pPr>
            <w:r w:rsidRPr="0003648D">
              <w:t>MWh</w:t>
            </w:r>
          </w:p>
        </w:tc>
        <w:tc>
          <w:tcPr>
            <w:tcW w:w="3098" w:type="pct"/>
          </w:tcPr>
          <w:p w14:paraId="7D4C40A4" w14:textId="77777777" w:rsidR="00BA7A09" w:rsidRPr="0003648D" w:rsidRDefault="00BA7A09" w:rsidP="00FF6149">
            <w:pPr>
              <w:pStyle w:val="tablebody0"/>
              <w:rPr>
                <w:i/>
                <w:szCs w:val="18"/>
              </w:rPr>
            </w:pPr>
            <w:r w:rsidRPr="0003648D">
              <w:rPr>
                <w:i/>
              </w:rPr>
              <w:t>Real-Time Controllable Load Resource Non-Spin Responsibility for the Resource</w:t>
            </w:r>
            <w:r w:rsidRPr="0003648D">
              <w:sym w:font="Symbol" w:char="F0BE"/>
            </w:r>
            <w:r w:rsidRPr="0003648D">
              <w:t xml:space="preserve">The Real-Time telemetered Non-Spin Ancillary Service Resource Responsibility for the Controllable Load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available to SCED, </w:t>
            </w:r>
            <w:r w:rsidRPr="0003648D">
              <w:rPr>
                <w:szCs w:val="18"/>
              </w:rPr>
              <w:t>integrated over the 15-minute Settlement Interval.</w:t>
            </w:r>
          </w:p>
        </w:tc>
      </w:tr>
      <w:tr w:rsidR="00BA7A09" w:rsidRPr="0003648D" w14:paraId="2565F26B" w14:textId="77777777" w:rsidTr="00FF6149">
        <w:trPr>
          <w:cantSplit/>
        </w:trPr>
        <w:tc>
          <w:tcPr>
            <w:tcW w:w="1279" w:type="pct"/>
          </w:tcPr>
          <w:p w14:paraId="75C61843" w14:textId="77777777" w:rsidR="00BA7A09" w:rsidRPr="0003648D" w:rsidRDefault="00BA7A09" w:rsidP="00FF6149">
            <w:pPr>
              <w:pStyle w:val="tablebody0"/>
            </w:pPr>
            <w:r w:rsidRPr="0003648D">
              <w:lastRenderedPageBreak/>
              <w:t>RTRMRRESP</w:t>
            </w:r>
            <w:r w:rsidRPr="0003648D">
              <w:rPr>
                <w:i/>
                <w:vertAlign w:val="subscript"/>
              </w:rPr>
              <w:t xml:space="preserve"> q</w:t>
            </w:r>
          </w:p>
        </w:tc>
        <w:tc>
          <w:tcPr>
            <w:tcW w:w="623" w:type="pct"/>
          </w:tcPr>
          <w:p w14:paraId="4B9DCB15" w14:textId="77777777" w:rsidR="00BA7A09" w:rsidRPr="0003648D" w:rsidRDefault="00BA7A09" w:rsidP="00FF6149">
            <w:pPr>
              <w:pStyle w:val="tablebody0"/>
            </w:pPr>
            <w:r w:rsidRPr="0003648D">
              <w:t>MWh</w:t>
            </w:r>
          </w:p>
        </w:tc>
        <w:tc>
          <w:tcPr>
            <w:tcW w:w="3098" w:type="pct"/>
          </w:tcPr>
          <w:p w14:paraId="7F84D17F" w14:textId="77777777" w:rsidR="00BA7A09" w:rsidRPr="0003648D" w:rsidRDefault="00BA7A09" w:rsidP="00FF6149">
            <w:pPr>
              <w:pStyle w:val="tablebody0"/>
              <w:rPr>
                <w:i/>
              </w:rPr>
            </w:pPr>
            <w:r w:rsidRPr="0003648D">
              <w:rPr>
                <w:i/>
                <w:szCs w:val="18"/>
              </w:rPr>
              <w:t>Real-Time Ancillary Service Supply Responsibility for RMR Units represented by the QSE</w:t>
            </w:r>
            <w:r w:rsidRPr="0003648D">
              <w:sym w:font="Symbol" w:char="F0BE"/>
            </w:r>
            <w:r w:rsidRPr="0003648D">
              <w:rPr>
                <w:szCs w:val="18"/>
              </w:rPr>
              <w:t xml:space="preserve">The Real-Time Ancillary Service Supply Responsibility </w:t>
            </w:r>
            <w:r w:rsidRPr="0003648D">
              <w:t>as set forth in the end of the Adjustment Period COP for Reg-Up, RRS</w:t>
            </w:r>
            <w:ins w:id="4144" w:author="STEC" w:date="2017-11-22T11:41:00Z">
              <w:r w:rsidRPr="0003648D">
                <w:t xml:space="preserve">, </w:t>
              </w:r>
              <w:del w:id="4145" w:author="STEC 042618" w:date="2018-03-28T16:41:00Z">
                <w:r w:rsidRPr="0003648D" w:rsidDel="00364610">
                  <w:delText>P</w:delText>
                </w:r>
              </w:del>
              <w:r w:rsidRPr="0003648D">
                <w:t>FRS</w:t>
              </w:r>
            </w:ins>
            <w:ins w:id="4146" w:author="STEC" w:date="2017-12-27T11:12:00Z">
              <w:r w:rsidRPr="0003648D">
                <w:t>,</w:t>
              </w:r>
            </w:ins>
            <w:r w:rsidRPr="0003648D">
              <w:t xml:space="preserve"> and Non-Spin</w:t>
            </w:r>
            <w:r w:rsidRPr="0003648D">
              <w:rPr>
                <w:szCs w:val="18"/>
              </w:rPr>
              <w:t xml:space="preserve"> for all RMR Units discounted by the system-wide discount factor for the QSE </w:t>
            </w:r>
            <w:r w:rsidRPr="0003648D">
              <w:rPr>
                <w:i/>
                <w:szCs w:val="18"/>
              </w:rPr>
              <w:t>q</w:t>
            </w:r>
            <w:r w:rsidRPr="0003648D">
              <w:rPr>
                <w:szCs w:val="18"/>
              </w:rPr>
              <w:t>, integrated over the 15-minute Settlement Interval.</w:t>
            </w:r>
          </w:p>
        </w:tc>
      </w:tr>
      <w:tr w:rsidR="00BA7A09" w:rsidRPr="0003648D" w14:paraId="2A26CC69" w14:textId="77777777" w:rsidTr="00FF6149">
        <w:trPr>
          <w:cantSplit/>
        </w:trPr>
        <w:tc>
          <w:tcPr>
            <w:tcW w:w="1279" w:type="pct"/>
            <w:tcBorders>
              <w:bottom w:val="single" w:sz="4" w:space="0" w:color="auto"/>
            </w:tcBorders>
          </w:tcPr>
          <w:p w14:paraId="5311C152" w14:textId="77777777" w:rsidR="00BA7A09" w:rsidRPr="0003648D" w:rsidRDefault="00BA7A09" w:rsidP="00FF6149">
            <w:pPr>
              <w:pStyle w:val="tablebody0"/>
            </w:pPr>
            <w:r w:rsidRPr="0003648D">
              <w:t>RTCLRNSR</w:t>
            </w:r>
            <w:r w:rsidRPr="0003648D">
              <w:rPr>
                <w:i/>
                <w:vertAlign w:val="subscript"/>
              </w:rPr>
              <w:t xml:space="preserve"> q, r, p</w:t>
            </w:r>
          </w:p>
        </w:tc>
        <w:tc>
          <w:tcPr>
            <w:tcW w:w="623" w:type="pct"/>
            <w:tcBorders>
              <w:bottom w:val="single" w:sz="4" w:space="0" w:color="auto"/>
            </w:tcBorders>
          </w:tcPr>
          <w:p w14:paraId="6B324772" w14:textId="77777777" w:rsidR="00BA7A09" w:rsidRPr="0003648D" w:rsidRDefault="00BA7A09" w:rsidP="00FF6149">
            <w:pPr>
              <w:pStyle w:val="tablebody0"/>
            </w:pPr>
            <w:r w:rsidRPr="0003648D">
              <w:t>MWh</w:t>
            </w:r>
          </w:p>
        </w:tc>
        <w:tc>
          <w:tcPr>
            <w:tcW w:w="3098" w:type="pct"/>
            <w:tcBorders>
              <w:bottom w:val="single" w:sz="4" w:space="0" w:color="auto"/>
            </w:tcBorders>
          </w:tcPr>
          <w:p w14:paraId="02EBC665" w14:textId="77777777" w:rsidR="00BA7A09" w:rsidRPr="0003648D" w:rsidRDefault="00BA7A09" w:rsidP="00FF6149">
            <w:pPr>
              <w:pStyle w:val="tablebody0"/>
              <w:rPr>
                <w:i/>
              </w:rPr>
            </w:pPr>
            <w:r w:rsidRPr="0003648D">
              <w:rPr>
                <w:i/>
                <w:szCs w:val="18"/>
              </w:rPr>
              <w:t xml:space="preserve">Real-Time Non-Spin Schedule for the Controllable Load Resource </w:t>
            </w:r>
            <w:r w:rsidRPr="0003648D">
              <w:rPr>
                <w:i/>
                <w:szCs w:val="18"/>
              </w:rPr>
              <w:sym w:font="Symbol" w:char="F0BE"/>
            </w:r>
            <w:r w:rsidRPr="0003648D">
              <w:rPr>
                <w:szCs w:val="18"/>
              </w:rPr>
              <w:t>The validated Real Time telemetered Non-Spin Ancillary Service Schedule for the Controllable Load Resource</w:t>
            </w:r>
            <w:r w:rsidRPr="0003648D">
              <w:rPr>
                <w:i/>
                <w:szCs w:val="18"/>
              </w:rPr>
              <w:t xml:space="preserve"> r</w:t>
            </w:r>
            <w:r w:rsidRPr="0003648D">
              <w:t xml:space="preserve"> represented by QSE </w:t>
            </w:r>
            <w:r w:rsidRPr="0003648D">
              <w:rPr>
                <w:i/>
              </w:rPr>
              <w:t>q</w:t>
            </w:r>
            <w:r w:rsidRPr="0003648D">
              <w:t xml:space="preserve"> at Resource Node </w:t>
            </w:r>
            <w:r w:rsidRPr="0003648D">
              <w:rPr>
                <w:i/>
              </w:rPr>
              <w:t>p</w:t>
            </w:r>
            <w:r w:rsidRPr="0003648D">
              <w:rPr>
                <w:szCs w:val="18"/>
              </w:rPr>
              <w:t xml:space="preserve">, </w:t>
            </w:r>
            <w:r w:rsidRPr="0003648D">
              <w:t>integrated</w:t>
            </w:r>
            <w:r w:rsidRPr="0003648D">
              <w:rPr>
                <w:szCs w:val="18"/>
              </w:rPr>
              <w:t xml:space="preserve"> over the 15-minute Settlement Interval.</w:t>
            </w:r>
          </w:p>
        </w:tc>
      </w:tr>
      <w:tr w:rsidR="00BA7A09" w:rsidRPr="0003648D" w14:paraId="5D5549D3" w14:textId="77777777" w:rsidTr="00FF6149">
        <w:trPr>
          <w:cantSplit/>
        </w:trPr>
        <w:tc>
          <w:tcPr>
            <w:tcW w:w="1279" w:type="pct"/>
            <w:tcBorders>
              <w:bottom w:val="single" w:sz="4" w:space="0" w:color="auto"/>
            </w:tcBorders>
          </w:tcPr>
          <w:p w14:paraId="2D7CA912" w14:textId="77777777" w:rsidR="00BA7A09" w:rsidRPr="0003648D" w:rsidRDefault="00BA7A09" w:rsidP="00FF6149">
            <w:pPr>
              <w:pStyle w:val="tablebody0"/>
            </w:pPr>
            <w:r w:rsidRPr="0003648D">
              <w:t>RTCLRNS</w:t>
            </w:r>
            <w:r w:rsidRPr="0003648D">
              <w:rPr>
                <w:i/>
                <w:vertAlign w:val="subscript"/>
              </w:rPr>
              <w:t xml:space="preserve"> q</w:t>
            </w:r>
          </w:p>
        </w:tc>
        <w:tc>
          <w:tcPr>
            <w:tcW w:w="623" w:type="pct"/>
            <w:tcBorders>
              <w:bottom w:val="single" w:sz="4" w:space="0" w:color="auto"/>
            </w:tcBorders>
          </w:tcPr>
          <w:p w14:paraId="226EE89D" w14:textId="77777777" w:rsidR="00BA7A09" w:rsidRPr="0003648D" w:rsidRDefault="00BA7A09" w:rsidP="00FF6149">
            <w:pPr>
              <w:pStyle w:val="tablebody0"/>
            </w:pPr>
            <w:r w:rsidRPr="0003648D">
              <w:t>MWh</w:t>
            </w:r>
          </w:p>
        </w:tc>
        <w:tc>
          <w:tcPr>
            <w:tcW w:w="3098" w:type="pct"/>
            <w:tcBorders>
              <w:bottom w:val="single" w:sz="4" w:space="0" w:color="auto"/>
            </w:tcBorders>
          </w:tcPr>
          <w:p w14:paraId="13DE970B" w14:textId="77777777" w:rsidR="00BA7A09" w:rsidRPr="0003648D" w:rsidRDefault="00BA7A09" w:rsidP="00FF6149">
            <w:pPr>
              <w:pStyle w:val="tablebody0"/>
              <w:rPr>
                <w:i/>
              </w:rPr>
            </w:pPr>
            <w:r w:rsidRPr="0003648D">
              <w:rPr>
                <w:i/>
              </w:rPr>
              <w:t>Real-Time Non-Spin Schedule for Controllable Load Resources for the QSE</w:t>
            </w:r>
            <w:r w:rsidRPr="0003648D">
              <w:sym w:font="Symbol" w:char="F0BE"/>
            </w:r>
            <w:r w:rsidRPr="0003648D">
              <w:t xml:space="preserve">The Real-Time telemetered Non-Spin Ancillary Service Schedule for all Controllable Load Resources for the QSE </w:t>
            </w:r>
            <w:r w:rsidRPr="0003648D">
              <w:rPr>
                <w:i/>
              </w:rPr>
              <w:t>q</w:t>
            </w:r>
            <w:r w:rsidRPr="0003648D">
              <w:t xml:space="preserve">, integrated over the 15-minute Settlement Interval discounted by the </w:t>
            </w:r>
            <w:r w:rsidRPr="0003648D">
              <w:rPr>
                <w:szCs w:val="18"/>
              </w:rPr>
              <w:t>system-wide</w:t>
            </w:r>
            <w:r w:rsidRPr="0003648D">
              <w:t xml:space="preserve"> discount factor.</w:t>
            </w:r>
          </w:p>
        </w:tc>
      </w:tr>
      <w:tr w:rsidR="00BA7A09" w:rsidRPr="0003648D" w14:paraId="1FB098A6" w14:textId="77777777" w:rsidTr="00FF6149">
        <w:trPr>
          <w:cantSplit/>
        </w:trPr>
        <w:tc>
          <w:tcPr>
            <w:tcW w:w="1279" w:type="pct"/>
            <w:tcBorders>
              <w:bottom w:val="single" w:sz="4" w:space="0" w:color="auto"/>
            </w:tcBorders>
          </w:tcPr>
          <w:p w14:paraId="2BFE12C6" w14:textId="77777777" w:rsidR="00BA7A09" w:rsidRPr="0003648D" w:rsidRDefault="00BA7A09" w:rsidP="00FF6149">
            <w:pPr>
              <w:pStyle w:val="tablebody0"/>
              <w:rPr>
                <w:i/>
              </w:rPr>
            </w:pPr>
            <w:r w:rsidRPr="0003648D">
              <w:t xml:space="preserve">SYS_GEN_DISCFACTOR </w:t>
            </w:r>
          </w:p>
        </w:tc>
        <w:tc>
          <w:tcPr>
            <w:tcW w:w="623" w:type="pct"/>
            <w:tcBorders>
              <w:bottom w:val="single" w:sz="4" w:space="0" w:color="auto"/>
            </w:tcBorders>
          </w:tcPr>
          <w:p w14:paraId="4D22F7B7" w14:textId="77777777" w:rsidR="00BA7A09" w:rsidRPr="0003648D" w:rsidRDefault="00BA7A09" w:rsidP="00FF6149">
            <w:pPr>
              <w:pStyle w:val="tablebody0"/>
            </w:pPr>
            <w:r w:rsidRPr="0003648D">
              <w:t>none</w:t>
            </w:r>
          </w:p>
        </w:tc>
        <w:tc>
          <w:tcPr>
            <w:tcW w:w="3098" w:type="pct"/>
            <w:tcBorders>
              <w:bottom w:val="single" w:sz="4" w:space="0" w:color="auto"/>
            </w:tcBorders>
          </w:tcPr>
          <w:p w14:paraId="518613C0" w14:textId="77777777" w:rsidR="00BA7A09" w:rsidRPr="0003648D" w:rsidRDefault="00BA7A09" w:rsidP="00FF6149">
            <w:pPr>
              <w:pStyle w:val="tablebody0"/>
            </w:pPr>
            <w:r w:rsidRPr="0003648D">
              <w:rPr>
                <w:i/>
              </w:rPr>
              <w:t>System-Wide Discount Factor</w:t>
            </w:r>
            <w:r w:rsidRPr="0003648D">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BA7A09" w:rsidRPr="0003648D" w14:paraId="0963B0E8" w14:textId="77777777" w:rsidTr="00FF6149">
        <w:trPr>
          <w:cantSplit/>
        </w:trPr>
        <w:tc>
          <w:tcPr>
            <w:tcW w:w="1279" w:type="pct"/>
            <w:tcBorders>
              <w:bottom w:val="single" w:sz="4" w:space="0" w:color="auto"/>
            </w:tcBorders>
          </w:tcPr>
          <w:p w14:paraId="54DCE15C" w14:textId="77777777" w:rsidR="00BA7A09" w:rsidRPr="0003648D" w:rsidRDefault="00BA7A09" w:rsidP="00FF6149">
            <w:pPr>
              <w:pStyle w:val="tablebody0"/>
            </w:pPr>
            <w:r w:rsidRPr="0003648D">
              <w:t>UGEN</w:t>
            </w:r>
            <w:r w:rsidRPr="0003648D">
              <w:rPr>
                <w:i/>
                <w:vertAlign w:val="subscript"/>
              </w:rPr>
              <w:t xml:space="preserve"> q, r, p</w:t>
            </w:r>
          </w:p>
        </w:tc>
        <w:tc>
          <w:tcPr>
            <w:tcW w:w="623" w:type="pct"/>
            <w:tcBorders>
              <w:bottom w:val="single" w:sz="4" w:space="0" w:color="auto"/>
            </w:tcBorders>
          </w:tcPr>
          <w:p w14:paraId="38BE6415" w14:textId="77777777" w:rsidR="00BA7A09" w:rsidRPr="0003648D" w:rsidRDefault="00BA7A09" w:rsidP="00FF6149">
            <w:pPr>
              <w:pStyle w:val="tablebody0"/>
            </w:pPr>
            <w:r w:rsidRPr="0003648D">
              <w:t>MWh</w:t>
            </w:r>
          </w:p>
        </w:tc>
        <w:tc>
          <w:tcPr>
            <w:tcW w:w="3098" w:type="pct"/>
            <w:tcBorders>
              <w:bottom w:val="single" w:sz="4" w:space="0" w:color="auto"/>
            </w:tcBorders>
          </w:tcPr>
          <w:p w14:paraId="7B12556A" w14:textId="77777777" w:rsidR="00BA7A09" w:rsidRPr="0003648D" w:rsidRDefault="00BA7A09" w:rsidP="00FF6149">
            <w:pPr>
              <w:pStyle w:val="tablebody0"/>
              <w:rPr>
                <w:i/>
              </w:rPr>
            </w:pPr>
            <w:r w:rsidRPr="0003648D">
              <w:rPr>
                <w:i/>
              </w:rPr>
              <w:t>Under Generation Volumes per QSE per Settlement Point per Resource</w:t>
            </w:r>
            <w:r w:rsidRPr="0003648D">
              <w:t xml:space="preserve">—The amount under-generated by the Generation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for the 15-minute Settlement Interval.</w:t>
            </w:r>
          </w:p>
        </w:tc>
      </w:tr>
      <w:tr w:rsidR="00BA7A09" w:rsidRPr="0003648D" w14:paraId="509226AA" w14:textId="77777777" w:rsidTr="00FF6149">
        <w:trPr>
          <w:cantSplit/>
        </w:trPr>
        <w:tc>
          <w:tcPr>
            <w:tcW w:w="1279" w:type="pct"/>
            <w:tcBorders>
              <w:bottom w:val="single" w:sz="4" w:space="0" w:color="auto"/>
            </w:tcBorders>
          </w:tcPr>
          <w:p w14:paraId="50866F40" w14:textId="77777777" w:rsidR="00BA7A09" w:rsidRPr="0003648D" w:rsidRDefault="00BA7A09" w:rsidP="00FF6149">
            <w:pPr>
              <w:pStyle w:val="tablebody0"/>
            </w:pPr>
            <w:r w:rsidRPr="0003648D">
              <w:t>UGENA</w:t>
            </w:r>
            <w:r w:rsidRPr="0003648D">
              <w:rPr>
                <w:i/>
                <w:vertAlign w:val="subscript"/>
              </w:rPr>
              <w:t xml:space="preserve"> q, r, p</w:t>
            </w:r>
          </w:p>
        </w:tc>
        <w:tc>
          <w:tcPr>
            <w:tcW w:w="623" w:type="pct"/>
            <w:tcBorders>
              <w:bottom w:val="single" w:sz="4" w:space="0" w:color="auto"/>
            </w:tcBorders>
          </w:tcPr>
          <w:p w14:paraId="5066C237" w14:textId="77777777" w:rsidR="00BA7A09" w:rsidRPr="0003648D" w:rsidRDefault="00BA7A09" w:rsidP="00FF6149">
            <w:pPr>
              <w:pStyle w:val="tablebody0"/>
            </w:pPr>
            <w:r w:rsidRPr="0003648D">
              <w:t>MWh</w:t>
            </w:r>
          </w:p>
        </w:tc>
        <w:tc>
          <w:tcPr>
            <w:tcW w:w="3098" w:type="pct"/>
            <w:tcBorders>
              <w:bottom w:val="single" w:sz="4" w:space="0" w:color="auto"/>
            </w:tcBorders>
          </w:tcPr>
          <w:p w14:paraId="11359B43" w14:textId="77777777" w:rsidR="00BA7A09" w:rsidRPr="0003648D" w:rsidRDefault="00BA7A09" w:rsidP="00FF6149">
            <w:pPr>
              <w:pStyle w:val="tablebody0"/>
              <w:rPr>
                <w:i/>
              </w:rPr>
            </w:pPr>
            <w:r w:rsidRPr="0003648D">
              <w:rPr>
                <w:i/>
              </w:rPr>
              <w:t>Adjusted Under Generation Volumes per QSE per Settlement Point per Resource</w:t>
            </w:r>
            <w:r w:rsidRPr="0003648D">
              <w:t xml:space="preserve">—The amount under-generated by the Generation Resource </w:t>
            </w:r>
            <w:r w:rsidRPr="0003648D">
              <w:rPr>
                <w:i/>
              </w:rPr>
              <w:t>r</w:t>
            </w:r>
            <w:r w:rsidRPr="0003648D">
              <w:t xml:space="preserve"> represented by QSE </w:t>
            </w:r>
            <w:r w:rsidRPr="0003648D">
              <w:rPr>
                <w:i/>
              </w:rPr>
              <w:t>q</w:t>
            </w:r>
            <w:r w:rsidRPr="0003648D">
              <w:t xml:space="preserve"> at Resource Node </w:t>
            </w:r>
            <w:r w:rsidRPr="0003648D">
              <w:rPr>
                <w:i/>
              </w:rPr>
              <w:t>p</w:t>
            </w:r>
            <w:r w:rsidRPr="0003648D">
              <w:t xml:space="preserve"> for the 15-minute Settlement Interval adjusted pursuant to paragraph (6) above.</w:t>
            </w:r>
          </w:p>
        </w:tc>
      </w:tr>
      <w:tr w:rsidR="00BA7A09" w:rsidRPr="0003648D" w14:paraId="341B1AA2" w14:textId="77777777" w:rsidTr="00FF6149">
        <w:trPr>
          <w:cantSplit/>
        </w:trPr>
        <w:tc>
          <w:tcPr>
            <w:tcW w:w="1279" w:type="pct"/>
          </w:tcPr>
          <w:p w14:paraId="11E232FC" w14:textId="77777777" w:rsidR="00BA7A09" w:rsidRPr="0003648D" w:rsidRDefault="004B27C3" w:rsidP="00FF6149">
            <w:pPr>
              <w:pStyle w:val="tablebody0"/>
            </w:pPr>
            <w:r w:rsidRPr="0003648D">
              <w:rPr>
                <w:i/>
              </w:rPr>
              <w:t>r</w:t>
            </w:r>
          </w:p>
        </w:tc>
        <w:tc>
          <w:tcPr>
            <w:tcW w:w="623" w:type="pct"/>
          </w:tcPr>
          <w:p w14:paraId="2DCA9E40" w14:textId="77777777" w:rsidR="00BA7A09" w:rsidRPr="0003648D" w:rsidRDefault="00BA7A09" w:rsidP="00FF6149">
            <w:pPr>
              <w:pStyle w:val="tablebody0"/>
            </w:pPr>
            <w:r w:rsidRPr="0003648D">
              <w:t>none</w:t>
            </w:r>
          </w:p>
        </w:tc>
        <w:tc>
          <w:tcPr>
            <w:tcW w:w="3098" w:type="pct"/>
          </w:tcPr>
          <w:p w14:paraId="5125D9A3" w14:textId="77777777" w:rsidR="00BA7A09" w:rsidRPr="0003648D" w:rsidRDefault="00BA7A09" w:rsidP="00FF6149">
            <w:pPr>
              <w:pStyle w:val="tablebody0"/>
              <w:rPr>
                <w:i/>
              </w:rPr>
            </w:pPr>
            <w:r w:rsidRPr="0003648D">
              <w:t>A Generation or Load Resource.</w:t>
            </w:r>
          </w:p>
        </w:tc>
      </w:tr>
      <w:tr w:rsidR="00BA7A09" w:rsidRPr="0003648D" w14:paraId="6D8FDC1D" w14:textId="77777777" w:rsidTr="00FF6149">
        <w:trPr>
          <w:cantSplit/>
        </w:trPr>
        <w:tc>
          <w:tcPr>
            <w:tcW w:w="1279" w:type="pct"/>
          </w:tcPr>
          <w:p w14:paraId="0ED97938" w14:textId="77777777" w:rsidR="00BA7A09" w:rsidRPr="0003648D" w:rsidRDefault="004B27C3" w:rsidP="00FF6149">
            <w:pPr>
              <w:pStyle w:val="tablebody0"/>
            </w:pPr>
            <w:r w:rsidRPr="0003648D">
              <w:rPr>
                <w:i/>
              </w:rPr>
              <w:t>y</w:t>
            </w:r>
          </w:p>
        </w:tc>
        <w:tc>
          <w:tcPr>
            <w:tcW w:w="623" w:type="pct"/>
          </w:tcPr>
          <w:p w14:paraId="480C0DF1" w14:textId="77777777" w:rsidR="00BA7A09" w:rsidRPr="0003648D" w:rsidRDefault="00BA7A09" w:rsidP="00FF6149">
            <w:pPr>
              <w:pStyle w:val="tablebody0"/>
            </w:pPr>
            <w:r w:rsidRPr="0003648D">
              <w:t>none</w:t>
            </w:r>
          </w:p>
        </w:tc>
        <w:tc>
          <w:tcPr>
            <w:tcW w:w="3098" w:type="pct"/>
          </w:tcPr>
          <w:p w14:paraId="117FC406" w14:textId="77777777" w:rsidR="00BA7A09" w:rsidRPr="0003648D" w:rsidRDefault="00BA7A09" w:rsidP="00FF6149">
            <w:pPr>
              <w:pStyle w:val="tablebody0"/>
              <w:rPr>
                <w:i/>
              </w:rPr>
            </w:pPr>
            <w:r w:rsidRPr="0003648D">
              <w:t>A SCED interval in the 15-minute Settlement Interval.  The summation is over the total number of SCED runs that cover the 15-minute Settlement Interval.</w:t>
            </w:r>
          </w:p>
        </w:tc>
      </w:tr>
      <w:tr w:rsidR="00BA7A09" w:rsidRPr="0003648D" w14:paraId="250294F6" w14:textId="77777777" w:rsidTr="00FF6149">
        <w:trPr>
          <w:cantSplit/>
        </w:trPr>
        <w:tc>
          <w:tcPr>
            <w:tcW w:w="1279" w:type="pct"/>
          </w:tcPr>
          <w:p w14:paraId="42FC3EBE" w14:textId="77777777" w:rsidR="00BA7A09" w:rsidRPr="0003648D" w:rsidRDefault="004B27C3" w:rsidP="00FF6149">
            <w:pPr>
              <w:pStyle w:val="tablebody0"/>
              <w:rPr>
                <w:i/>
              </w:rPr>
            </w:pPr>
            <w:r w:rsidRPr="0003648D">
              <w:rPr>
                <w:i/>
              </w:rPr>
              <w:t>q</w:t>
            </w:r>
          </w:p>
        </w:tc>
        <w:tc>
          <w:tcPr>
            <w:tcW w:w="623" w:type="pct"/>
          </w:tcPr>
          <w:p w14:paraId="61FFE2C0" w14:textId="77777777" w:rsidR="00BA7A09" w:rsidRPr="0003648D" w:rsidRDefault="00BA7A09" w:rsidP="00FF6149">
            <w:pPr>
              <w:pStyle w:val="tablebody0"/>
            </w:pPr>
            <w:r w:rsidRPr="0003648D">
              <w:t>none</w:t>
            </w:r>
          </w:p>
        </w:tc>
        <w:tc>
          <w:tcPr>
            <w:tcW w:w="3098" w:type="pct"/>
          </w:tcPr>
          <w:p w14:paraId="30AAD6E3" w14:textId="77777777" w:rsidR="00BA7A09" w:rsidRPr="0003648D" w:rsidRDefault="00BA7A09" w:rsidP="00FF6149">
            <w:pPr>
              <w:pStyle w:val="tablebody0"/>
            </w:pPr>
            <w:r w:rsidRPr="0003648D">
              <w:t>A QSE.</w:t>
            </w:r>
          </w:p>
        </w:tc>
      </w:tr>
      <w:tr w:rsidR="00BA7A09" w:rsidRPr="0003648D" w14:paraId="5B89BA16" w14:textId="77777777" w:rsidTr="00FF6149">
        <w:trPr>
          <w:cantSplit/>
        </w:trPr>
        <w:tc>
          <w:tcPr>
            <w:tcW w:w="1279" w:type="pct"/>
          </w:tcPr>
          <w:p w14:paraId="6F197AAE" w14:textId="77777777" w:rsidR="00BA7A09" w:rsidRPr="0003648D" w:rsidRDefault="004B27C3" w:rsidP="00FF6149">
            <w:pPr>
              <w:pStyle w:val="tablebody0"/>
              <w:rPr>
                <w:i/>
              </w:rPr>
            </w:pPr>
            <w:r w:rsidRPr="0003648D">
              <w:rPr>
                <w:i/>
              </w:rPr>
              <w:t>p</w:t>
            </w:r>
          </w:p>
        </w:tc>
        <w:tc>
          <w:tcPr>
            <w:tcW w:w="623" w:type="pct"/>
          </w:tcPr>
          <w:p w14:paraId="3F8452D5" w14:textId="77777777" w:rsidR="00BA7A09" w:rsidRPr="0003648D" w:rsidRDefault="00BA7A09" w:rsidP="00FF6149">
            <w:pPr>
              <w:pStyle w:val="tablebody0"/>
            </w:pPr>
            <w:r w:rsidRPr="0003648D">
              <w:t>none</w:t>
            </w:r>
          </w:p>
        </w:tc>
        <w:tc>
          <w:tcPr>
            <w:tcW w:w="3098" w:type="pct"/>
          </w:tcPr>
          <w:p w14:paraId="526A8554" w14:textId="77777777" w:rsidR="00BA7A09" w:rsidRPr="0003648D" w:rsidRDefault="00BA7A09" w:rsidP="00FF6149">
            <w:pPr>
              <w:pStyle w:val="tablebody0"/>
            </w:pPr>
            <w:r w:rsidRPr="0003648D">
              <w:t>A Resource Node Settlement Point.</w:t>
            </w:r>
          </w:p>
        </w:tc>
      </w:tr>
    </w:tbl>
    <w:p w14:paraId="4DB4BE46" w14:textId="77777777" w:rsidR="00BA7A09" w:rsidRPr="0003648D" w:rsidRDefault="00BA7A09" w:rsidP="00BA7A09">
      <w:pPr>
        <w:pStyle w:val="Instructions"/>
        <w:spacing w:before="240" w:after="120"/>
        <w:ind w:left="720" w:hanging="720"/>
        <w:rPr>
          <w:b w:val="0"/>
          <w:i w:val="0"/>
          <w:iCs w:val="0"/>
        </w:rPr>
      </w:pPr>
      <w:r w:rsidRPr="0003648D">
        <w:rPr>
          <w:b w:val="0"/>
          <w:i w:val="0"/>
        </w:rPr>
        <w:t xml:space="preserve">(8) </w:t>
      </w:r>
      <w:r w:rsidRPr="0003648D">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(11) of Section 5.5.2 for a given 15-minute Settlement Interval is calculated as follows:</w:t>
      </w:r>
    </w:p>
    <w:p w14:paraId="29F46CEE" w14:textId="77777777" w:rsidR="00BA7A09" w:rsidRPr="0003648D" w:rsidRDefault="00BA7A09" w:rsidP="00BA7A09">
      <w:pPr>
        <w:spacing w:before="240" w:after="240"/>
        <w:ind w:left="3600" w:hanging="2434"/>
        <w:rPr>
          <w:b/>
        </w:rPr>
      </w:pPr>
      <w:r w:rsidRPr="0003648D">
        <w:rPr>
          <w:b/>
        </w:rPr>
        <w:t xml:space="preserve">RTRUCRSVAMT </w:t>
      </w:r>
      <w:r w:rsidRPr="0003648D">
        <w:rPr>
          <w:b/>
          <w:i/>
          <w:vertAlign w:val="subscript"/>
        </w:rPr>
        <w:t>q</w:t>
      </w:r>
      <w:r w:rsidRPr="0003648D">
        <w:rPr>
          <w:b/>
        </w:rPr>
        <w:t xml:space="preserve"> =</w:t>
      </w:r>
      <w:r w:rsidRPr="0003648D">
        <w:rPr>
          <w:b/>
        </w:rPr>
        <w:tab/>
        <w:t xml:space="preserve">(-1) * (RTRUCRESP </w:t>
      </w:r>
      <w:r w:rsidRPr="0003648D">
        <w:rPr>
          <w:b/>
          <w:i/>
          <w:vertAlign w:val="subscript"/>
        </w:rPr>
        <w:t>q</w:t>
      </w:r>
      <w:r w:rsidRPr="0003648D">
        <w:rPr>
          <w:b/>
        </w:rPr>
        <w:t xml:space="preserve"> * RTRSVPOR)</w:t>
      </w:r>
    </w:p>
    <w:p w14:paraId="2103B6B6" w14:textId="77777777" w:rsidR="00BA7A09" w:rsidRPr="0003648D" w:rsidRDefault="00BA7A09" w:rsidP="00BA7A09">
      <w:pPr>
        <w:spacing w:before="240" w:after="240"/>
        <w:ind w:left="3600" w:hanging="2434"/>
        <w:rPr>
          <w:b/>
        </w:rPr>
      </w:pPr>
      <w:r w:rsidRPr="0003648D">
        <w:rPr>
          <w:b/>
        </w:rPr>
        <w:t xml:space="preserve">RTRDRUCRSVAMT </w:t>
      </w:r>
      <w:r w:rsidRPr="0003648D">
        <w:rPr>
          <w:b/>
          <w:i/>
          <w:vertAlign w:val="subscript"/>
        </w:rPr>
        <w:t>q</w:t>
      </w:r>
      <w:r w:rsidRPr="0003648D">
        <w:rPr>
          <w:b/>
        </w:rPr>
        <w:t xml:space="preserve"> =</w:t>
      </w:r>
      <w:r w:rsidRPr="0003648D">
        <w:rPr>
          <w:b/>
        </w:rPr>
        <w:tab/>
        <w:t xml:space="preserve">(-1) * (RTRUCRESP </w:t>
      </w:r>
      <w:r w:rsidRPr="0003648D">
        <w:rPr>
          <w:b/>
          <w:i/>
          <w:vertAlign w:val="subscript"/>
        </w:rPr>
        <w:t>q</w:t>
      </w:r>
      <w:r w:rsidRPr="0003648D">
        <w:rPr>
          <w:b/>
        </w:rPr>
        <w:t xml:space="preserve"> * RTRDP)</w:t>
      </w:r>
    </w:p>
    <w:p w14:paraId="26852C33" w14:textId="77777777" w:rsidR="00BA7A09" w:rsidRPr="0003648D" w:rsidRDefault="00BA7A09" w:rsidP="00BA7A09">
      <w:pPr>
        <w:spacing w:after="240"/>
      </w:pPr>
      <w:r w:rsidRPr="0003648D">
        <w:lastRenderedPageBreak/>
        <w:t>Where:</w:t>
      </w:r>
    </w:p>
    <w:p w14:paraId="5DFD7053" w14:textId="77777777" w:rsidR="00BA7A09" w:rsidRPr="0003648D" w:rsidRDefault="00BA7A09" w:rsidP="00BA7A09">
      <w:pPr>
        <w:spacing w:after="240"/>
        <w:ind w:left="720"/>
        <w:rPr>
          <w:b/>
        </w:rPr>
      </w:pPr>
      <w:r w:rsidRPr="0003648D">
        <w:t>RTRUCRESP </w:t>
      </w:r>
      <w:r w:rsidRPr="0003648D">
        <w:rPr>
          <w:i/>
          <w:vertAlign w:val="subscript"/>
        </w:rPr>
        <w:t xml:space="preserve">q </w:t>
      </w:r>
      <w:r w:rsidRPr="0003648D">
        <w:t xml:space="preserve">= </w:t>
      </w:r>
      <w:r w:rsidRPr="0003648D">
        <w:rPr>
          <w:position w:val="-18"/>
        </w:rPr>
        <w:object w:dxaOrig="225" w:dyaOrig="420" w14:anchorId="18E1C128">
          <v:shape id="_x0000_i1091" type="#_x0000_t75" style="width:11.25pt;height:21.3pt" o:ole="">
            <v:imagedata r:id="rId79" o:title=""/>
          </v:shape>
          <o:OLEObject Type="Embed" ProgID="Equation.3" ShapeID="_x0000_i1091" DrawAspect="Content" ObjectID="_1590320942" r:id="rId108"/>
        </w:object>
      </w:r>
      <w:r w:rsidRPr="0003648D" w:rsidDel="0018509B">
        <w:t xml:space="preserve"> </w:t>
      </w:r>
      <w:r w:rsidRPr="0003648D">
        <w:t>RTRUCASA</w:t>
      </w:r>
      <w:r w:rsidRPr="0003648D">
        <w:rPr>
          <w:i/>
          <w:vertAlign w:val="subscript"/>
        </w:rPr>
        <w:t xml:space="preserve"> q, r</w:t>
      </w:r>
      <w:r w:rsidRPr="0003648D">
        <w:t xml:space="preserve"> * ¼</w:t>
      </w:r>
    </w:p>
    <w:p w14:paraId="5ECB0B26" w14:textId="77777777" w:rsidR="00BA7A09" w:rsidRPr="0003648D" w:rsidRDefault="00BA7A09" w:rsidP="00BA7A09">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A7A09" w:rsidRPr="0003648D" w14:paraId="2B404091" w14:textId="77777777" w:rsidTr="00FF6149">
        <w:trPr>
          <w:cantSplit/>
          <w:tblHeader/>
        </w:trPr>
        <w:tc>
          <w:tcPr>
            <w:tcW w:w="1146" w:type="pct"/>
          </w:tcPr>
          <w:p w14:paraId="2E779955" w14:textId="77777777" w:rsidR="00BA7A09" w:rsidRPr="0003648D" w:rsidRDefault="00BA7A09" w:rsidP="00FF6149">
            <w:pPr>
              <w:pStyle w:val="TableHead"/>
            </w:pPr>
            <w:r w:rsidRPr="0003648D">
              <w:t>Variable</w:t>
            </w:r>
          </w:p>
        </w:tc>
        <w:tc>
          <w:tcPr>
            <w:tcW w:w="675" w:type="pct"/>
          </w:tcPr>
          <w:p w14:paraId="3D421444" w14:textId="77777777" w:rsidR="00BA7A09" w:rsidRPr="0003648D" w:rsidRDefault="00BA7A09" w:rsidP="00FF6149">
            <w:pPr>
              <w:pStyle w:val="TableHead"/>
            </w:pPr>
            <w:r w:rsidRPr="0003648D">
              <w:t>Unit</w:t>
            </w:r>
          </w:p>
        </w:tc>
        <w:tc>
          <w:tcPr>
            <w:tcW w:w="3179" w:type="pct"/>
          </w:tcPr>
          <w:p w14:paraId="2B104BFF" w14:textId="77777777" w:rsidR="00BA7A09" w:rsidRPr="0003648D" w:rsidRDefault="00BA7A09" w:rsidP="00FF6149">
            <w:pPr>
              <w:pStyle w:val="TableHead"/>
            </w:pPr>
            <w:r w:rsidRPr="0003648D">
              <w:t>Description</w:t>
            </w:r>
          </w:p>
        </w:tc>
      </w:tr>
      <w:tr w:rsidR="00BA7A09" w:rsidRPr="0003648D" w14:paraId="4507DCDF" w14:textId="77777777" w:rsidTr="00FF6149">
        <w:trPr>
          <w:cantSplit/>
        </w:trPr>
        <w:tc>
          <w:tcPr>
            <w:tcW w:w="1146" w:type="pct"/>
            <w:tcBorders>
              <w:bottom w:val="single" w:sz="4" w:space="0" w:color="auto"/>
            </w:tcBorders>
          </w:tcPr>
          <w:p w14:paraId="5AF9C6BA" w14:textId="77777777" w:rsidR="00BA7A09" w:rsidRPr="0003648D" w:rsidRDefault="00BA7A09" w:rsidP="00FF6149">
            <w:pPr>
              <w:pStyle w:val="tablebody0"/>
            </w:pPr>
            <w:r w:rsidRPr="0003648D">
              <w:t>RTRUCRSVAMT</w:t>
            </w:r>
            <w:r w:rsidRPr="0003648D">
              <w:rPr>
                <w:vertAlign w:val="subscript"/>
              </w:rPr>
              <w:t xml:space="preserve"> </w:t>
            </w:r>
            <w:r w:rsidRPr="0003648D">
              <w:rPr>
                <w:i/>
                <w:vertAlign w:val="subscript"/>
              </w:rPr>
              <w:t>q</w:t>
            </w:r>
          </w:p>
        </w:tc>
        <w:tc>
          <w:tcPr>
            <w:tcW w:w="675" w:type="pct"/>
            <w:tcBorders>
              <w:bottom w:val="single" w:sz="4" w:space="0" w:color="auto"/>
            </w:tcBorders>
          </w:tcPr>
          <w:p w14:paraId="3B49B56C" w14:textId="77777777" w:rsidR="00BA7A09" w:rsidRPr="0003648D" w:rsidRDefault="00BA7A09" w:rsidP="00FF6149">
            <w:pPr>
              <w:pStyle w:val="tablebody0"/>
            </w:pPr>
            <w:r w:rsidRPr="0003648D">
              <w:t>$</w:t>
            </w:r>
          </w:p>
        </w:tc>
        <w:tc>
          <w:tcPr>
            <w:tcW w:w="3179" w:type="pct"/>
            <w:tcBorders>
              <w:bottom w:val="single" w:sz="4" w:space="0" w:color="auto"/>
            </w:tcBorders>
          </w:tcPr>
          <w:p w14:paraId="15C1C0A3" w14:textId="77777777" w:rsidR="00BA7A09" w:rsidRPr="0003648D" w:rsidRDefault="00BA7A09" w:rsidP="00FF6149">
            <w:pPr>
              <w:pStyle w:val="tablebody0"/>
              <w:rPr>
                <w:i/>
              </w:rPr>
            </w:pPr>
            <w:r w:rsidRPr="0003648D">
              <w:rPr>
                <w:i/>
              </w:rPr>
              <w:t>Real-Time RUC Ancillary Service Reserve Amount</w:t>
            </w:r>
            <w:r w:rsidRPr="0003648D">
              <w:t>—</w:t>
            </w:r>
            <w:r w:rsidRPr="0003648D">
              <w:rPr>
                <w:iCs/>
              </w:rPr>
              <w:t xml:space="preserve">The total payment |to QSE </w:t>
            </w:r>
            <w:r w:rsidRPr="0003648D">
              <w:rPr>
                <w:i/>
                <w:iCs/>
              </w:rPr>
              <w:t>q</w:t>
            </w:r>
            <w:r w:rsidRPr="0003648D">
              <w:rPr>
                <w:iCs/>
              </w:rPr>
              <w:t xml:space="preserve"> </w:t>
            </w:r>
            <w:r w:rsidRPr="0003648D">
              <w:t xml:space="preserve">for the Real-Time RUC Ancillary Service Reserve payment associated with ORDC </w:t>
            </w:r>
            <w:r w:rsidRPr="0003648D">
              <w:rPr>
                <w:iCs/>
              </w:rPr>
              <w:t>for each 15-minute Settlement Interval.</w:t>
            </w:r>
          </w:p>
        </w:tc>
      </w:tr>
      <w:tr w:rsidR="00BA7A09" w:rsidRPr="0003648D" w14:paraId="5BBF0E75" w14:textId="77777777" w:rsidTr="00FF6149">
        <w:trPr>
          <w:cantSplit/>
        </w:trPr>
        <w:tc>
          <w:tcPr>
            <w:tcW w:w="1146" w:type="pct"/>
          </w:tcPr>
          <w:p w14:paraId="59B11E91" w14:textId="77777777" w:rsidR="00BA7A09" w:rsidRPr="0003648D" w:rsidRDefault="00BA7A09" w:rsidP="00FF6149">
            <w:pPr>
              <w:pStyle w:val="tablebody0"/>
            </w:pPr>
            <w:r w:rsidRPr="0003648D">
              <w:t xml:space="preserve">RTRDRUCRSVAMT </w:t>
            </w:r>
            <w:r w:rsidRPr="0003648D">
              <w:rPr>
                <w:i/>
                <w:vertAlign w:val="subscript"/>
              </w:rPr>
              <w:t>q</w:t>
            </w:r>
          </w:p>
        </w:tc>
        <w:tc>
          <w:tcPr>
            <w:tcW w:w="675" w:type="pct"/>
          </w:tcPr>
          <w:p w14:paraId="7AEE8C6B" w14:textId="77777777" w:rsidR="00BA7A09" w:rsidRPr="0003648D" w:rsidRDefault="00BA7A09" w:rsidP="00FF6149">
            <w:pPr>
              <w:pStyle w:val="tablebody0"/>
            </w:pPr>
            <w:r w:rsidRPr="0003648D">
              <w:t>$</w:t>
            </w:r>
          </w:p>
        </w:tc>
        <w:tc>
          <w:tcPr>
            <w:tcW w:w="3179" w:type="pct"/>
          </w:tcPr>
          <w:p w14:paraId="2C8DECB8" w14:textId="77777777" w:rsidR="00BA7A09" w:rsidRPr="0003648D" w:rsidRDefault="00BA7A09" w:rsidP="00FF6149">
            <w:pPr>
              <w:pStyle w:val="tablebody0"/>
              <w:rPr>
                <w:i/>
              </w:rPr>
            </w:pPr>
            <w:r w:rsidRPr="0003648D">
              <w:rPr>
                <w:i/>
              </w:rPr>
              <w:t>Real-Time Reliability Deployment RUC Ancillary Service Reserve Amount</w:t>
            </w:r>
            <w:r w:rsidRPr="0003648D">
              <w:t>—</w:t>
            </w:r>
            <w:r w:rsidRPr="0003648D">
              <w:rPr>
                <w:iCs/>
              </w:rPr>
              <w:t xml:space="preserve">The total payment |to QSE </w:t>
            </w:r>
            <w:r w:rsidRPr="0003648D">
              <w:rPr>
                <w:i/>
                <w:iCs/>
              </w:rPr>
              <w:t>q</w:t>
            </w:r>
            <w:r w:rsidRPr="0003648D">
              <w:rPr>
                <w:iCs/>
              </w:rPr>
              <w:t xml:space="preserve"> </w:t>
            </w:r>
            <w:r w:rsidRPr="0003648D">
              <w:t xml:space="preserve">for the Real-Time RUC Ancillary Service Reserve payment associated with reliability deployments </w:t>
            </w:r>
            <w:r w:rsidRPr="0003648D">
              <w:rPr>
                <w:iCs/>
              </w:rPr>
              <w:t>for each 15-minute Settlement Interval.</w:t>
            </w:r>
          </w:p>
        </w:tc>
      </w:tr>
      <w:tr w:rsidR="00BA7A09" w:rsidRPr="0003648D" w14:paraId="363C7B6C" w14:textId="77777777" w:rsidTr="00FF6149">
        <w:trPr>
          <w:cantSplit/>
        </w:trPr>
        <w:tc>
          <w:tcPr>
            <w:tcW w:w="1146" w:type="pct"/>
            <w:tcBorders>
              <w:bottom w:val="single" w:sz="4" w:space="0" w:color="auto"/>
            </w:tcBorders>
          </w:tcPr>
          <w:p w14:paraId="4B9A8082" w14:textId="77777777" w:rsidR="00BA7A09" w:rsidRPr="0003648D" w:rsidRDefault="00BA7A09" w:rsidP="00FF6149">
            <w:pPr>
              <w:pStyle w:val="tablebody0"/>
            </w:pPr>
            <w:r w:rsidRPr="0003648D">
              <w:t xml:space="preserve">RTRUCRESP </w:t>
            </w:r>
            <w:r w:rsidRPr="0003648D">
              <w:rPr>
                <w:i/>
                <w:vertAlign w:val="subscript"/>
              </w:rPr>
              <w:t>q</w:t>
            </w:r>
          </w:p>
        </w:tc>
        <w:tc>
          <w:tcPr>
            <w:tcW w:w="675" w:type="pct"/>
            <w:tcBorders>
              <w:bottom w:val="single" w:sz="4" w:space="0" w:color="auto"/>
            </w:tcBorders>
          </w:tcPr>
          <w:p w14:paraId="0140EB8C" w14:textId="77777777" w:rsidR="00BA7A09" w:rsidRPr="0003648D" w:rsidRDefault="00BA7A09" w:rsidP="00FF6149">
            <w:pPr>
              <w:pStyle w:val="tablebody0"/>
            </w:pPr>
            <w:r w:rsidRPr="0003648D">
              <w:t>MWh</w:t>
            </w:r>
          </w:p>
        </w:tc>
        <w:tc>
          <w:tcPr>
            <w:tcW w:w="3179" w:type="pct"/>
            <w:tcBorders>
              <w:bottom w:val="single" w:sz="4" w:space="0" w:color="auto"/>
            </w:tcBorders>
          </w:tcPr>
          <w:p w14:paraId="3299180D" w14:textId="77777777" w:rsidR="00BA7A09" w:rsidRPr="0003648D" w:rsidRDefault="00BA7A09" w:rsidP="00FF6149">
            <w:pPr>
              <w:pStyle w:val="tablebody0"/>
              <w:rPr>
                <w:i/>
              </w:rPr>
            </w:pPr>
            <w:r w:rsidRPr="0003648D">
              <w:rPr>
                <w:i/>
              </w:rPr>
              <w:t>Real-Time RUC Ancillary Service Supply Responsibility for the QSE</w:t>
            </w:r>
            <w:r w:rsidRPr="0003648D">
              <w:sym w:font="Symbol" w:char="F0BE"/>
            </w:r>
            <w:r w:rsidRPr="0003648D">
              <w:t>The Real-Time Ancillary Service Supply Responsibility pursuant to the Ancillary Service awards for Reg-Up, RRS</w:t>
            </w:r>
            <w:ins w:id="4147" w:author="STEC" w:date="2017-11-22T11:42:00Z">
              <w:r w:rsidRPr="0003648D">
                <w:t xml:space="preserve">, </w:t>
              </w:r>
              <w:del w:id="4148" w:author="STEC 042618" w:date="2018-03-28T16:41:00Z">
                <w:r w:rsidRPr="0003648D" w:rsidDel="00364610">
                  <w:delText>P</w:delText>
                </w:r>
              </w:del>
              <w:r w:rsidRPr="0003648D">
                <w:t>FRS</w:t>
              </w:r>
            </w:ins>
            <w:ins w:id="4149" w:author="STEC" w:date="2017-12-27T11:12:00Z">
              <w:r w:rsidRPr="0003648D">
                <w:t>,</w:t>
              </w:r>
            </w:ins>
            <w:r w:rsidRPr="0003648D">
              <w:t xml:space="preserve"> and Non-Spin for all RUC Resources that have opted out per paragraph (11) of Section 5.5.2 for the QSE </w:t>
            </w:r>
            <w:r w:rsidRPr="0003648D">
              <w:rPr>
                <w:i/>
              </w:rPr>
              <w:t>q</w:t>
            </w:r>
            <w:r w:rsidRPr="0003648D">
              <w:t>, for the 15-minute Settlement Interval.</w:t>
            </w:r>
          </w:p>
        </w:tc>
      </w:tr>
      <w:tr w:rsidR="00BA7A09" w:rsidRPr="0003648D" w14:paraId="758AB76B" w14:textId="77777777" w:rsidTr="00FF6149">
        <w:trPr>
          <w:cantSplit/>
        </w:trPr>
        <w:tc>
          <w:tcPr>
            <w:tcW w:w="1146" w:type="pct"/>
          </w:tcPr>
          <w:p w14:paraId="4957B543" w14:textId="77777777" w:rsidR="00BA7A09" w:rsidRPr="0003648D" w:rsidRDefault="00BA7A09" w:rsidP="00FF6149">
            <w:pPr>
              <w:pStyle w:val="tablebody0"/>
            </w:pPr>
            <w:r w:rsidRPr="0003648D">
              <w:t>RTRUCASA</w:t>
            </w:r>
            <w:r w:rsidRPr="0003648D">
              <w:rPr>
                <w:i/>
                <w:vertAlign w:val="subscript"/>
              </w:rPr>
              <w:t xml:space="preserve"> q, r</w:t>
            </w:r>
          </w:p>
        </w:tc>
        <w:tc>
          <w:tcPr>
            <w:tcW w:w="675" w:type="pct"/>
          </w:tcPr>
          <w:p w14:paraId="44D1B763" w14:textId="77777777" w:rsidR="00BA7A09" w:rsidRPr="0003648D" w:rsidRDefault="00BA7A09" w:rsidP="00FF6149">
            <w:pPr>
              <w:pStyle w:val="tablebody0"/>
            </w:pPr>
            <w:r w:rsidRPr="0003648D">
              <w:t>MW</w:t>
            </w:r>
          </w:p>
        </w:tc>
        <w:tc>
          <w:tcPr>
            <w:tcW w:w="3179" w:type="pct"/>
          </w:tcPr>
          <w:p w14:paraId="3C7527F5" w14:textId="77777777" w:rsidR="00BA7A09" w:rsidRPr="0003648D" w:rsidRDefault="00BA7A09" w:rsidP="00FF6149">
            <w:pPr>
              <w:pStyle w:val="tablebody0"/>
              <w:rPr>
                <w:i/>
              </w:rPr>
            </w:pPr>
            <w:r w:rsidRPr="0003648D">
              <w:rPr>
                <w:i/>
              </w:rPr>
              <w:t>Real-Time RUC Ancillary Service Awards</w:t>
            </w:r>
            <w:r w:rsidRPr="0003648D">
              <w:sym w:font="Symbol" w:char="F0BE"/>
            </w:r>
            <w:r w:rsidRPr="0003648D">
              <w:t xml:space="preserve">The Real-Time Ancillary Service award to the RUC Resource </w:t>
            </w:r>
            <w:r w:rsidRPr="0003648D">
              <w:rPr>
                <w:i/>
              </w:rPr>
              <w:t xml:space="preserve">r </w:t>
            </w:r>
            <w:r w:rsidRPr="0003648D">
              <w:t>for Reg-Up, RRS</w:t>
            </w:r>
            <w:ins w:id="4150" w:author="STEC" w:date="2017-11-22T11:42:00Z">
              <w:r w:rsidRPr="0003648D">
                <w:t xml:space="preserve">, </w:t>
              </w:r>
              <w:del w:id="4151" w:author="STEC 042618" w:date="2018-03-28T16:41:00Z">
                <w:r w:rsidRPr="0003648D" w:rsidDel="00364610">
                  <w:delText>P</w:delText>
                </w:r>
              </w:del>
              <w:r w:rsidRPr="0003648D">
                <w:t>FRS</w:t>
              </w:r>
            </w:ins>
            <w:ins w:id="4152" w:author="STEC" w:date="2017-12-27T11:12:00Z">
              <w:r w:rsidRPr="0003648D">
                <w:t>,</w:t>
              </w:r>
            </w:ins>
            <w:r w:rsidRPr="0003648D">
              <w:t xml:space="preserve"> and Non-Spin for the 15-minute Settlement Interval that falls within a RUC-Committed Hour</w:t>
            </w:r>
            <w:r w:rsidRPr="0003648D">
              <w:rPr>
                <w:szCs w:val="18"/>
              </w:rPr>
              <w:t xml:space="preserve"> for the QSE </w:t>
            </w:r>
            <w:r w:rsidRPr="0003648D">
              <w:rPr>
                <w:i/>
                <w:szCs w:val="18"/>
              </w:rPr>
              <w:t>q.</w:t>
            </w:r>
          </w:p>
        </w:tc>
      </w:tr>
      <w:tr w:rsidR="00BA7A09" w:rsidRPr="0003648D" w14:paraId="76605929" w14:textId="77777777" w:rsidTr="00FF6149">
        <w:trPr>
          <w:cantSplit/>
        </w:trPr>
        <w:tc>
          <w:tcPr>
            <w:tcW w:w="1146" w:type="pct"/>
            <w:tcBorders>
              <w:bottom w:val="single" w:sz="4" w:space="0" w:color="auto"/>
            </w:tcBorders>
          </w:tcPr>
          <w:p w14:paraId="65AB86C5" w14:textId="77777777" w:rsidR="00BA7A09" w:rsidRPr="0003648D" w:rsidRDefault="00BA7A09" w:rsidP="00FF6149">
            <w:pPr>
              <w:pStyle w:val="tablebody0"/>
              <w:rPr>
                <w:i/>
              </w:rPr>
            </w:pPr>
            <w:r w:rsidRPr="0003648D">
              <w:t>RTRSVPOR</w:t>
            </w:r>
          </w:p>
        </w:tc>
        <w:tc>
          <w:tcPr>
            <w:tcW w:w="675" w:type="pct"/>
            <w:tcBorders>
              <w:bottom w:val="single" w:sz="4" w:space="0" w:color="auto"/>
            </w:tcBorders>
          </w:tcPr>
          <w:p w14:paraId="005E19FF" w14:textId="77777777" w:rsidR="00BA7A09" w:rsidRPr="0003648D" w:rsidRDefault="00BA7A09" w:rsidP="00FF6149">
            <w:pPr>
              <w:pStyle w:val="tablebody0"/>
            </w:pPr>
            <w:r w:rsidRPr="0003648D">
              <w:t>$/MWh</w:t>
            </w:r>
          </w:p>
        </w:tc>
        <w:tc>
          <w:tcPr>
            <w:tcW w:w="3179" w:type="pct"/>
            <w:tcBorders>
              <w:bottom w:val="single" w:sz="4" w:space="0" w:color="auto"/>
            </w:tcBorders>
          </w:tcPr>
          <w:p w14:paraId="35180ABA" w14:textId="77777777" w:rsidR="00BA7A09" w:rsidRPr="0003648D" w:rsidRDefault="00BA7A09" w:rsidP="00FF6149">
            <w:pPr>
              <w:pStyle w:val="tablebody0"/>
            </w:pPr>
            <w:r w:rsidRPr="0003648D">
              <w:rPr>
                <w:i/>
              </w:rPr>
              <w:t>Real-Time Reserve Price for On-Line Reserves</w:t>
            </w:r>
            <w:r w:rsidRPr="0003648D">
              <w:sym w:font="Symbol" w:char="F0BE"/>
            </w:r>
            <w:r w:rsidRPr="0003648D">
              <w:t>The Real-Time Reserve Price for On-Line Reserves for the 15-minute Settlement Interval.</w:t>
            </w:r>
          </w:p>
        </w:tc>
      </w:tr>
      <w:tr w:rsidR="00BA7A09" w:rsidRPr="0003648D" w14:paraId="35C91848" w14:textId="77777777" w:rsidTr="00FF6149">
        <w:trPr>
          <w:cantSplit/>
        </w:trPr>
        <w:tc>
          <w:tcPr>
            <w:tcW w:w="1146" w:type="pct"/>
            <w:tcBorders>
              <w:bottom w:val="single" w:sz="4" w:space="0" w:color="auto"/>
            </w:tcBorders>
          </w:tcPr>
          <w:p w14:paraId="69496F15" w14:textId="77777777" w:rsidR="00BA7A09" w:rsidRPr="0003648D" w:rsidRDefault="00BA7A09" w:rsidP="00FF6149">
            <w:pPr>
              <w:pStyle w:val="tablebody0"/>
            </w:pPr>
            <w:r w:rsidRPr="0003648D">
              <w:t>RTRDP</w:t>
            </w:r>
          </w:p>
        </w:tc>
        <w:tc>
          <w:tcPr>
            <w:tcW w:w="675" w:type="pct"/>
            <w:tcBorders>
              <w:bottom w:val="single" w:sz="4" w:space="0" w:color="auto"/>
            </w:tcBorders>
          </w:tcPr>
          <w:p w14:paraId="413755C4" w14:textId="77777777" w:rsidR="00BA7A09" w:rsidRPr="0003648D" w:rsidRDefault="00BA7A09" w:rsidP="00FF6149">
            <w:pPr>
              <w:pStyle w:val="tablebody0"/>
            </w:pPr>
            <w:r w:rsidRPr="0003648D">
              <w:t>$/MWh</w:t>
            </w:r>
          </w:p>
        </w:tc>
        <w:tc>
          <w:tcPr>
            <w:tcW w:w="3179" w:type="pct"/>
            <w:tcBorders>
              <w:bottom w:val="single" w:sz="4" w:space="0" w:color="auto"/>
            </w:tcBorders>
          </w:tcPr>
          <w:p w14:paraId="02E21194" w14:textId="77777777" w:rsidR="00BA7A09" w:rsidRPr="0003648D" w:rsidRDefault="00BA7A09" w:rsidP="00FF6149">
            <w:pPr>
              <w:pStyle w:val="tablebody0"/>
              <w:rPr>
                <w:i/>
              </w:rPr>
            </w:pPr>
            <w:r w:rsidRPr="0003648D">
              <w:rPr>
                <w:i/>
              </w:rPr>
              <w:t xml:space="preserve">Real-Time On-Line Reliability Deployment Price </w:t>
            </w:r>
            <w:r w:rsidRPr="0003648D">
              <w:sym w:font="Symbol" w:char="F0BE"/>
            </w:r>
            <w:r w:rsidRPr="0003648D">
              <w:t xml:space="preserve">The Real-Time price for the 15-minute Settlement Interval, reflecting the impact of reliability deployments on energy prices that is calculated </w:t>
            </w:r>
            <w:r w:rsidRPr="0003648D">
              <w:rPr>
                <w:bCs/>
              </w:rPr>
              <w:t>from the Real-time On-Line Reliability Deployment Price Adder</w:t>
            </w:r>
            <w:r w:rsidRPr="0003648D">
              <w:t>.</w:t>
            </w:r>
          </w:p>
        </w:tc>
      </w:tr>
      <w:tr w:rsidR="00BA7A09" w:rsidRPr="0003648D" w14:paraId="5B9B58EF" w14:textId="77777777" w:rsidTr="00FF6149">
        <w:trPr>
          <w:cantSplit/>
        </w:trPr>
        <w:tc>
          <w:tcPr>
            <w:tcW w:w="1146" w:type="pct"/>
          </w:tcPr>
          <w:p w14:paraId="7EB560DD" w14:textId="77777777" w:rsidR="00BA7A09" w:rsidRPr="0003648D" w:rsidRDefault="00BA7A09" w:rsidP="00FF6149">
            <w:pPr>
              <w:pStyle w:val="tablebody0"/>
            </w:pPr>
            <w:r w:rsidRPr="0003648D">
              <w:rPr>
                <w:i/>
              </w:rPr>
              <w:t>q</w:t>
            </w:r>
          </w:p>
        </w:tc>
        <w:tc>
          <w:tcPr>
            <w:tcW w:w="675" w:type="pct"/>
          </w:tcPr>
          <w:p w14:paraId="0F5205E9" w14:textId="77777777" w:rsidR="00BA7A09" w:rsidRPr="0003648D" w:rsidRDefault="00BA7A09" w:rsidP="00FF6149">
            <w:pPr>
              <w:pStyle w:val="tablebody0"/>
            </w:pPr>
            <w:r w:rsidRPr="0003648D">
              <w:t>none</w:t>
            </w:r>
          </w:p>
        </w:tc>
        <w:tc>
          <w:tcPr>
            <w:tcW w:w="3179" w:type="pct"/>
          </w:tcPr>
          <w:p w14:paraId="58B9666D" w14:textId="77777777" w:rsidR="00BA7A09" w:rsidRPr="0003648D" w:rsidRDefault="00BA7A09" w:rsidP="00FF6149">
            <w:pPr>
              <w:pStyle w:val="tablebody0"/>
              <w:rPr>
                <w:i/>
              </w:rPr>
            </w:pPr>
            <w:r w:rsidRPr="0003648D">
              <w:t>A QSE.</w:t>
            </w:r>
          </w:p>
        </w:tc>
      </w:tr>
      <w:tr w:rsidR="00BA7A09" w:rsidRPr="0003648D" w14:paraId="465E47A2" w14:textId="77777777" w:rsidTr="00FF6149">
        <w:trPr>
          <w:cantSplit/>
        </w:trPr>
        <w:tc>
          <w:tcPr>
            <w:tcW w:w="1146" w:type="pct"/>
          </w:tcPr>
          <w:p w14:paraId="71AFB3E5" w14:textId="77777777" w:rsidR="00BA7A09" w:rsidRPr="0003648D" w:rsidRDefault="00BA7A09" w:rsidP="00FF6149">
            <w:pPr>
              <w:pStyle w:val="tablebody0"/>
              <w:rPr>
                <w:i/>
              </w:rPr>
            </w:pPr>
            <w:r w:rsidRPr="0003648D">
              <w:rPr>
                <w:i/>
              </w:rPr>
              <w:t>r</w:t>
            </w:r>
          </w:p>
        </w:tc>
        <w:tc>
          <w:tcPr>
            <w:tcW w:w="675" w:type="pct"/>
          </w:tcPr>
          <w:p w14:paraId="7C9547AE" w14:textId="77777777" w:rsidR="00BA7A09" w:rsidRPr="0003648D" w:rsidRDefault="00BA7A09" w:rsidP="00FF6149">
            <w:pPr>
              <w:pStyle w:val="tablebody0"/>
            </w:pPr>
            <w:r w:rsidRPr="0003648D">
              <w:t>none</w:t>
            </w:r>
          </w:p>
        </w:tc>
        <w:tc>
          <w:tcPr>
            <w:tcW w:w="3179" w:type="pct"/>
          </w:tcPr>
          <w:p w14:paraId="05EBE935" w14:textId="77777777" w:rsidR="00BA7A09" w:rsidRPr="0003648D" w:rsidRDefault="00BA7A09" w:rsidP="00FF6149">
            <w:pPr>
              <w:pStyle w:val="tablebody0"/>
            </w:pPr>
            <w:r w:rsidRPr="0003648D">
              <w:t>A Generation Resource.</w:t>
            </w:r>
          </w:p>
        </w:tc>
      </w:tr>
    </w:tbl>
    <w:p w14:paraId="29EEE03A" w14:textId="77777777" w:rsidR="00BA7A09" w:rsidRPr="0003648D" w:rsidRDefault="00BA7A09" w:rsidP="00BA7A09">
      <w:pPr>
        <w:keepNext/>
        <w:tabs>
          <w:tab w:val="left" w:pos="1080"/>
        </w:tabs>
        <w:spacing w:before="480" w:after="240"/>
        <w:ind w:left="1080" w:hanging="1080"/>
        <w:outlineLvl w:val="2"/>
        <w:rPr>
          <w:b/>
          <w:bCs/>
          <w:i/>
        </w:rPr>
      </w:pPr>
      <w:bookmarkStart w:id="4153" w:name="_Toc448142362"/>
      <w:bookmarkStart w:id="4154" w:name="_Toc448142519"/>
      <w:bookmarkStart w:id="4155" w:name="_Toc458770360"/>
      <w:bookmarkStart w:id="4156" w:name="_Toc459294328"/>
      <w:bookmarkStart w:id="4157" w:name="_Toc463262822"/>
      <w:bookmarkStart w:id="4158" w:name="_Toc468286897"/>
      <w:bookmarkStart w:id="4159" w:name="_Toc481502937"/>
      <w:bookmarkStart w:id="4160" w:name="_Toc496080104"/>
      <w:bookmarkStart w:id="4161" w:name="_Toc496080259"/>
      <w:r w:rsidRPr="0003648D">
        <w:rPr>
          <w:b/>
          <w:bCs/>
          <w:i/>
        </w:rPr>
        <w:t>6.7.7</w:t>
      </w:r>
      <w:r w:rsidRPr="0003648D">
        <w:rPr>
          <w:b/>
          <w:bCs/>
          <w:i/>
        </w:rPr>
        <w:tab/>
        <w:t>Adjustments to Net Cost Allocations for Real-Time Ancillary Services</w:t>
      </w:r>
      <w:bookmarkEnd w:id="4153"/>
      <w:bookmarkEnd w:id="4154"/>
      <w:bookmarkEnd w:id="4155"/>
      <w:bookmarkEnd w:id="4156"/>
      <w:bookmarkEnd w:id="4157"/>
      <w:bookmarkEnd w:id="4158"/>
      <w:bookmarkEnd w:id="4159"/>
      <w:bookmarkEnd w:id="4160"/>
      <w:bookmarkEnd w:id="4161"/>
    </w:p>
    <w:p w14:paraId="4C1CEAC2" w14:textId="77777777" w:rsidR="00BA7A09" w:rsidRPr="0003648D" w:rsidRDefault="00BA7A09" w:rsidP="00BA7A09">
      <w:pPr>
        <w:spacing w:before="120" w:after="240"/>
      </w:pPr>
      <w:r w:rsidRPr="0003648D">
        <w:t>If ERCOT assigns Ancillary Service during a Watch, the incremental cost for assigned Ancillary Service is calculated in this section.</w:t>
      </w:r>
    </w:p>
    <w:p w14:paraId="0C66FE94" w14:textId="77777777" w:rsidR="00BA7A09" w:rsidRPr="0003648D" w:rsidRDefault="00BA7A09" w:rsidP="00BA7A09">
      <w:pPr>
        <w:spacing w:after="240"/>
        <w:ind w:left="720" w:hanging="720"/>
        <w:rPr>
          <w:iCs/>
        </w:rPr>
      </w:pPr>
      <w:r w:rsidRPr="0003648D">
        <w:rPr>
          <w:iCs/>
        </w:rPr>
        <w:t>(1)</w:t>
      </w:r>
      <w:r w:rsidRPr="0003648D">
        <w:rPr>
          <w:iCs/>
        </w:rPr>
        <w:tab/>
        <w:t>For Reg-Up, if applicable:</w:t>
      </w:r>
    </w:p>
    <w:p w14:paraId="66412F08" w14:textId="77777777" w:rsidR="00BA7A09" w:rsidRPr="0003648D" w:rsidRDefault="00BA7A09" w:rsidP="00BA7A09">
      <w:pPr>
        <w:spacing w:after="240"/>
        <w:ind w:left="1440" w:hanging="720"/>
      </w:pPr>
      <w:r w:rsidRPr="0003648D">
        <w:t>(a)</w:t>
      </w:r>
      <w:r w:rsidRPr="0003648D">
        <w:tab/>
        <w:t>The total costs for Reg-Up for a given Operating Hour during a Watch is calculated as follows:</w:t>
      </w:r>
    </w:p>
    <w:p w14:paraId="6DB639BE" w14:textId="77777777" w:rsidR="00BA7A09" w:rsidRPr="0003648D" w:rsidRDefault="00BA7A09" w:rsidP="00BA7A09">
      <w:pPr>
        <w:spacing w:after="240"/>
        <w:ind w:left="2880" w:hanging="2160"/>
        <w:rPr>
          <w:b/>
          <w:bCs/>
        </w:rPr>
      </w:pPr>
      <w:r w:rsidRPr="0003648D">
        <w:rPr>
          <w:b/>
          <w:bCs/>
        </w:rPr>
        <w:t>ARUCOSTTOT</w:t>
      </w:r>
      <w:r w:rsidRPr="0003648D">
        <w:rPr>
          <w:b/>
          <w:bCs/>
        </w:rPr>
        <w:tab/>
        <w:t>=</w:t>
      </w:r>
      <w:r w:rsidRPr="0003648D">
        <w:rPr>
          <w:b/>
          <w:bCs/>
        </w:rPr>
        <w:tab/>
        <w:t>(-1) * RTAURUAMTTOT + RUCOSTTOT</w:t>
      </w:r>
    </w:p>
    <w:p w14:paraId="02D22730" w14:textId="77777777" w:rsidR="00BA7A09" w:rsidRPr="0003648D" w:rsidRDefault="00BA7A09" w:rsidP="00BA7A09">
      <w:pPr>
        <w:spacing w:after="240"/>
        <w:rPr>
          <w:bCs/>
        </w:rPr>
      </w:pPr>
      <w:r w:rsidRPr="0003648D">
        <w:rPr>
          <w:bCs/>
        </w:rPr>
        <w:t xml:space="preserve">Where: </w:t>
      </w:r>
    </w:p>
    <w:p w14:paraId="533604F9" w14:textId="77777777" w:rsidR="00BA7A09" w:rsidRPr="0003648D" w:rsidRDefault="00BA7A09" w:rsidP="00BA7A09">
      <w:pPr>
        <w:spacing w:after="240"/>
        <w:ind w:left="720"/>
      </w:pPr>
      <w:r w:rsidRPr="0003648D">
        <w:lastRenderedPageBreak/>
        <w:t>Total payment of Real-Time Ancillary Service Assignment procured capacity for un-deployed Reg-Up</w:t>
      </w:r>
    </w:p>
    <w:p w14:paraId="5A69A890" w14:textId="47CFD632" w:rsidR="00BA7A09" w:rsidRPr="0003648D" w:rsidRDefault="00BA7A09" w:rsidP="00BA7A09">
      <w:pPr>
        <w:spacing w:after="240"/>
        <w:ind w:left="2880" w:hanging="2160"/>
      </w:pPr>
      <w:r w:rsidRPr="0003648D">
        <w:rPr>
          <w:bCs/>
        </w:rPr>
        <w:t>RTAURUAMT</w:t>
      </w:r>
      <w:r w:rsidRPr="0003648D">
        <w:t>TOT</w:t>
      </w:r>
      <w:r w:rsidRPr="0003648D">
        <w:tab/>
        <w:t>=</w:t>
      </w:r>
      <w:r w:rsidRPr="0003648D">
        <w:tab/>
      </w:r>
      <w:r w:rsidR="00D93F97">
        <w:rPr>
          <w:noProof/>
          <w:position w:val="-30"/>
        </w:rPr>
        <w:drawing>
          <wp:inline distT="0" distB="0" distL="0" distR="0" wp14:anchorId="27BBDF91" wp14:editId="14BA3D56">
            <wp:extent cx="294005" cy="36576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294005" cy="365760"/>
                    </a:xfrm>
                    <a:prstGeom prst="rect">
                      <a:avLst/>
                    </a:prstGeom>
                    <a:noFill/>
                    <a:ln>
                      <a:noFill/>
                    </a:ln>
                  </pic:spPr>
                </pic:pic>
              </a:graphicData>
            </a:graphic>
          </wp:inline>
        </w:drawing>
      </w:r>
      <w:r w:rsidR="00D93F97">
        <w:rPr>
          <w:noProof/>
          <w:position w:val="-28"/>
        </w:rPr>
        <w:drawing>
          <wp:inline distT="0" distB="0" distL="0" distR="0" wp14:anchorId="6D7C94D1" wp14:editId="027C1736">
            <wp:extent cx="294005" cy="341630"/>
            <wp:effectExtent l="0" t="0" r="0" b="127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294005" cy="341630"/>
                    </a:xfrm>
                    <a:prstGeom prst="rect">
                      <a:avLst/>
                    </a:prstGeom>
                    <a:noFill/>
                    <a:ln>
                      <a:noFill/>
                    </a:ln>
                  </pic:spPr>
                </pic:pic>
              </a:graphicData>
            </a:graphic>
          </wp:inline>
        </w:drawing>
      </w:r>
      <w:r w:rsidR="00D93F97">
        <w:rPr>
          <w:noProof/>
          <w:position w:val="-30"/>
        </w:rPr>
        <w:drawing>
          <wp:inline distT="0" distB="0" distL="0" distR="0" wp14:anchorId="5F65F947" wp14:editId="613A83C8">
            <wp:extent cx="294005" cy="36576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294005" cy="365760"/>
                    </a:xfrm>
                    <a:prstGeom prst="rect">
                      <a:avLst/>
                    </a:prstGeom>
                    <a:noFill/>
                    <a:ln>
                      <a:noFill/>
                    </a:ln>
                  </pic:spPr>
                </pic:pic>
              </a:graphicData>
            </a:graphic>
          </wp:inline>
        </w:drawing>
      </w:r>
      <w:r w:rsidR="00D93F97">
        <w:rPr>
          <w:noProof/>
          <w:position w:val="-28"/>
        </w:rPr>
        <w:drawing>
          <wp:inline distT="0" distB="0" distL="0" distR="0" wp14:anchorId="66191399" wp14:editId="2C9C8D3C">
            <wp:extent cx="294005" cy="437515"/>
            <wp:effectExtent l="0" t="0" r="0" b="635"/>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294005" cy="437515"/>
                    </a:xfrm>
                    <a:prstGeom prst="rect">
                      <a:avLst/>
                    </a:prstGeom>
                    <a:noFill/>
                    <a:ln>
                      <a:noFill/>
                    </a:ln>
                  </pic:spPr>
                </pic:pic>
              </a:graphicData>
            </a:graphic>
          </wp:inline>
        </w:drawing>
      </w:r>
      <w:r w:rsidRPr="0003648D">
        <w:t>RTAURUAMT</w:t>
      </w:r>
      <w:r w:rsidRPr="0003648D">
        <w:rPr>
          <w:b/>
        </w:rPr>
        <w:t xml:space="preserve"> </w:t>
      </w:r>
      <w:r w:rsidRPr="0003648D">
        <w:rPr>
          <w:i/>
          <w:vertAlign w:val="subscript"/>
        </w:rPr>
        <w:t>q,r,p, i</w:t>
      </w:r>
    </w:p>
    <w:p w14:paraId="22748092" w14:textId="77777777"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36A765D4" w14:textId="77777777" w:rsidTr="00FF6149">
        <w:tc>
          <w:tcPr>
            <w:tcW w:w="1191" w:type="pct"/>
          </w:tcPr>
          <w:p w14:paraId="6A7515DC" w14:textId="77777777" w:rsidR="00BA7A09" w:rsidRPr="0003648D" w:rsidRDefault="00BA7A09" w:rsidP="00FF6149">
            <w:pPr>
              <w:pStyle w:val="TableHead"/>
            </w:pPr>
            <w:r w:rsidRPr="0003648D">
              <w:t>Variable</w:t>
            </w:r>
          </w:p>
        </w:tc>
        <w:tc>
          <w:tcPr>
            <w:tcW w:w="335" w:type="pct"/>
          </w:tcPr>
          <w:p w14:paraId="28D49B4D" w14:textId="77777777" w:rsidR="00BA7A09" w:rsidRPr="0003648D" w:rsidRDefault="00BA7A09" w:rsidP="00FF6149">
            <w:pPr>
              <w:pStyle w:val="TableHead"/>
            </w:pPr>
            <w:r w:rsidRPr="0003648D">
              <w:t>Unit</w:t>
            </w:r>
          </w:p>
        </w:tc>
        <w:tc>
          <w:tcPr>
            <w:tcW w:w="3474" w:type="pct"/>
          </w:tcPr>
          <w:p w14:paraId="7F568E8B" w14:textId="77777777" w:rsidR="00BA7A09" w:rsidRPr="0003648D" w:rsidRDefault="00BA7A09" w:rsidP="00FF6149">
            <w:pPr>
              <w:pStyle w:val="TableHead"/>
            </w:pPr>
            <w:r w:rsidRPr="0003648D">
              <w:t>Description</w:t>
            </w:r>
          </w:p>
        </w:tc>
      </w:tr>
      <w:tr w:rsidR="00BA7A09" w:rsidRPr="0003648D" w14:paraId="6A926154" w14:textId="77777777" w:rsidTr="00FF6149">
        <w:tc>
          <w:tcPr>
            <w:tcW w:w="1191" w:type="pct"/>
          </w:tcPr>
          <w:p w14:paraId="4EFA4F41" w14:textId="77777777" w:rsidR="00BA7A09" w:rsidRPr="0003648D" w:rsidRDefault="00BA7A09" w:rsidP="00FF6149">
            <w:pPr>
              <w:pStyle w:val="TableBody"/>
            </w:pPr>
            <w:r w:rsidRPr="0003648D">
              <w:t>ARUCOSTTOT</w:t>
            </w:r>
          </w:p>
        </w:tc>
        <w:tc>
          <w:tcPr>
            <w:tcW w:w="335" w:type="pct"/>
          </w:tcPr>
          <w:p w14:paraId="73BF5743" w14:textId="77777777" w:rsidR="00BA7A09" w:rsidRPr="0003648D" w:rsidRDefault="00BA7A09" w:rsidP="00FF6149">
            <w:pPr>
              <w:pStyle w:val="TableBody"/>
            </w:pPr>
            <w:r w:rsidRPr="0003648D">
              <w:t>$</w:t>
            </w:r>
          </w:p>
        </w:tc>
        <w:tc>
          <w:tcPr>
            <w:tcW w:w="3474" w:type="pct"/>
          </w:tcPr>
          <w:p w14:paraId="0E839FB3" w14:textId="77777777" w:rsidR="00BA7A09" w:rsidRPr="0003648D" w:rsidRDefault="00BA7A09" w:rsidP="00FF6149">
            <w:pPr>
              <w:pStyle w:val="TableBody"/>
            </w:pPr>
            <w:r w:rsidRPr="0003648D">
              <w:rPr>
                <w:i/>
              </w:rPr>
              <w:t>Reg-Up Cost Total</w:t>
            </w:r>
            <w:r w:rsidRPr="0003648D">
              <w:t>—The total costs for Reg-Up that includes costs of assigned Ancillary Service during a Watch for the hour.</w:t>
            </w:r>
          </w:p>
        </w:tc>
      </w:tr>
      <w:tr w:rsidR="00BA7A09" w:rsidRPr="0003648D" w14:paraId="41C0BF5B" w14:textId="77777777" w:rsidTr="00FF6149">
        <w:tc>
          <w:tcPr>
            <w:tcW w:w="1191" w:type="pct"/>
          </w:tcPr>
          <w:p w14:paraId="0CACC26A" w14:textId="77777777" w:rsidR="00BA7A09" w:rsidRPr="0003648D" w:rsidRDefault="00BA7A09" w:rsidP="00FF6149">
            <w:pPr>
              <w:pStyle w:val="TableBody"/>
            </w:pPr>
            <w:r w:rsidRPr="0003648D">
              <w:t>RUCOSTTOT</w:t>
            </w:r>
          </w:p>
        </w:tc>
        <w:tc>
          <w:tcPr>
            <w:tcW w:w="335" w:type="pct"/>
          </w:tcPr>
          <w:p w14:paraId="5AAB0963" w14:textId="77777777" w:rsidR="00BA7A09" w:rsidRPr="0003648D" w:rsidRDefault="00BA7A09" w:rsidP="00FF6149">
            <w:pPr>
              <w:pStyle w:val="TableBody"/>
            </w:pPr>
            <w:r w:rsidRPr="0003648D">
              <w:t>$</w:t>
            </w:r>
          </w:p>
        </w:tc>
        <w:tc>
          <w:tcPr>
            <w:tcW w:w="3474" w:type="pct"/>
          </w:tcPr>
          <w:p w14:paraId="6E941399" w14:textId="77777777" w:rsidR="00BA7A09" w:rsidRPr="0003648D" w:rsidRDefault="00BA7A09" w:rsidP="00FF6149">
            <w:pPr>
              <w:pStyle w:val="TableBody"/>
            </w:pPr>
            <w:r w:rsidRPr="0003648D">
              <w:rPr>
                <w:i/>
              </w:rPr>
              <w:t>Reg-Up Cost Total</w:t>
            </w:r>
            <w:r w:rsidRPr="0003648D">
              <w:t>—The net total costs for Reg-Up for the hour.</w:t>
            </w:r>
          </w:p>
        </w:tc>
      </w:tr>
      <w:tr w:rsidR="00BA7A09" w:rsidRPr="0003648D" w14:paraId="559A9A77" w14:textId="77777777" w:rsidTr="00FF6149">
        <w:tc>
          <w:tcPr>
            <w:tcW w:w="1191" w:type="pct"/>
            <w:tcBorders>
              <w:top w:val="single" w:sz="4" w:space="0" w:color="auto"/>
              <w:left w:val="single" w:sz="4" w:space="0" w:color="auto"/>
              <w:bottom w:val="single" w:sz="4" w:space="0" w:color="auto"/>
              <w:right w:val="single" w:sz="4" w:space="0" w:color="auto"/>
            </w:tcBorders>
          </w:tcPr>
          <w:p w14:paraId="1A79D9C2" w14:textId="77777777" w:rsidR="00BA7A09" w:rsidRPr="0003648D" w:rsidRDefault="00BA7A09" w:rsidP="00FF6149">
            <w:pPr>
              <w:pStyle w:val="TableBody"/>
            </w:pPr>
            <w:r w:rsidRPr="0003648D">
              <w:t>RTAURUAMTTOT</w:t>
            </w:r>
          </w:p>
        </w:tc>
        <w:tc>
          <w:tcPr>
            <w:tcW w:w="335" w:type="pct"/>
            <w:tcBorders>
              <w:top w:val="single" w:sz="4" w:space="0" w:color="auto"/>
              <w:left w:val="single" w:sz="4" w:space="0" w:color="auto"/>
              <w:bottom w:val="single" w:sz="4" w:space="0" w:color="auto"/>
              <w:right w:val="single" w:sz="4" w:space="0" w:color="auto"/>
            </w:tcBorders>
          </w:tcPr>
          <w:p w14:paraId="4FA396D5"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51DE3B6D" w14:textId="77777777" w:rsidR="00BA7A09" w:rsidRPr="0003648D" w:rsidRDefault="00BA7A09" w:rsidP="00FF6149">
            <w:pPr>
              <w:pStyle w:val="TableBody"/>
            </w:pPr>
            <w:r w:rsidRPr="0003648D">
              <w:rPr>
                <w:i/>
              </w:rPr>
              <w:t>Real-Time Assigned Un-Deployed Regulation Up Payment Amount Total for all QSEs</w:t>
            </w:r>
            <w:r w:rsidRPr="0003648D">
              <w:t>—The payments to all QSEs for the Real-Time un-deployed Reg-Up Ancillary Service Assignment for the hour.</w:t>
            </w:r>
          </w:p>
        </w:tc>
      </w:tr>
      <w:tr w:rsidR="00BA7A09" w:rsidRPr="0003648D" w14:paraId="60022194" w14:textId="77777777" w:rsidTr="00FF6149">
        <w:tc>
          <w:tcPr>
            <w:tcW w:w="1191" w:type="pct"/>
            <w:tcBorders>
              <w:top w:val="single" w:sz="4" w:space="0" w:color="auto"/>
              <w:left w:val="single" w:sz="4" w:space="0" w:color="auto"/>
              <w:bottom w:val="single" w:sz="4" w:space="0" w:color="auto"/>
              <w:right w:val="single" w:sz="4" w:space="0" w:color="auto"/>
            </w:tcBorders>
          </w:tcPr>
          <w:p w14:paraId="2724A737" w14:textId="77777777" w:rsidR="00BA7A09" w:rsidRPr="0003648D" w:rsidRDefault="00BA7A09" w:rsidP="00FF6149">
            <w:pPr>
              <w:pStyle w:val="TableBody"/>
            </w:pPr>
            <w:r w:rsidRPr="0003648D">
              <w:t xml:space="preserve">RTAURUAMT </w:t>
            </w:r>
            <w:r w:rsidRPr="0003648D">
              <w:rPr>
                <w:i/>
                <w:vertAlign w:val="subscript"/>
              </w:rPr>
              <w:t>q,r,p,i</w:t>
            </w:r>
          </w:p>
        </w:tc>
        <w:tc>
          <w:tcPr>
            <w:tcW w:w="335" w:type="pct"/>
            <w:tcBorders>
              <w:top w:val="single" w:sz="4" w:space="0" w:color="auto"/>
              <w:left w:val="single" w:sz="4" w:space="0" w:color="auto"/>
              <w:bottom w:val="single" w:sz="4" w:space="0" w:color="auto"/>
              <w:right w:val="single" w:sz="4" w:space="0" w:color="auto"/>
            </w:tcBorders>
          </w:tcPr>
          <w:p w14:paraId="442FB69B"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757D390A" w14:textId="77777777" w:rsidR="00BA7A09" w:rsidRPr="0003648D" w:rsidRDefault="00BA7A09" w:rsidP="00FF6149">
            <w:pPr>
              <w:pStyle w:val="TableBody"/>
            </w:pPr>
            <w:r w:rsidRPr="0003648D">
              <w:rPr>
                <w:i/>
              </w:rPr>
              <w:t>Real-Time Assigned Un-Deployed Regulation Up Payment Amount per QSE</w:t>
            </w:r>
            <w:r w:rsidRPr="0003648D">
              <w:t xml:space="preserve">—The payment to QSE </w:t>
            </w:r>
            <w:r w:rsidRPr="0003648D">
              <w:rPr>
                <w:i/>
              </w:rPr>
              <w:t>q</w:t>
            </w:r>
            <w:r w:rsidRPr="0003648D">
              <w:t xml:space="preserve"> for a Real-Time un-deployed Reg-Up Ancillary Service Assignment to Resource </w:t>
            </w:r>
            <w:r w:rsidRPr="0003648D">
              <w:rPr>
                <w:i/>
              </w:rPr>
              <w:t>r</w:t>
            </w:r>
            <w:r w:rsidRPr="0003648D">
              <w:t xml:space="preserve"> at Settlement Point </w:t>
            </w:r>
            <w:r w:rsidRPr="0003648D">
              <w:rPr>
                <w:i/>
              </w:rPr>
              <w:t>p</w:t>
            </w:r>
            <w:r w:rsidRPr="0003648D">
              <w:t xml:space="preserve"> for the 15-minute Settlement Interval </w:t>
            </w:r>
            <w:r w:rsidRPr="0003648D">
              <w:rPr>
                <w:i/>
              </w:rPr>
              <w:t>i</w:t>
            </w:r>
            <w:r w:rsidRPr="0003648D">
              <w:t>.</w:t>
            </w:r>
          </w:p>
        </w:tc>
      </w:tr>
      <w:tr w:rsidR="00BA7A09" w:rsidRPr="0003648D" w14:paraId="5A43F5FB" w14:textId="77777777" w:rsidTr="00FF6149">
        <w:tc>
          <w:tcPr>
            <w:tcW w:w="1191" w:type="pct"/>
            <w:tcBorders>
              <w:top w:val="single" w:sz="4" w:space="0" w:color="auto"/>
              <w:left w:val="single" w:sz="4" w:space="0" w:color="auto"/>
              <w:bottom w:val="single" w:sz="4" w:space="0" w:color="auto"/>
              <w:right w:val="single" w:sz="4" w:space="0" w:color="auto"/>
            </w:tcBorders>
          </w:tcPr>
          <w:p w14:paraId="4CCF08CD" w14:textId="77777777" w:rsidR="00BA7A09" w:rsidRPr="0003648D" w:rsidRDefault="00BA7A09" w:rsidP="00FF6149">
            <w:pPr>
              <w:pStyle w:val="TableBody"/>
              <w:rPr>
                <w:i/>
              </w:rPr>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14:paraId="3D9178BD"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10D1C374" w14:textId="77777777" w:rsidR="00BA7A09" w:rsidRPr="0003648D" w:rsidRDefault="00BA7A09" w:rsidP="00FF6149">
            <w:pPr>
              <w:pStyle w:val="TableBody"/>
            </w:pPr>
            <w:r w:rsidRPr="0003648D">
              <w:t>A QSE.</w:t>
            </w:r>
          </w:p>
        </w:tc>
      </w:tr>
      <w:tr w:rsidR="00BA7A09" w:rsidRPr="0003648D" w14:paraId="154AF68F" w14:textId="77777777"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14:paraId="7C408AE7" w14:textId="77777777" w:rsidR="00BA7A09" w:rsidRPr="0003648D" w:rsidRDefault="00BA7A09" w:rsidP="00FF6149">
            <w:pPr>
              <w:pStyle w:val="TableBody"/>
              <w:rPr>
                <w:i/>
              </w:rPr>
            </w:pPr>
            <w:r w:rsidRPr="0003648D">
              <w:rPr>
                <w:i/>
              </w:rPr>
              <w:t>r</w:t>
            </w:r>
          </w:p>
        </w:tc>
        <w:tc>
          <w:tcPr>
            <w:tcW w:w="335" w:type="pct"/>
            <w:tcBorders>
              <w:top w:val="single" w:sz="4" w:space="0" w:color="auto"/>
              <w:left w:val="single" w:sz="4" w:space="0" w:color="auto"/>
              <w:bottom w:val="single" w:sz="4" w:space="0" w:color="auto"/>
              <w:right w:val="single" w:sz="4" w:space="0" w:color="auto"/>
            </w:tcBorders>
          </w:tcPr>
          <w:p w14:paraId="531DAF43"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34D9742F" w14:textId="77777777" w:rsidR="00BA7A09" w:rsidRPr="0003648D" w:rsidRDefault="00BA7A09" w:rsidP="00FF6149">
            <w:pPr>
              <w:pStyle w:val="TableBody"/>
            </w:pPr>
            <w:r w:rsidRPr="0003648D">
              <w:t>A Generation Resource that was allocated Reg-Up Ancillary Service Assignment by the QSE.</w:t>
            </w:r>
          </w:p>
        </w:tc>
      </w:tr>
      <w:tr w:rsidR="00BA7A09" w:rsidRPr="0003648D" w14:paraId="5D7E9E55" w14:textId="77777777" w:rsidTr="00FF6149">
        <w:tblPrEx>
          <w:tblCellMar>
            <w:left w:w="115" w:type="dxa"/>
            <w:right w:w="115" w:type="dxa"/>
          </w:tblCellMar>
        </w:tblPrEx>
        <w:trPr>
          <w:cantSplit/>
          <w:trHeight w:val="467"/>
          <w:tblHeader/>
        </w:trPr>
        <w:tc>
          <w:tcPr>
            <w:tcW w:w="1191" w:type="pct"/>
            <w:tcBorders>
              <w:top w:val="single" w:sz="4" w:space="0" w:color="auto"/>
              <w:left w:val="single" w:sz="4" w:space="0" w:color="auto"/>
              <w:bottom w:val="single" w:sz="4" w:space="0" w:color="auto"/>
              <w:right w:val="single" w:sz="4" w:space="0" w:color="auto"/>
            </w:tcBorders>
          </w:tcPr>
          <w:p w14:paraId="77E18A5D" w14:textId="77777777" w:rsidR="00BA7A09" w:rsidRPr="0003648D" w:rsidRDefault="00BA7A09" w:rsidP="00FF6149">
            <w:pPr>
              <w:pStyle w:val="TableBody"/>
              <w:rPr>
                <w:i/>
              </w:rPr>
            </w:pPr>
            <w:r w:rsidRPr="0003648D">
              <w:rPr>
                <w:i/>
              </w:rPr>
              <w:t>p</w:t>
            </w:r>
          </w:p>
        </w:tc>
        <w:tc>
          <w:tcPr>
            <w:tcW w:w="335" w:type="pct"/>
            <w:tcBorders>
              <w:top w:val="single" w:sz="4" w:space="0" w:color="auto"/>
              <w:left w:val="single" w:sz="4" w:space="0" w:color="auto"/>
              <w:bottom w:val="single" w:sz="4" w:space="0" w:color="auto"/>
              <w:right w:val="single" w:sz="4" w:space="0" w:color="auto"/>
            </w:tcBorders>
          </w:tcPr>
          <w:p w14:paraId="2285F764"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870767F" w14:textId="77777777" w:rsidR="00BA7A09" w:rsidRPr="0003648D" w:rsidRDefault="00BA7A09" w:rsidP="00FF6149">
            <w:pPr>
              <w:pStyle w:val="TableBody"/>
            </w:pPr>
            <w:r w:rsidRPr="0003648D">
              <w:t>A Settlement Point for the Resource Node that was allocated Reg-Up Ancillary Service Assignment by the QSE.</w:t>
            </w:r>
          </w:p>
        </w:tc>
      </w:tr>
      <w:tr w:rsidR="00BA7A09" w:rsidRPr="0003648D" w14:paraId="4032E31F"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5D8D058F" w14:textId="77777777" w:rsidR="00BA7A09" w:rsidRPr="0003648D" w:rsidRDefault="00BA7A09" w:rsidP="00FF6149">
            <w:pPr>
              <w:pStyle w:val="TableBody"/>
              <w:rPr>
                <w:i/>
              </w:rPr>
            </w:pPr>
            <w:r w:rsidRPr="0003648D">
              <w:rPr>
                <w:i/>
              </w:rPr>
              <w:t>i</w:t>
            </w:r>
          </w:p>
        </w:tc>
        <w:tc>
          <w:tcPr>
            <w:tcW w:w="335" w:type="pct"/>
            <w:tcBorders>
              <w:top w:val="single" w:sz="4" w:space="0" w:color="auto"/>
              <w:left w:val="single" w:sz="4" w:space="0" w:color="auto"/>
              <w:bottom w:val="single" w:sz="4" w:space="0" w:color="auto"/>
              <w:right w:val="single" w:sz="4" w:space="0" w:color="auto"/>
            </w:tcBorders>
          </w:tcPr>
          <w:p w14:paraId="061B2142"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59D7A071" w14:textId="77777777" w:rsidR="00BA7A09" w:rsidRPr="0003648D" w:rsidRDefault="00BA7A09" w:rsidP="00FF6149">
            <w:pPr>
              <w:pStyle w:val="TableBody"/>
            </w:pPr>
            <w:r w:rsidRPr="0003648D">
              <w:t>A 15-minute Settlement Interval in the Operating Hour.</w:t>
            </w:r>
          </w:p>
        </w:tc>
      </w:tr>
    </w:tbl>
    <w:p w14:paraId="7B3FEE74" w14:textId="77777777" w:rsidR="00BA7A09" w:rsidRPr="0003648D" w:rsidRDefault="00BA7A09" w:rsidP="00BA7A09">
      <w:pPr>
        <w:spacing w:before="240" w:after="240"/>
        <w:ind w:left="1440" w:hanging="720"/>
      </w:pPr>
      <w:r w:rsidRPr="0003648D">
        <w:t>(b)</w:t>
      </w:r>
      <w:r w:rsidRPr="0003648D">
        <w:tab/>
        <w:t>Each QSE’s share of the total costs for Reg-Up for the Operating Hour, including Ancillary Service costs assigned during a Watch is calculated as follows:</w:t>
      </w:r>
    </w:p>
    <w:p w14:paraId="5EABE24F" w14:textId="77777777" w:rsidR="00BA7A09" w:rsidRPr="0003648D" w:rsidRDefault="00BA7A09" w:rsidP="00296C1C">
      <w:pPr>
        <w:pStyle w:val="FormulaBold"/>
      </w:pPr>
      <w:r w:rsidRPr="0003648D">
        <w:t xml:space="preserve">ARUCOST </w:t>
      </w:r>
      <w:r w:rsidRPr="0003648D">
        <w:rPr>
          <w:i/>
          <w:vertAlign w:val="subscript"/>
        </w:rPr>
        <w:t>q</w:t>
      </w:r>
      <w:r w:rsidRPr="0003648D">
        <w:tab/>
        <w:t>=</w:t>
      </w:r>
      <w:r w:rsidRPr="0003648D">
        <w:tab/>
        <w:t xml:space="preserve">ARUPR * ARUQ </w:t>
      </w:r>
      <w:r w:rsidRPr="0003648D">
        <w:rPr>
          <w:i/>
          <w:vertAlign w:val="subscript"/>
        </w:rPr>
        <w:t>q</w:t>
      </w:r>
    </w:p>
    <w:p w14:paraId="0315C872" w14:textId="77777777" w:rsidR="00BA7A09" w:rsidRPr="0003648D" w:rsidRDefault="00BA7A09" w:rsidP="00BA7A09">
      <w:pPr>
        <w:pStyle w:val="BodyText"/>
      </w:pPr>
      <w:r w:rsidRPr="0003648D">
        <w:t>Where:</w:t>
      </w:r>
    </w:p>
    <w:p w14:paraId="75B7656C" w14:textId="77777777" w:rsidR="00BA7A09" w:rsidRPr="0003648D" w:rsidRDefault="00BA7A09">
      <w:pPr>
        <w:pStyle w:val="Formula"/>
        <w:pPrChange w:id="4162" w:author="ERCOT 06XX18" w:date="2018-06-06T13:41:00Z">
          <w:pPr>
            <w:pStyle w:val="Formula"/>
            <w:ind w:left="2880" w:hanging="2160"/>
          </w:pPr>
        </w:pPrChange>
      </w:pPr>
      <w:r w:rsidRPr="0003648D">
        <w:t>ARUPR</w:t>
      </w:r>
      <w:r w:rsidRPr="0003648D">
        <w:tab/>
        <w:t>=</w:t>
      </w:r>
      <w:r w:rsidRPr="0003648D">
        <w:tab/>
        <w:t>ARUCOSTTOT / ARUQTOT</w:t>
      </w:r>
    </w:p>
    <w:p w14:paraId="17BAE04B" w14:textId="77777777" w:rsidR="00BA7A09" w:rsidRPr="0003648D" w:rsidRDefault="00BA7A09">
      <w:pPr>
        <w:pStyle w:val="Formula"/>
        <w:pPrChange w:id="4163" w:author="ERCOT 06XX18" w:date="2018-06-06T13:41:00Z">
          <w:pPr>
            <w:pStyle w:val="Formula"/>
            <w:ind w:left="2880" w:hanging="2160"/>
          </w:pPr>
        </w:pPrChange>
      </w:pPr>
      <w:r w:rsidRPr="0003648D">
        <w:t>ARUQTOT</w:t>
      </w:r>
      <w:r w:rsidRPr="0003648D">
        <w:tab/>
        <w:t>=</w:t>
      </w:r>
      <w:r w:rsidRPr="0003648D">
        <w:tab/>
      </w:r>
      <w:r w:rsidRPr="0003648D">
        <w:rPr>
          <w:position w:val="-22"/>
          <w:lang w:val="pt-BR"/>
        </w:rPr>
        <w:object w:dxaOrig="225" w:dyaOrig="465" w14:anchorId="6B11C99E">
          <v:shape id="_x0000_i1092" type="#_x0000_t75" style="width:11.25pt;height:23.15pt" o:ole="">
            <v:imagedata r:id="rId66" o:title=""/>
          </v:shape>
          <o:OLEObject Type="Embed" ProgID="Equation.3" ShapeID="_x0000_i1092" DrawAspect="Content" ObjectID="_1590320943" r:id="rId113"/>
        </w:object>
      </w:r>
      <w:r w:rsidRPr="0003648D">
        <w:rPr>
          <w:lang w:val="pt-BR"/>
        </w:rPr>
        <w:t>A</w:t>
      </w:r>
      <w:r w:rsidRPr="0003648D">
        <w:t xml:space="preserve">RUQ </w:t>
      </w:r>
      <w:r w:rsidRPr="0003648D">
        <w:rPr>
          <w:i/>
          <w:vertAlign w:val="subscript"/>
        </w:rPr>
        <w:t>q</w:t>
      </w:r>
    </w:p>
    <w:p w14:paraId="773B519E" w14:textId="77777777" w:rsidR="00BA7A09" w:rsidRPr="0003648D" w:rsidRDefault="00BA7A09">
      <w:pPr>
        <w:pStyle w:val="Formula"/>
        <w:pPrChange w:id="4164" w:author="ERCOT 06XX18" w:date="2018-06-06T13:41:00Z">
          <w:pPr>
            <w:pStyle w:val="Formula"/>
            <w:ind w:left="2880" w:hanging="2160"/>
          </w:pPr>
        </w:pPrChange>
      </w:pPr>
      <w:r w:rsidRPr="0003648D">
        <w:t xml:space="preserve">ARUQ </w:t>
      </w:r>
      <w:r w:rsidRPr="0003648D">
        <w:rPr>
          <w:i/>
          <w:vertAlign w:val="subscript"/>
        </w:rPr>
        <w:t>q</w:t>
      </w:r>
      <w:r w:rsidRPr="0003648D">
        <w:rPr>
          <w:i/>
          <w:vertAlign w:val="subscript"/>
        </w:rPr>
        <w:tab/>
      </w:r>
      <w:r w:rsidRPr="0003648D">
        <w:t>=</w:t>
      </w:r>
      <w:r w:rsidRPr="0003648D">
        <w:tab/>
        <w:t xml:space="preserve">ARUO </w:t>
      </w:r>
      <w:r w:rsidRPr="0003648D">
        <w:rPr>
          <w:i/>
          <w:vertAlign w:val="subscript"/>
        </w:rPr>
        <w:t>q</w:t>
      </w:r>
      <w:r w:rsidRPr="0003648D">
        <w:t xml:space="preserve"> – SARUQ </w:t>
      </w:r>
      <w:r w:rsidRPr="0003648D">
        <w:rPr>
          <w:i/>
          <w:vertAlign w:val="subscript"/>
        </w:rPr>
        <w:t>q</w:t>
      </w:r>
    </w:p>
    <w:p w14:paraId="39B71954" w14:textId="77777777" w:rsidR="00BA7A09" w:rsidRPr="0003648D" w:rsidRDefault="00BA7A09">
      <w:pPr>
        <w:pStyle w:val="Formula"/>
        <w:rPr>
          <w:vertAlign w:val="subscript"/>
          <w:lang w:val="fr-FR"/>
        </w:rPr>
        <w:pPrChange w:id="4165" w:author="ERCOT 06XX18" w:date="2018-06-06T13:41:00Z">
          <w:pPr>
            <w:pStyle w:val="Formula"/>
            <w:ind w:left="2880" w:hanging="2160"/>
          </w:pPr>
        </w:pPrChange>
      </w:pPr>
      <w:r w:rsidRPr="0003648D">
        <w:t xml:space="preserve">ARUO </w:t>
      </w:r>
      <w:r w:rsidRPr="0003648D">
        <w:rPr>
          <w:i/>
          <w:vertAlign w:val="subscript"/>
        </w:rPr>
        <w:t>q</w:t>
      </w:r>
      <w:r w:rsidRPr="0003648D">
        <w:rPr>
          <w:i/>
          <w:vertAlign w:val="subscript"/>
        </w:rPr>
        <w:tab/>
      </w:r>
      <w:r w:rsidRPr="0003648D">
        <w:t>=</w:t>
      </w:r>
      <w:r w:rsidRPr="0003648D">
        <w:tab/>
        <w:t>WAURUTOT * HLRS</w:t>
      </w:r>
      <w:r w:rsidRPr="0003648D">
        <w:rPr>
          <w:i/>
          <w:vertAlign w:val="subscript"/>
        </w:rPr>
        <w:t xml:space="preserve"> q</w:t>
      </w:r>
      <w:r w:rsidRPr="0003648D">
        <w:t xml:space="preserve"> + RUO</w:t>
      </w:r>
      <w:r w:rsidRPr="0003648D">
        <w:rPr>
          <w:i/>
          <w:vertAlign w:val="subscript"/>
        </w:rPr>
        <w:t xml:space="preserve"> q</w:t>
      </w:r>
      <w:r w:rsidRPr="0003648D">
        <w:rPr>
          <w:vertAlign w:val="subscript"/>
        </w:rPr>
        <w:t xml:space="preserve"> </w:t>
      </w:r>
    </w:p>
    <w:p w14:paraId="405379F7" w14:textId="77777777" w:rsidR="00BA7A09" w:rsidRPr="0003648D" w:rsidRDefault="00BA7A09">
      <w:pPr>
        <w:pStyle w:val="Formula"/>
        <w:rPr>
          <w:lang w:val="fr-FR"/>
        </w:rPr>
        <w:pPrChange w:id="4166" w:author="ERCOT 06XX18" w:date="2018-06-06T13:41:00Z">
          <w:pPr>
            <w:pStyle w:val="Formula"/>
            <w:ind w:left="2880" w:hanging="2160"/>
          </w:pPr>
        </w:pPrChange>
      </w:pPr>
      <w:r w:rsidRPr="0003648D">
        <w:t>WAURUTOT</w:t>
      </w:r>
      <w:r w:rsidRPr="0003648D">
        <w:tab/>
      </w:r>
      <w:r w:rsidRPr="0003648D">
        <w:rPr>
          <w:lang w:val="fr-FR"/>
        </w:rPr>
        <w:t>=</w:t>
      </w:r>
      <w:r w:rsidRPr="0003648D">
        <w:rPr>
          <w:lang w:val="fr-FR"/>
        </w:rPr>
        <w:tab/>
      </w:r>
      <w:r w:rsidRPr="0003648D">
        <w:rPr>
          <w:position w:val="-22"/>
          <w:lang w:val="pt-BR"/>
        </w:rPr>
        <w:object w:dxaOrig="225" w:dyaOrig="465" w14:anchorId="2470A7F7">
          <v:shape id="_x0000_i1093" type="#_x0000_t75" style="width:11.25pt;height:23.15pt" o:ole="">
            <v:imagedata r:id="rId66" o:title=""/>
          </v:shape>
          <o:OLEObject Type="Embed" ProgID="Equation.3" ShapeID="_x0000_i1093" DrawAspect="Content" ObjectID="_1590320944" r:id="rId114"/>
        </w:object>
      </w:r>
      <w:r w:rsidRPr="0003648D">
        <w:rPr>
          <w:position w:val="-18"/>
          <w:lang w:val="pt-BR"/>
        </w:rPr>
        <w:object w:dxaOrig="220" w:dyaOrig="420" w14:anchorId="10E8620F">
          <v:shape id="_x0000_i1094" type="#_x0000_t75" style="width:15.05pt;height:21.3pt" o:ole="">
            <v:imagedata r:id="rId51" o:title=""/>
          </v:shape>
          <o:OLEObject Type="Embed" ProgID="Equation.3" ShapeID="_x0000_i1094" DrawAspect="Content" ObjectID="_1590320945" r:id="rId115"/>
        </w:object>
      </w:r>
      <w:r w:rsidRPr="0003648D">
        <w:rPr>
          <w:position w:val="-18"/>
          <w:lang w:val="pt-BR"/>
        </w:rPr>
        <w:object w:dxaOrig="220" w:dyaOrig="420" w14:anchorId="3E069D2F">
          <v:shape id="_x0000_i1095" type="#_x0000_t75" style="width:11.25pt;height:21.3pt" o:ole="">
            <v:imagedata r:id="rId116" o:title=""/>
          </v:shape>
          <o:OLEObject Type="Embed" ProgID="Equation.3" ShapeID="_x0000_i1095" DrawAspect="Content" ObjectID="_1590320946" r:id="rId117"/>
        </w:object>
      </w:r>
      <w:r w:rsidRPr="0003648D">
        <w:t xml:space="preserve">RTAURUR </w:t>
      </w:r>
      <w:r w:rsidRPr="0003648D">
        <w:rPr>
          <w:i/>
          <w:vertAlign w:val="subscript"/>
        </w:rPr>
        <w:t>q,r,p</w:t>
      </w:r>
    </w:p>
    <w:p w14:paraId="5D7AD963" w14:textId="77777777" w:rsidR="00BA7A09" w:rsidRPr="0003648D" w:rsidRDefault="00BA7A09" w:rsidP="00BA7A09">
      <w:pPr>
        <w:keepNext/>
        <w:spacing w:before="240"/>
      </w:pPr>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02BF847A" w14:textId="77777777" w:rsidTr="00FF6149">
        <w:tc>
          <w:tcPr>
            <w:tcW w:w="1191" w:type="pct"/>
          </w:tcPr>
          <w:p w14:paraId="4CF290F1" w14:textId="77777777" w:rsidR="00BA7A09" w:rsidRPr="0003648D" w:rsidRDefault="00BA7A09" w:rsidP="00FF6149">
            <w:pPr>
              <w:pStyle w:val="TableHead"/>
            </w:pPr>
            <w:r w:rsidRPr="0003648D">
              <w:t>Variable</w:t>
            </w:r>
          </w:p>
        </w:tc>
        <w:tc>
          <w:tcPr>
            <w:tcW w:w="335" w:type="pct"/>
          </w:tcPr>
          <w:p w14:paraId="10AF4F8F" w14:textId="77777777" w:rsidR="00BA7A09" w:rsidRPr="0003648D" w:rsidRDefault="00BA7A09" w:rsidP="00FF6149">
            <w:pPr>
              <w:pStyle w:val="TableHead"/>
            </w:pPr>
            <w:r w:rsidRPr="0003648D">
              <w:t>Unit</w:t>
            </w:r>
          </w:p>
        </w:tc>
        <w:tc>
          <w:tcPr>
            <w:tcW w:w="3474" w:type="pct"/>
          </w:tcPr>
          <w:p w14:paraId="308BEAE8" w14:textId="77777777" w:rsidR="00BA7A09" w:rsidRPr="0003648D" w:rsidRDefault="00BA7A09" w:rsidP="00FF6149">
            <w:pPr>
              <w:pStyle w:val="TableHead"/>
            </w:pPr>
            <w:r w:rsidRPr="0003648D">
              <w:t>Description</w:t>
            </w:r>
          </w:p>
        </w:tc>
      </w:tr>
      <w:tr w:rsidR="00BA7A09" w:rsidRPr="0003648D" w14:paraId="692E2E2B" w14:textId="77777777" w:rsidTr="00FF6149">
        <w:tc>
          <w:tcPr>
            <w:tcW w:w="1191" w:type="pct"/>
          </w:tcPr>
          <w:p w14:paraId="0849E6A9" w14:textId="77777777" w:rsidR="00BA7A09" w:rsidRPr="0003648D" w:rsidRDefault="00BA7A09" w:rsidP="00FF6149">
            <w:pPr>
              <w:pStyle w:val="TableBody"/>
            </w:pPr>
            <w:r w:rsidRPr="0003648D">
              <w:lastRenderedPageBreak/>
              <w:t xml:space="preserve">ARUCOST </w:t>
            </w:r>
            <w:r w:rsidRPr="0003648D">
              <w:rPr>
                <w:i/>
                <w:vertAlign w:val="subscript"/>
              </w:rPr>
              <w:t>q</w:t>
            </w:r>
          </w:p>
        </w:tc>
        <w:tc>
          <w:tcPr>
            <w:tcW w:w="335" w:type="pct"/>
          </w:tcPr>
          <w:p w14:paraId="16228690" w14:textId="77777777" w:rsidR="00BA7A09" w:rsidRPr="0003648D" w:rsidRDefault="00BA7A09" w:rsidP="00FF6149">
            <w:pPr>
              <w:pStyle w:val="TableBody"/>
            </w:pPr>
            <w:r w:rsidRPr="0003648D">
              <w:t>$</w:t>
            </w:r>
          </w:p>
        </w:tc>
        <w:tc>
          <w:tcPr>
            <w:tcW w:w="3474" w:type="pct"/>
          </w:tcPr>
          <w:p w14:paraId="45911061" w14:textId="77777777" w:rsidR="00BA7A09" w:rsidRPr="0003648D" w:rsidRDefault="00BA7A09" w:rsidP="00FF6149">
            <w:pPr>
              <w:pStyle w:val="TableBody"/>
            </w:pPr>
            <w:r w:rsidRPr="0003648D">
              <w:rPr>
                <w:i/>
              </w:rPr>
              <w:t>Reg-Up Cost per QSE</w:t>
            </w:r>
            <w:r w:rsidRPr="0003648D">
              <w:t xml:space="preserve">—QSE </w:t>
            </w:r>
            <w:r w:rsidRPr="0003648D">
              <w:rPr>
                <w:i/>
              </w:rPr>
              <w:t>q</w:t>
            </w:r>
            <w:r w:rsidRPr="0003648D">
              <w:t>’s share of the net total costs for Reg-Up that includes costs of assigned Ancillary Service during a Watch, for the hour.</w:t>
            </w:r>
          </w:p>
        </w:tc>
      </w:tr>
      <w:tr w:rsidR="00BA7A09" w:rsidRPr="0003648D" w14:paraId="6E4BCB41" w14:textId="77777777" w:rsidTr="00FF6149">
        <w:tc>
          <w:tcPr>
            <w:tcW w:w="1191" w:type="pct"/>
          </w:tcPr>
          <w:p w14:paraId="2BAE105F" w14:textId="77777777" w:rsidR="00BA7A09" w:rsidRPr="0003648D" w:rsidRDefault="00BA7A09" w:rsidP="00FF6149">
            <w:pPr>
              <w:pStyle w:val="TableBody"/>
            </w:pPr>
            <w:r w:rsidRPr="0003648D">
              <w:t>ARUPR</w:t>
            </w:r>
          </w:p>
        </w:tc>
        <w:tc>
          <w:tcPr>
            <w:tcW w:w="335" w:type="pct"/>
          </w:tcPr>
          <w:p w14:paraId="4FB6E3CD" w14:textId="77777777" w:rsidR="00BA7A09" w:rsidRPr="0003648D" w:rsidRDefault="00BA7A09" w:rsidP="00FF6149">
            <w:pPr>
              <w:pStyle w:val="TableBody"/>
            </w:pPr>
            <w:r w:rsidRPr="0003648D">
              <w:t>$/MW per hour</w:t>
            </w:r>
          </w:p>
        </w:tc>
        <w:tc>
          <w:tcPr>
            <w:tcW w:w="3474" w:type="pct"/>
          </w:tcPr>
          <w:p w14:paraId="364E20C4" w14:textId="77777777" w:rsidR="00BA7A09" w:rsidRPr="0003648D" w:rsidRDefault="00BA7A09" w:rsidP="00FF6149">
            <w:pPr>
              <w:pStyle w:val="TableBody"/>
            </w:pPr>
            <w:r w:rsidRPr="0003648D">
              <w:rPr>
                <w:i/>
              </w:rPr>
              <w:t>Reg-Up Price—</w:t>
            </w:r>
            <w:r w:rsidRPr="0003648D">
              <w:t>The price for Reg-Up calculated based on the net total costs for Reg-Up, for the hour.</w:t>
            </w:r>
          </w:p>
        </w:tc>
      </w:tr>
      <w:tr w:rsidR="00BA7A09" w:rsidRPr="0003648D" w14:paraId="7868D56F" w14:textId="77777777" w:rsidTr="00FF6149">
        <w:tc>
          <w:tcPr>
            <w:tcW w:w="1191" w:type="pct"/>
            <w:tcBorders>
              <w:top w:val="single" w:sz="4" w:space="0" w:color="auto"/>
              <w:left w:val="single" w:sz="4" w:space="0" w:color="auto"/>
              <w:bottom w:val="single" w:sz="4" w:space="0" w:color="auto"/>
              <w:right w:val="single" w:sz="4" w:space="0" w:color="auto"/>
            </w:tcBorders>
          </w:tcPr>
          <w:p w14:paraId="6CC16476" w14:textId="77777777" w:rsidR="00BA7A09" w:rsidRPr="0003648D" w:rsidRDefault="00BA7A09" w:rsidP="00FF6149">
            <w:pPr>
              <w:pStyle w:val="TableBody"/>
            </w:pPr>
            <w:r w:rsidRPr="0003648D">
              <w:t>ARUCOSTTOT</w:t>
            </w:r>
          </w:p>
        </w:tc>
        <w:tc>
          <w:tcPr>
            <w:tcW w:w="335" w:type="pct"/>
            <w:tcBorders>
              <w:top w:val="single" w:sz="4" w:space="0" w:color="auto"/>
              <w:left w:val="single" w:sz="4" w:space="0" w:color="auto"/>
              <w:bottom w:val="single" w:sz="4" w:space="0" w:color="auto"/>
              <w:right w:val="single" w:sz="4" w:space="0" w:color="auto"/>
            </w:tcBorders>
          </w:tcPr>
          <w:p w14:paraId="5237F9C7"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48762B52" w14:textId="77777777" w:rsidR="00BA7A09" w:rsidRPr="0003648D" w:rsidRDefault="00BA7A09" w:rsidP="00FF6149">
            <w:pPr>
              <w:pStyle w:val="TableBody"/>
            </w:pPr>
            <w:r w:rsidRPr="0003648D">
              <w:rPr>
                <w:i/>
              </w:rPr>
              <w:t>Reg-Up Cost Total</w:t>
            </w:r>
            <w:r w:rsidRPr="0003648D">
              <w:t>—The total costs for Reg-Up that includes costs of assigned Ancillary Service during a Watch for the hour.</w:t>
            </w:r>
          </w:p>
        </w:tc>
      </w:tr>
      <w:tr w:rsidR="00BA7A09" w:rsidRPr="0003648D" w14:paraId="3EC38EA6" w14:textId="77777777" w:rsidTr="00FF6149">
        <w:tc>
          <w:tcPr>
            <w:tcW w:w="1191" w:type="pct"/>
            <w:tcBorders>
              <w:top w:val="single" w:sz="4" w:space="0" w:color="auto"/>
              <w:left w:val="single" w:sz="4" w:space="0" w:color="auto"/>
              <w:bottom w:val="single" w:sz="4" w:space="0" w:color="auto"/>
              <w:right w:val="single" w:sz="4" w:space="0" w:color="auto"/>
            </w:tcBorders>
          </w:tcPr>
          <w:p w14:paraId="68D0EBB2" w14:textId="77777777" w:rsidR="00BA7A09" w:rsidRPr="0003648D" w:rsidRDefault="00BA7A09" w:rsidP="00FF6149">
            <w:pPr>
              <w:pStyle w:val="TableBody"/>
            </w:pPr>
            <w:r w:rsidRPr="0003648D">
              <w:t>ARUQTOT</w:t>
            </w:r>
          </w:p>
        </w:tc>
        <w:tc>
          <w:tcPr>
            <w:tcW w:w="335" w:type="pct"/>
            <w:tcBorders>
              <w:top w:val="single" w:sz="4" w:space="0" w:color="auto"/>
              <w:left w:val="single" w:sz="4" w:space="0" w:color="auto"/>
              <w:bottom w:val="single" w:sz="4" w:space="0" w:color="auto"/>
              <w:right w:val="single" w:sz="4" w:space="0" w:color="auto"/>
            </w:tcBorders>
          </w:tcPr>
          <w:p w14:paraId="31EF0CEB"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3ACF5383" w14:textId="77777777" w:rsidR="00BA7A09" w:rsidRPr="0003648D" w:rsidRDefault="00BA7A09" w:rsidP="00FF6149">
            <w:pPr>
              <w:pStyle w:val="TableBody"/>
            </w:pPr>
            <w:r w:rsidRPr="0003648D">
              <w:rPr>
                <w:i/>
              </w:rPr>
              <w:t>Reg-Up Quantity Total</w:t>
            </w:r>
            <w:r w:rsidRPr="0003648D">
              <w:t>—The sum of every QSE’s portion of its Ancillary Service Obligation that is not self-arranged in either DAM or any SASM that includes assigned Ancillary Service, during a Watch, for the hour.</w:t>
            </w:r>
          </w:p>
        </w:tc>
      </w:tr>
      <w:tr w:rsidR="00BA7A09" w:rsidRPr="0003648D" w14:paraId="134AF2F6" w14:textId="77777777" w:rsidTr="00FF6149">
        <w:tc>
          <w:tcPr>
            <w:tcW w:w="1191" w:type="pct"/>
            <w:tcBorders>
              <w:top w:val="single" w:sz="4" w:space="0" w:color="auto"/>
              <w:left w:val="single" w:sz="4" w:space="0" w:color="auto"/>
              <w:bottom w:val="single" w:sz="4" w:space="0" w:color="auto"/>
              <w:right w:val="single" w:sz="4" w:space="0" w:color="auto"/>
            </w:tcBorders>
          </w:tcPr>
          <w:p w14:paraId="6F4449C6" w14:textId="77777777" w:rsidR="00BA7A09" w:rsidRPr="0003648D" w:rsidRDefault="00BA7A09" w:rsidP="00FF6149">
            <w:pPr>
              <w:pStyle w:val="TableBody"/>
              <w:rPr>
                <w:i/>
              </w:rPr>
            </w:pPr>
            <w:r w:rsidRPr="0003648D">
              <w:t xml:space="preserve">ARUQ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29CF181C"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08DCA24C" w14:textId="77777777" w:rsidR="00BA7A09" w:rsidRPr="0003648D" w:rsidRDefault="00BA7A09" w:rsidP="00FF6149">
            <w:pPr>
              <w:pStyle w:val="TableBody"/>
            </w:pPr>
            <w:r w:rsidRPr="0003648D">
              <w:rPr>
                <w:i/>
              </w:rPr>
              <w:t>Reg-Up Quantity per QSE</w:t>
            </w:r>
            <w:r w:rsidRPr="0003648D">
              <w:t xml:space="preserve">—The portion of QSE </w:t>
            </w:r>
            <w:r w:rsidRPr="0003648D">
              <w:rPr>
                <w:i/>
              </w:rPr>
              <w:t>q</w:t>
            </w:r>
            <w:r w:rsidRPr="0003648D">
              <w:t>’s total Ancillary Service Obligation that is not self-arranged in either DAM or any SASM, that includes assigned Ancillary Service, during a Watch for the hour.</w:t>
            </w:r>
          </w:p>
        </w:tc>
      </w:tr>
      <w:tr w:rsidR="00BA7A09" w:rsidRPr="0003648D" w14:paraId="6AF803E2" w14:textId="77777777"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14:paraId="3D57876E" w14:textId="77777777" w:rsidR="00BA7A09" w:rsidRPr="0003648D" w:rsidRDefault="00BA7A09" w:rsidP="00FF6149">
            <w:pPr>
              <w:pStyle w:val="TableBody"/>
              <w:rPr>
                <w:i/>
              </w:rPr>
            </w:pPr>
            <w:r w:rsidRPr="0003648D">
              <w:t>WAURUTOT</w:t>
            </w:r>
          </w:p>
        </w:tc>
        <w:tc>
          <w:tcPr>
            <w:tcW w:w="335" w:type="pct"/>
            <w:tcBorders>
              <w:top w:val="single" w:sz="4" w:space="0" w:color="auto"/>
              <w:left w:val="single" w:sz="4" w:space="0" w:color="auto"/>
              <w:bottom w:val="single" w:sz="4" w:space="0" w:color="auto"/>
              <w:right w:val="single" w:sz="4" w:space="0" w:color="auto"/>
            </w:tcBorders>
          </w:tcPr>
          <w:p w14:paraId="61F36C69"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5292F619" w14:textId="77777777" w:rsidR="00BA7A09" w:rsidRPr="0003648D" w:rsidRDefault="00BA7A09" w:rsidP="00FF6149">
            <w:pPr>
              <w:pStyle w:val="TableBody"/>
            </w:pPr>
            <w:r w:rsidRPr="0003648D">
              <w:rPr>
                <w:i/>
              </w:rPr>
              <w:t xml:space="preserve">Watch Assigned Un-Deployed Regulation Up Quantity- </w:t>
            </w:r>
            <w:r w:rsidRPr="0003648D">
              <w:t>The total market wide quantity of un-deployed Reg-Up Ancillary Service Assignment for the hour.</w:t>
            </w:r>
          </w:p>
        </w:tc>
      </w:tr>
      <w:tr w:rsidR="00BA7A09" w:rsidRPr="0003648D" w14:paraId="1595CE19" w14:textId="77777777" w:rsidTr="00FF6149">
        <w:tblPrEx>
          <w:tblCellMar>
            <w:left w:w="115" w:type="dxa"/>
            <w:right w:w="115" w:type="dxa"/>
          </w:tblCellMar>
        </w:tblPrEx>
        <w:trPr>
          <w:cantSplit/>
          <w:trHeight w:val="215"/>
          <w:tblHeader/>
        </w:trPr>
        <w:tc>
          <w:tcPr>
            <w:tcW w:w="1191" w:type="pct"/>
            <w:tcBorders>
              <w:top w:val="single" w:sz="4" w:space="0" w:color="auto"/>
              <w:left w:val="single" w:sz="4" w:space="0" w:color="auto"/>
              <w:bottom w:val="single" w:sz="4" w:space="0" w:color="auto"/>
              <w:right w:val="single" w:sz="4" w:space="0" w:color="auto"/>
            </w:tcBorders>
          </w:tcPr>
          <w:p w14:paraId="47B9D708" w14:textId="77777777" w:rsidR="00BA7A09" w:rsidRPr="0003648D" w:rsidRDefault="00BA7A09" w:rsidP="00FF6149">
            <w:pPr>
              <w:pStyle w:val="TableBody"/>
              <w:rPr>
                <w:i/>
              </w:rPr>
            </w:pPr>
            <w:r w:rsidRPr="0003648D">
              <w:t xml:space="preserve">RTAURUR </w:t>
            </w:r>
            <w:r w:rsidRPr="0003648D">
              <w:rPr>
                <w:i/>
                <w:vertAlign w:val="subscript"/>
              </w:rPr>
              <w:t>q,r</w:t>
            </w:r>
            <w:r w:rsidRPr="0003648D">
              <w:t xml:space="preserve"> </w:t>
            </w:r>
            <w:r w:rsidRPr="0003648D">
              <w:rPr>
                <w:i/>
                <w:vertAlign w:val="subscript"/>
              </w:rPr>
              <w:t xml:space="preserve"> </w:t>
            </w:r>
            <w:r w:rsidRPr="0003648D">
              <w:t xml:space="preserve"> </w:t>
            </w:r>
          </w:p>
        </w:tc>
        <w:tc>
          <w:tcPr>
            <w:tcW w:w="335" w:type="pct"/>
            <w:tcBorders>
              <w:top w:val="single" w:sz="4" w:space="0" w:color="auto"/>
              <w:left w:val="single" w:sz="4" w:space="0" w:color="auto"/>
              <w:bottom w:val="single" w:sz="4" w:space="0" w:color="auto"/>
              <w:right w:val="single" w:sz="4" w:space="0" w:color="auto"/>
            </w:tcBorders>
          </w:tcPr>
          <w:p w14:paraId="3F7B3755"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75068128" w14:textId="77777777" w:rsidR="00BA7A09" w:rsidRPr="0003648D" w:rsidRDefault="00BA7A09" w:rsidP="00FF6149">
            <w:pPr>
              <w:pStyle w:val="TableBody"/>
            </w:pPr>
            <w:r w:rsidRPr="0003648D">
              <w:rPr>
                <w:i/>
              </w:rPr>
              <w:t xml:space="preserve">Real-Time Assigned Un-Deployed Regulation Up Quantity per Resource per QSE - </w:t>
            </w:r>
            <w:r w:rsidRPr="0003648D">
              <w:t>The quantity of un-deployed</w:t>
            </w:r>
            <w:r w:rsidRPr="0003648D">
              <w:rPr>
                <w:i/>
              </w:rPr>
              <w:t xml:space="preserve"> </w:t>
            </w:r>
            <w:r w:rsidRPr="0003648D">
              <w:t xml:space="preserve">Reg-Up Ancillary Service Assignment to a QSE </w:t>
            </w:r>
            <w:r w:rsidRPr="0003648D">
              <w:rPr>
                <w:i/>
              </w:rPr>
              <w:t>q</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14:paraId="4D888A3A"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2F106495" w14:textId="77777777" w:rsidR="00BA7A09" w:rsidRPr="0003648D" w:rsidRDefault="00BA7A09" w:rsidP="00FF6149">
            <w:pPr>
              <w:pStyle w:val="TableBody"/>
              <w:rPr>
                <w:i/>
              </w:rPr>
            </w:pPr>
            <w:r w:rsidRPr="0003648D">
              <w:t xml:space="preserve">ARUO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22EF7741"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57BECB42" w14:textId="77777777" w:rsidR="00BA7A09" w:rsidRPr="0003648D" w:rsidRDefault="00BA7A09" w:rsidP="00FF6149">
            <w:pPr>
              <w:pStyle w:val="TableBody"/>
            </w:pPr>
            <w:r w:rsidRPr="0003648D">
              <w:rPr>
                <w:i/>
              </w:rPr>
              <w:t>Reg-Up Obligation per QSE</w:t>
            </w:r>
            <w:r w:rsidRPr="0003648D">
              <w:t xml:space="preserve">—The Ancillary Service Obligation of QSE </w:t>
            </w:r>
            <w:r w:rsidRPr="0003648D">
              <w:rPr>
                <w:i/>
              </w:rPr>
              <w:t>q</w:t>
            </w:r>
            <w:r w:rsidRPr="0003648D">
              <w:t>, for the hour during a Watch.</w:t>
            </w:r>
          </w:p>
        </w:tc>
      </w:tr>
      <w:tr w:rsidR="00BA7A09" w:rsidRPr="0003648D" w14:paraId="1410E361"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0A2BB874" w14:textId="77777777" w:rsidR="00BA7A09" w:rsidRPr="0003648D" w:rsidRDefault="00BA7A09" w:rsidP="00FF6149">
            <w:pPr>
              <w:pStyle w:val="TableBody"/>
              <w:rPr>
                <w:i/>
              </w:rPr>
            </w:pPr>
            <w:r w:rsidRPr="0003648D">
              <w:t xml:space="preserve">RUO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4A4FE466"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75FA07F9" w14:textId="77777777" w:rsidR="00BA7A09" w:rsidRPr="0003648D" w:rsidRDefault="00BA7A09" w:rsidP="00FF6149">
            <w:pPr>
              <w:pStyle w:val="TableBody"/>
            </w:pPr>
            <w:r w:rsidRPr="0003648D">
              <w:rPr>
                <w:i/>
              </w:rPr>
              <w:t>Reg-Up Obligation per QSE</w:t>
            </w:r>
            <w:r w:rsidRPr="0003648D">
              <w:t xml:space="preserve">—The Ancillary Service Obligation of QSE </w:t>
            </w:r>
            <w:r w:rsidRPr="0003648D">
              <w:rPr>
                <w:i/>
              </w:rPr>
              <w:t>q</w:t>
            </w:r>
            <w:r w:rsidRPr="0003648D">
              <w:t>, for the hour.</w:t>
            </w:r>
          </w:p>
        </w:tc>
      </w:tr>
      <w:tr w:rsidR="00BA7A09" w:rsidRPr="0003648D" w14:paraId="1D67EA16"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66EFC6E5" w14:textId="77777777" w:rsidR="00BA7A09" w:rsidRPr="0003648D" w:rsidRDefault="00BA7A09" w:rsidP="00FF6149">
            <w:pPr>
              <w:pStyle w:val="TableBody"/>
              <w:rPr>
                <w:i/>
              </w:rPr>
            </w:pPr>
            <w:r w:rsidRPr="0003648D">
              <w:t xml:space="preserve">HLRS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17AE240C"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EA9A692" w14:textId="77777777" w:rsidR="00BA7A09" w:rsidRPr="0003648D" w:rsidRDefault="00BA7A09" w:rsidP="00FF6149">
            <w:pPr>
              <w:pStyle w:val="TableBody"/>
            </w:pPr>
            <w:r w:rsidRPr="0003648D">
              <w:rPr>
                <w:i/>
              </w:rPr>
              <w:t>The Hourly Load Ratio Share calculated for QSE q for the hour</w:t>
            </w:r>
            <w:r w:rsidRPr="0003648D">
              <w:t>.  See Section 6.6.2.4, QSE Load Ratio Share for an Operating Hour.</w:t>
            </w:r>
          </w:p>
        </w:tc>
      </w:tr>
      <w:tr w:rsidR="00BA7A09" w:rsidRPr="0003648D" w14:paraId="7E3C50BB"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368C0690" w14:textId="77777777" w:rsidR="00BA7A09" w:rsidRPr="0003648D" w:rsidRDefault="00BA7A09" w:rsidP="00FF6149">
            <w:pPr>
              <w:pStyle w:val="TableBody"/>
              <w:rPr>
                <w:i/>
              </w:rPr>
            </w:pPr>
            <w:r w:rsidRPr="0003648D">
              <w:t>SARUQ</w:t>
            </w:r>
            <w:r w:rsidRPr="0003648D">
              <w:rPr>
                <w:vertAlign w:val="subscript"/>
              </w:rPr>
              <w:t xml:space="preserve">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34E4A179" w14:textId="77777777" w:rsidR="00BA7A09" w:rsidRPr="0003648D" w:rsidRDefault="00BA7A09" w:rsidP="00FF6149">
            <w:pPr>
              <w:pStyle w:val="TableBody"/>
            </w:pPr>
            <w:r w:rsidRPr="0003648D">
              <w:t>MW</w:t>
            </w:r>
          </w:p>
        </w:tc>
        <w:tc>
          <w:tcPr>
            <w:tcW w:w="3474" w:type="pct"/>
            <w:tcBorders>
              <w:top w:val="single" w:sz="4" w:space="0" w:color="auto"/>
              <w:left w:val="single" w:sz="4" w:space="0" w:color="auto"/>
              <w:bottom w:val="single" w:sz="4" w:space="0" w:color="auto"/>
              <w:right w:val="single" w:sz="4" w:space="0" w:color="auto"/>
            </w:tcBorders>
          </w:tcPr>
          <w:p w14:paraId="42136CA8" w14:textId="77777777" w:rsidR="00BA7A09" w:rsidRPr="0003648D" w:rsidRDefault="00BA7A09" w:rsidP="00FF6149">
            <w:pPr>
              <w:pStyle w:val="TableBody"/>
            </w:pPr>
            <w:r w:rsidRPr="0003648D">
              <w:rPr>
                <w:i/>
              </w:rPr>
              <w:t>Total Self-Arranged Reg-Up Quantity per QSE for all markets</w:t>
            </w:r>
            <w:r w:rsidRPr="0003648D">
              <w:t xml:space="preserve">—The sum of all self-arranged Reg-Up quantities submitted by QSE </w:t>
            </w:r>
            <w:r w:rsidRPr="0003648D">
              <w:rPr>
                <w:i/>
              </w:rPr>
              <w:t>q</w:t>
            </w:r>
            <w:r w:rsidRPr="0003648D">
              <w:t xml:space="preserve"> for DAM and all SASMs.</w:t>
            </w:r>
          </w:p>
        </w:tc>
      </w:tr>
      <w:tr w:rsidR="00BA7A09" w:rsidRPr="0003648D" w14:paraId="5A538CC8"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6AF1FEC2" w14:textId="77777777" w:rsidR="00BA7A09" w:rsidRPr="0003648D" w:rsidRDefault="00BA7A09" w:rsidP="00FF6149">
            <w:pPr>
              <w:pStyle w:val="TableBody"/>
              <w:rPr>
                <w:i/>
              </w:rPr>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14:paraId="60C736CF"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558E9769" w14:textId="77777777" w:rsidR="00BA7A09" w:rsidRPr="0003648D" w:rsidRDefault="00BA7A09" w:rsidP="00FF6149">
            <w:pPr>
              <w:pStyle w:val="TableBody"/>
            </w:pPr>
            <w:r w:rsidRPr="0003648D">
              <w:t>A QSE.</w:t>
            </w:r>
          </w:p>
        </w:tc>
      </w:tr>
      <w:tr w:rsidR="00BA7A09" w:rsidRPr="0003648D" w14:paraId="49810E54"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524CB53D" w14:textId="77777777" w:rsidR="00BA7A09" w:rsidRPr="0003648D" w:rsidRDefault="00BA7A09" w:rsidP="00FF6149">
            <w:pPr>
              <w:pStyle w:val="TableBody"/>
              <w:rPr>
                <w:i/>
              </w:rPr>
            </w:pPr>
            <w:r w:rsidRPr="0003648D">
              <w:rPr>
                <w:i/>
              </w:rPr>
              <w:t>r</w:t>
            </w:r>
          </w:p>
        </w:tc>
        <w:tc>
          <w:tcPr>
            <w:tcW w:w="335" w:type="pct"/>
            <w:tcBorders>
              <w:top w:val="single" w:sz="4" w:space="0" w:color="auto"/>
              <w:left w:val="single" w:sz="4" w:space="0" w:color="auto"/>
              <w:bottom w:val="single" w:sz="4" w:space="0" w:color="auto"/>
              <w:right w:val="single" w:sz="4" w:space="0" w:color="auto"/>
            </w:tcBorders>
          </w:tcPr>
          <w:p w14:paraId="63D1C42B"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15F8BC1" w14:textId="77777777" w:rsidR="00BA7A09" w:rsidRPr="0003648D" w:rsidRDefault="00BA7A09" w:rsidP="00FF6149">
            <w:pPr>
              <w:pStyle w:val="TableBody"/>
            </w:pPr>
            <w:r w:rsidRPr="0003648D">
              <w:t>A Generation Resource</w:t>
            </w:r>
            <w:r w:rsidRPr="0003648D">
              <w:rPr>
                <w:i/>
              </w:rPr>
              <w:t xml:space="preserve"> </w:t>
            </w:r>
            <w:r w:rsidRPr="0003648D">
              <w:t>that was allocated Reg-Up Ancillary Service Assignment by the QSE.</w:t>
            </w:r>
          </w:p>
        </w:tc>
      </w:tr>
      <w:tr w:rsidR="00BA7A09" w:rsidRPr="0003648D" w14:paraId="262EA30C"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770F9497" w14:textId="77777777" w:rsidR="00BA7A09" w:rsidRPr="0003648D" w:rsidRDefault="00BA7A09" w:rsidP="00FF6149">
            <w:pPr>
              <w:pStyle w:val="TableBody"/>
              <w:rPr>
                <w:i/>
              </w:rPr>
            </w:pPr>
            <w:r w:rsidRPr="0003648D">
              <w:rPr>
                <w:i/>
              </w:rPr>
              <w:t>p</w:t>
            </w:r>
          </w:p>
        </w:tc>
        <w:tc>
          <w:tcPr>
            <w:tcW w:w="335" w:type="pct"/>
            <w:tcBorders>
              <w:top w:val="single" w:sz="4" w:space="0" w:color="auto"/>
              <w:left w:val="single" w:sz="4" w:space="0" w:color="auto"/>
              <w:bottom w:val="single" w:sz="4" w:space="0" w:color="auto"/>
              <w:right w:val="single" w:sz="4" w:space="0" w:color="auto"/>
            </w:tcBorders>
          </w:tcPr>
          <w:p w14:paraId="2BC455A0"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26159CD7" w14:textId="77777777" w:rsidR="00BA7A09" w:rsidRPr="0003648D" w:rsidRDefault="00BA7A09" w:rsidP="00FF6149">
            <w:pPr>
              <w:pStyle w:val="TableBody"/>
            </w:pPr>
            <w:r w:rsidRPr="0003648D">
              <w:t>A Settlement Point for the Resource Node that was allocated Reg-Up Ancillary Service Assignment by the QSE.</w:t>
            </w:r>
          </w:p>
        </w:tc>
      </w:tr>
    </w:tbl>
    <w:p w14:paraId="6631CD03" w14:textId="77777777" w:rsidR="00BA7A09" w:rsidRPr="0003648D" w:rsidRDefault="00BA7A09" w:rsidP="00BA7A09">
      <w:pPr>
        <w:spacing w:before="240" w:after="240"/>
        <w:ind w:left="1440" w:hanging="720"/>
      </w:pPr>
      <w:r w:rsidRPr="0003648D">
        <w:t>(c)</w:t>
      </w:r>
      <w:r w:rsidRPr="0003648D">
        <w:tab/>
        <w:t>The incremental cost to each QSE’s for assigned Reg-Up for the Operating Hour, is calculated as follows:</w:t>
      </w:r>
    </w:p>
    <w:p w14:paraId="1F92DB23" w14:textId="77777777" w:rsidR="00BA7A09" w:rsidRPr="0003648D" w:rsidRDefault="00BA7A09" w:rsidP="00BA7A09">
      <w:pPr>
        <w:ind w:left="3600" w:hanging="2160"/>
        <w:rPr>
          <w:b/>
          <w:i/>
          <w:vertAlign w:val="subscript"/>
        </w:rPr>
      </w:pPr>
      <w:r w:rsidRPr="0003648D">
        <w:rPr>
          <w:b/>
        </w:rPr>
        <w:t>NETARTRUAMT</w:t>
      </w:r>
      <w:r w:rsidRPr="0003648D">
        <w:rPr>
          <w:b/>
          <w:i/>
          <w:vertAlign w:val="subscript"/>
        </w:rPr>
        <w:t xml:space="preserve"> q</w:t>
      </w:r>
      <w:r w:rsidRPr="0003648D">
        <w:rPr>
          <w:b/>
        </w:rPr>
        <w:t xml:space="preserve">  = ARUCOST </w:t>
      </w:r>
      <w:r w:rsidRPr="0003648D">
        <w:rPr>
          <w:b/>
          <w:i/>
          <w:vertAlign w:val="subscript"/>
        </w:rPr>
        <w:t>q</w:t>
      </w:r>
      <w:r w:rsidRPr="0003648D">
        <w:rPr>
          <w:b/>
        </w:rPr>
        <w:t xml:space="preserve"> – RUCOST </w:t>
      </w:r>
      <w:r w:rsidRPr="0003648D">
        <w:rPr>
          <w:b/>
          <w:i/>
          <w:vertAlign w:val="subscript"/>
        </w:rPr>
        <w:t>q</w:t>
      </w:r>
      <w:r w:rsidRPr="0003648D">
        <w:rPr>
          <w:b/>
        </w:rPr>
        <w:t xml:space="preserve"> </w:t>
      </w:r>
    </w:p>
    <w:p w14:paraId="5FED8888" w14:textId="77777777" w:rsidR="00BA7A09" w:rsidRPr="0003648D" w:rsidRDefault="00BA7A09" w:rsidP="00BA7A09">
      <w:pPr>
        <w:ind w:left="720" w:firstLine="720"/>
        <w:rPr>
          <w:b/>
        </w:rPr>
      </w:pPr>
    </w:p>
    <w:p w14:paraId="369BB9CD" w14:textId="77777777"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0E902834" w14:textId="77777777" w:rsidTr="00FF6149">
        <w:tc>
          <w:tcPr>
            <w:tcW w:w="1191" w:type="pct"/>
          </w:tcPr>
          <w:p w14:paraId="0F33B2A3" w14:textId="77777777" w:rsidR="00BA7A09" w:rsidRPr="0003648D" w:rsidRDefault="00BA7A09" w:rsidP="00FF6149">
            <w:pPr>
              <w:pStyle w:val="TableHead"/>
            </w:pPr>
            <w:r w:rsidRPr="0003648D">
              <w:t>Variable</w:t>
            </w:r>
          </w:p>
        </w:tc>
        <w:tc>
          <w:tcPr>
            <w:tcW w:w="335" w:type="pct"/>
          </w:tcPr>
          <w:p w14:paraId="4D58BD6E" w14:textId="77777777" w:rsidR="00BA7A09" w:rsidRPr="0003648D" w:rsidRDefault="00BA7A09" w:rsidP="00FF6149">
            <w:pPr>
              <w:pStyle w:val="TableHead"/>
            </w:pPr>
            <w:r w:rsidRPr="0003648D">
              <w:t>Unit</w:t>
            </w:r>
          </w:p>
        </w:tc>
        <w:tc>
          <w:tcPr>
            <w:tcW w:w="3474" w:type="pct"/>
          </w:tcPr>
          <w:p w14:paraId="6067F0DD" w14:textId="77777777" w:rsidR="00BA7A09" w:rsidRPr="0003648D" w:rsidRDefault="00BA7A09" w:rsidP="00FF6149">
            <w:pPr>
              <w:pStyle w:val="TableHead"/>
            </w:pPr>
            <w:r w:rsidRPr="0003648D">
              <w:t>Description</w:t>
            </w:r>
          </w:p>
        </w:tc>
      </w:tr>
      <w:tr w:rsidR="00BA7A09" w:rsidRPr="0003648D" w14:paraId="1ECAC832" w14:textId="77777777" w:rsidTr="00FF6149">
        <w:tc>
          <w:tcPr>
            <w:tcW w:w="1191" w:type="pct"/>
          </w:tcPr>
          <w:p w14:paraId="4B63052B" w14:textId="77777777" w:rsidR="00BA7A09" w:rsidRPr="0003648D" w:rsidRDefault="00BA7A09" w:rsidP="00FF6149">
            <w:pPr>
              <w:pStyle w:val="TableBody"/>
            </w:pPr>
            <w:r w:rsidRPr="0003648D">
              <w:t>NETARTRUAMT</w:t>
            </w:r>
            <w:r w:rsidRPr="0003648D">
              <w:rPr>
                <w:b/>
                <w:i/>
                <w:vertAlign w:val="subscript"/>
              </w:rPr>
              <w:t xml:space="preserve"> </w:t>
            </w:r>
            <w:r w:rsidRPr="0003648D">
              <w:rPr>
                <w:i/>
                <w:vertAlign w:val="subscript"/>
              </w:rPr>
              <w:t>q</w:t>
            </w:r>
            <w:r w:rsidRPr="0003648D">
              <w:t xml:space="preserve">  </w:t>
            </w:r>
          </w:p>
        </w:tc>
        <w:tc>
          <w:tcPr>
            <w:tcW w:w="335" w:type="pct"/>
          </w:tcPr>
          <w:p w14:paraId="30CA17E4" w14:textId="77777777" w:rsidR="00BA7A09" w:rsidRPr="0003648D" w:rsidRDefault="00BA7A09" w:rsidP="00FF6149">
            <w:pPr>
              <w:pStyle w:val="TableBody"/>
            </w:pPr>
            <w:r w:rsidRPr="0003648D">
              <w:t>$</w:t>
            </w:r>
          </w:p>
        </w:tc>
        <w:tc>
          <w:tcPr>
            <w:tcW w:w="3474" w:type="pct"/>
          </w:tcPr>
          <w:p w14:paraId="5403546D" w14:textId="77777777" w:rsidR="00BA7A09" w:rsidRPr="0003648D" w:rsidRDefault="00BA7A09" w:rsidP="00FF6149">
            <w:pPr>
              <w:pStyle w:val="TableBody"/>
            </w:pPr>
            <w:r w:rsidRPr="0003648D">
              <w:rPr>
                <w:i/>
              </w:rPr>
              <w:t>Real-Time Reg-Up Amount per QSE</w:t>
            </w:r>
            <w:r w:rsidRPr="0003648D">
              <w:t xml:space="preserve">—The net adjustment to QSE </w:t>
            </w:r>
            <w:r w:rsidRPr="0003648D">
              <w:rPr>
                <w:i/>
              </w:rPr>
              <w:t>q</w:t>
            </w:r>
            <w:r w:rsidRPr="0003648D">
              <w:t>’s share of the costs for assigned Reg-Up, for the hour.</w:t>
            </w:r>
          </w:p>
        </w:tc>
      </w:tr>
      <w:tr w:rsidR="00BA7A09" w:rsidRPr="0003648D" w14:paraId="240BE659" w14:textId="77777777" w:rsidTr="00FF6149">
        <w:tc>
          <w:tcPr>
            <w:tcW w:w="1191" w:type="pct"/>
          </w:tcPr>
          <w:p w14:paraId="646EDD89" w14:textId="77777777" w:rsidR="00BA7A09" w:rsidRPr="0003648D" w:rsidRDefault="00BA7A09" w:rsidP="00FF6149">
            <w:pPr>
              <w:pStyle w:val="TableBody"/>
            </w:pPr>
            <w:r w:rsidRPr="0003648D">
              <w:t>ARUCOST</w:t>
            </w:r>
            <w:r w:rsidRPr="0003648D">
              <w:rPr>
                <w:b/>
              </w:rPr>
              <w:t xml:space="preserve"> </w:t>
            </w:r>
            <w:r w:rsidRPr="0003648D">
              <w:rPr>
                <w:i/>
                <w:vertAlign w:val="subscript"/>
              </w:rPr>
              <w:t>q</w:t>
            </w:r>
          </w:p>
        </w:tc>
        <w:tc>
          <w:tcPr>
            <w:tcW w:w="335" w:type="pct"/>
          </w:tcPr>
          <w:p w14:paraId="0C35B387" w14:textId="77777777" w:rsidR="00BA7A09" w:rsidRPr="0003648D" w:rsidRDefault="00BA7A09" w:rsidP="00FF6149">
            <w:pPr>
              <w:pStyle w:val="TableBody"/>
            </w:pPr>
            <w:r w:rsidRPr="0003648D">
              <w:t>$</w:t>
            </w:r>
          </w:p>
        </w:tc>
        <w:tc>
          <w:tcPr>
            <w:tcW w:w="3474" w:type="pct"/>
          </w:tcPr>
          <w:p w14:paraId="033504F5" w14:textId="77777777" w:rsidR="00BA7A09" w:rsidRPr="0003648D" w:rsidRDefault="00BA7A09" w:rsidP="00FF6149">
            <w:pPr>
              <w:pStyle w:val="TableBody"/>
            </w:pPr>
            <w:r w:rsidRPr="0003648D">
              <w:rPr>
                <w:i/>
              </w:rPr>
              <w:t>Reg-Up Cost per QSE</w:t>
            </w:r>
            <w:r w:rsidRPr="0003648D">
              <w:t xml:space="preserve">—QSE </w:t>
            </w:r>
            <w:r w:rsidRPr="0003648D">
              <w:rPr>
                <w:i/>
              </w:rPr>
              <w:t>q</w:t>
            </w:r>
            <w:r w:rsidRPr="0003648D">
              <w:t>’s share of the net total costs for Reg-Up that includes costs of assigned Ancillary Service during a Watch, for the hour.</w:t>
            </w:r>
          </w:p>
        </w:tc>
      </w:tr>
      <w:tr w:rsidR="00BA7A09" w:rsidRPr="0003648D" w14:paraId="5FD4A02A" w14:textId="77777777" w:rsidTr="00FF6149">
        <w:tc>
          <w:tcPr>
            <w:tcW w:w="1191" w:type="pct"/>
            <w:tcBorders>
              <w:top w:val="single" w:sz="4" w:space="0" w:color="auto"/>
              <w:left w:val="single" w:sz="4" w:space="0" w:color="auto"/>
              <w:bottom w:val="single" w:sz="4" w:space="0" w:color="auto"/>
              <w:right w:val="single" w:sz="4" w:space="0" w:color="auto"/>
            </w:tcBorders>
          </w:tcPr>
          <w:p w14:paraId="7790B8C7" w14:textId="77777777" w:rsidR="00BA7A09" w:rsidRPr="0003648D" w:rsidRDefault="00BA7A09" w:rsidP="00FF6149">
            <w:pPr>
              <w:pStyle w:val="TableBody"/>
            </w:pPr>
            <w:r w:rsidRPr="0003648D">
              <w:lastRenderedPageBreak/>
              <w:t xml:space="preserve">RUCOST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060D8FF9"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515909AA" w14:textId="77777777" w:rsidR="00BA7A09" w:rsidRPr="0003648D" w:rsidRDefault="00BA7A09" w:rsidP="00FF6149">
            <w:pPr>
              <w:pStyle w:val="TableBody"/>
            </w:pPr>
            <w:r w:rsidRPr="0003648D">
              <w:rPr>
                <w:i/>
              </w:rPr>
              <w:t>Reg-Up Cost per QSE</w:t>
            </w:r>
            <w:r w:rsidRPr="0003648D">
              <w:t xml:space="preserve">—QSE </w:t>
            </w:r>
            <w:r w:rsidRPr="0003648D">
              <w:rPr>
                <w:i/>
              </w:rPr>
              <w:t>q</w:t>
            </w:r>
            <w:r w:rsidRPr="0003648D">
              <w:t>’s share of the net total costs for Reg-Up, for the hour.</w:t>
            </w:r>
          </w:p>
        </w:tc>
      </w:tr>
      <w:tr w:rsidR="00BA7A09" w:rsidRPr="0003648D" w14:paraId="3B652A9E" w14:textId="77777777" w:rsidTr="00FF6149">
        <w:tc>
          <w:tcPr>
            <w:tcW w:w="1191" w:type="pct"/>
            <w:tcBorders>
              <w:top w:val="single" w:sz="4" w:space="0" w:color="auto"/>
              <w:left w:val="single" w:sz="4" w:space="0" w:color="auto"/>
              <w:bottom w:val="single" w:sz="4" w:space="0" w:color="auto"/>
              <w:right w:val="single" w:sz="4" w:space="0" w:color="auto"/>
            </w:tcBorders>
          </w:tcPr>
          <w:p w14:paraId="7B114A30" w14:textId="77777777" w:rsidR="00BA7A09" w:rsidRPr="0003648D" w:rsidRDefault="00BA7A09" w:rsidP="00FF6149">
            <w:pPr>
              <w:pStyle w:val="TableBody"/>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14:paraId="615818F5"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BC26339" w14:textId="77777777" w:rsidR="00BA7A09" w:rsidRPr="0003648D" w:rsidRDefault="00BA7A09" w:rsidP="00FF6149">
            <w:pPr>
              <w:pStyle w:val="TableBody"/>
            </w:pPr>
            <w:r w:rsidRPr="0003648D">
              <w:t>A QSE.</w:t>
            </w:r>
          </w:p>
        </w:tc>
      </w:tr>
    </w:tbl>
    <w:p w14:paraId="3320CFFB" w14:textId="77777777" w:rsidR="00BA7A09" w:rsidRPr="0003648D" w:rsidRDefault="00BA7A09" w:rsidP="00BA7A09">
      <w:pPr>
        <w:pStyle w:val="BodyTextNumbered"/>
        <w:spacing w:before="240"/>
        <w:rPr>
          <w:iCs w:val="0"/>
        </w:rPr>
      </w:pPr>
      <w:r w:rsidRPr="0003648D">
        <w:rPr>
          <w:iCs w:val="0"/>
        </w:rPr>
        <w:t>(2)</w:t>
      </w:r>
      <w:r w:rsidRPr="0003648D">
        <w:rPr>
          <w:iCs w:val="0"/>
        </w:rPr>
        <w:tab/>
        <w:t>For RRS Service, if applicable:</w:t>
      </w:r>
    </w:p>
    <w:p w14:paraId="0CD7AF32" w14:textId="77777777" w:rsidR="00BA7A09" w:rsidRPr="0003648D" w:rsidRDefault="00BA7A09" w:rsidP="00BA7A09">
      <w:pPr>
        <w:pStyle w:val="List"/>
        <w:ind w:left="1440"/>
      </w:pPr>
      <w:r w:rsidRPr="0003648D">
        <w:t>(a)</w:t>
      </w:r>
      <w:r w:rsidRPr="0003648D">
        <w:tab/>
        <w:t>The total costs for RRS Service for a given Operating Hour during a Watch is calculated as follows:</w:t>
      </w:r>
    </w:p>
    <w:p w14:paraId="4968D0EE" w14:textId="77777777" w:rsidR="00BA7A09" w:rsidRPr="0003648D" w:rsidRDefault="00BA7A09" w:rsidP="00296C1C">
      <w:pPr>
        <w:pStyle w:val="FormulaBold"/>
      </w:pPr>
      <w:r w:rsidRPr="0003648D">
        <w:t xml:space="preserve">ARRCOSTTOT </w:t>
      </w:r>
      <w:r w:rsidRPr="0003648D">
        <w:tab/>
        <w:t>=</w:t>
      </w:r>
      <w:r w:rsidRPr="0003648D">
        <w:tab/>
        <w:t xml:space="preserve">(-1) * RTAURRAMTTOT + RRCOSTTOT </w:t>
      </w:r>
    </w:p>
    <w:p w14:paraId="5524040A" w14:textId="77777777" w:rsidR="00BA7A09" w:rsidRPr="0003648D" w:rsidRDefault="00BA7A09" w:rsidP="00BA7A09">
      <w:pPr>
        <w:pStyle w:val="BodyText"/>
      </w:pPr>
      <w:r w:rsidRPr="0003648D">
        <w:t xml:space="preserve">Where: </w:t>
      </w:r>
    </w:p>
    <w:p w14:paraId="61BBDBB5" w14:textId="77777777" w:rsidR="00BA7A09" w:rsidRPr="0003648D" w:rsidRDefault="00BA7A09" w:rsidP="00BA7A09">
      <w:pPr>
        <w:ind w:left="720"/>
      </w:pPr>
      <w:r w:rsidRPr="0003648D">
        <w:t>Total payment of Real-Time Ancillary Service Assignment procured capacity for un-deployed RRS</w:t>
      </w:r>
    </w:p>
    <w:p w14:paraId="7EE8940E" w14:textId="77777777" w:rsidR="00BA7A09" w:rsidRPr="0003648D" w:rsidRDefault="00BA7A09" w:rsidP="00BA7A09"/>
    <w:p w14:paraId="3B84CD1B" w14:textId="77777777" w:rsidR="00BA7A09" w:rsidRPr="0003648D" w:rsidRDefault="00BA7A09" w:rsidP="00296C1C">
      <w:pPr>
        <w:pStyle w:val="FormulaBold"/>
      </w:pPr>
      <w:r w:rsidRPr="0003648D">
        <w:t xml:space="preserve">RTAURRAMTTOT </w:t>
      </w:r>
      <w:r w:rsidRPr="0003648D">
        <w:tab/>
        <w:t>=</w:t>
      </w:r>
      <w:r w:rsidRPr="0003648D">
        <w:tab/>
      </w:r>
      <w:r w:rsidRPr="0003648D">
        <w:rPr>
          <w:position w:val="-30"/>
        </w:rPr>
        <w:object w:dxaOrig="460" w:dyaOrig="560" w14:anchorId="1EC8F5B5">
          <v:shape id="_x0000_i1096" type="#_x0000_t75" style="width:23.15pt;height:28.8pt" o:ole="">
            <v:imagedata r:id="rId118" o:title=""/>
          </v:shape>
          <o:OLEObject Type="Embed" ProgID="Equation.3" ShapeID="_x0000_i1096" DrawAspect="Content" ObjectID="_1590320947" r:id="rId119"/>
        </w:object>
      </w:r>
      <w:r w:rsidRPr="0003648D">
        <w:rPr>
          <w:position w:val="-28"/>
        </w:rPr>
        <w:object w:dxaOrig="460" w:dyaOrig="540" w14:anchorId="1E86EE3B">
          <v:shape id="_x0000_i1097" type="#_x0000_t75" style="width:23.15pt;height:26.9pt" o:ole="">
            <v:imagedata r:id="rId120" o:title=""/>
          </v:shape>
          <o:OLEObject Type="Embed" ProgID="Equation.3" ShapeID="_x0000_i1097" DrawAspect="Content" ObjectID="_1590320948" r:id="rId121"/>
        </w:object>
      </w:r>
      <w:r w:rsidRPr="0003648D">
        <w:rPr>
          <w:position w:val="-30"/>
        </w:rPr>
        <w:object w:dxaOrig="460" w:dyaOrig="560" w14:anchorId="396E203B">
          <v:shape id="_x0000_i1098" type="#_x0000_t75" style="width:23.15pt;height:28.8pt" o:ole="">
            <v:imagedata r:id="rId122" o:title=""/>
          </v:shape>
          <o:OLEObject Type="Embed" ProgID="Equation.3" ShapeID="_x0000_i1098" DrawAspect="Content" ObjectID="_1590320949" r:id="rId123"/>
        </w:object>
      </w:r>
      <w:r w:rsidRPr="0003648D">
        <w:rPr>
          <w:position w:val="-28"/>
        </w:rPr>
        <w:object w:dxaOrig="460" w:dyaOrig="680" w14:anchorId="50D74642">
          <v:shape id="_x0000_i1099" type="#_x0000_t75" style="width:23.15pt;height:34.45pt" o:ole="">
            <v:imagedata r:id="rId124" o:title=""/>
          </v:shape>
          <o:OLEObject Type="Embed" ProgID="Equation.3" ShapeID="_x0000_i1099" DrawAspect="Content" ObjectID="_1590320950" r:id="rId125"/>
        </w:object>
      </w:r>
      <w:r w:rsidRPr="0003648D">
        <w:t xml:space="preserve">RTAURRAMT </w:t>
      </w:r>
      <w:r w:rsidRPr="0003648D">
        <w:rPr>
          <w:i/>
          <w:vertAlign w:val="subscript"/>
        </w:rPr>
        <w:t>q,r,p, i</w:t>
      </w:r>
    </w:p>
    <w:p w14:paraId="70BD4D90" w14:textId="77777777"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091061E0" w14:textId="77777777" w:rsidTr="00FF6149">
        <w:tc>
          <w:tcPr>
            <w:tcW w:w="1191" w:type="pct"/>
          </w:tcPr>
          <w:p w14:paraId="29557577" w14:textId="77777777" w:rsidR="00BA7A09" w:rsidRPr="0003648D" w:rsidRDefault="00BA7A09" w:rsidP="00FF6149">
            <w:pPr>
              <w:pStyle w:val="TableHead"/>
            </w:pPr>
            <w:r w:rsidRPr="0003648D">
              <w:t>Variable</w:t>
            </w:r>
          </w:p>
        </w:tc>
        <w:tc>
          <w:tcPr>
            <w:tcW w:w="335" w:type="pct"/>
          </w:tcPr>
          <w:p w14:paraId="4E881C4A" w14:textId="77777777" w:rsidR="00BA7A09" w:rsidRPr="0003648D" w:rsidRDefault="00BA7A09" w:rsidP="00FF6149">
            <w:pPr>
              <w:pStyle w:val="TableHead"/>
            </w:pPr>
            <w:r w:rsidRPr="0003648D">
              <w:t>Unit</w:t>
            </w:r>
          </w:p>
        </w:tc>
        <w:tc>
          <w:tcPr>
            <w:tcW w:w="3474" w:type="pct"/>
          </w:tcPr>
          <w:p w14:paraId="56B2165A" w14:textId="77777777" w:rsidR="00BA7A09" w:rsidRPr="0003648D" w:rsidRDefault="00BA7A09" w:rsidP="00FF6149">
            <w:pPr>
              <w:pStyle w:val="TableHead"/>
            </w:pPr>
            <w:r w:rsidRPr="0003648D">
              <w:t>Description</w:t>
            </w:r>
          </w:p>
        </w:tc>
      </w:tr>
      <w:tr w:rsidR="00BA7A09" w:rsidRPr="0003648D" w14:paraId="62223160" w14:textId="77777777" w:rsidTr="00FF6149">
        <w:tc>
          <w:tcPr>
            <w:tcW w:w="1191" w:type="pct"/>
          </w:tcPr>
          <w:p w14:paraId="5487866C" w14:textId="77777777" w:rsidR="00BA7A09" w:rsidRPr="0003648D" w:rsidRDefault="00BA7A09" w:rsidP="00FF6149">
            <w:pPr>
              <w:pStyle w:val="TableBody"/>
            </w:pPr>
            <w:r w:rsidRPr="0003648D">
              <w:t>ARRCOSTTOT</w:t>
            </w:r>
          </w:p>
        </w:tc>
        <w:tc>
          <w:tcPr>
            <w:tcW w:w="335" w:type="pct"/>
          </w:tcPr>
          <w:p w14:paraId="6E3CB1FA" w14:textId="77777777" w:rsidR="00BA7A09" w:rsidRPr="0003648D" w:rsidRDefault="00BA7A09" w:rsidP="00FF6149">
            <w:pPr>
              <w:pStyle w:val="TableBody"/>
            </w:pPr>
            <w:r w:rsidRPr="0003648D">
              <w:t>$</w:t>
            </w:r>
          </w:p>
        </w:tc>
        <w:tc>
          <w:tcPr>
            <w:tcW w:w="3474" w:type="pct"/>
          </w:tcPr>
          <w:p w14:paraId="2984AE5F" w14:textId="77777777" w:rsidR="00BA7A09" w:rsidRPr="0003648D" w:rsidRDefault="00BA7A09" w:rsidP="00FF6149">
            <w:pPr>
              <w:pStyle w:val="TableBody"/>
            </w:pPr>
            <w:r w:rsidRPr="0003648D">
              <w:rPr>
                <w:i/>
              </w:rPr>
              <w:t>Responsive Reserve Cost Total</w:t>
            </w:r>
            <w:r w:rsidRPr="0003648D">
              <w:t>—The net total costs for RRS that includes costs of assigned Ancillary Service during a Watch for the hour.</w:t>
            </w:r>
          </w:p>
        </w:tc>
      </w:tr>
      <w:tr w:rsidR="00BA7A09" w:rsidRPr="0003648D" w14:paraId="611DFD56" w14:textId="77777777" w:rsidTr="00FF6149">
        <w:tc>
          <w:tcPr>
            <w:tcW w:w="1191" w:type="pct"/>
          </w:tcPr>
          <w:p w14:paraId="54CD18EC" w14:textId="77777777" w:rsidR="00BA7A09" w:rsidRPr="0003648D" w:rsidRDefault="00BA7A09" w:rsidP="00FF6149">
            <w:pPr>
              <w:pStyle w:val="TableBody"/>
            </w:pPr>
            <w:r w:rsidRPr="0003648D">
              <w:t>RRCOSTTOT</w:t>
            </w:r>
          </w:p>
        </w:tc>
        <w:tc>
          <w:tcPr>
            <w:tcW w:w="335" w:type="pct"/>
          </w:tcPr>
          <w:p w14:paraId="5B4208E6" w14:textId="77777777" w:rsidR="00BA7A09" w:rsidRPr="0003648D" w:rsidRDefault="00BA7A09" w:rsidP="00FF6149">
            <w:pPr>
              <w:pStyle w:val="TableBody"/>
            </w:pPr>
            <w:r w:rsidRPr="0003648D">
              <w:t>$</w:t>
            </w:r>
          </w:p>
        </w:tc>
        <w:tc>
          <w:tcPr>
            <w:tcW w:w="3474" w:type="pct"/>
          </w:tcPr>
          <w:p w14:paraId="0F5C405E" w14:textId="77777777" w:rsidR="00BA7A09" w:rsidRPr="0003648D" w:rsidRDefault="00BA7A09" w:rsidP="00FF6149">
            <w:pPr>
              <w:pStyle w:val="TableBody"/>
            </w:pPr>
            <w:r w:rsidRPr="0003648D">
              <w:rPr>
                <w:i/>
              </w:rPr>
              <w:t>Responsive Reserve Cost Total</w:t>
            </w:r>
            <w:r w:rsidRPr="0003648D">
              <w:t xml:space="preserve">—The net total costs for RRS for the hour.  </w:t>
            </w:r>
          </w:p>
        </w:tc>
      </w:tr>
      <w:tr w:rsidR="00BA7A09" w:rsidRPr="0003648D" w14:paraId="44AF91CF" w14:textId="77777777" w:rsidTr="00FF6149">
        <w:tc>
          <w:tcPr>
            <w:tcW w:w="1191" w:type="pct"/>
            <w:tcBorders>
              <w:top w:val="single" w:sz="4" w:space="0" w:color="auto"/>
              <w:left w:val="single" w:sz="4" w:space="0" w:color="auto"/>
              <w:bottom w:val="single" w:sz="4" w:space="0" w:color="auto"/>
              <w:right w:val="single" w:sz="4" w:space="0" w:color="auto"/>
            </w:tcBorders>
          </w:tcPr>
          <w:p w14:paraId="568CA601" w14:textId="77777777" w:rsidR="00BA7A09" w:rsidRPr="0003648D" w:rsidRDefault="00BA7A09" w:rsidP="00FF6149">
            <w:pPr>
              <w:pStyle w:val="TableBody"/>
            </w:pPr>
            <w:r w:rsidRPr="0003648D">
              <w:t>RTAURRAMTTOT</w:t>
            </w:r>
          </w:p>
        </w:tc>
        <w:tc>
          <w:tcPr>
            <w:tcW w:w="335" w:type="pct"/>
            <w:tcBorders>
              <w:top w:val="single" w:sz="4" w:space="0" w:color="auto"/>
              <w:left w:val="single" w:sz="4" w:space="0" w:color="auto"/>
              <w:bottom w:val="single" w:sz="4" w:space="0" w:color="auto"/>
              <w:right w:val="single" w:sz="4" w:space="0" w:color="auto"/>
            </w:tcBorders>
          </w:tcPr>
          <w:p w14:paraId="6CC9656D"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05450A7A" w14:textId="77777777" w:rsidR="00BA7A09" w:rsidRPr="0003648D" w:rsidRDefault="00BA7A09" w:rsidP="00FF6149">
            <w:pPr>
              <w:pStyle w:val="TableBody"/>
            </w:pPr>
            <w:r w:rsidRPr="0003648D">
              <w:rPr>
                <w:i/>
              </w:rPr>
              <w:t xml:space="preserve">Real-Time Assigned Un-Deployed Responsive Reserve Payment Amount Total  for all QSEs - </w:t>
            </w:r>
            <w:r w:rsidRPr="0003648D">
              <w:t>The payments to all QSEs for the Real-Time un-deployed RRS Ancillary Service Assignment for the hour.</w:t>
            </w:r>
          </w:p>
        </w:tc>
      </w:tr>
      <w:tr w:rsidR="00BA7A09" w:rsidRPr="0003648D" w14:paraId="772A9B34" w14:textId="77777777" w:rsidTr="00FF6149">
        <w:tc>
          <w:tcPr>
            <w:tcW w:w="1191" w:type="pct"/>
            <w:tcBorders>
              <w:top w:val="single" w:sz="4" w:space="0" w:color="auto"/>
              <w:left w:val="single" w:sz="4" w:space="0" w:color="auto"/>
              <w:bottom w:val="single" w:sz="4" w:space="0" w:color="auto"/>
              <w:right w:val="single" w:sz="4" w:space="0" w:color="auto"/>
            </w:tcBorders>
          </w:tcPr>
          <w:p w14:paraId="1E79817A" w14:textId="77777777" w:rsidR="00BA7A09" w:rsidRPr="0003648D" w:rsidRDefault="00BA7A09" w:rsidP="00FF6149">
            <w:pPr>
              <w:pStyle w:val="TableBody"/>
            </w:pPr>
            <w:r w:rsidRPr="0003648D">
              <w:t>RTAURRAMT</w:t>
            </w:r>
            <w:r w:rsidRPr="0003648D">
              <w:rPr>
                <w:b/>
              </w:rPr>
              <w:t xml:space="preserve"> </w:t>
            </w:r>
            <w:r w:rsidRPr="0003648D">
              <w:rPr>
                <w:i/>
                <w:vertAlign w:val="subscript"/>
              </w:rPr>
              <w:t>q, r,p,i</w:t>
            </w:r>
          </w:p>
        </w:tc>
        <w:tc>
          <w:tcPr>
            <w:tcW w:w="335" w:type="pct"/>
            <w:tcBorders>
              <w:top w:val="single" w:sz="4" w:space="0" w:color="auto"/>
              <w:left w:val="single" w:sz="4" w:space="0" w:color="auto"/>
              <w:bottom w:val="single" w:sz="4" w:space="0" w:color="auto"/>
              <w:right w:val="single" w:sz="4" w:space="0" w:color="auto"/>
            </w:tcBorders>
          </w:tcPr>
          <w:p w14:paraId="3668DF8A"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70549024" w14:textId="77777777" w:rsidR="00BA7A09" w:rsidRPr="0003648D" w:rsidRDefault="00BA7A09" w:rsidP="00FF6149">
            <w:pPr>
              <w:pStyle w:val="TableBody"/>
            </w:pPr>
            <w:r w:rsidRPr="0003648D">
              <w:rPr>
                <w:i/>
              </w:rPr>
              <w:t xml:space="preserve">Real-Time Assigned Un-Deployed Responsive Reserve Payment Amount per QSE - </w:t>
            </w:r>
            <w:r w:rsidRPr="0003648D">
              <w:t xml:space="preserve">The payment to QSE </w:t>
            </w:r>
            <w:r w:rsidRPr="0003648D">
              <w:rPr>
                <w:i/>
              </w:rPr>
              <w:t>q</w:t>
            </w:r>
            <w:r w:rsidRPr="0003648D">
              <w:t xml:space="preserve"> for a Real-Time un-deployed RRS Ancillary Service Assignment to Resource </w:t>
            </w:r>
            <w:r w:rsidRPr="0003648D">
              <w:rPr>
                <w:i/>
              </w:rPr>
              <w:t>r</w:t>
            </w:r>
            <w:r w:rsidRPr="0003648D">
              <w:t xml:space="preserve"> at Settlement Point </w:t>
            </w:r>
            <w:r w:rsidRPr="0003648D">
              <w:rPr>
                <w:i/>
              </w:rPr>
              <w:t>p</w:t>
            </w:r>
            <w:r w:rsidRPr="0003648D">
              <w:t xml:space="preserve"> for the 15-minute Settlement Interval </w:t>
            </w:r>
            <w:r w:rsidRPr="0003648D">
              <w:rPr>
                <w:i/>
              </w:rPr>
              <w:t>i</w:t>
            </w:r>
            <w:r w:rsidRPr="0003648D">
              <w:t>.</w:t>
            </w:r>
          </w:p>
        </w:tc>
      </w:tr>
      <w:tr w:rsidR="00BA7A09" w:rsidRPr="0003648D" w14:paraId="15103C2A" w14:textId="77777777" w:rsidTr="00FF6149">
        <w:tc>
          <w:tcPr>
            <w:tcW w:w="1191" w:type="pct"/>
            <w:tcBorders>
              <w:top w:val="single" w:sz="4" w:space="0" w:color="auto"/>
              <w:left w:val="single" w:sz="4" w:space="0" w:color="auto"/>
              <w:bottom w:val="single" w:sz="4" w:space="0" w:color="auto"/>
              <w:right w:val="single" w:sz="4" w:space="0" w:color="auto"/>
            </w:tcBorders>
          </w:tcPr>
          <w:p w14:paraId="389109E9" w14:textId="77777777" w:rsidR="00BA7A09" w:rsidRPr="0003648D" w:rsidRDefault="00BA7A09" w:rsidP="00FF6149">
            <w:pPr>
              <w:pStyle w:val="TableBody"/>
              <w:rPr>
                <w:i/>
              </w:rPr>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14:paraId="2F35F867"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44874934" w14:textId="77777777" w:rsidR="00BA7A09" w:rsidRPr="0003648D" w:rsidRDefault="00BA7A09" w:rsidP="00FF6149">
            <w:pPr>
              <w:pStyle w:val="TableBody"/>
            </w:pPr>
            <w:r w:rsidRPr="0003648D">
              <w:t>A QSE.</w:t>
            </w:r>
          </w:p>
        </w:tc>
      </w:tr>
      <w:tr w:rsidR="00BA7A09" w:rsidRPr="0003648D" w14:paraId="4EBF9223" w14:textId="77777777"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14:paraId="2AE0DCCB" w14:textId="77777777" w:rsidR="00BA7A09" w:rsidRPr="0003648D" w:rsidRDefault="00BA7A09" w:rsidP="00FF6149">
            <w:pPr>
              <w:pStyle w:val="TableBody"/>
              <w:rPr>
                <w:i/>
              </w:rPr>
            </w:pPr>
            <w:r w:rsidRPr="0003648D">
              <w:rPr>
                <w:i/>
              </w:rPr>
              <w:t>r</w:t>
            </w:r>
          </w:p>
        </w:tc>
        <w:tc>
          <w:tcPr>
            <w:tcW w:w="335" w:type="pct"/>
            <w:tcBorders>
              <w:top w:val="single" w:sz="4" w:space="0" w:color="auto"/>
              <w:left w:val="single" w:sz="4" w:space="0" w:color="auto"/>
              <w:bottom w:val="single" w:sz="4" w:space="0" w:color="auto"/>
              <w:right w:val="single" w:sz="4" w:space="0" w:color="auto"/>
            </w:tcBorders>
          </w:tcPr>
          <w:p w14:paraId="0F8320CE"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348E3622" w14:textId="77777777" w:rsidR="00BA7A09" w:rsidRPr="0003648D" w:rsidRDefault="00BA7A09" w:rsidP="00FF6149">
            <w:pPr>
              <w:pStyle w:val="TableBody"/>
            </w:pPr>
            <w:r w:rsidRPr="0003648D">
              <w:t>A Generation Resource that was allocated RRS Ancillary Service Assignment by the QSE.</w:t>
            </w:r>
          </w:p>
        </w:tc>
      </w:tr>
      <w:tr w:rsidR="00BA7A09" w:rsidRPr="0003648D" w14:paraId="60B29D4B" w14:textId="77777777" w:rsidTr="00FF6149">
        <w:tblPrEx>
          <w:tblCellMar>
            <w:left w:w="115" w:type="dxa"/>
            <w:right w:w="115" w:type="dxa"/>
          </w:tblCellMar>
        </w:tblPrEx>
        <w:trPr>
          <w:cantSplit/>
          <w:trHeight w:val="215"/>
          <w:tblHeader/>
        </w:trPr>
        <w:tc>
          <w:tcPr>
            <w:tcW w:w="1191" w:type="pct"/>
            <w:tcBorders>
              <w:top w:val="single" w:sz="4" w:space="0" w:color="auto"/>
              <w:left w:val="single" w:sz="4" w:space="0" w:color="auto"/>
              <w:bottom w:val="single" w:sz="4" w:space="0" w:color="auto"/>
              <w:right w:val="single" w:sz="4" w:space="0" w:color="auto"/>
            </w:tcBorders>
          </w:tcPr>
          <w:p w14:paraId="2656361D" w14:textId="77777777" w:rsidR="00BA7A09" w:rsidRPr="0003648D" w:rsidRDefault="00BA7A09" w:rsidP="00FF6149">
            <w:pPr>
              <w:pStyle w:val="TableBody"/>
              <w:rPr>
                <w:i/>
              </w:rPr>
            </w:pPr>
            <w:r w:rsidRPr="0003648D">
              <w:rPr>
                <w:i/>
              </w:rPr>
              <w:t>p</w:t>
            </w:r>
          </w:p>
        </w:tc>
        <w:tc>
          <w:tcPr>
            <w:tcW w:w="335" w:type="pct"/>
            <w:tcBorders>
              <w:top w:val="single" w:sz="4" w:space="0" w:color="auto"/>
              <w:left w:val="single" w:sz="4" w:space="0" w:color="auto"/>
              <w:bottom w:val="single" w:sz="4" w:space="0" w:color="auto"/>
              <w:right w:val="single" w:sz="4" w:space="0" w:color="auto"/>
            </w:tcBorders>
          </w:tcPr>
          <w:p w14:paraId="5466B181"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2B479D5" w14:textId="77777777" w:rsidR="00BA7A09" w:rsidRPr="0003648D" w:rsidRDefault="00BA7A09" w:rsidP="00FF6149">
            <w:pPr>
              <w:pStyle w:val="TableBody"/>
            </w:pPr>
            <w:r w:rsidRPr="0003648D">
              <w:t>A Settlement Point for the Resource Node that was allocated RRS Ancillary Service Assignment by the QSE.</w:t>
            </w:r>
          </w:p>
        </w:tc>
      </w:tr>
      <w:tr w:rsidR="00BA7A09" w:rsidRPr="0003648D" w14:paraId="5E171E7E"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3F4939F0" w14:textId="77777777" w:rsidR="00BA7A09" w:rsidRPr="0003648D" w:rsidRDefault="00BA7A09" w:rsidP="00FF6149">
            <w:pPr>
              <w:pStyle w:val="TableBody"/>
              <w:rPr>
                <w:i/>
              </w:rPr>
            </w:pPr>
            <w:r w:rsidRPr="0003648D">
              <w:rPr>
                <w:i/>
              </w:rPr>
              <w:t>i</w:t>
            </w:r>
          </w:p>
        </w:tc>
        <w:tc>
          <w:tcPr>
            <w:tcW w:w="335" w:type="pct"/>
            <w:tcBorders>
              <w:top w:val="single" w:sz="4" w:space="0" w:color="auto"/>
              <w:left w:val="single" w:sz="4" w:space="0" w:color="auto"/>
              <w:bottom w:val="single" w:sz="4" w:space="0" w:color="auto"/>
              <w:right w:val="single" w:sz="4" w:space="0" w:color="auto"/>
            </w:tcBorders>
          </w:tcPr>
          <w:p w14:paraId="7740880C"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1B028BA" w14:textId="77777777" w:rsidR="00BA7A09" w:rsidRPr="0003648D" w:rsidRDefault="00BA7A09" w:rsidP="00FF6149">
            <w:pPr>
              <w:pStyle w:val="TableBody"/>
            </w:pPr>
            <w:r w:rsidRPr="0003648D">
              <w:t>A 15-minute Settlement Interval in the Operating Hour.</w:t>
            </w:r>
          </w:p>
        </w:tc>
      </w:tr>
    </w:tbl>
    <w:p w14:paraId="37F9A716" w14:textId="77777777" w:rsidR="00BA7A09" w:rsidRPr="0003648D" w:rsidRDefault="00BA7A09" w:rsidP="00BA7A09">
      <w:pPr>
        <w:pStyle w:val="List"/>
        <w:spacing w:before="240"/>
        <w:ind w:left="1440"/>
      </w:pPr>
      <w:r w:rsidRPr="0003648D">
        <w:t>(b)</w:t>
      </w:r>
      <w:r w:rsidRPr="0003648D">
        <w:tab/>
        <w:t>Each QSE’s share of the net total costs for RRS for the Operating Hour, including Ancillary Service costs assigned during a Watch is calculated as follows:</w:t>
      </w:r>
    </w:p>
    <w:p w14:paraId="7F8BC344" w14:textId="77777777" w:rsidR="00BA7A09" w:rsidRPr="0003648D" w:rsidRDefault="00BA7A09" w:rsidP="00296C1C">
      <w:pPr>
        <w:pStyle w:val="FormulaBold"/>
      </w:pPr>
      <w:r w:rsidRPr="0003648D">
        <w:t xml:space="preserve">ARRCOST </w:t>
      </w:r>
      <w:r w:rsidRPr="0003648D">
        <w:rPr>
          <w:i/>
          <w:vertAlign w:val="subscript"/>
        </w:rPr>
        <w:t>q</w:t>
      </w:r>
      <w:r w:rsidRPr="0003648D">
        <w:tab/>
        <w:t>=</w:t>
      </w:r>
      <w:r w:rsidRPr="0003648D">
        <w:tab/>
        <w:t xml:space="preserve">ARRPR * ARRQ </w:t>
      </w:r>
      <w:r w:rsidRPr="0003648D">
        <w:rPr>
          <w:i/>
          <w:vertAlign w:val="subscript"/>
        </w:rPr>
        <w:t>q</w:t>
      </w:r>
    </w:p>
    <w:p w14:paraId="2FCF0476" w14:textId="77777777" w:rsidR="00BA7A09" w:rsidRPr="0003648D" w:rsidRDefault="00BA7A09" w:rsidP="00BA7A09">
      <w:pPr>
        <w:pStyle w:val="BodyText"/>
      </w:pPr>
      <w:r w:rsidRPr="0003648D">
        <w:t>Where:</w:t>
      </w:r>
    </w:p>
    <w:p w14:paraId="33EAE6FA" w14:textId="77777777" w:rsidR="00BA7A09" w:rsidRPr="0003648D" w:rsidRDefault="00BA7A09">
      <w:pPr>
        <w:pStyle w:val="Formula"/>
        <w:pPrChange w:id="4167" w:author="ERCOT 06XX18" w:date="2018-06-06T13:41:00Z">
          <w:pPr>
            <w:pStyle w:val="Formula"/>
            <w:ind w:left="2880" w:hanging="2160"/>
          </w:pPr>
        </w:pPrChange>
      </w:pPr>
      <w:r w:rsidRPr="0003648D">
        <w:t>ARRPR</w:t>
      </w:r>
      <w:r w:rsidRPr="0003648D">
        <w:tab/>
        <w:t>=</w:t>
      </w:r>
      <w:r w:rsidRPr="0003648D">
        <w:tab/>
        <w:t>ARRCOSTTOT / ARRQTOT</w:t>
      </w:r>
    </w:p>
    <w:p w14:paraId="55ABE2EE" w14:textId="77777777" w:rsidR="00BA7A09" w:rsidRPr="0003648D" w:rsidRDefault="00BA7A09">
      <w:pPr>
        <w:pStyle w:val="Formula"/>
        <w:pPrChange w:id="4168" w:author="ERCOT 06XX18" w:date="2018-06-06T13:41:00Z">
          <w:pPr>
            <w:pStyle w:val="Formula"/>
            <w:ind w:left="2880" w:hanging="2160"/>
          </w:pPr>
        </w:pPrChange>
      </w:pPr>
      <w:r w:rsidRPr="0003648D">
        <w:lastRenderedPageBreak/>
        <w:t>ARRQTOT</w:t>
      </w:r>
      <w:r w:rsidRPr="0003648D">
        <w:tab/>
        <w:t>=</w:t>
      </w:r>
      <w:r w:rsidRPr="0003648D">
        <w:tab/>
      </w:r>
      <w:r w:rsidRPr="0003648D">
        <w:rPr>
          <w:position w:val="-22"/>
          <w:lang w:val="pt-BR"/>
        </w:rPr>
        <w:object w:dxaOrig="225" w:dyaOrig="465" w14:anchorId="6DAF2F1C">
          <v:shape id="_x0000_i1100" type="#_x0000_t75" style="width:11.25pt;height:23.15pt" o:ole="">
            <v:imagedata r:id="rId66" o:title=""/>
          </v:shape>
          <o:OLEObject Type="Embed" ProgID="Equation.3" ShapeID="_x0000_i1100" DrawAspect="Content" ObjectID="_1590320951" r:id="rId126"/>
        </w:object>
      </w:r>
      <w:r w:rsidRPr="0003648D">
        <w:rPr>
          <w:lang w:val="pt-BR"/>
        </w:rPr>
        <w:t>A</w:t>
      </w:r>
      <w:r w:rsidRPr="0003648D">
        <w:t xml:space="preserve">RRQ </w:t>
      </w:r>
      <w:r w:rsidRPr="0003648D">
        <w:rPr>
          <w:i/>
          <w:vertAlign w:val="subscript"/>
        </w:rPr>
        <w:t>q</w:t>
      </w:r>
    </w:p>
    <w:p w14:paraId="3E2DA3B2" w14:textId="77777777" w:rsidR="00BA7A09" w:rsidRPr="0003648D" w:rsidRDefault="00BA7A09">
      <w:pPr>
        <w:pStyle w:val="Formula"/>
        <w:rPr>
          <w:lang w:val="es-ES"/>
        </w:rPr>
        <w:pPrChange w:id="4169" w:author="ERCOT 06XX18" w:date="2018-06-06T13:41:00Z">
          <w:pPr>
            <w:pStyle w:val="Formula"/>
            <w:ind w:left="2880" w:hanging="2160"/>
          </w:pPr>
        </w:pPrChange>
      </w:pPr>
      <w:r w:rsidRPr="0003648D">
        <w:rPr>
          <w:lang w:val="es-ES"/>
        </w:rPr>
        <w:t xml:space="preserve">ARRQ </w:t>
      </w:r>
      <w:r w:rsidRPr="0003648D">
        <w:rPr>
          <w:i/>
          <w:vertAlign w:val="subscript"/>
          <w:lang w:val="es-ES"/>
        </w:rPr>
        <w:t>q</w:t>
      </w:r>
      <w:r w:rsidRPr="0003648D">
        <w:rPr>
          <w:lang w:val="es-ES"/>
        </w:rPr>
        <w:tab/>
        <w:t>=</w:t>
      </w:r>
      <w:r w:rsidRPr="0003648D">
        <w:rPr>
          <w:lang w:val="es-ES"/>
        </w:rPr>
        <w:tab/>
        <w:t xml:space="preserve">ARRO </w:t>
      </w:r>
      <w:r w:rsidRPr="0003648D">
        <w:rPr>
          <w:i/>
          <w:vertAlign w:val="subscript"/>
          <w:lang w:val="es-ES"/>
        </w:rPr>
        <w:t>q</w:t>
      </w:r>
      <w:r w:rsidRPr="0003648D">
        <w:rPr>
          <w:lang w:val="es-ES"/>
        </w:rPr>
        <w:t xml:space="preserve"> – SARRQ </w:t>
      </w:r>
      <w:r w:rsidRPr="0003648D">
        <w:rPr>
          <w:i/>
          <w:vertAlign w:val="subscript"/>
          <w:lang w:val="es-ES"/>
        </w:rPr>
        <w:t>q</w:t>
      </w:r>
    </w:p>
    <w:p w14:paraId="77EDB854" w14:textId="77777777" w:rsidR="00BA7A09" w:rsidRPr="0003648D" w:rsidRDefault="00BA7A09">
      <w:pPr>
        <w:pStyle w:val="Formula"/>
        <w:rPr>
          <w:i/>
          <w:vertAlign w:val="subscript"/>
          <w:lang w:val="fr-FR"/>
        </w:rPr>
        <w:pPrChange w:id="4170" w:author="ERCOT 06XX18" w:date="2018-06-06T13:41:00Z">
          <w:pPr>
            <w:pStyle w:val="Formula"/>
            <w:ind w:left="2880" w:hanging="2160"/>
          </w:pPr>
        </w:pPrChange>
      </w:pPr>
      <w:r w:rsidRPr="0003648D">
        <w:rPr>
          <w:lang w:val="es-ES"/>
        </w:rPr>
        <w:t xml:space="preserve">ARRO </w:t>
      </w:r>
      <w:r w:rsidRPr="0003648D">
        <w:rPr>
          <w:i/>
          <w:vertAlign w:val="subscript"/>
          <w:lang w:val="es-ES"/>
        </w:rPr>
        <w:t>q</w:t>
      </w:r>
      <w:r w:rsidRPr="0003648D">
        <w:rPr>
          <w:lang w:val="es-ES"/>
        </w:rPr>
        <w:tab/>
        <w:t>=</w:t>
      </w:r>
      <w:r w:rsidRPr="0003648D">
        <w:rPr>
          <w:lang w:val="es-ES"/>
        </w:rPr>
        <w:tab/>
        <w:t xml:space="preserve">WAURRTOT * HLRS  + RRO </w:t>
      </w:r>
      <w:r w:rsidRPr="0003648D">
        <w:rPr>
          <w:i/>
          <w:vertAlign w:val="subscript"/>
          <w:lang w:val="es-ES"/>
        </w:rPr>
        <w:t>q</w:t>
      </w:r>
      <w:r w:rsidRPr="0003648D">
        <w:rPr>
          <w:lang w:val="pt-BR"/>
        </w:rPr>
        <w:t xml:space="preserve"> </w:t>
      </w:r>
    </w:p>
    <w:p w14:paraId="75C57875" w14:textId="77777777" w:rsidR="00BA7A09" w:rsidRPr="0003648D" w:rsidRDefault="00BA7A09">
      <w:pPr>
        <w:pStyle w:val="Formula"/>
        <w:rPr>
          <w:lang w:val="fr-FR"/>
        </w:rPr>
        <w:pPrChange w:id="4171" w:author="ERCOT 06XX18" w:date="2018-06-06T13:41:00Z">
          <w:pPr>
            <w:pStyle w:val="Formula"/>
            <w:ind w:left="2880" w:hanging="2160"/>
          </w:pPr>
        </w:pPrChange>
      </w:pPr>
      <w:r w:rsidRPr="0003648D">
        <w:rPr>
          <w:lang w:val="es-ES"/>
        </w:rPr>
        <w:t>WAURRTOT</w:t>
      </w:r>
      <w:r w:rsidRPr="0003648D">
        <w:rPr>
          <w:lang w:val="fr-FR"/>
        </w:rPr>
        <w:tab/>
        <w:t>=</w:t>
      </w:r>
      <w:r w:rsidRPr="0003648D">
        <w:rPr>
          <w:lang w:val="fr-FR"/>
        </w:rPr>
        <w:tab/>
      </w:r>
      <w:r w:rsidRPr="0003648D">
        <w:rPr>
          <w:position w:val="-22"/>
          <w:lang w:val="pt-BR"/>
        </w:rPr>
        <w:object w:dxaOrig="225" w:dyaOrig="465" w14:anchorId="74AF3CE8">
          <v:shape id="_x0000_i1101" type="#_x0000_t75" style="width:11.25pt;height:23.15pt" o:ole="">
            <v:imagedata r:id="rId66" o:title=""/>
          </v:shape>
          <o:OLEObject Type="Embed" ProgID="Equation.3" ShapeID="_x0000_i1101" DrawAspect="Content" ObjectID="_1590320952" r:id="rId127"/>
        </w:object>
      </w:r>
      <w:r w:rsidRPr="0003648D">
        <w:rPr>
          <w:position w:val="-18"/>
          <w:lang w:val="pt-BR"/>
        </w:rPr>
        <w:object w:dxaOrig="220" w:dyaOrig="420" w14:anchorId="01C07451">
          <v:shape id="_x0000_i1102" type="#_x0000_t75" style="width:15.05pt;height:21.3pt" o:ole="">
            <v:imagedata r:id="rId51" o:title=""/>
          </v:shape>
          <o:OLEObject Type="Embed" ProgID="Equation.3" ShapeID="_x0000_i1102" DrawAspect="Content" ObjectID="_1590320953" r:id="rId128"/>
        </w:object>
      </w:r>
      <w:r w:rsidRPr="0003648D">
        <w:rPr>
          <w:position w:val="-18"/>
          <w:lang w:val="pt-BR"/>
        </w:rPr>
        <w:object w:dxaOrig="220" w:dyaOrig="420" w14:anchorId="4F3AE76B">
          <v:shape id="_x0000_i1103" type="#_x0000_t75" style="width:11.25pt;height:21.3pt" o:ole="">
            <v:imagedata r:id="rId116" o:title=""/>
          </v:shape>
          <o:OLEObject Type="Embed" ProgID="Equation.3" ShapeID="_x0000_i1103" DrawAspect="Content" ObjectID="_1590320954" r:id="rId129"/>
        </w:object>
      </w:r>
      <w:r w:rsidRPr="0003648D">
        <w:t xml:space="preserve">RTAURRR </w:t>
      </w:r>
      <w:r w:rsidRPr="0003648D">
        <w:rPr>
          <w:i/>
          <w:vertAlign w:val="subscript"/>
        </w:rPr>
        <w:t>q ,r,p</w:t>
      </w:r>
    </w:p>
    <w:p w14:paraId="33AB09C7" w14:textId="77777777" w:rsidR="00BA7A09" w:rsidRPr="0003648D" w:rsidRDefault="00BA7A09" w:rsidP="00BA7A09">
      <w:pPr>
        <w:keepNext/>
      </w:pPr>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744"/>
        <w:gridCol w:w="6433"/>
      </w:tblGrid>
      <w:tr w:rsidR="00BA7A09" w:rsidRPr="0003648D" w14:paraId="295DB6C2" w14:textId="77777777" w:rsidTr="00FF6149">
        <w:tc>
          <w:tcPr>
            <w:tcW w:w="1191" w:type="pct"/>
          </w:tcPr>
          <w:p w14:paraId="43A2F913" w14:textId="77777777" w:rsidR="00BA7A09" w:rsidRPr="0003648D" w:rsidRDefault="00BA7A09" w:rsidP="00FF6149">
            <w:pPr>
              <w:pStyle w:val="TableHead"/>
            </w:pPr>
            <w:r w:rsidRPr="0003648D">
              <w:t>Variable</w:t>
            </w:r>
          </w:p>
        </w:tc>
        <w:tc>
          <w:tcPr>
            <w:tcW w:w="395" w:type="pct"/>
          </w:tcPr>
          <w:p w14:paraId="5E3A2950" w14:textId="77777777" w:rsidR="00BA7A09" w:rsidRPr="0003648D" w:rsidRDefault="00BA7A09" w:rsidP="00FF6149">
            <w:pPr>
              <w:pStyle w:val="TableHead"/>
            </w:pPr>
            <w:r w:rsidRPr="0003648D">
              <w:t>Unit</w:t>
            </w:r>
          </w:p>
        </w:tc>
        <w:tc>
          <w:tcPr>
            <w:tcW w:w="3414" w:type="pct"/>
          </w:tcPr>
          <w:p w14:paraId="784FD2FA" w14:textId="77777777" w:rsidR="00BA7A09" w:rsidRPr="0003648D" w:rsidRDefault="00BA7A09" w:rsidP="00FF6149">
            <w:pPr>
              <w:pStyle w:val="TableHead"/>
            </w:pPr>
            <w:r w:rsidRPr="0003648D">
              <w:t>Description</w:t>
            </w:r>
          </w:p>
        </w:tc>
      </w:tr>
      <w:tr w:rsidR="00BA7A09" w:rsidRPr="0003648D" w14:paraId="4CCDAD73" w14:textId="77777777" w:rsidTr="00FF6149">
        <w:tc>
          <w:tcPr>
            <w:tcW w:w="1191" w:type="pct"/>
          </w:tcPr>
          <w:p w14:paraId="0B3906B9" w14:textId="77777777" w:rsidR="00BA7A09" w:rsidRPr="0003648D" w:rsidRDefault="00BA7A09" w:rsidP="00FF6149">
            <w:pPr>
              <w:pStyle w:val="TableBody"/>
            </w:pPr>
            <w:r w:rsidRPr="0003648D">
              <w:t xml:space="preserve">ARRCOST </w:t>
            </w:r>
            <w:r w:rsidRPr="0003648D">
              <w:rPr>
                <w:i/>
                <w:vertAlign w:val="subscript"/>
              </w:rPr>
              <w:t>q</w:t>
            </w:r>
          </w:p>
        </w:tc>
        <w:tc>
          <w:tcPr>
            <w:tcW w:w="395" w:type="pct"/>
          </w:tcPr>
          <w:p w14:paraId="25C39D4F" w14:textId="77777777" w:rsidR="00BA7A09" w:rsidRPr="0003648D" w:rsidRDefault="00BA7A09" w:rsidP="00FF6149">
            <w:pPr>
              <w:pStyle w:val="TableBody"/>
            </w:pPr>
            <w:r w:rsidRPr="0003648D">
              <w:t>$</w:t>
            </w:r>
          </w:p>
        </w:tc>
        <w:tc>
          <w:tcPr>
            <w:tcW w:w="3414" w:type="pct"/>
          </w:tcPr>
          <w:p w14:paraId="5C7698B8" w14:textId="77777777" w:rsidR="00BA7A09" w:rsidRPr="0003648D" w:rsidRDefault="00BA7A09" w:rsidP="00FF6149">
            <w:pPr>
              <w:pStyle w:val="TableBody"/>
            </w:pPr>
            <w:r w:rsidRPr="0003648D">
              <w:rPr>
                <w:i/>
              </w:rPr>
              <w:t>Responsive Reserve Cost per QSE</w:t>
            </w:r>
            <w:r w:rsidRPr="0003648D">
              <w:t xml:space="preserve">—QSE </w:t>
            </w:r>
            <w:r w:rsidRPr="0003648D">
              <w:rPr>
                <w:i/>
              </w:rPr>
              <w:t>q</w:t>
            </w:r>
            <w:r w:rsidRPr="0003648D">
              <w:t>’s share of the net total costs for RRS, that includes costs of assigned Ancillary Service during a Watch for the hour.</w:t>
            </w:r>
          </w:p>
        </w:tc>
      </w:tr>
      <w:tr w:rsidR="00BA7A09" w:rsidRPr="0003648D" w14:paraId="6E5C98BD" w14:textId="77777777" w:rsidTr="00FF6149">
        <w:tc>
          <w:tcPr>
            <w:tcW w:w="1191" w:type="pct"/>
          </w:tcPr>
          <w:p w14:paraId="0983F01E" w14:textId="77777777" w:rsidR="00BA7A09" w:rsidRPr="0003648D" w:rsidRDefault="00BA7A09" w:rsidP="00FF6149">
            <w:pPr>
              <w:pStyle w:val="TableBody"/>
            </w:pPr>
            <w:r w:rsidRPr="0003648D">
              <w:t>ARRPR</w:t>
            </w:r>
          </w:p>
        </w:tc>
        <w:tc>
          <w:tcPr>
            <w:tcW w:w="395" w:type="pct"/>
          </w:tcPr>
          <w:p w14:paraId="259F727C" w14:textId="77777777" w:rsidR="00BA7A09" w:rsidRPr="0003648D" w:rsidRDefault="00BA7A09" w:rsidP="00FF6149">
            <w:pPr>
              <w:pStyle w:val="TableBody"/>
            </w:pPr>
            <w:r w:rsidRPr="0003648D">
              <w:t>$/MW per hour</w:t>
            </w:r>
          </w:p>
        </w:tc>
        <w:tc>
          <w:tcPr>
            <w:tcW w:w="3414" w:type="pct"/>
          </w:tcPr>
          <w:p w14:paraId="70F7D2BD" w14:textId="77777777" w:rsidR="00BA7A09" w:rsidRPr="0003648D" w:rsidRDefault="00BA7A09" w:rsidP="00FF6149">
            <w:pPr>
              <w:pStyle w:val="TableBody"/>
            </w:pPr>
            <w:r w:rsidRPr="0003648D">
              <w:rPr>
                <w:i/>
              </w:rPr>
              <w:t>Responsive Reserve Price—</w:t>
            </w:r>
            <w:r w:rsidRPr="0003648D">
              <w:t>The price for RRS calculated based on the net total costs for RRS that includes costs of assigned Ancillary Service during a Watch for the hour.</w:t>
            </w:r>
          </w:p>
        </w:tc>
      </w:tr>
      <w:tr w:rsidR="00BA7A09" w:rsidRPr="0003648D" w14:paraId="40E84E97" w14:textId="77777777" w:rsidTr="00FF6149">
        <w:tc>
          <w:tcPr>
            <w:tcW w:w="1191" w:type="pct"/>
            <w:tcBorders>
              <w:top w:val="single" w:sz="4" w:space="0" w:color="auto"/>
              <w:left w:val="single" w:sz="4" w:space="0" w:color="auto"/>
              <w:bottom w:val="single" w:sz="4" w:space="0" w:color="auto"/>
              <w:right w:val="single" w:sz="4" w:space="0" w:color="auto"/>
            </w:tcBorders>
          </w:tcPr>
          <w:p w14:paraId="715C8311" w14:textId="77777777" w:rsidR="00BA7A09" w:rsidRPr="0003648D" w:rsidRDefault="00BA7A09" w:rsidP="00FF6149">
            <w:pPr>
              <w:pStyle w:val="TableBody"/>
            </w:pPr>
            <w:r w:rsidRPr="0003648D">
              <w:t>ARRCOSTTOT</w:t>
            </w:r>
          </w:p>
        </w:tc>
        <w:tc>
          <w:tcPr>
            <w:tcW w:w="395" w:type="pct"/>
            <w:tcBorders>
              <w:top w:val="single" w:sz="4" w:space="0" w:color="auto"/>
              <w:left w:val="single" w:sz="4" w:space="0" w:color="auto"/>
              <w:bottom w:val="single" w:sz="4" w:space="0" w:color="auto"/>
              <w:right w:val="single" w:sz="4" w:space="0" w:color="auto"/>
            </w:tcBorders>
          </w:tcPr>
          <w:p w14:paraId="051D1F7C" w14:textId="77777777" w:rsidR="00BA7A09" w:rsidRPr="0003648D" w:rsidRDefault="00BA7A09" w:rsidP="00FF6149">
            <w:pPr>
              <w:pStyle w:val="TableBody"/>
            </w:pPr>
            <w:r w:rsidRPr="0003648D">
              <w:t>$</w:t>
            </w:r>
          </w:p>
        </w:tc>
        <w:tc>
          <w:tcPr>
            <w:tcW w:w="3414" w:type="pct"/>
            <w:tcBorders>
              <w:top w:val="single" w:sz="4" w:space="0" w:color="auto"/>
              <w:left w:val="single" w:sz="4" w:space="0" w:color="auto"/>
              <w:bottom w:val="single" w:sz="4" w:space="0" w:color="auto"/>
              <w:right w:val="single" w:sz="4" w:space="0" w:color="auto"/>
            </w:tcBorders>
          </w:tcPr>
          <w:p w14:paraId="494D98B6" w14:textId="77777777" w:rsidR="00BA7A09" w:rsidRPr="0003648D" w:rsidRDefault="00BA7A09" w:rsidP="00FF6149">
            <w:pPr>
              <w:pStyle w:val="TableBody"/>
            </w:pPr>
            <w:r w:rsidRPr="0003648D">
              <w:rPr>
                <w:i/>
              </w:rPr>
              <w:t>Responsive Reserve Cost Total</w:t>
            </w:r>
            <w:r w:rsidRPr="0003648D">
              <w:t xml:space="preserve">—The net total costs for RRS that includes costs of assigned Ancillary Service during a Watch for the hour. </w:t>
            </w:r>
          </w:p>
        </w:tc>
      </w:tr>
      <w:tr w:rsidR="00BA7A09" w:rsidRPr="0003648D" w14:paraId="4DFE8798" w14:textId="77777777" w:rsidTr="00FF6149">
        <w:tc>
          <w:tcPr>
            <w:tcW w:w="1191" w:type="pct"/>
            <w:tcBorders>
              <w:top w:val="single" w:sz="4" w:space="0" w:color="auto"/>
              <w:left w:val="single" w:sz="4" w:space="0" w:color="auto"/>
              <w:bottom w:val="single" w:sz="4" w:space="0" w:color="auto"/>
              <w:right w:val="single" w:sz="4" w:space="0" w:color="auto"/>
            </w:tcBorders>
          </w:tcPr>
          <w:p w14:paraId="2B1BD3D8" w14:textId="77777777" w:rsidR="00BA7A09" w:rsidRPr="0003648D" w:rsidRDefault="00BA7A09" w:rsidP="00FF6149">
            <w:pPr>
              <w:pStyle w:val="TableBody"/>
            </w:pPr>
            <w:r w:rsidRPr="0003648D">
              <w:t>ARRQTOT</w:t>
            </w:r>
          </w:p>
        </w:tc>
        <w:tc>
          <w:tcPr>
            <w:tcW w:w="395" w:type="pct"/>
            <w:tcBorders>
              <w:top w:val="single" w:sz="4" w:space="0" w:color="auto"/>
              <w:left w:val="single" w:sz="4" w:space="0" w:color="auto"/>
              <w:bottom w:val="single" w:sz="4" w:space="0" w:color="auto"/>
              <w:right w:val="single" w:sz="4" w:space="0" w:color="auto"/>
            </w:tcBorders>
          </w:tcPr>
          <w:p w14:paraId="659AC8E7"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7E1A3209" w14:textId="77777777" w:rsidR="00BA7A09" w:rsidRPr="0003648D" w:rsidRDefault="00BA7A09" w:rsidP="00FF6149">
            <w:pPr>
              <w:pStyle w:val="TableBody"/>
            </w:pPr>
            <w:r w:rsidRPr="0003648D">
              <w:rPr>
                <w:i/>
              </w:rPr>
              <w:t>Responsive Reserve Quantity Total</w:t>
            </w:r>
            <w:r w:rsidRPr="0003648D">
              <w:t>—The sum of every QSE’s portion of its Ancillary Service Obligation that is not self-arranged in either DAM or any SASM that includes assigned Ancillary Service, during a Watch,, for the hour.</w:t>
            </w:r>
          </w:p>
        </w:tc>
      </w:tr>
      <w:tr w:rsidR="00BA7A09" w:rsidRPr="0003648D" w14:paraId="2ACA392F" w14:textId="77777777" w:rsidTr="00FF6149">
        <w:tc>
          <w:tcPr>
            <w:tcW w:w="1191" w:type="pct"/>
            <w:tcBorders>
              <w:top w:val="single" w:sz="4" w:space="0" w:color="auto"/>
              <w:left w:val="single" w:sz="4" w:space="0" w:color="auto"/>
              <w:bottom w:val="single" w:sz="4" w:space="0" w:color="auto"/>
              <w:right w:val="single" w:sz="4" w:space="0" w:color="auto"/>
            </w:tcBorders>
          </w:tcPr>
          <w:p w14:paraId="38A4A3AB" w14:textId="77777777" w:rsidR="00BA7A09" w:rsidRPr="0003648D" w:rsidRDefault="00BA7A09" w:rsidP="00FF6149">
            <w:pPr>
              <w:pStyle w:val="TableBody"/>
              <w:rPr>
                <w:i/>
              </w:rPr>
            </w:pPr>
            <w:r w:rsidRPr="0003648D">
              <w:t>WAURRTOT</w:t>
            </w:r>
          </w:p>
        </w:tc>
        <w:tc>
          <w:tcPr>
            <w:tcW w:w="395" w:type="pct"/>
            <w:tcBorders>
              <w:top w:val="single" w:sz="4" w:space="0" w:color="auto"/>
              <w:left w:val="single" w:sz="4" w:space="0" w:color="auto"/>
              <w:bottom w:val="single" w:sz="4" w:space="0" w:color="auto"/>
              <w:right w:val="single" w:sz="4" w:space="0" w:color="auto"/>
            </w:tcBorders>
          </w:tcPr>
          <w:p w14:paraId="1F279B9C"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4D8963E5" w14:textId="77777777" w:rsidR="00BA7A09" w:rsidRPr="0003648D" w:rsidRDefault="00BA7A09" w:rsidP="00FF6149">
            <w:pPr>
              <w:pStyle w:val="TableBody"/>
            </w:pPr>
            <w:r w:rsidRPr="0003648D">
              <w:rPr>
                <w:i/>
              </w:rPr>
              <w:t>Watch Assigned Un-Deployed Responsive Reserve Quantity</w:t>
            </w:r>
            <w:r w:rsidRPr="0003648D">
              <w:t>—The total market wide quantity of un-deployed RRS Ancillary Service Assignment for the hour.</w:t>
            </w:r>
          </w:p>
        </w:tc>
      </w:tr>
      <w:tr w:rsidR="00BA7A09" w:rsidRPr="0003648D" w14:paraId="682F443F" w14:textId="77777777" w:rsidTr="00FF6149">
        <w:tblPrEx>
          <w:tblCellMar>
            <w:left w:w="115" w:type="dxa"/>
            <w:right w:w="115" w:type="dxa"/>
          </w:tblCellMar>
        </w:tblPrEx>
        <w:trPr>
          <w:cantSplit/>
          <w:tblHeader/>
        </w:trPr>
        <w:tc>
          <w:tcPr>
            <w:tcW w:w="1191" w:type="pct"/>
            <w:tcBorders>
              <w:top w:val="single" w:sz="4" w:space="0" w:color="auto"/>
              <w:left w:val="single" w:sz="4" w:space="0" w:color="auto"/>
              <w:bottom w:val="single" w:sz="4" w:space="0" w:color="auto"/>
              <w:right w:val="single" w:sz="4" w:space="0" w:color="auto"/>
            </w:tcBorders>
          </w:tcPr>
          <w:p w14:paraId="2B00969E" w14:textId="77777777" w:rsidR="00BA7A09" w:rsidRPr="0003648D" w:rsidRDefault="00BA7A09" w:rsidP="00FF6149">
            <w:pPr>
              <w:pStyle w:val="TableBody"/>
              <w:rPr>
                <w:i/>
              </w:rPr>
            </w:pPr>
            <w:r w:rsidRPr="0003648D">
              <w:t xml:space="preserve">RTAURRR </w:t>
            </w:r>
            <w:r w:rsidRPr="0003648D">
              <w:rPr>
                <w:i/>
                <w:vertAlign w:val="subscript"/>
              </w:rPr>
              <w:t>q,r</w:t>
            </w:r>
          </w:p>
        </w:tc>
        <w:tc>
          <w:tcPr>
            <w:tcW w:w="395" w:type="pct"/>
            <w:tcBorders>
              <w:top w:val="single" w:sz="4" w:space="0" w:color="auto"/>
              <w:left w:val="single" w:sz="4" w:space="0" w:color="auto"/>
              <w:bottom w:val="single" w:sz="4" w:space="0" w:color="auto"/>
              <w:right w:val="single" w:sz="4" w:space="0" w:color="auto"/>
            </w:tcBorders>
          </w:tcPr>
          <w:p w14:paraId="509EFD5F"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7E6AF468" w14:textId="77777777" w:rsidR="00BA7A09" w:rsidRPr="0003648D" w:rsidRDefault="00BA7A09" w:rsidP="00FF6149">
            <w:pPr>
              <w:pStyle w:val="TableBody"/>
            </w:pPr>
            <w:r w:rsidRPr="0003648D">
              <w:rPr>
                <w:i/>
              </w:rPr>
              <w:t>Real-Time Assigned Un-Deployed Responsive Reserve Quantity per Resource per QSE</w:t>
            </w:r>
            <w:r w:rsidRPr="0003648D">
              <w:t xml:space="preserve">—The quantity of un-deployed RRS Ancillary Service Assignment to a QSE </w:t>
            </w:r>
            <w:r w:rsidRPr="0003648D">
              <w:rPr>
                <w:i/>
              </w:rPr>
              <w:t>q</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p>
        </w:tc>
      </w:tr>
      <w:tr w:rsidR="00BA7A09" w:rsidRPr="0003648D" w14:paraId="18D00ABB" w14:textId="77777777" w:rsidTr="00FF6149">
        <w:tblPrEx>
          <w:tblCellMar>
            <w:left w:w="115" w:type="dxa"/>
            <w:right w:w="115" w:type="dxa"/>
          </w:tblCellMar>
        </w:tblPrEx>
        <w:trPr>
          <w:cantSplit/>
          <w:trHeight w:val="215"/>
          <w:tblHeader/>
        </w:trPr>
        <w:tc>
          <w:tcPr>
            <w:tcW w:w="1191" w:type="pct"/>
            <w:tcBorders>
              <w:top w:val="single" w:sz="4" w:space="0" w:color="auto"/>
              <w:left w:val="single" w:sz="4" w:space="0" w:color="auto"/>
              <w:bottom w:val="single" w:sz="4" w:space="0" w:color="auto"/>
              <w:right w:val="single" w:sz="4" w:space="0" w:color="auto"/>
            </w:tcBorders>
          </w:tcPr>
          <w:p w14:paraId="785A187F" w14:textId="77777777" w:rsidR="00BA7A09" w:rsidRPr="0003648D" w:rsidRDefault="00BA7A09" w:rsidP="00FF6149">
            <w:pPr>
              <w:pStyle w:val="TableBody"/>
              <w:rPr>
                <w:i/>
              </w:rPr>
            </w:pPr>
            <w:r w:rsidRPr="0003648D">
              <w:t xml:space="preserve">ARRQ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14:paraId="336ACAC1"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22F12974" w14:textId="77777777" w:rsidR="00BA7A09" w:rsidRPr="0003648D" w:rsidRDefault="00BA7A09" w:rsidP="00FF6149">
            <w:pPr>
              <w:pStyle w:val="TableBody"/>
            </w:pPr>
            <w:r w:rsidRPr="0003648D">
              <w:rPr>
                <w:i/>
              </w:rPr>
              <w:t>Responsive Reserve Quantity per QSE</w:t>
            </w:r>
            <w:r w:rsidRPr="0003648D">
              <w:t xml:space="preserve">—The portion of QSE </w:t>
            </w:r>
            <w:r w:rsidRPr="0003648D">
              <w:rPr>
                <w:i/>
              </w:rPr>
              <w:t>q</w:t>
            </w:r>
            <w:r w:rsidRPr="0003648D">
              <w:t>’s Ancillary Service Obligation that is not self-arranged in either DAM or any SASM, for the hour.</w:t>
            </w:r>
          </w:p>
        </w:tc>
      </w:tr>
      <w:tr w:rsidR="00BA7A09" w:rsidRPr="0003648D" w14:paraId="13CA6A67"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00385545" w14:textId="77777777" w:rsidR="00BA7A09" w:rsidRPr="0003648D" w:rsidRDefault="00BA7A09" w:rsidP="00FF6149">
            <w:pPr>
              <w:pStyle w:val="TableBody"/>
              <w:rPr>
                <w:i/>
              </w:rPr>
            </w:pPr>
            <w:r w:rsidRPr="0003648D">
              <w:t xml:space="preserve">ARRO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14:paraId="0C2BE76D"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0B59EC49" w14:textId="77777777" w:rsidR="00BA7A09" w:rsidRPr="0003648D" w:rsidRDefault="00BA7A09" w:rsidP="00FF6149">
            <w:pPr>
              <w:pStyle w:val="TableBody"/>
            </w:pPr>
            <w:r w:rsidRPr="0003648D">
              <w:rPr>
                <w:i/>
              </w:rPr>
              <w:t>Responsive Reserve Obligation per QSE</w:t>
            </w:r>
            <w:r w:rsidRPr="0003648D">
              <w:t xml:space="preserve">—The Ancillary Service Obligation of QSE </w:t>
            </w:r>
            <w:r w:rsidRPr="0003648D">
              <w:rPr>
                <w:i/>
              </w:rPr>
              <w:t>q</w:t>
            </w:r>
            <w:r w:rsidRPr="0003648D">
              <w:t>, for the hour.</w:t>
            </w:r>
          </w:p>
        </w:tc>
      </w:tr>
      <w:tr w:rsidR="00BA7A09" w:rsidRPr="0003648D" w14:paraId="62D5E97C"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5760BD59" w14:textId="77777777" w:rsidR="00BA7A09" w:rsidRPr="0003648D" w:rsidRDefault="00BA7A09" w:rsidP="00FF6149">
            <w:pPr>
              <w:pStyle w:val="TableBody"/>
              <w:rPr>
                <w:i/>
              </w:rPr>
            </w:pPr>
            <w:r w:rsidRPr="0003648D">
              <w:t xml:space="preserve">RRO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14:paraId="354CE0AA"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6153B1B9" w14:textId="77777777" w:rsidR="00BA7A09" w:rsidRPr="0003648D" w:rsidRDefault="00BA7A09" w:rsidP="00FF6149">
            <w:pPr>
              <w:pStyle w:val="TableBody"/>
            </w:pPr>
            <w:r w:rsidRPr="0003648D">
              <w:rPr>
                <w:i/>
              </w:rPr>
              <w:t>Responsive Reserve Obligation per QSE</w:t>
            </w:r>
            <w:r w:rsidRPr="0003648D">
              <w:t xml:space="preserve">—The Ancillary Service Obligation of QSE </w:t>
            </w:r>
            <w:r w:rsidRPr="0003648D">
              <w:rPr>
                <w:i/>
              </w:rPr>
              <w:t>q</w:t>
            </w:r>
            <w:r w:rsidRPr="0003648D">
              <w:t>, for the hour.</w:t>
            </w:r>
          </w:p>
        </w:tc>
      </w:tr>
      <w:tr w:rsidR="00BA7A09" w:rsidRPr="0003648D" w14:paraId="48BF0CFE"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436B2DBC" w14:textId="77777777" w:rsidR="00BA7A09" w:rsidRPr="0003648D" w:rsidRDefault="00BA7A09" w:rsidP="00FF6149">
            <w:pPr>
              <w:pStyle w:val="TableBody"/>
              <w:rPr>
                <w:i/>
              </w:rPr>
            </w:pPr>
            <w:r w:rsidRPr="0003648D">
              <w:t xml:space="preserve">HLRS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14:paraId="01C67086" w14:textId="77777777" w:rsidR="00BA7A09" w:rsidRPr="0003648D" w:rsidRDefault="00BA7A09" w:rsidP="00FF6149">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14:paraId="34D77562" w14:textId="77777777" w:rsidR="00BA7A09" w:rsidRPr="0003648D" w:rsidRDefault="00BA7A09" w:rsidP="00FF6149">
            <w:pPr>
              <w:pStyle w:val="TableBody"/>
            </w:pPr>
            <w:r w:rsidRPr="0003648D">
              <w:rPr>
                <w:i/>
              </w:rPr>
              <w:t>The Hourly Load Ratio Share calculated for QSE q for the hour</w:t>
            </w:r>
            <w:r w:rsidRPr="0003648D">
              <w:t>.  See Section 6.6.2.4.</w:t>
            </w:r>
          </w:p>
        </w:tc>
      </w:tr>
      <w:tr w:rsidR="00BA7A09" w:rsidRPr="0003648D" w14:paraId="560014BF"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64623554" w14:textId="77777777" w:rsidR="00BA7A09" w:rsidRPr="0003648D" w:rsidRDefault="00BA7A09" w:rsidP="00FF6149">
            <w:pPr>
              <w:pStyle w:val="TableBody"/>
              <w:rPr>
                <w:i/>
              </w:rPr>
            </w:pPr>
            <w:r w:rsidRPr="0003648D">
              <w:t xml:space="preserve">SARRQ </w:t>
            </w:r>
            <w:r w:rsidRPr="0003648D">
              <w:rPr>
                <w:i/>
                <w:vertAlign w:val="subscript"/>
              </w:rPr>
              <w:t>q</w:t>
            </w:r>
          </w:p>
        </w:tc>
        <w:tc>
          <w:tcPr>
            <w:tcW w:w="395" w:type="pct"/>
            <w:tcBorders>
              <w:top w:val="single" w:sz="4" w:space="0" w:color="auto"/>
              <w:left w:val="single" w:sz="4" w:space="0" w:color="auto"/>
              <w:bottom w:val="single" w:sz="4" w:space="0" w:color="auto"/>
              <w:right w:val="single" w:sz="4" w:space="0" w:color="auto"/>
            </w:tcBorders>
          </w:tcPr>
          <w:p w14:paraId="26A4B52E" w14:textId="77777777" w:rsidR="00BA7A09" w:rsidRPr="0003648D" w:rsidRDefault="00BA7A09" w:rsidP="00FF6149">
            <w:pPr>
              <w:pStyle w:val="TableBody"/>
            </w:pPr>
            <w:r w:rsidRPr="0003648D">
              <w:t>MW</w:t>
            </w:r>
          </w:p>
        </w:tc>
        <w:tc>
          <w:tcPr>
            <w:tcW w:w="3414" w:type="pct"/>
            <w:tcBorders>
              <w:top w:val="single" w:sz="4" w:space="0" w:color="auto"/>
              <w:left w:val="single" w:sz="4" w:space="0" w:color="auto"/>
              <w:bottom w:val="single" w:sz="4" w:space="0" w:color="auto"/>
              <w:right w:val="single" w:sz="4" w:space="0" w:color="auto"/>
            </w:tcBorders>
          </w:tcPr>
          <w:p w14:paraId="17C75B23" w14:textId="77777777" w:rsidR="00BA7A09" w:rsidRPr="0003648D" w:rsidRDefault="00BA7A09" w:rsidP="00FF6149">
            <w:pPr>
              <w:pStyle w:val="TableBody"/>
            </w:pPr>
            <w:r w:rsidRPr="0003648D">
              <w:rPr>
                <w:i/>
              </w:rPr>
              <w:t>Total Self-Arranged Responsive Reserve Quantity per QSE for all markets</w:t>
            </w:r>
            <w:r w:rsidRPr="0003648D">
              <w:t xml:space="preserve">—The sum of all self-arranged RRS quantities submitted by QSE </w:t>
            </w:r>
            <w:r w:rsidRPr="0003648D">
              <w:rPr>
                <w:i/>
              </w:rPr>
              <w:t>q</w:t>
            </w:r>
            <w:r w:rsidRPr="0003648D">
              <w:t xml:space="preserve"> for DAM and all SASMs.</w:t>
            </w:r>
          </w:p>
        </w:tc>
      </w:tr>
      <w:tr w:rsidR="00BA7A09" w:rsidRPr="0003648D" w14:paraId="6F6B9202"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5C28C4B8" w14:textId="77777777" w:rsidR="00BA7A09" w:rsidRPr="0003648D" w:rsidRDefault="00BA7A09" w:rsidP="00FF6149">
            <w:pPr>
              <w:pStyle w:val="TableBody"/>
              <w:rPr>
                <w:i/>
              </w:rPr>
            </w:pPr>
            <w:r w:rsidRPr="0003648D">
              <w:rPr>
                <w:i/>
              </w:rPr>
              <w:t>q</w:t>
            </w:r>
          </w:p>
        </w:tc>
        <w:tc>
          <w:tcPr>
            <w:tcW w:w="395" w:type="pct"/>
            <w:tcBorders>
              <w:top w:val="single" w:sz="4" w:space="0" w:color="auto"/>
              <w:left w:val="single" w:sz="4" w:space="0" w:color="auto"/>
              <w:bottom w:val="single" w:sz="4" w:space="0" w:color="auto"/>
              <w:right w:val="single" w:sz="4" w:space="0" w:color="auto"/>
            </w:tcBorders>
          </w:tcPr>
          <w:p w14:paraId="230F9ED0" w14:textId="77777777" w:rsidR="00BA7A09" w:rsidRPr="0003648D" w:rsidRDefault="00BA7A09" w:rsidP="00FF6149">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14:paraId="294C4E7B" w14:textId="77777777" w:rsidR="00BA7A09" w:rsidRPr="0003648D" w:rsidRDefault="00BA7A09" w:rsidP="00FF6149">
            <w:pPr>
              <w:pStyle w:val="TableBody"/>
            </w:pPr>
            <w:r w:rsidRPr="0003648D">
              <w:t>A QSE.</w:t>
            </w:r>
          </w:p>
        </w:tc>
      </w:tr>
      <w:tr w:rsidR="00BA7A09" w:rsidRPr="0003648D" w14:paraId="23128F5E"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0CCD41F4" w14:textId="77777777" w:rsidR="00BA7A09" w:rsidRPr="0003648D" w:rsidRDefault="00BA7A09" w:rsidP="00FF6149">
            <w:pPr>
              <w:pStyle w:val="TableBody"/>
              <w:rPr>
                <w:i/>
              </w:rPr>
            </w:pPr>
            <w:r w:rsidRPr="0003648D">
              <w:rPr>
                <w:i/>
              </w:rPr>
              <w:t>r</w:t>
            </w:r>
          </w:p>
        </w:tc>
        <w:tc>
          <w:tcPr>
            <w:tcW w:w="395" w:type="pct"/>
            <w:tcBorders>
              <w:top w:val="single" w:sz="4" w:space="0" w:color="auto"/>
              <w:left w:val="single" w:sz="4" w:space="0" w:color="auto"/>
              <w:bottom w:val="single" w:sz="4" w:space="0" w:color="auto"/>
              <w:right w:val="single" w:sz="4" w:space="0" w:color="auto"/>
            </w:tcBorders>
          </w:tcPr>
          <w:p w14:paraId="3967DE6B" w14:textId="77777777" w:rsidR="00BA7A09" w:rsidRPr="0003648D" w:rsidRDefault="00BA7A09" w:rsidP="00FF6149">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14:paraId="60CC9239" w14:textId="77777777" w:rsidR="00BA7A09" w:rsidRPr="0003648D" w:rsidRDefault="00BA7A09" w:rsidP="00FF6149">
            <w:pPr>
              <w:pStyle w:val="TableBody"/>
            </w:pPr>
            <w:r w:rsidRPr="0003648D">
              <w:t>A Generation Resource that was allocated RRS Ancillary Service Assignment by the QSE.</w:t>
            </w:r>
          </w:p>
        </w:tc>
      </w:tr>
      <w:tr w:rsidR="00BA7A09" w:rsidRPr="0003648D" w14:paraId="3B8B5E9E" w14:textId="77777777" w:rsidTr="00FF6149">
        <w:trPr>
          <w:trHeight w:val="143"/>
        </w:trPr>
        <w:tc>
          <w:tcPr>
            <w:tcW w:w="1191" w:type="pct"/>
            <w:tcBorders>
              <w:top w:val="single" w:sz="4" w:space="0" w:color="auto"/>
              <w:left w:val="single" w:sz="4" w:space="0" w:color="auto"/>
              <w:bottom w:val="single" w:sz="4" w:space="0" w:color="auto"/>
              <w:right w:val="single" w:sz="4" w:space="0" w:color="auto"/>
            </w:tcBorders>
          </w:tcPr>
          <w:p w14:paraId="1A12C9E4" w14:textId="77777777" w:rsidR="00BA7A09" w:rsidRPr="0003648D" w:rsidRDefault="00BA7A09" w:rsidP="00FF6149">
            <w:pPr>
              <w:pStyle w:val="TableBody"/>
              <w:rPr>
                <w:i/>
              </w:rPr>
            </w:pPr>
            <w:r w:rsidRPr="0003648D">
              <w:rPr>
                <w:i/>
              </w:rPr>
              <w:t>p</w:t>
            </w:r>
          </w:p>
        </w:tc>
        <w:tc>
          <w:tcPr>
            <w:tcW w:w="395" w:type="pct"/>
            <w:tcBorders>
              <w:top w:val="single" w:sz="4" w:space="0" w:color="auto"/>
              <w:left w:val="single" w:sz="4" w:space="0" w:color="auto"/>
              <w:bottom w:val="single" w:sz="4" w:space="0" w:color="auto"/>
              <w:right w:val="single" w:sz="4" w:space="0" w:color="auto"/>
            </w:tcBorders>
          </w:tcPr>
          <w:p w14:paraId="5DD7E0E8" w14:textId="77777777" w:rsidR="00BA7A09" w:rsidRPr="0003648D" w:rsidRDefault="00BA7A09" w:rsidP="00FF6149">
            <w:pPr>
              <w:pStyle w:val="TableBody"/>
            </w:pPr>
            <w:r w:rsidRPr="0003648D">
              <w:t>none</w:t>
            </w:r>
          </w:p>
        </w:tc>
        <w:tc>
          <w:tcPr>
            <w:tcW w:w="3414" w:type="pct"/>
            <w:tcBorders>
              <w:top w:val="single" w:sz="4" w:space="0" w:color="auto"/>
              <w:left w:val="single" w:sz="4" w:space="0" w:color="auto"/>
              <w:bottom w:val="single" w:sz="4" w:space="0" w:color="auto"/>
              <w:right w:val="single" w:sz="4" w:space="0" w:color="auto"/>
            </w:tcBorders>
          </w:tcPr>
          <w:p w14:paraId="3DDBFD26" w14:textId="77777777" w:rsidR="00BA7A09" w:rsidRPr="0003648D" w:rsidRDefault="00BA7A09" w:rsidP="00FF6149">
            <w:pPr>
              <w:pStyle w:val="TableBody"/>
            </w:pPr>
            <w:r w:rsidRPr="0003648D">
              <w:t>A Settlement Point for the Resource Node that was allocated RRS Ancillary Service Assignment by the QSE.</w:t>
            </w:r>
          </w:p>
        </w:tc>
      </w:tr>
    </w:tbl>
    <w:p w14:paraId="6CB995A2" w14:textId="77777777" w:rsidR="00BA7A09" w:rsidRPr="0003648D" w:rsidRDefault="00BA7A09" w:rsidP="00BA7A09">
      <w:pPr>
        <w:pStyle w:val="List"/>
        <w:spacing w:before="240"/>
        <w:ind w:left="1440"/>
      </w:pPr>
      <w:r w:rsidRPr="0003648D">
        <w:lastRenderedPageBreak/>
        <w:t>(c)</w:t>
      </w:r>
      <w:r w:rsidRPr="0003648D">
        <w:tab/>
        <w:t>The incremental cost to each QSE’s for assigned RRS for the Operating Hour, is calculated as follows:</w:t>
      </w:r>
    </w:p>
    <w:p w14:paraId="26AE5792" w14:textId="77777777" w:rsidR="00BA7A09" w:rsidRPr="0003648D" w:rsidRDefault="00BA7A09" w:rsidP="00BA7A09">
      <w:pPr>
        <w:pStyle w:val="List"/>
        <w:rPr>
          <w:b/>
          <w:i/>
          <w:vertAlign w:val="subscript"/>
          <w:lang w:val="pt-BR"/>
        </w:rPr>
      </w:pPr>
      <w:r w:rsidRPr="0003648D">
        <w:rPr>
          <w:b/>
          <w:lang w:val="pt-BR"/>
        </w:rPr>
        <w:t xml:space="preserve">NETARTRRAMT </w:t>
      </w:r>
      <w:r w:rsidRPr="0003648D">
        <w:rPr>
          <w:b/>
          <w:i/>
          <w:vertAlign w:val="subscript"/>
          <w:lang w:val="pt-BR"/>
        </w:rPr>
        <w:t>q</w:t>
      </w:r>
      <w:r w:rsidRPr="0003648D">
        <w:rPr>
          <w:b/>
          <w:lang w:val="pt-BR"/>
        </w:rPr>
        <w:tab/>
        <w:t>=</w:t>
      </w:r>
      <w:r w:rsidRPr="0003648D">
        <w:rPr>
          <w:b/>
          <w:lang w:val="pt-BR"/>
        </w:rPr>
        <w:tab/>
        <w:t xml:space="preserve">ARRCOST </w:t>
      </w:r>
      <w:r w:rsidRPr="0003648D">
        <w:rPr>
          <w:b/>
          <w:i/>
          <w:vertAlign w:val="subscript"/>
          <w:lang w:val="pt-BR"/>
        </w:rPr>
        <w:t>q</w:t>
      </w:r>
      <w:r w:rsidRPr="0003648D">
        <w:rPr>
          <w:b/>
          <w:lang w:val="pt-BR"/>
        </w:rPr>
        <w:t xml:space="preserve"> – </w:t>
      </w:r>
      <w:r w:rsidRPr="0003648D">
        <w:rPr>
          <w:b/>
        </w:rPr>
        <w:t xml:space="preserve">RRCOST </w:t>
      </w:r>
      <w:r w:rsidRPr="0003648D">
        <w:rPr>
          <w:b/>
          <w:i/>
          <w:vertAlign w:val="subscript"/>
        </w:rPr>
        <w:t>q</w:t>
      </w:r>
      <w:r w:rsidRPr="0003648D">
        <w:rPr>
          <w:b/>
          <w:i/>
          <w:vertAlign w:val="subscript"/>
          <w:lang w:val="pt-BR"/>
        </w:rPr>
        <w:t xml:space="preserve"> </w:t>
      </w:r>
    </w:p>
    <w:p w14:paraId="09624F4A" w14:textId="77777777" w:rsidR="00BA7A09" w:rsidRPr="0003648D" w:rsidRDefault="00BA7A09" w:rsidP="00BA7A09">
      <w:r w:rsidRPr="0003648D">
        <w:t>The above variables are defined as follows:</w:t>
      </w:r>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577FE9EB" w14:textId="77777777" w:rsidTr="00FF6149">
        <w:tc>
          <w:tcPr>
            <w:tcW w:w="1191" w:type="pct"/>
          </w:tcPr>
          <w:p w14:paraId="1B8875CB" w14:textId="77777777" w:rsidR="00BA7A09" w:rsidRPr="0003648D" w:rsidRDefault="00BA7A09" w:rsidP="00FF6149">
            <w:pPr>
              <w:pStyle w:val="TableHead"/>
            </w:pPr>
            <w:r w:rsidRPr="0003648D">
              <w:t>Variable</w:t>
            </w:r>
          </w:p>
        </w:tc>
        <w:tc>
          <w:tcPr>
            <w:tcW w:w="335" w:type="pct"/>
          </w:tcPr>
          <w:p w14:paraId="5D1BB127" w14:textId="77777777" w:rsidR="00BA7A09" w:rsidRPr="0003648D" w:rsidRDefault="00BA7A09" w:rsidP="00FF6149">
            <w:pPr>
              <w:pStyle w:val="TableHead"/>
            </w:pPr>
            <w:r w:rsidRPr="0003648D">
              <w:t>Unit</w:t>
            </w:r>
          </w:p>
        </w:tc>
        <w:tc>
          <w:tcPr>
            <w:tcW w:w="3474" w:type="pct"/>
          </w:tcPr>
          <w:p w14:paraId="0A681F28" w14:textId="77777777" w:rsidR="00BA7A09" w:rsidRPr="0003648D" w:rsidRDefault="00BA7A09" w:rsidP="00FF6149">
            <w:pPr>
              <w:pStyle w:val="TableHead"/>
            </w:pPr>
            <w:r w:rsidRPr="0003648D">
              <w:t>Description</w:t>
            </w:r>
          </w:p>
        </w:tc>
      </w:tr>
      <w:tr w:rsidR="00BA7A09" w:rsidRPr="0003648D" w14:paraId="07A2A0B9" w14:textId="77777777" w:rsidTr="00FF6149">
        <w:tc>
          <w:tcPr>
            <w:tcW w:w="1191" w:type="pct"/>
          </w:tcPr>
          <w:p w14:paraId="613DB289" w14:textId="77777777" w:rsidR="00BA7A09" w:rsidRPr="0003648D" w:rsidRDefault="00BA7A09" w:rsidP="00FF6149">
            <w:pPr>
              <w:pStyle w:val="TableBody"/>
            </w:pPr>
            <w:r w:rsidRPr="0003648D">
              <w:rPr>
                <w:lang w:val="pt-BR"/>
              </w:rPr>
              <w:t xml:space="preserve">NETARTRRAMT </w:t>
            </w:r>
            <w:r w:rsidRPr="0003648D">
              <w:rPr>
                <w:i/>
                <w:vertAlign w:val="subscript"/>
              </w:rPr>
              <w:t>q</w:t>
            </w:r>
          </w:p>
        </w:tc>
        <w:tc>
          <w:tcPr>
            <w:tcW w:w="335" w:type="pct"/>
          </w:tcPr>
          <w:p w14:paraId="16F72DA1" w14:textId="77777777" w:rsidR="00BA7A09" w:rsidRPr="0003648D" w:rsidRDefault="00BA7A09" w:rsidP="00FF6149">
            <w:pPr>
              <w:pStyle w:val="TableBody"/>
            </w:pPr>
            <w:r w:rsidRPr="0003648D">
              <w:t>$</w:t>
            </w:r>
          </w:p>
        </w:tc>
        <w:tc>
          <w:tcPr>
            <w:tcW w:w="3474" w:type="pct"/>
          </w:tcPr>
          <w:p w14:paraId="239E36A2" w14:textId="77777777" w:rsidR="00BA7A09" w:rsidRPr="0003648D" w:rsidRDefault="00BA7A09" w:rsidP="00FF6149">
            <w:pPr>
              <w:pStyle w:val="TableBody"/>
            </w:pPr>
            <w:r w:rsidRPr="0003648D">
              <w:rPr>
                <w:i/>
              </w:rPr>
              <w:t>Real-Time Responsive Reserve Amount per QSE</w:t>
            </w:r>
            <w:r w:rsidRPr="0003648D">
              <w:t xml:space="preserve">—The net adjustment to QSE </w:t>
            </w:r>
            <w:r w:rsidRPr="0003648D">
              <w:rPr>
                <w:i/>
              </w:rPr>
              <w:t>q</w:t>
            </w:r>
            <w:r w:rsidRPr="0003648D">
              <w:t>’s share of the costs for assigned RRS, for the hour.</w:t>
            </w:r>
          </w:p>
        </w:tc>
      </w:tr>
      <w:tr w:rsidR="00BA7A09" w:rsidRPr="0003648D" w14:paraId="423AB09B" w14:textId="77777777" w:rsidTr="00FF6149">
        <w:tc>
          <w:tcPr>
            <w:tcW w:w="1191" w:type="pct"/>
          </w:tcPr>
          <w:p w14:paraId="04FC91B5" w14:textId="77777777" w:rsidR="00BA7A09" w:rsidRPr="0003648D" w:rsidRDefault="00BA7A09" w:rsidP="00FF6149">
            <w:pPr>
              <w:pStyle w:val="TableBody"/>
            </w:pPr>
            <w:r w:rsidRPr="0003648D">
              <w:t xml:space="preserve">RRCOST </w:t>
            </w:r>
            <w:r w:rsidRPr="0003648D">
              <w:rPr>
                <w:i/>
                <w:vertAlign w:val="subscript"/>
              </w:rPr>
              <w:t>q</w:t>
            </w:r>
          </w:p>
        </w:tc>
        <w:tc>
          <w:tcPr>
            <w:tcW w:w="335" w:type="pct"/>
          </w:tcPr>
          <w:p w14:paraId="686E7E94" w14:textId="77777777" w:rsidR="00BA7A09" w:rsidRPr="0003648D" w:rsidRDefault="00BA7A09" w:rsidP="00FF6149">
            <w:pPr>
              <w:pStyle w:val="TableBody"/>
            </w:pPr>
            <w:r w:rsidRPr="0003648D">
              <w:t>$</w:t>
            </w:r>
          </w:p>
        </w:tc>
        <w:tc>
          <w:tcPr>
            <w:tcW w:w="3474" w:type="pct"/>
          </w:tcPr>
          <w:p w14:paraId="71FAEBF3" w14:textId="77777777" w:rsidR="00BA7A09" w:rsidRPr="0003648D" w:rsidRDefault="00BA7A09" w:rsidP="00FF6149">
            <w:pPr>
              <w:pStyle w:val="TableBody"/>
            </w:pPr>
            <w:r w:rsidRPr="0003648D">
              <w:rPr>
                <w:i/>
              </w:rPr>
              <w:t>Responsive Reserve Cost per QSE</w:t>
            </w:r>
            <w:r w:rsidRPr="0003648D">
              <w:t xml:space="preserve">—QSE </w:t>
            </w:r>
            <w:r w:rsidRPr="0003648D">
              <w:rPr>
                <w:i/>
              </w:rPr>
              <w:t>q</w:t>
            </w:r>
            <w:r w:rsidRPr="0003648D">
              <w:t>’s share of the net total costs for RRS, for the hour.</w:t>
            </w:r>
          </w:p>
        </w:tc>
      </w:tr>
      <w:tr w:rsidR="00BA7A09" w:rsidRPr="0003648D" w14:paraId="38F84AE3" w14:textId="77777777" w:rsidTr="00FF6149">
        <w:tc>
          <w:tcPr>
            <w:tcW w:w="1191" w:type="pct"/>
            <w:tcBorders>
              <w:top w:val="single" w:sz="4" w:space="0" w:color="auto"/>
              <w:left w:val="single" w:sz="4" w:space="0" w:color="auto"/>
              <w:bottom w:val="single" w:sz="4" w:space="0" w:color="auto"/>
              <w:right w:val="single" w:sz="4" w:space="0" w:color="auto"/>
            </w:tcBorders>
          </w:tcPr>
          <w:p w14:paraId="6095F05D" w14:textId="77777777" w:rsidR="00BA7A09" w:rsidRPr="0003648D" w:rsidRDefault="00BA7A09" w:rsidP="00FF6149">
            <w:pPr>
              <w:pStyle w:val="TableBody"/>
            </w:pPr>
            <w:r w:rsidRPr="0003648D">
              <w:rPr>
                <w:lang w:val="pt-BR"/>
              </w:rPr>
              <w:t xml:space="preserve">ARRCOST </w:t>
            </w:r>
            <w:r w:rsidRPr="0003648D">
              <w:rPr>
                <w:i/>
                <w:vertAlign w:val="subscript"/>
              </w:rPr>
              <w:t>q</w:t>
            </w:r>
          </w:p>
        </w:tc>
        <w:tc>
          <w:tcPr>
            <w:tcW w:w="335" w:type="pct"/>
            <w:tcBorders>
              <w:top w:val="single" w:sz="4" w:space="0" w:color="auto"/>
              <w:left w:val="single" w:sz="4" w:space="0" w:color="auto"/>
              <w:bottom w:val="single" w:sz="4" w:space="0" w:color="auto"/>
              <w:right w:val="single" w:sz="4" w:space="0" w:color="auto"/>
            </w:tcBorders>
          </w:tcPr>
          <w:p w14:paraId="7333199E" w14:textId="77777777" w:rsidR="00BA7A09" w:rsidRPr="0003648D" w:rsidRDefault="00BA7A09" w:rsidP="00FF6149">
            <w:pPr>
              <w:pStyle w:val="TableBody"/>
            </w:pPr>
            <w:r w:rsidRPr="0003648D">
              <w:t>$</w:t>
            </w:r>
          </w:p>
        </w:tc>
        <w:tc>
          <w:tcPr>
            <w:tcW w:w="3474" w:type="pct"/>
            <w:tcBorders>
              <w:top w:val="single" w:sz="4" w:space="0" w:color="auto"/>
              <w:left w:val="single" w:sz="4" w:space="0" w:color="auto"/>
              <w:bottom w:val="single" w:sz="4" w:space="0" w:color="auto"/>
              <w:right w:val="single" w:sz="4" w:space="0" w:color="auto"/>
            </w:tcBorders>
          </w:tcPr>
          <w:p w14:paraId="0A6AA994" w14:textId="77777777" w:rsidR="00BA7A09" w:rsidRPr="0003648D" w:rsidRDefault="00BA7A09" w:rsidP="00FF6149">
            <w:pPr>
              <w:pStyle w:val="TableBody"/>
            </w:pPr>
            <w:r w:rsidRPr="0003648D">
              <w:rPr>
                <w:i/>
              </w:rPr>
              <w:t>Responsive Reserve Cost per QSE</w:t>
            </w:r>
            <w:r w:rsidRPr="0003648D">
              <w:t xml:space="preserve">—QSE </w:t>
            </w:r>
            <w:r w:rsidRPr="0003648D">
              <w:rPr>
                <w:i/>
              </w:rPr>
              <w:t>q</w:t>
            </w:r>
            <w:r w:rsidRPr="0003648D">
              <w:t>’s share of the net total costs for RRS that includes costs of assigned Ancillary Service during a Watch, for the hour.</w:t>
            </w:r>
          </w:p>
        </w:tc>
      </w:tr>
      <w:tr w:rsidR="00BA7A09" w:rsidRPr="0003648D" w14:paraId="58FCC231" w14:textId="77777777" w:rsidTr="00FF6149">
        <w:tc>
          <w:tcPr>
            <w:tcW w:w="1191" w:type="pct"/>
            <w:tcBorders>
              <w:top w:val="single" w:sz="4" w:space="0" w:color="auto"/>
              <w:left w:val="single" w:sz="4" w:space="0" w:color="auto"/>
              <w:bottom w:val="single" w:sz="4" w:space="0" w:color="auto"/>
              <w:right w:val="single" w:sz="4" w:space="0" w:color="auto"/>
            </w:tcBorders>
          </w:tcPr>
          <w:p w14:paraId="285DC22E" w14:textId="77777777" w:rsidR="00BA7A09" w:rsidRPr="0003648D" w:rsidRDefault="00BA7A09" w:rsidP="00FF6149">
            <w:pPr>
              <w:pStyle w:val="TableBody"/>
            </w:pPr>
            <w:r w:rsidRPr="0003648D">
              <w:rPr>
                <w:i/>
              </w:rPr>
              <w:t>q</w:t>
            </w:r>
          </w:p>
        </w:tc>
        <w:tc>
          <w:tcPr>
            <w:tcW w:w="335" w:type="pct"/>
            <w:tcBorders>
              <w:top w:val="single" w:sz="4" w:space="0" w:color="auto"/>
              <w:left w:val="single" w:sz="4" w:space="0" w:color="auto"/>
              <w:bottom w:val="single" w:sz="4" w:space="0" w:color="auto"/>
              <w:right w:val="single" w:sz="4" w:space="0" w:color="auto"/>
            </w:tcBorders>
          </w:tcPr>
          <w:p w14:paraId="2FEF1EC7" w14:textId="77777777" w:rsidR="00BA7A09" w:rsidRPr="0003648D" w:rsidRDefault="00BA7A09" w:rsidP="00FF6149">
            <w:pPr>
              <w:pStyle w:val="TableBody"/>
            </w:pPr>
            <w:r w:rsidRPr="0003648D">
              <w:t>none</w:t>
            </w:r>
          </w:p>
        </w:tc>
        <w:tc>
          <w:tcPr>
            <w:tcW w:w="3474" w:type="pct"/>
            <w:tcBorders>
              <w:top w:val="single" w:sz="4" w:space="0" w:color="auto"/>
              <w:left w:val="single" w:sz="4" w:space="0" w:color="auto"/>
              <w:bottom w:val="single" w:sz="4" w:space="0" w:color="auto"/>
              <w:right w:val="single" w:sz="4" w:space="0" w:color="auto"/>
            </w:tcBorders>
          </w:tcPr>
          <w:p w14:paraId="037C7763" w14:textId="77777777" w:rsidR="00BA7A09" w:rsidRPr="0003648D" w:rsidRDefault="00BA7A09" w:rsidP="00FF6149">
            <w:pPr>
              <w:pStyle w:val="TableBody"/>
            </w:pPr>
            <w:r w:rsidRPr="0003648D">
              <w:t>A QSE.</w:t>
            </w:r>
          </w:p>
        </w:tc>
      </w:tr>
    </w:tbl>
    <w:p w14:paraId="73B2B899" w14:textId="77777777" w:rsidR="00BA7A09" w:rsidRPr="0003648D" w:rsidRDefault="00BA7A09" w:rsidP="00BA7A09">
      <w:pPr>
        <w:pStyle w:val="BodyTextNumbered"/>
        <w:spacing w:before="240"/>
        <w:rPr>
          <w:ins w:id="4172" w:author="STEC" w:date="2017-11-22T11:44:00Z"/>
          <w:iCs w:val="0"/>
        </w:rPr>
      </w:pPr>
      <w:ins w:id="4173" w:author="STEC" w:date="2017-11-22T11:44:00Z">
        <w:r w:rsidRPr="0003648D">
          <w:rPr>
            <w:iCs w:val="0"/>
          </w:rPr>
          <w:t>(</w:t>
        </w:r>
      </w:ins>
      <w:ins w:id="4174" w:author="STEC" w:date="2017-11-22T11:45:00Z">
        <w:r w:rsidRPr="0003648D">
          <w:rPr>
            <w:iCs w:val="0"/>
          </w:rPr>
          <w:t>3</w:t>
        </w:r>
      </w:ins>
      <w:ins w:id="4175" w:author="STEC" w:date="2017-11-22T11:44:00Z">
        <w:r w:rsidRPr="0003648D">
          <w:rPr>
            <w:iCs w:val="0"/>
          </w:rPr>
          <w:t>)</w:t>
        </w:r>
        <w:r w:rsidRPr="0003648D">
          <w:rPr>
            <w:iCs w:val="0"/>
          </w:rPr>
          <w:tab/>
          <w:t xml:space="preserve">For </w:t>
        </w:r>
      </w:ins>
      <w:ins w:id="4176" w:author="STEC" w:date="2017-11-22T11:45:00Z">
        <w:del w:id="4177" w:author="STEC 042618" w:date="2018-03-28T16:42:00Z">
          <w:r w:rsidRPr="0003648D" w:rsidDel="00364610">
            <w:rPr>
              <w:iCs w:val="0"/>
            </w:rPr>
            <w:delText>P</w:delText>
          </w:r>
        </w:del>
        <w:r w:rsidRPr="0003648D">
          <w:rPr>
            <w:iCs w:val="0"/>
          </w:rPr>
          <w:t>F</w:t>
        </w:r>
      </w:ins>
      <w:ins w:id="4178" w:author="STEC" w:date="2017-11-22T11:44:00Z">
        <w:r w:rsidRPr="0003648D">
          <w:rPr>
            <w:iCs w:val="0"/>
          </w:rPr>
          <w:t>RS, if applicable:</w:t>
        </w:r>
      </w:ins>
    </w:p>
    <w:p w14:paraId="2A60CDE1" w14:textId="77777777" w:rsidR="00BA7A09" w:rsidRPr="0003648D" w:rsidRDefault="00BA7A09" w:rsidP="00BA7A09">
      <w:pPr>
        <w:pStyle w:val="List"/>
        <w:ind w:left="1440"/>
        <w:rPr>
          <w:ins w:id="4179" w:author="STEC" w:date="2017-11-22T11:44:00Z"/>
        </w:rPr>
      </w:pPr>
      <w:ins w:id="4180" w:author="STEC" w:date="2017-11-22T11:44:00Z">
        <w:r w:rsidRPr="0003648D">
          <w:t>(a)</w:t>
        </w:r>
        <w:r w:rsidRPr="0003648D">
          <w:tab/>
          <w:t xml:space="preserve">The total costs for </w:t>
        </w:r>
      </w:ins>
      <w:ins w:id="4181" w:author="STEC" w:date="2017-11-22T11:45:00Z">
        <w:del w:id="4182" w:author="STEC 042618" w:date="2018-03-28T16:42:00Z">
          <w:r w:rsidRPr="0003648D" w:rsidDel="00364610">
            <w:delText>P</w:delText>
          </w:r>
        </w:del>
        <w:r w:rsidRPr="0003648D">
          <w:t>F</w:t>
        </w:r>
      </w:ins>
      <w:ins w:id="4183" w:author="STEC" w:date="2017-11-22T11:44:00Z">
        <w:r w:rsidRPr="0003648D">
          <w:t>RS for a given Operating Hour during a Watch is calculated as follows:</w:t>
        </w:r>
      </w:ins>
    </w:p>
    <w:p w14:paraId="5EC6F3CC" w14:textId="77777777" w:rsidR="00BA7A09" w:rsidRPr="0003648D" w:rsidRDefault="00BA7A09" w:rsidP="00296C1C">
      <w:pPr>
        <w:pStyle w:val="FormulaBold"/>
        <w:rPr>
          <w:ins w:id="4184" w:author="STEC" w:date="2017-11-22T11:44:00Z"/>
        </w:rPr>
      </w:pPr>
      <w:ins w:id="4185" w:author="STEC" w:date="2017-11-22T11:44:00Z">
        <w:r w:rsidRPr="0003648D">
          <w:t>A</w:t>
        </w:r>
      </w:ins>
      <w:ins w:id="4186" w:author="STEC" w:date="2017-11-22T11:45:00Z">
        <w:del w:id="4187" w:author="STEC 042618" w:date="2018-03-28T16:43:00Z">
          <w:r w:rsidRPr="0003648D" w:rsidDel="00364610">
            <w:delText>P</w:delText>
          </w:r>
        </w:del>
        <w:r w:rsidRPr="0003648D">
          <w:t>FR</w:t>
        </w:r>
        <w:del w:id="4188" w:author="ERCOT 06XX18" w:date="2018-06-06T13:57:00Z">
          <w:r w:rsidRPr="0003648D" w:rsidDel="00D55D02">
            <w:delText>S</w:delText>
          </w:r>
        </w:del>
      </w:ins>
      <w:ins w:id="4189" w:author="STEC" w:date="2017-11-22T11:44:00Z">
        <w:r w:rsidRPr="0003648D">
          <w:t xml:space="preserve">COSTTOT </w:t>
        </w:r>
        <w:r w:rsidRPr="0003648D">
          <w:tab/>
          <w:t>=</w:t>
        </w:r>
        <w:r w:rsidRPr="0003648D">
          <w:tab/>
          <w:t>(-1) * RTAU</w:t>
        </w:r>
      </w:ins>
      <w:ins w:id="4190" w:author="STEC" w:date="2017-11-22T11:45:00Z">
        <w:del w:id="4191" w:author="STEC 042618" w:date="2018-03-28T16:43:00Z">
          <w:r w:rsidRPr="0003648D" w:rsidDel="00364610">
            <w:delText>P</w:delText>
          </w:r>
        </w:del>
        <w:r w:rsidRPr="0003648D">
          <w:t>FR</w:t>
        </w:r>
        <w:del w:id="4192" w:author="ERCOT 06XX18" w:date="2018-06-06T13:57:00Z">
          <w:r w:rsidRPr="0003648D" w:rsidDel="00D55D02">
            <w:delText>S</w:delText>
          </w:r>
        </w:del>
      </w:ins>
      <w:ins w:id="4193" w:author="STEC" w:date="2017-11-22T11:44:00Z">
        <w:r w:rsidRPr="0003648D">
          <w:t xml:space="preserve">AMTTOT + </w:t>
        </w:r>
      </w:ins>
      <w:ins w:id="4194" w:author="STEC" w:date="2017-11-22T11:45:00Z">
        <w:del w:id="4195" w:author="STEC 042618" w:date="2018-03-28T16:43:00Z">
          <w:r w:rsidRPr="0003648D" w:rsidDel="00364610">
            <w:delText>P</w:delText>
          </w:r>
        </w:del>
        <w:r w:rsidRPr="0003648D">
          <w:t>FR</w:t>
        </w:r>
        <w:del w:id="4196" w:author="ERCOT 06XX18" w:date="2018-06-06T13:57:00Z">
          <w:r w:rsidRPr="0003648D" w:rsidDel="00D55D02">
            <w:delText>S</w:delText>
          </w:r>
        </w:del>
      </w:ins>
      <w:ins w:id="4197" w:author="STEC" w:date="2017-11-22T11:44:00Z">
        <w:r w:rsidRPr="0003648D">
          <w:t xml:space="preserve">COSTTOT </w:t>
        </w:r>
      </w:ins>
    </w:p>
    <w:p w14:paraId="1183C8C1" w14:textId="77777777" w:rsidR="00BA7A09" w:rsidRPr="0003648D" w:rsidRDefault="00BA7A09" w:rsidP="00BA7A09">
      <w:pPr>
        <w:pStyle w:val="BodyText"/>
        <w:rPr>
          <w:ins w:id="4198" w:author="STEC" w:date="2017-11-22T11:44:00Z"/>
        </w:rPr>
      </w:pPr>
      <w:ins w:id="4199" w:author="STEC" w:date="2017-11-22T11:44:00Z">
        <w:r w:rsidRPr="0003648D">
          <w:t xml:space="preserve">Where: </w:t>
        </w:r>
      </w:ins>
    </w:p>
    <w:p w14:paraId="07B96052" w14:textId="77777777" w:rsidR="00BA7A09" w:rsidRPr="0003648D" w:rsidRDefault="00BA7A09" w:rsidP="00BA7A09">
      <w:pPr>
        <w:ind w:left="720"/>
        <w:rPr>
          <w:ins w:id="4200" w:author="STEC" w:date="2017-11-22T11:44:00Z"/>
        </w:rPr>
      </w:pPr>
      <w:ins w:id="4201" w:author="STEC" w:date="2017-11-22T11:44:00Z">
        <w:r w:rsidRPr="0003648D">
          <w:t xml:space="preserve">Total payment of Real-Time Ancillary Service Assignment procured capacity for un-deployed </w:t>
        </w:r>
      </w:ins>
      <w:ins w:id="4202" w:author="STEC" w:date="2017-11-22T11:45:00Z">
        <w:del w:id="4203" w:author="STEC 042618" w:date="2018-03-28T16:43:00Z">
          <w:r w:rsidRPr="0003648D" w:rsidDel="00364610">
            <w:delText>P</w:delText>
          </w:r>
        </w:del>
        <w:r w:rsidRPr="0003648D">
          <w:t>F</w:t>
        </w:r>
      </w:ins>
      <w:ins w:id="4204" w:author="STEC" w:date="2017-11-22T11:44:00Z">
        <w:r w:rsidRPr="0003648D">
          <w:t>RS</w:t>
        </w:r>
      </w:ins>
    </w:p>
    <w:p w14:paraId="6DB0D2D9" w14:textId="77777777" w:rsidR="00BA7A09" w:rsidRPr="0003648D" w:rsidRDefault="00BA7A09" w:rsidP="00BA7A09">
      <w:pPr>
        <w:rPr>
          <w:ins w:id="4205" w:author="STEC" w:date="2017-11-22T11:44:00Z"/>
        </w:rPr>
      </w:pPr>
    </w:p>
    <w:p w14:paraId="3395BD5A" w14:textId="77777777" w:rsidR="00BA7A09" w:rsidRPr="0003648D" w:rsidRDefault="00BA7A09" w:rsidP="00296C1C">
      <w:pPr>
        <w:pStyle w:val="FormulaBold"/>
        <w:rPr>
          <w:ins w:id="4206" w:author="STEC" w:date="2017-11-22T11:44:00Z"/>
        </w:rPr>
      </w:pPr>
      <w:ins w:id="4207" w:author="STEC" w:date="2017-11-22T11:44:00Z">
        <w:r w:rsidRPr="0003648D">
          <w:t>RTAU</w:t>
        </w:r>
      </w:ins>
      <w:ins w:id="4208" w:author="STEC" w:date="2017-11-22T11:45:00Z">
        <w:del w:id="4209" w:author="STEC 042618" w:date="2018-03-28T16:43:00Z">
          <w:r w:rsidRPr="0003648D" w:rsidDel="00364610">
            <w:delText>P</w:delText>
          </w:r>
        </w:del>
        <w:r w:rsidRPr="0003648D">
          <w:t>FR</w:t>
        </w:r>
        <w:del w:id="4210" w:author="ERCOT 06XX18" w:date="2018-06-06T13:58:00Z">
          <w:r w:rsidRPr="0003648D" w:rsidDel="00D55D02">
            <w:delText>S</w:delText>
          </w:r>
        </w:del>
      </w:ins>
      <w:ins w:id="4211" w:author="STEC" w:date="2017-11-22T11:44:00Z">
        <w:r w:rsidRPr="0003648D">
          <w:t xml:space="preserve">AMTTOT </w:t>
        </w:r>
        <w:r w:rsidRPr="0003648D">
          <w:tab/>
          <w:t>=</w:t>
        </w:r>
        <w:r w:rsidRPr="0003648D">
          <w:tab/>
        </w:r>
      </w:ins>
      <w:ins w:id="4212" w:author="STEC" w:date="2017-11-22T11:44:00Z">
        <w:r w:rsidRPr="0003648D">
          <w:rPr>
            <w:position w:val="-30"/>
          </w:rPr>
          <w:object w:dxaOrig="460" w:dyaOrig="560" w14:anchorId="21CCE338">
            <v:shape id="_x0000_i1104" type="#_x0000_t75" style="width:23.15pt;height:28.8pt" o:ole="">
              <v:imagedata r:id="rId118" o:title=""/>
            </v:shape>
            <o:OLEObject Type="Embed" ProgID="Equation.3" ShapeID="_x0000_i1104" DrawAspect="Content" ObjectID="_1590320955" r:id="rId130"/>
          </w:object>
        </w:r>
      </w:ins>
      <w:ins w:id="4213" w:author="STEC" w:date="2017-11-22T11:44:00Z">
        <w:r w:rsidRPr="0003648D">
          <w:rPr>
            <w:position w:val="-28"/>
          </w:rPr>
          <w:object w:dxaOrig="460" w:dyaOrig="540" w14:anchorId="4C35A2AD">
            <v:shape id="_x0000_i1105" type="#_x0000_t75" style="width:23.15pt;height:26.9pt" o:ole="">
              <v:imagedata r:id="rId120" o:title=""/>
            </v:shape>
            <o:OLEObject Type="Embed" ProgID="Equation.3" ShapeID="_x0000_i1105" DrawAspect="Content" ObjectID="_1590320956" r:id="rId131"/>
          </w:object>
        </w:r>
      </w:ins>
      <w:ins w:id="4214" w:author="STEC" w:date="2017-11-22T11:44:00Z">
        <w:r w:rsidRPr="0003648D">
          <w:rPr>
            <w:position w:val="-30"/>
          </w:rPr>
          <w:object w:dxaOrig="460" w:dyaOrig="560" w14:anchorId="40AE9DB1">
            <v:shape id="_x0000_i1106" type="#_x0000_t75" style="width:23.15pt;height:28.8pt" o:ole="">
              <v:imagedata r:id="rId122" o:title=""/>
            </v:shape>
            <o:OLEObject Type="Embed" ProgID="Equation.3" ShapeID="_x0000_i1106" DrawAspect="Content" ObjectID="_1590320957" r:id="rId132"/>
          </w:object>
        </w:r>
      </w:ins>
      <w:ins w:id="4215" w:author="STEC" w:date="2017-11-22T11:44:00Z">
        <w:r w:rsidRPr="0003648D">
          <w:rPr>
            <w:position w:val="-28"/>
          </w:rPr>
          <w:object w:dxaOrig="460" w:dyaOrig="680" w14:anchorId="05E456C9">
            <v:shape id="_x0000_i1107" type="#_x0000_t75" style="width:23.15pt;height:34.45pt" o:ole="">
              <v:imagedata r:id="rId124" o:title=""/>
            </v:shape>
            <o:OLEObject Type="Embed" ProgID="Equation.3" ShapeID="_x0000_i1107" DrawAspect="Content" ObjectID="_1590320958" r:id="rId133"/>
          </w:object>
        </w:r>
      </w:ins>
      <w:ins w:id="4216" w:author="STEC" w:date="2017-11-22T11:44:00Z">
        <w:r w:rsidRPr="0003648D">
          <w:t>RTAU</w:t>
        </w:r>
      </w:ins>
      <w:ins w:id="4217" w:author="STEC" w:date="2017-11-22T11:45:00Z">
        <w:del w:id="4218" w:author="STEC 042618" w:date="2018-03-28T16:43:00Z">
          <w:r w:rsidRPr="0003648D" w:rsidDel="00364610">
            <w:delText>P</w:delText>
          </w:r>
        </w:del>
        <w:r w:rsidRPr="0003648D">
          <w:t>FR</w:t>
        </w:r>
        <w:del w:id="4219" w:author="ERCOT 06XX18" w:date="2018-06-06T13:58:00Z">
          <w:r w:rsidRPr="0003648D" w:rsidDel="00D55D02">
            <w:delText>S</w:delText>
          </w:r>
        </w:del>
      </w:ins>
      <w:ins w:id="4220" w:author="STEC" w:date="2017-11-22T11:44:00Z">
        <w:r w:rsidRPr="0003648D">
          <w:t xml:space="preserve">AMT </w:t>
        </w:r>
        <w:r w:rsidRPr="0003648D">
          <w:rPr>
            <w:i/>
            <w:vertAlign w:val="subscript"/>
          </w:rPr>
          <w:t>q,</w:t>
        </w:r>
      </w:ins>
      <w:ins w:id="4221" w:author="STEC" w:date="2017-12-27T11:12:00Z">
        <w:r w:rsidRPr="0003648D">
          <w:rPr>
            <w:i/>
            <w:vertAlign w:val="subscript"/>
          </w:rPr>
          <w:t xml:space="preserve"> </w:t>
        </w:r>
      </w:ins>
      <w:ins w:id="4222" w:author="STEC" w:date="2017-11-22T11:44:00Z">
        <w:r w:rsidRPr="0003648D">
          <w:rPr>
            <w:i/>
            <w:vertAlign w:val="subscript"/>
          </w:rPr>
          <w:t>r,</w:t>
        </w:r>
      </w:ins>
      <w:ins w:id="4223" w:author="STEC" w:date="2017-12-27T11:12:00Z">
        <w:r w:rsidRPr="0003648D">
          <w:rPr>
            <w:i/>
            <w:vertAlign w:val="subscript"/>
          </w:rPr>
          <w:t xml:space="preserve"> </w:t>
        </w:r>
      </w:ins>
      <w:ins w:id="4224" w:author="STEC" w:date="2017-11-22T11:44:00Z">
        <w:r w:rsidRPr="0003648D">
          <w:rPr>
            <w:i/>
            <w:vertAlign w:val="subscript"/>
          </w:rPr>
          <w:t>p, i</w:t>
        </w:r>
      </w:ins>
    </w:p>
    <w:p w14:paraId="128DFC8A" w14:textId="77777777" w:rsidR="00BA7A09" w:rsidRPr="0003648D" w:rsidRDefault="00BA7A09" w:rsidP="00BA7A09">
      <w:pPr>
        <w:rPr>
          <w:ins w:id="4225" w:author="STEC" w:date="2017-11-22T11:44:00Z"/>
        </w:rPr>
      </w:pPr>
      <w:ins w:id="4226" w:author="STEC" w:date="2017-11-22T11:44:00Z">
        <w:r w:rsidRPr="0003648D">
          <w:t>The above variables are defined as follows:</w:t>
        </w:r>
      </w:ins>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6C9345A7" w14:textId="77777777" w:rsidTr="00FF6149">
        <w:trPr>
          <w:ins w:id="4227" w:author="STEC" w:date="2017-11-22T11:44:00Z"/>
        </w:trPr>
        <w:tc>
          <w:tcPr>
            <w:tcW w:w="1191" w:type="pct"/>
          </w:tcPr>
          <w:p w14:paraId="6C1E019D" w14:textId="77777777" w:rsidR="00BA7A09" w:rsidRPr="0003648D" w:rsidRDefault="00BA7A09" w:rsidP="00FF6149">
            <w:pPr>
              <w:pStyle w:val="TableHead"/>
              <w:rPr>
                <w:ins w:id="4228" w:author="STEC" w:date="2017-11-22T11:44:00Z"/>
              </w:rPr>
            </w:pPr>
            <w:ins w:id="4229" w:author="STEC" w:date="2017-11-22T11:44:00Z">
              <w:r w:rsidRPr="0003648D">
                <w:t>Variable</w:t>
              </w:r>
            </w:ins>
          </w:p>
        </w:tc>
        <w:tc>
          <w:tcPr>
            <w:tcW w:w="335" w:type="pct"/>
          </w:tcPr>
          <w:p w14:paraId="5630C8D0" w14:textId="77777777" w:rsidR="00BA7A09" w:rsidRPr="0003648D" w:rsidRDefault="00BA7A09" w:rsidP="00FF6149">
            <w:pPr>
              <w:pStyle w:val="TableHead"/>
              <w:rPr>
                <w:ins w:id="4230" w:author="STEC" w:date="2017-11-22T11:44:00Z"/>
              </w:rPr>
            </w:pPr>
            <w:ins w:id="4231" w:author="STEC" w:date="2017-11-22T11:44:00Z">
              <w:r w:rsidRPr="0003648D">
                <w:t>Unit</w:t>
              </w:r>
            </w:ins>
          </w:p>
        </w:tc>
        <w:tc>
          <w:tcPr>
            <w:tcW w:w="3474" w:type="pct"/>
          </w:tcPr>
          <w:p w14:paraId="2894B93E" w14:textId="77777777" w:rsidR="00BA7A09" w:rsidRPr="0003648D" w:rsidRDefault="00BA7A09" w:rsidP="00FF6149">
            <w:pPr>
              <w:pStyle w:val="TableHead"/>
              <w:rPr>
                <w:ins w:id="4232" w:author="STEC" w:date="2017-11-22T11:44:00Z"/>
              </w:rPr>
            </w:pPr>
            <w:ins w:id="4233" w:author="STEC" w:date="2017-11-22T11:44:00Z">
              <w:r w:rsidRPr="0003648D">
                <w:t>Description</w:t>
              </w:r>
            </w:ins>
          </w:p>
        </w:tc>
      </w:tr>
      <w:tr w:rsidR="00BA7A09" w:rsidRPr="0003648D" w14:paraId="3EBDD678" w14:textId="77777777" w:rsidTr="00FF6149">
        <w:trPr>
          <w:ins w:id="4234" w:author="STEC" w:date="2017-11-22T11:44:00Z"/>
        </w:trPr>
        <w:tc>
          <w:tcPr>
            <w:tcW w:w="1191" w:type="pct"/>
          </w:tcPr>
          <w:p w14:paraId="68E41878" w14:textId="77777777" w:rsidR="00BA7A09" w:rsidRPr="0003648D" w:rsidRDefault="00BA7A09" w:rsidP="00296C1C">
            <w:pPr>
              <w:pStyle w:val="TableBody"/>
              <w:rPr>
                <w:ins w:id="4235" w:author="STEC" w:date="2017-11-22T11:44:00Z"/>
              </w:rPr>
            </w:pPr>
            <w:ins w:id="4236" w:author="STEC" w:date="2017-11-22T11:44:00Z">
              <w:r w:rsidRPr="0003648D">
                <w:t>A</w:t>
              </w:r>
            </w:ins>
            <w:ins w:id="4237" w:author="STEC" w:date="2017-11-22T11:48:00Z">
              <w:del w:id="4238" w:author="STEC 042618" w:date="2018-03-28T16:43:00Z">
                <w:r w:rsidRPr="0003648D" w:rsidDel="00364610">
                  <w:delText>P</w:delText>
                </w:r>
              </w:del>
              <w:r w:rsidRPr="0003648D">
                <w:t>FR</w:t>
              </w:r>
              <w:del w:id="4239" w:author="ERCOT 06XX18" w:date="2018-06-06T13:58:00Z">
                <w:r w:rsidRPr="0003648D" w:rsidDel="00D55D02">
                  <w:delText>S</w:delText>
                </w:r>
              </w:del>
            </w:ins>
            <w:ins w:id="4240" w:author="STEC" w:date="2017-11-22T11:44:00Z">
              <w:r w:rsidRPr="0003648D">
                <w:t>COSTTOT</w:t>
              </w:r>
            </w:ins>
          </w:p>
        </w:tc>
        <w:tc>
          <w:tcPr>
            <w:tcW w:w="335" w:type="pct"/>
          </w:tcPr>
          <w:p w14:paraId="118B96BA" w14:textId="77777777" w:rsidR="00BA7A09" w:rsidRPr="0003648D" w:rsidRDefault="00BA7A09" w:rsidP="00FF6149">
            <w:pPr>
              <w:pStyle w:val="TableBody"/>
              <w:rPr>
                <w:ins w:id="4241" w:author="STEC" w:date="2017-11-22T11:44:00Z"/>
              </w:rPr>
            </w:pPr>
            <w:ins w:id="4242" w:author="STEC" w:date="2017-11-22T11:44:00Z">
              <w:r w:rsidRPr="0003648D">
                <w:t>$</w:t>
              </w:r>
            </w:ins>
          </w:p>
        </w:tc>
        <w:tc>
          <w:tcPr>
            <w:tcW w:w="3474" w:type="pct"/>
          </w:tcPr>
          <w:p w14:paraId="33221CF6" w14:textId="77777777" w:rsidR="00BA7A09" w:rsidRPr="0003648D" w:rsidRDefault="00BA7A09" w:rsidP="00FF6149">
            <w:pPr>
              <w:pStyle w:val="TableBody"/>
              <w:rPr>
                <w:ins w:id="4243" w:author="STEC" w:date="2017-11-22T11:44:00Z"/>
              </w:rPr>
            </w:pPr>
            <w:ins w:id="4244" w:author="STEC" w:date="2017-11-22T11:47:00Z">
              <w:del w:id="4245" w:author="STEC 042618" w:date="2018-03-28T16:44:00Z">
                <w:r w:rsidRPr="0003648D" w:rsidDel="00364610">
                  <w:rPr>
                    <w:i/>
                  </w:rPr>
                  <w:delText xml:space="preserve">Primary </w:delText>
                </w:r>
              </w:del>
              <w:r w:rsidRPr="0003648D">
                <w:rPr>
                  <w:i/>
                </w:rPr>
                <w:t>Frequency Response</w:t>
              </w:r>
            </w:ins>
            <w:ins w:id="4246" w:author="STEC 042618" w:date="2018-03-28T16:44:00Z">
              <w:r w:rsidR="00364610" w:rsidRPr="0003648D">
                <w:rPr>
                  <w:i/>
                </w:rPr>
                <w:t xml:space="preserve"> </w:t>
              </w:r>
            </w:ins>
            <w:ins w:id="4247" w:author="STEC" w:date="2017-11-22T11:47:00Z">
              <w:r w:rsidRPr="0003648D">
                <w:rPr>
                  <w:i/>
                </w:rPr>
                <w:t>Service</w:t>
              </w:r>
            </w:ins>
            <w:ins w:id="4248" w:author="STEC" w:date="2017-11-22T11:44:00Z">
              <w:r w:rsidRPr="0003648D">
                <w:rPr>
                  <w:i/>
                </w:rPr>
                <w:t xml:space="preserve"> Cost Total</w:t>
              </w:r>
              <w:r w:rsidRPr="0003648D">
                <w:t xml:space="preserve">—The net total costs for </w:t>
              </w:r>
            </w:ins>
            <w:ins w:id="4249" w:author="STEC" w:date="2017-11-22T11:46:00Z">
              <w:del w:id="4250" w:author="STEC 042618" w:date="2018-03-28T16:44:00Z">
                <w:r w:rsidRPr="0003648D" w:rsidDel="00364610">
                  <w:delText>P</w:delText>
                </w:r>
              </w:del>
              <w:r w:rsidRPr="0003648D">
                <w:t>FRS</w:t>
              </w:r>
            </w:ins>
            <w:ins w:id="4251" w:author="STEC" w:date="2017-11-22T11:44:00Z">
              <w:r w:rsidRPr="0003648D">
                <w:t xml:space="preserve"> that includes costs of assigned Ancillary Service during a Watch for the hour.</w:t>
              </w:r>
            </w:ins>
          </w:p>
        </w:tc>
      </w:tr>
      <w:tr w:rsidR="00BA7A09" w:rsidRPr="0003648D" w14:paraId="52161B3D" w14:textId="77777777" w:rsidTr="00FF6149">
        <w:trPr>
          <w:ins w:id="4252" w:author="STEC" w:date="2017-11-22T11:44:00Z"/>
        </w:trPr>
        <w:tc>
          <w:tcPr>
            <w:tcW w:w="1191" w:type="pct"/>
          </w:tcPr>
          <w:p w14:paraId="13D98FEA" w14:textId="77777777" w:rsidR="00BA7A09" w:rsidRPr="0003648D" w:rsidRDefault="00BA7A09" w:rsidP="00FF6149">
            <w:pPr>
              <w:pStyle w:val="TableBody"/>
              <w:rPr>
                <w:ins w:id="4253" w:author="STEC" w:date="2017-11-22T11:44:00Z"/>
              </w:rPr>
            </w:pPr>
            <w:ins w:id="4254" w:author="STEC" w:date="2017-11-22T11:48:00Z">
              <w:del w:id="4255" w:author="STEC 042618" w:date="2018-03-28T16:44:00Z">
                <w:r w:rsidRPr="0003648D" w:rsidDel="00364610">
                  <w:delText>P</w:delText>
                </w:r>
              </w:del>
              <w:r w:rsidRPr="0003648D">
                <w:t>FR</w:t>
              </w:r>
              <w:del w:id="4256" w:author="ERCOT 06XX18" w:date="2018-06-06T13:58:00Z">
                <w:r w:rsidRPr="0003648D" w:rsidDel="00D55D02">
                  <w:delText>S</w:delText>
                </w:r>
              </w:del>
            </w:ins>
            <w:ins w:id="4257" w:author="STEC" w:date="2017-11-22T11:44:00Z">
              <w:r w:rsidRPr="0003648D">
                <w:t>COSTTOT</w:t>
              </w:r>
            </w:ins>
          </w:p>
        </w:tc>
        <w:tc>
          <w:tcPr>
            <w:tcW w:w="335" w:type="pct"/>
          </w:tcPr>
          <w:p w14:paraId="1C72C114" w14:textId="77777777" w:rsidR="00BA7A09" w:rsidRPr="0003648D" w:rsidRDefault="00BA7A09" w:rsidP="00FF6149">
            <w:pPr>
              <w:pStyle w:val="TableBody"/>
              <w:rPr>
                <w:ins w:id="4258" w:author="STEC" w:date="2017-11-22T11:44:00Z"/>
              </w:rPr>
            </w:pPr>
            <w:ins w:id="4259" w:author="STEC" w:date="2017-11-22T11:44:00Z">
              <w:r w:rsidRPr="0003648D">
                <w:t>$</w:t>
              </w:r>
            </w:ins>
          </w:p>
        </w:tc>
        <w:tc>
          <w:tcPr>
            <w:tcW w:w="3474" w:type="pct"/>
          </w:tcPr>
          <w:p w14:paraId="7965D129" w14:textId="77777777" w:rsidR="00BA7A09" w:rsidRPr="0003648D" w:rsidRDefault="00BA7A09" w:rsidP="00FF6149">
            <w:pPr>
              <w:pStyle w:val="TableBody"/>
              <w:rPr>
                <w:ins w:id="4260" w:author="STEC" w:date="2017-11-22T11:44:00Z"/>
              </w:rPr>
            </w:pPr>
            <w:ins w:id="4261" w:author="STEC" w:date="2017-11-22T11:47:00Z">
              <w:del w:id="4262" w:author="STEC 042618" w:date="2018-03-28T16:44:00Z">
                <w:r w:rsidRPr="0003648D" w:rsidDel="00364610">
                  <w:rPr>
                    <w:i/>
                  </w:rPr>
                  <w:delText xml:space="preserve">Primary </w:delText>
                </w:r>
              </w:del>
              <w:r w:rsidRPr="0003648D">
                <w:rPr>
                  <w:i/>
                </w:rPr>
                <w:t>Frequency Response Service</w:t>
              </w:r>
            </w:ins>
            <w:ins w:id="4263" w:author="STEC" w:date="2017-11-22T11:44:00Z">
              <w:r w:rsidRPr="0003648D">
                <w:rPr>
                  <w:i/>
                </w:rPr>
                <w:t xml:space="preserve"> Cost Total</w:t>
              </w:r>
              <w:r w:rsidRPr="0003648D">
                <w:t xml:space="preserve">—The net total costs for </w:t>
              </w:r>
            </w:ins>
            <w:ins w:id="4264" w:author="STEC" w:date="2017-11-22T11:46:00Z">
              <w:del w:id="4265" w:author="STEC 042618" w:date="2018-03-28T16:44:00Z">
                <w:r w:rsidRPr="0003648D" w:rsidDel="00364610">
                  <w:delText>P</w:delText>
                </w:r>
              </w:del>
              <w:r w:rsidRPr="0003648D">
                <w:t>FRS</w:t>
              </w:r>
            </w:ins>
            <w:ins w:id="4266" w:author="STEC" w:date="2017-11-22T11:44:00Z">
              <w:r w:rsidRPr="0003648D">
                <w:t xml:space="preserve"> for the hour.  </w:t>
              </w:r>
            </w:ins>
          </w:p>
        </w:tc>
      </w:tr>
      <w:tr w:rsidR="00BA7A09" w:rsidRPr="0003648D" w14:paraId="59341754" w14:textId="77777777" w:rsidTr="00FF6149">
        <w:trPr>
          <w:ins w:id="4267" w:author="STEC" w:date="2017-11-22T11:44:00Z"/>
        </w:trPr>
        <w:tc>
          <w:tcPr>
            <w:tcW w:w="1191" w:type="pct"/>
            <w:tcBorders>
              <w:top w:val="single" w:sz="4" w:space="0" w:color="auto"/>
              <w:left w:val="single" w:sz="4" w:space="0" w:color="auto"/>
              <w:bottom w:val="single" w:sz="4" w:space="0" w:color="auto"/>
              <w:right w:val="single" w:sz="4" w:space="0" w:color="auto"/>
            </w:tcBorders>
          </w:tcPr>
          <w:p w14:paraId="351FCB0D" w14:textId="77777777" w:rsidR="00BA7A09" w:rsidRPr="0003648D" w:rsidRDefault="00BA7A09" w:rsidP="00FF6149">
            <w:pPr>
              <w:pStyle w:val="TableBody"/>
              <w:rPr>
                <w:ins w:id="4268" w:author="STEC" w:date="2017-11-22T11:44:00Z"/>
              </w:rPr>
            </w:pPr>
            <w:ins w:id="4269" w:author="STEC" w:date="2017-11-22T11:44:00Z">
              <w:r w:rsidRPr="0003648D">
                <w:t>RTAU</w:t>
              </w:r>
            </w:ins>
            <w:ins w:id="4270" w:author="STEC" w:date="2017-11-22T11:48:00Z">
              <w:del w:id="4271" w:author="STEC 042618" w:date="2018-03-28T16:44:00Z">
                <w:r w:rsidRPr="0003648D" w:rsidDel="00364610">
                  <w:delText>P</w:delText>
                </w:r>
              </w:del>
              <w:r w:rsidRPr="0003648D">
                <w:t>FR</w:t>
              </w:r>
              <w:del w:id="4272" w:author="ERCOT 06XX18" w:date="2018-06-06T13:58:00Z">
                <w:r w:rsidRPr="0003648D" w:rsidDel="00D55D02">
                  <w:delText>S</w:delText>
                </w:r>
              </w:del>
            </w:ins>
            <w:ins w:id="4273" w:author="STEC" w:date="2017-11-22T11:44:00Z">
              <w:r w:rsidRPr="0003648D">
                <w:t>AMTTOT</w:t>
              </w:r>
            </w:ins>
          </w:p>
        </w:tc>
        <w:tc>
          <w:tcPr>
            <w:tcW w:w="335" w:type="pct"/>
            <w:tcBorders>
              <w:top w:val="single" w:sz="4" w:space="0" w:color="auto"/>
              <w:left w:val="single" w:sz="4" w:space="0" w:color="auto"/>
              <w:bottom w:val="single" w:sz="4" w:space="0" w:color="auto"/>
              <w:right w:val="single" w:sz="4" w:space="0" w:color="auto"/>
            </w:tcBorders>
          </w:tcPr>
          <w:p w14:paraId="1FBD8E09" w14:textId="77777777" w:rsidR="00BA7A09" w:rsidRPr="0003648D" w:rsidRDefault="00BA7A09" w:rsidP="00FF6149">
            <w:pPr>
              <w:pStyle w:val="TableBody"/>
              <w:rPr>
                <w:ins w:id="4274" w:author="STEC" w:date="2017-11-22T11:44:00Z"/>
              </w:rPr>
            </w:pPr>
            <w:ins w:id="4275" w:author="STEC" w:date="2017-11-22T11:44:00Z">
              <w:r w:rsidRPr="0003648D">
                <w:t>$</w:t>
              </w:r>
            </w:ins>
          </w:p>
        </w:tc>
        <w:tc>
          <w:tcPr>
            <w:tcW w:w="3474" w:type="pct"/>
            <w:tcBorders>
              <w:top w:val="single" w:sz="4" w:space="0" w:color="auto"/>
              <w:left w:val="single" w:sz="4" w:space="0" w:color="auto"/>
              <w:bottom w:val="single" w:sz="4" w:space="0" w:color="auto"/>
              <w:right w:val="single" w:sz="4" w:space="0" w:color="auto"/>
            </w:tcBorders>
          </w:tcPr>
          <w:p w14:paraId="45FEC0B7" w14:textId="77777777" w:rsidR="00BA7A09" w:rsidRPr="0003648D" w:rsidRDefault="00BA7A09" w:rsidP="00FF6149">
            <w:pPr>
              <w:pStyle w:val="TableBody"/>
              <w:rPr>
                <w:ins w:id="4276" w:author="STEC" w:date="2017-11-22T11:44:00Z"/>
              </w:rPr>
            </w:pPr>
            <w:ins w:id="4277" w:author="STEC" w:date="2017-11-22T11:44:00Z">
              <w:r w:rsidRPr="0003648D">
                <w:rPr>
                  <w:i/>
                </w:rPr>
                <w:t xml:space="preserve">Real-Time Assigned Un-Deployed </w:t>
              </w:r>
            </w:ins>
            <w:ins w:id="4278" w:author="STEC" w:date="2017-11-22T11:47:00Z">
              <w:del w:id="4279" w:author="STEC 042618" w:date="2018-03-28T16:44:00Z">
                <w:r w:rsidRPr="0003648D" w:rsidDel="00364610">
                  <w:rPr>
                    <w:i/>
                  </w:rPr>
                  <w:delText xml:space="preserve">Primary </w:delText>
                </w:r>
              </w:del>
              <w:r w:rsidRPr="0003648D">
                <w:rPr>
                  <w:i/>
                </w:rPr>
                <w:t>Frequency Response</w:t>
              </w:r>
            </w:ins>
            <w:ins w:id="4280" w:author="STEC 042618" w:date="2018-03-28T16:45:00Z">
              <w:r w:rsidR="00364610" w:rsidRPr="0003648D">
                <w:rPr>
                  <w:i/>
                </w:rPr>
                <w:t xml:space="preserve"> </w:t>
              </w:r>
            </w:ins>
            <w:ins w:id="4281" w:author="STEC" w:date="2017-11-22T11:47:00Z">
              <w:r w:rsidRPr="0003648D">
                <w:rPr>
                  <w:i/>
                </w:rPr>
                <w:t>Service</w:t>
              </w:r>
            </w:ins>
            <w:ins w:id="4282" w:author="STEC" w:date="2017-11-22T11:44:00Z">
              <w:r w:rsidRPr="0003648D">
                <w:rPr>
                  <w:i/>
                </w:rPr>
                <w:t xml:space="preserve"> Payment Amount Total for all QSEs - </w:t>
              </w:r>
              <w:r w:rsidRPr="0003648D">
                <w:t xml:space="preserve">The payments to all QSEs for the Real-Time un-deployed </w:t>
              </w:r>
            </w:ins>
            <w:ins w:id="4283" w:author="STEC" w:date="2017-11-22T11:46:00Z">
              <w:del w:id="4284" w:author="STEC 042618" w:date="2018-03-28T16:45:00Z">
                <w:r w:rsidRPr="0003648D" w:rsidDel="00364610">
                  <w:delText>P</w:delText>
                </w:r>
              </w:del>
              <w:r w:rsidRPr="0003648D">
                <w:t>FRS</w:t>
              </w:r>
            </w:ins>
            <w:ins w:id="4285" w:author="STEC" w:date="2017-11-22T11:44:00Z">
              <w:r w:rsidRPr="0003648D">
                <w:t xml:space="preserve"> Ancillary Service Assignment for the hour.</w:t>
              </w:r>
            </w:ins>
          </w:p>
        </w:tc>
      </w:tr>
      <w:tr w:rsidR="00BA7A09" w:rsidRPr="0003648D" w14:paraId="66376E67" w14:textId="77777777" w:rsidTr="00FF6149">
        <w:trPr>
          <w:ins w:id="4286" w:author="STEC" w:date="2017-11-22T11:44:00Z"/>
        </w:trPr>
        <w:tc>
          <w:tcPr>
            <w:tcW w:w="1191" w:type="pct"/>
            <w:tcBorders>
              <w:top w:val="single" w:sz="4" w:space="0" w:color="auto"/>
              <w:left w:val="single" w:sz="4" w:space="0" w:color="auto"/>
              <w:bottom w:val="single" w:sz="4" w:space="0" w:color="auto"/>
              <w:right w:val="single" w:sz="4" w:space="0" w:color="auto"/>
            </w:tcBorders>
          </w:tcPr>
          <w:p w14:paraId="3E6FCC1B" w14:textId="77777777" w:rsidR="00BA7A09" w:rsidRPr="0003648D" w:rsidRDefault="00BA7A09" w:rsidP="00FF6149">
            <w:pPr>
              <w:pStyle w:val="TableBody"/>
              <w:rPr>
                <w:ins w:id="4287" w:author="STEC" w:date="2017-11-22T11:44:00Z"/>
              </w:rPr>
            </w:pPr>
            <w:ins w:id="4288" w:author="STEC" w:date="2017-11-22T11:44:00Z">
              <w:r w:rsidRPr="0003648D">
                <w:t>RTAU</w:t>
              </w:r>
            </w:ins>
            <w:ins w:id="4289" w:author="STEC" w:date="2017-11-22T11:48:00Z">
              <w:del w:id="4290" w:author="STEC 042618" w:date="2018-03-28T16:45:00Z">
                <w:r w:rsidRPr="0003648D" w:rsidDel="00364610">
                  <w:delText>P</w:delText>
                </w:r>
              </w:del>
              <w:r w:rsidRPr="0003648D">
                <w:t>FR</w:t>
              </w:r>
              <w:del w:id="4291" w:author="ERCOT 06XX18" w:date="2018-06-06T13:58:00Z">
                <w:r w:rsidRPr="0003648D" w:rsidDel="00D55D02">
                  <w:delText>S</w:delText>
                </w:r>
              </w:del>
            </w:ins>
            <w:ins w:id="4292" w:author="STEC" w:date="2017-11-22T11:44:00Z">
              <w:r w:rsidRPr="0003648D">
                <w:t>AMT</w:t>
              </w:r>
              <w:r w:rsidRPr="0003648D">
                <w:rPr>
                  <w:b/>
                </w:rPr>
                <w:t xml:space="preserve"> </w:t>
              </w:r>
              <w:r w:rsidRPr="0003648D">
                <w:rPr>
                  <w:i/>
                  <w:vertAlign w:val="subscript"/>
                </w:rPr>
                <w:t>q, r,p,i</w:t>
              </w:r>
            </w:ins>
          </w:p>
        </w:tc>
        <w:tc>
          <w:tcPr>
            <w:tcW w:w="335" w:type="pct"/>
            <w:tcBorders>
              <w:top w:val="single" w:sz="4" w:space="0" w:color="auto"/>
              <w:left w:val="single" w:sz="4" w:space="0" w:color="auto"/>
              <w:bottom w:val="single" w:sz="4" w:space="0" w:color="auto"/>
              <w:right w:val="single" w:sz="4" w:space="0" w:color="auto"/>
            </w:tcBorders>
          </w:tcPr>
          <w:p w14:paraId="61F5F26F" w14:textId="77777777" w:rsidR="00BA7A09" w:rsidRPr="0003648D" w:rsidRDefault="00BA7A09" w:rsidP="00FF6149">
            <w:pPr>
              <w:pStyle w:val="TableBody"/>
              <w:rPr>
                <w:ins w:id="4293" w:author="STEC" w:date="2017-11-22T11:44:00Z"/>
              </w:rPr>
            </w:pPr>
            <w:ins w:id="4294" w:author="STEC" w:date="2017-11-22T11:44:00Z">
              <w:r w:rsidRPr="0003648D">
                <w:t>$</w:t>
              </w:r>
            </w:ins>
          </w:p>
        </w:tc>
        <w:tc>
          <w:tcPr>
            <w:tcW w:w="3474" w:type="pct"/>
            <w:tcBorders>
              <w:top w:val="single" w:sz="4" w:space="0" w:color="auto"/>
              <w:left w:val="single" w:sz="4" w:space="0" w:color="auto"/>
              <w:bottom w:val="single" w:sz="4" w:space="0" w:color="auto"/>
              <w:right w:val="single" w:sz="4" w:space="0" w:color="auto"/>
            </w:tcBorders>
          </w:tcPr>
          <w:p w14:paraId="3362893B" w14:textId="77777777" w:rsidR="00BA7A09" w:rsidRPr="0003648D" w:rsidRDefault="00BA7A09" w:rsidP="00FF6149">
            <w:pPr>
              <w:pStyle w:val="TableBody"/>
              <w:rPr>
                <w:ins w:id="4295" w:author="STEC" w:date="2017-11-22T11:44:00Z"/>
              </w:rPr>
            </w:pPr>
            <w:ins w:id="4296" w:author="STEC" w:date="2017-11-22T11:44:00Z">
              <w:r w:rsidRPr="0003648D">
                <w:rPr>
                  <w:i/>
                </w:rPr>
                <w:t xml:space="preserve">Real-Time Assigned Un-Deployed </w:t>
              </w:r>
            </w:ins>
            <w:ins w:id="4297" w:author="STEC" w:date="2017-11-22T11:47:00Z">
              <w:del w:id="4298" w:author="STEC 042618" w:date="2018-03-28T16:45:00Z">
                <w:r w:rsidRPr="0003648D" w:rsidDel="00364610">
                  <w:rPr>
                    <w:i/>
                  </w:rPr>
                  <w:delText xml:space="preserve">Primary </w:delText>
                </w:r>
              </w:del>
              <w:r w:rsidRPr="0003648D">
                <w:rPr>
                  <w:i/>
                </w:rPr>
                <w:t>Frequency Response</w:t>
              </w:r>
            </w:ins>
            <w:ins w:id="4299" w:author="STEC 042618" w:date="2018-03-28T16:45:00Z">
              <w:r w:rsidR="00364610" w:rsidRPr="0003648D">
                <w:rPr>
                  <w:i/>
                </w:rPr>
                <w:t xml:space="preserve"> </w:t>
              </w:r>
            </w:ins>
            <w:ins w:id="4300" w:author="STEC" w:date="2017-11-22T11:47:00Z">
              <w:r w:rsidRPr="0003648D">
                <w:rPr>
                  <w:i/>
                </w:rPr>
                <w:t>Service</w:t>
              </w:r>
            </w:ins>
            <w:ins w:id="4301" w:author="STEC" w:date="2017-11-22T11:44:00Z">
              <w:r w:rsidRPr="0003648D">
                <w:rPr>
                  <w:i/>
                </w:rPr>
                <w:t xml:space="preserve"> Payment Amount per QSE - </w:t>
              </w:r>
              <w:r w:rsidRPr="0003648D">
                <w:t xml:space="preserve">The payment to QSE </w:t>
              </w:r>
              <w:r w:rsidRPr="0003648D">
                <w:rPr>
                  <w:i/>
                </w:rPr>
                <w:t>q</w:t>
              </w:r>
              <w:r w:rsidRPr="0003648D">
                <w:t xml:space="preserve"> for a Real-Time un-deployed </w:t>
              </w:r>
            </w:ins>
            <w:ins w:id="4302" w:author="STEC" w:date="2017-11-22T11:46:00Z">
              <w:del w:id="4303" w:author="STEC 042618" w:date="2018-03-28T16:45:00Z">
                <w:r w:rsidRPr="0003648D" w:rsidDel="00364610">
                  <w:delText>P</w:delText>
                </w:r>
              </w:del>
              <w:r w:rsidRPr="0003648D">
                <w:t>FRS</w:t>
              </w:r>
            </w:ins>
            <w:ins w:id="4304" w:author="STEC" w:date="2017-11-22T11:44:00Z">
              <w:r w:rsidRPr="0003648D">
                <w:t xml:space="preserve"> Ancillary Service Assignment to Resource </w:t>
              </w:r>
              <w:r w:rsidRPr="0003648D">
                <w:rPr>
                  <w:i/>
                </w:rPr>
                <w:t>r</w:t>
              </w:r>
              <w:r w:rsidRPr="0003648D">
                <w:t xml:space="preserve"> at Settlement Point </w:t>
              </w:r>
              <w:r w:rsidRPr="0003648D">
                <w:rPr>
                  <w:i/>
                </w:rPr>
                <w:t>p</w:t>
              </w:r>
              <w:r w:rsidRPr="0003648D">
                <w:t xml:space="preserve"> for the 15-minute Settlement Interval </w:t>
              </w:r>
              <w:r w:rsidRPr="0003648D">
                <w:rPr>
                  <w:i/>
                </w:rPr>
                <w:t>i</w:t>
              </w:r>
              <w:r w:rsidRPr="0003648D">
                <w:t>.</w:t>
              </w:r>
            </w:ins>
          </w:p>
        </w:tc>
      </w:tr>
      <w:tr w:rsidR="00BA7A09" w:rsidRPr="0003648D" w14:paraId="27F9B22E" w14:textId="77777777" w:rsidTr="00FF6149">
        <w:trPr>
          <w:ins w:id="4305" w:author="STEC" w:date="2017-11-22T11:44:00Z"/>
        </w:trPr>
        <w:tc>
          <w:tcPr>
            <w:tcW w:w="1191" w:type="pct"/>
            <w:tcBorders>
              <w:top w:val="single" w:sz="4" w:space="0" w:color="auto"/>
              <w:left w:val="single" w:sz="4" w:space="0" w:color="auto"/>
              <w:bottom w:val="single" w:sz="4" w:space="0" w:color="auto"/>
              <w:right w:val="single" w:sz="4" w:space="0" w:color="auto"/>
            </w:tcBorders>
          </w:tcPr>
          <w:p w14:paraId="77935AAD" w14:textId="77777777" w:rsidR="00BA7A09" w:rsidRPr="0003648D" w:rsidRDefault="00BA7A09" w:rsidP="00FF6149">
            <w:pPr>
              <w:pStyle w:val="TableBody"/>
              <w:rPr>
                <w:ins w:id="4306" w:author="STEC" w:date="2017-11-22T11:44:00Z"/>
                <w:i/>
              </w:rPr>
            </w:pPr>
            <w:ins w:id="4307" w:author="STEC" w:date="2017-11-22T11:44:00Z">
              <w:r w:rsidRPr="0003648D">
                <w:rPr>
                  <w:i/>
                </w:rPr>
                <w:t>q</w:t>
              </w:r>
            </w:ins>
          </w:p>
        </w:tc>
        <w:tc>
          <w:tcPr>
            <w:tcW w:w="335" w:type="pct"/>
            <w:tcBorders>
              <w:top w:val="single" w:sz="4" w:space="0" w:color="auto"/>
              <w:left w:val="single" w:sz="4" w:space="0" w:color="auto"/>
              <w:bottom w:val="single" w:sz="4" w:space="0" w:color="auto"/>
              <w:right w:val="single" w:sz="4" w:space="0" w:color="auto"/>
            </w:tcBorders>
          </w:tcPr>
          <w:p w14:paraId="6B0AA950" w14:textId="77777777" w:rsidR="00BA7A09" w:rsidRPr="0003648D" w:rsidRDefault="00BA7A09" w:rsidP="00FF6149">
            <w:pPr>
              <w:pStyle w:val="TableBody"/>
              <w:rPr>
                <w:ins w:id="4308" w:author="STEC" w:date="2017-11-22T11:44:00Z"/>
              </w:rPr>
            </w:pPr>
            <w:ins w:id="4309" w:author="STEC" w:date="2017-11-22T11:44:00Z">
              <w:r w:rsidRPr="0003648D">
                <w:t>none</w:t>
              </w:r>
            </w:ins>
          </w:p>
        </w:tc>
        <w:tc>
          <w:tcPr>
            <w:tcW w:w="3474" w:type="pct"/>
            <w:tcBorders>
              <w:top w:val="single" w:sz="4" w:space="0" w:color="auto"/>
              <w:left w:val="single" w:sz="4" w:space="0" w:color="auto"/>
              <w:bottom w:val="single" w:sz="4" w:space="0" w:color="auto"/>
              <w:right w:val="single" w:sz="4" w:space="0" w:color="auto"/>
            </w:tcBorders>
          </w:tcPr>
          <w:p w14:paraId="130E55AE" w14:textId="77777777" w:rsidR="00BA7A09" w:rsidRPr="0003648D" w:rsidRDefault="00BA7A09" w:rsidP="00FF6149">
            <w:pPr>
              <w:pStyle w:val="TableBody"/>
              <w:rPr>
                <w:ins w:id="4310" w:author="STEC" w:date="2017-11-22T11:44:00Z"/>
              </w:rPr>
            </w:pPr>
            <w:ins w:id="4311" w:author="STEC" w:date="2017-11-22T11:44:00Z">
              <w:r w:rsidRPr="0003648D">
                <w:t>A QSE.</w:t>
              </w:r>
            </w:ins>
          </w:p>
        </w:tc>
      </w:tr>
      <w:tr w:rsidR="00BA7A09" w:rsidRPr="0003648D" w14:paraId="2393CD0C" w14:textId="77777777" w:rsidTr="00FF6149">
        <w:tblPrEx>
          <w:tblCellMar>
            <w:left w:w="115" w:type="dxa"/>
            <w:right w:w="115" w:type="dxa"/>
          </w:tblCellMar>
        </w:tblPrEx>
        <w:trPr>
          <w:cantSplit/>
          <w:tblHeader/>
          <w:ins w:id="4312" w:author="STEC" w:date="2017-11-22T11:44:00Z"/>
        </w:trPr>
        <w:tc>
          <w:tcPr>
            <w:tcW w:w="1191" w:type="pct"/>
            <w:tcBorders>
              <w:top w:val="single" w:sz="4" w:space="0" w:color="auto"/>
              <w:left w:val="single" w:sz="4" w:space="0" w:color="auto"/>
              <w:bottom w:val="single" w:sz="4" w:space="0" w:color="auto"/>
              <w:right w:val="single" w:sz="4" w:space="0" w:color="auto"/>
            </w:tcBorders>
          </w:tcPr>
          <w:p w14:paraId="31354A81" w14:textId="77777777" w:rsidR="00BA7A09" w:rsidRPr="0003648D" w:rsidRDefault="00BA7A09" w:rsidP="00FF6149">
            <w:pPr>
              <w:pStyle w:val="TableBody"/>
              <w:rPr>
                <w:ins w:id="4313" w:author="STEC" w:date="2017-11-22T11:44:00Z"/>
                <w:i/>
              </w:rPr>
            </w:pPr>
            <w:ins w:id="4314" w:author="STEC" w:date="2017-11-22T11:44:00Z">
              <w:r w:rsidRPr="0003648D">
                <w:rPr>
                  <w:i/>
                </w:rPr>
                <w:lastRenderedPageBreak/>
                <w:t>r</w:t>
              </w:r>
            </w:ins>
          </w:p>
        </w:tc>
        <w:tc>
          <w:tcPr>
            <w:tcW w:w="335" w:type="pct"/>
            <w:tcBorders>
              <w:top w:val="single" w:sz="4" w:space="0" w:color="auto"/>
              <w:left w:val="single" w:sz="4" w:space="0" w:color="auto"/>
              <w:bottom w:val="single" w:sz="4" w:space="0" w:color="auto"/>
              <w:right w:val="single" w:sz="4" w:space="0" w:color="auto"/>
            </w:tcBorders>
          </w:tcPr>
          <w:p w14:paraId="64780EC1" w14:textId="77777777" w:rsidR="00BA7A09" w:rsidRPr="0003648D" w:rsidRDefault="00BA7A09" w:rsidP="00FF6149">
            <w:pPr>
              <w:pStyle w:val="TableBody"/>
              <w:rPr>
                <w:ins w:id="4315" w:author="STEC" w:date="2017-11-22T11:44:00Z"/>
              </w:rPr>
            </w:pPr>
            <w:ins w:id="4316" w:author="STEC" w:date="2017-11-22T11:44:00Z">
              <w:r w:rsidRPr="0003648D">
                <w:t>none</w:t>
              </w:r>
            </w:ins>
          </w:p>
        </w:tc>
        <w:tc>
          <w:tcPr>
            <w:tcW w:w="3474" w:type="pct"/>
            <w:tcBorders>
              <w:top w:val="single" w:sz="4" w:space="0" w:color="auto"/>
              <w:left w:val="single" w:sz="4" w:space="0" w:color="auto"/>
              <w:bottom w:val="single" w:sz="4" w:space="0" w:color="auto"/>
              <w:right w:val="single" w:sz="4" w:space="0" w:color="auto"/>
            </w:tcBorders>
          </w:tcPr>
          <w:p w14:paraId="6CDADE6C" w14:textId="77777777" w:rsidR="00BA7A09" w:rsidRPr="0003648D" w:rsidRDefault="00BA7A09" w:rsidP="00FF6149">
            <w:pPr>
              <w:pStyle w:val="TableBody"/>
              <w:rPr>
                <w:ins w:id="4317" w:author="STEC" w:date="2017-11-22T11:44:00Z"/>
              </w:rPr>
            </w:pPr>
            <w:ins w:id="4318" w:author="STEC" w:date="2017-11-22T11:44:00Z">
              <w:r w:rsidRPr="0003648D">
                <w:t xml:space="preserve">A Generation Resource that was allocated </w:t>
              </w:r>
            </w:ins>
            <w:ins w:id="4319" w:author="STEC" w:date="2017-11-22T11:46:00Z">
              <w:del w:id="4320" w:author="STEC 042618" w:date="2018-04-13T15:39:00Z">
                <w:r w:rsidRPr="0003648D" w:rsidDel="00265516">
                  <w:delText>P</w:delText>
                </w:r>
              </w:del>
              <w:r w:rsidRPr="0003648D">
                <w:t>FRS</w:t>
              </w:r>
            </w:ins>
            <w:ins w:id="4321" w:author="STEC" w:date="2017-11-22T11:44:00Z">
              <w:r w:rsidRPr="0003648D">
                <w:t xml:space="preserve"> Ancillary Service Assignment by the QSE.</w:t>
              </w:r>
            </w:ins>
          </w:p>
        </w:tc>
      </w:tr>
      <w:tr w:rsidR="00BA7A09" w:rsidRPr="0003648D" w14:paraId="29D975C1" w14:textId="77777777" w:rsidTr="00FF6149">
        <w:tblPrEx>
          <w:tblCellMar>
            <w:left w:w="115" w:type="dxa"/>
            <w:right w:w="115" w:type="dxa"/>
          </w:tblCellMar>
        </w:tblPrEx>
        <w:trPr>
          <w:cantSplit/>
          <w:trHeight w:val="215"/>
          <w:tblHeader/>
          <w:ins w:id="4322" w:author="STEC" w:date="2017-11-22T11:44:00Z"/>
        </w:trPr>
        <w:tc>
          <w:tcPr>
            <w:tcW w:w="1191" w:type="pct"/>
            <w:tcBorders>
              <w:top w:val="single" w:sz="4" w:space="0" w:color="auto"/>
              <w:left w:val="single" w:sz="4" w:space="0" w:color="auto"/>
              <w:bottom w:val="single" w:sz="4" w:space="0" w:color="auto"/>
              <w:right w:val="single" w:sz="4" w:space="0" w:color="auto"/>
            </w:tcBorders>
          </w:tcPr>
          <w:p w14:paraId="782E09EA" w14:textId="77777777" w:rsidR="00BA7A09" w:rsidRPr="0003648D" w:rsidRDefault="00BA7A09" w:rsidP="00FF6149">
            <w:pPr>
              <w:pStyle w:val="TableBody"/>
              <w:rPr>
                <w:ins w:id="4323" w:author="STEC" w:date="2017-11-22T11:44:00Z"/>
                <w:i/>
              </w:rPr>
            </w:pPr>
            <w:ins w:id="4324" w:author="STEC" w:date="2017-11-22T11:44:00Z">
              <w:r w:rsidRPr="0003648D">
                <w:rPr>
                  <w:i/>
                </w:rPr>
                <w:t>p</w:t>
              </w:r>
            </w:ins>
          </w:p>
        </w:tc>
        <w:tc>
          <w:tcPr>
            <w:tcW w:w="335" w:type="pct"/>
            <w:tcBorders>
              <w:top w:val="single" w:sz="4" w:space="0" w:color="auto"/>
              <w:left w:val="single" w:sz="4" w:space="0" w:color="auto"/>
              <w:bottom w:val="single" w:sz="4" w:space="0" w:color="auto"/>
              <w:right w:val="single" w:sz="4" w:space="0" w:color="auto"/>
            </w:tcBorders>
          </w:tcPr>
          <w:p w14:paraId="193F5DEE" w14:textId="77777777" w:rsidR="00BA7A09" w:rsidRPr="0003648D" w:rsidRDefault="00BA7A09" w:rsidP="00FF6149">
            <w:pPr>
              <w:pStyle w:val="TableBody"/>
              <w:rPr>
                <w:ins w:id="4325" w:author="STEC" w:date="2017-11-22T11:44:00Z"/>
              </w:rPr>
            </w:pPr>
            <w:ins w:id="4326" w:author="STEC" w:date="2017-11-22T11:44:00Z">
              <w:r w:rsidRPr="0003648D">
                <w:t>none</w:t>
              </w:r>
            </w:ins>
          </w:p>
        </w:tc>
        <w:tc>
          <w:tcPr>
            <w:tcW w:w="3474" w:type="pct"/>
            <w:tcBorders>
              <w:top w:val="single" w:sz="4" w:space="0" w:color="auto"/>
              <w:left w:val="single" w:sz="4" w:space="0" w:color="auto"/>
              <w:bottom w:val="single" w:sz="4" w:space="0" w:color="auto"/>
              <w:right w:val="single" w:sz="4" w:space="0" w:color="auto"/>
            </w:tcBorders>
          </w:tcPr>
          <w:p w14:paraId="2F033A1F" w14:textId="77777777" w:rsidR="00BA7A09" w:rsidRPr="0003648D" w:rsidRDefault="00BA7A09" w:rsidP="00FF6149">
            <w:pPr>
              <w:pStyle w:val="TableBody"/>
              <w:rPr>
                <w:ins w:id="4327" w:author="STEC" w:date="2017-11-22T11:44:00Z"/>
              </w:rPr>
            </w:pPr>
            <w:ins w:id="4328" w:author="STEC" w:date="2017-11-22T11:44:00Z">
              <w:r w:rsidRPr="0003648D">
                <w:t xml:space="preserve">A Settlement Point for the Resource Node that was allocated </w:t>
              </w:r>
            </w:ins>
            <w:ins w:id="4329" w:author="STEC" w:date="2017-11-22T11:46:00Z">
              <w:del w:id="4330" w:author="ERCOT 06XX18" w:date="2018-06-01T15:05:00Z">
                <w:r w:rsidRPr="0003648D" w:rsidDel="0003648D">
                  <w:delText>P</w:delText>
                </w:r>
              </w:del>
              <w:r w:rsidRPr="0003648D">
                <w:t>FRS</w:t>
              </w:r>
            </w:ins>
            <w:ins w:id="4331" w:author="STEC" w:date="2017-11-22T11:44:00Z">
              <w:r w:rsidRPr="0003648D">
                <w:t xml:space="preserve"> Ancillary Service Assignment by the QSE.</w:t>
              </w:r>
            </w:ins>
          </w:p>
        </w:tc>
      </w:tr>
      <w:tr w:rsidR="00BA7A09" w:rsidRPr="0003648D" w14:paraId="0142293F" w14:textId="77777777" w:rsidTr="00FF6149">
        <w:trPr>
          <w:trHeight w:val="143"/>
          <w:ins w:id="4332" w:author="STEC" w:date="2017-11-22T11:44:00Z"/>
        </w:trPr>
        <w:tc>
          <w:tcPr>
            <w:tcW w:w="1191" w:type="pct"/>
            <w:tcBorders>
              <w:top w:val="single" w:sz="4" w:space="0" w:color="auto"/>
              <w:left w:val="single" w:sz="4" w:space="0" w:color="auto"/>
              <w:bottom w:val="single" w:sz="4" w:space="0" w:color="auto"/>
              <w:right w:val="single" w:sz="4" w:space="0" w:color="auto"/>
            </w:tcBorders>
          </w:tcPr>
          <w:p w14:paraId="16873353" w14:textId="77777777" w:rsidR="00BA7A09" w:rsidRPr="0003648D" w:rsidRDefault="00BA7A09" w:rsidP="00FF6149">
            <w:pPr>
              <w:pStyle w:val="TableBody"/>
              <w:rPr>
                <w:ins w:id="4333" w:author="STEC" w:date="2017-11-22T11:44:00Z"/>
                <w:i/>
              </w:rPr>
            </w:pPr>
            <w:ins w:id="4334" w:author="STEC" w:date="2017-11-22T11:44:00Z">
              <w:r w:rsidRPr="0003648D">
                <w:rPr>
                  <w:i/>
                </w:rPr>
                <w:t>i</w:t>
              </w:r>
            </w:ins>
          </w:p>
        </w:tc>
        <w:tc>
          <w:tcPr>
            <w:tcW w:w="335" w:type="pct"/>
            <w:tcBorders>
              <w:top w:val="single" w:sz="4" w:space="0" w:color="auto"/>
              <w:left w:val="single" w:sz="4" w:space="0" w:color="auto"/>
              <w:bottom w:val="single" w:sz="4" w:space="0" w:color="auto"/>
              <w:right w:val="single" w:sz="4" w:space="0" w:color="auto"/>
            </w:tcBorders>
          </w:tcPr>
          <w:p w14:paraId="5BC8B232" w14:textId="77777777" w:rsidR="00BA7A09" w:rsidRPr="0003648D" w:rsidRDefault="00BA7A09" w:rsidP="00FF6149">
            <w:pPr>
              <w:pStyle w:val="TableBody"/>
              <w:rPr>
                <w:ins w:id="4335" w:author="STEC" w:date="2017-11-22T11:44:00Z"/>
              </w:rPr>
            </w:pPr>
            <w:ins w:id="4336" w:author="STEC" w:date="2017-11-22T11:44:00Z">
              <w:r w:rsidRPr="0003648D">
                <w:t>none</w:t>
              </w:r>
            </w:ins>
          </w:p>
        </w:tc>
        <w:tc>
          <w:tcPr>
            <w:tcW w:w="3474" w:type="pct"/>
            <w:tcBorders>
              <w:top w:val="single" w:sz="4" w:space="0" w:color="auto"/>
              <w:left w:val="single" w:sz="4" w:space="0" w:color="auto"/>
              <w:bottom w:val="single" w:sz="4" w:space="0" w:color="auto"/>
              <w:right w:val="single" w:sz="4" w:space="0" w:color="auto"/>
            </w:tcBorders>
          </w:tcPr>
          <w:p w14:paraId="3D690719" w14:textId="77777777" w:rsidR="00BA7A09" w:rsidRPr="0003648D" w:rsidRDefault="00BA7A09" w:rsidP="00FF6149">
            <w:pPr>
              <w:pStyle w:val="TableBody"/>
              <w:rPr>
                <w:ins w:id="4337" w:author="STEC" w:date="2017-11-22T11:44:00Z"/>
              </w:rPr>
            </w:pPr>
            <w:ins w:id="4338" w:author="STEC" w:date="2017-11-22T11:44:00Z">
              <w:r w:rsidRPr="0003648D">
                <w:t>A 15-minute Settlement Interval in the Operating Hour.</w:t>
              </w:r>
            </w:ins>
          </w:p>
        </w:tc>
      </w:tr>
    </w:tbl>
    <w:p w14:paraId="6234FD39" w14:textId="77777777" w:rsidR="00BA7A09" w:rsidRPr="0003648D" w:rsidRDefault="00BA7A09" w:rsidP="00BA7A09">
      <w:pPr>
        <w:pStyle w:val="List"/>
        <w:spacing w:before="240"/>
        <w:ind w:left="1440"/>
        <w:rPr>
          <w:ins w:id="4339" w:author="STEC" w:date="2017-11-22T11:44:00Z"/>
        </w:rPr>
      </w:pPr>
      <w:ins w:id="4340" w:author="STEC" w:date="2017-11-22T11:44:00Z">
        <w:r w:rsidRPr="0003648D">
          <w:t>(b)</w:t>
        </w:r>
        <w:r w:rsidRPr="0003648D">
          <w:tab/>
          <w:t xml:space="preserve">Each QSE’s share of the net total costs for </w:t>
        </w:r>
      </w:ins>
      <w:ins w:id="4341" w:author="STEC" w:date="2017-11-22T11:46:00Z">
        <w:del w:id="4342" w:author="STEC 042618" w:date="2018-03-28T16:45:00Z">
          <w:r w:rsidRPr="0003648D" w:rsidDel="00364610">
            <w:delText>P</w:delText>
          </w:r>
        </w:del>
        <w:r w:rsidRPr="0003648D">
          <w:t>FRS</w:t>
        </w:r>
      </w:ins>
      <w:ins w:id="4343" w:author="STEC" w:date="2017-11-22T11:44:00Z">
        <w:r w:rsidRPr="0003648D">
          <w:t xml:space="preserve"> for the Operating Hour, including Ancillary Service costs assigned during a Watch is calculated as follows:</w:t>
        </w:r>
      </w:ins>
    </w:p>
    <w:p w14:paraId="25E35B69" w14:textId="77777777" w:rsidR="00BA7A09" w:rsidRPr="0003648D" w:rsidRDefault="00BA7A09" w:rsidP="00296C1C">
      <w:pPr>
        <w:pStyle w:val="FormulaBold"/>
        <w:rPr>
          <w:ins w:id="4344" w:author="STEC" w:date="2017-11-22T11:44:00Z"/>
        </w:rPr>
      </w:pPr>
      <w:ins w:id="4345" w:author="STEC" w:date="2017-11-22T11:44:00Z">
        <w:r w:rsidRPr="0003648D">
          <w:t>A</w:t>
        </w:r>
      </w:ins>
      <w:ins w:id="4346" w:author="STEC" w:date="2017-11-22T11:48:00Z">
        <w:del w:id="4347" w:author="STEC 042618" w:date="2018-03-28T16:45:00Z">
          <w:r w:rsidRPr="0003648D" w:rsidDel="00364610">
            <w:delText>P</w:delText>
          </w:r>
        </w:del>
        <w:r w:rsidRPr="0003648D">
          <w:t>FR</w:t>
        </w:r>
        <w:del w:id="4348" w:author="ERCOT 06XX18" w:date="2018-06-06T13:59:00Z">
          <w:r w:rsidRPr="0003648D" w:rsidDel="00D55D02">
            <w:delText>S</w:delText>
          </w:r>
        </w:del>
      </w:ins>
      <w:ins w:id="4349" w:author="STEC" w:date="2017-11-22T11:44:00Z">
        <w:r w:rsidRPr="0003648D">
          <w:t xml:space="preserve">COST </w:t>
        </w:r>
        <w:r w:rsidRPr="0003648D">
          <w:rPr>
            <w:i/>
            <w:vertAlign w:val="subscript"/>
          </w:rPr>
          <w:t>q</w:t>
        </w:r>
        <w:r w:rsidRPr="0003648D">
          <w:tab/>
          <w:t>=</w:t>
        </w:r>
        <w:r w:rsidRPr="0003648D">
          <w:tab/>
          <w:t>A</w:t>
        </w:r>
      </w:ins>
      <w:ins w:id="4350" w:author="STEC" w:date="2017-11-22T11:48:00Z">
        <w:del w:id="4351" w:author="STEC 042618" w:date="2018-03-28T16:46:00Z">
          <w:r w:rsidRPr="0003648D" w:rsidDel="00364610">
            <w:delText>P</w:delText>
          </w:r>
        </w:del>
        <w:r w:rsidRPr="0003648D">
          <w:t>FR</w:t>
        </w:r>
        <w:del w:id="4352" w:author="ERCOT 06XX18" w:date="2018-06-06T13:59:00Z">
          <w:r w:rsidRPr="0003648D" w:rsidDel="00D55D02">
            <w:delText>S</w:delText>
          </w:r>
        </w:del>
      </w:ins>
      <w:ins w:id="4353" w:author="STEC" w:date="2017-11-22T11:44:00Z">
        <w:r w:rsidRPr="0003648D">
          <w:t>PR * A</w:t>
        </w:r>
      </w:ins>
      <w:ins w:id="4354" w:author="STEC" w:date="2017-11-22T11:48:00Z">
        <w:del w:id="4355" w:author="STEC 042618" w:date="2018-03-28T16:46:00Z">
          <w:r w:rsidRPr="0003648D" w:rsidDel="00364610">
            <w:delText>P</w:delText>
          </w:r>
        </w:del>
        <w:r w:rsidRPr="0003648D">
          <w:t>FR</w:t>
        </w:r>
        <w:del w:id="4356" w:author="ERCOT 06XX18" w:date="2018-06-06T13:59:00Z">
          <w:r w:rsidRPr="0003648D" w:rsidDel="00D55D02">
            <w:delText>S</w:delText>
          </w:r>
        </w:del>
      </w:ins>
      <w:ins w:id="4357" w:author="STEC" w:date="2017-11-22T11:44:00Z">
        <w:r w:rsidRPr="0003648D">
          <w:t xml:space="preserve">Q </w:t>
        </w:r>
        <w:r w:rsidRPr="0003648D">
          <w:rPr>
            <w:i/>
            <w:vertAlign w:val="subscript"/>
          </w:rPr>
          <w:t>q</w:t>
        </w:r>
      </w:ins>
    </w:p>
    <w:p w14:paraId="1E369913" w14:textId="77777777" w:rsidR="00BA7A09" w:rsidRPr="0003648D" w:rsidRDefault="00BA7A09" w:rsidP="00BA7A09">
      <w:pPr>
        <w:pStyle w:val="BodyText"/>
        <w:rPr>
          <w:ins w:id="4358" w:author="STEC" w:date="2017-11-22T11:44:00Z"/>
        </w:rPr>
      </w:pPr>
      <w:ins w:id="4359" w:author="STEC" w:date="2017-11-22T11:44:00Z">
        <w:r w:rsidRPr="0003648D">
          <w:t>Where:</w:t>
        </w:r>
      </w:ins>
    </w:p>
    <w:p w14:paraId="2F9B1DC8" w14:textId="77777777" w:rsidR="00BA7A09" w:rsidRPr="0003648D" w:rsidRDefault="00BA7A09">
      <w:pPr>
        <w:pStyle w:val="Formula"/>
        <w:rPr>
          <w:ins w:id="4360" w:author="STEC" w:date="2017-11-22T11:44:00Z"/>
        </w:rPr>
        <w:pPrChange w:id="4361" w:author="ERCOT 06XX18" w:date="2018-06-06T13:41:00Z">
          <w:pPr>
            <w:pStyle w:val="Formula"/>
            <w:ind w:left="2880" w:hanging="2160"/>
          </w:pPr>
        </w:pPrChange>
      </w:pPr>
      <w:ins w:id="4362" w:author="STEC" w:date="2017-11-22T11:44:00Z">
        <w:r w:rsidRPr="0003648D">
          <w:t>A</w:t>
        </w:r>
      </w:ins>
      <w:ins w:id="4363" w:author="STEC" w:date="2017-11-22T11:48:00Z">
        <w:del w:id="4364" w:author="STEC 042618" w:date="2018-03-28T16:46:00Z">
          <w:r w:rsidRPr="0003648D" w:rsidDel="00364610">
            <w:delText>P</w:delText>
          </w:r>
        </w:del>
        <w:r w:rsidRPr="0003648D">
          <w:t>FR</w:t>
        </w:r>
        <w:del w:id="4365" w:author="ERCOT 06XX18" w:date="2018-06-06T13:59:00Z">
          <w:r w:rsidRPr="0003648D" w:rsidDel="00D55D02">
            <w:delText>S</w:delText>
          </w:r>
        </w:del>
      </w:ins>
      <w:ins w:id="4366" w:author="STEC" w:date="2017-11-22T11:44:00Z">
        <w:r w:rsidRPr="0003648D">
          <w:t>PR</w:t>
        </w:r>
        <w:r w:rsidRPr="0003648D">
          <w:tab/>
          <w:t>=</w:t>
        </w:r>
        <w:r w:rsidRPr="0003648D">
          <w:tab/>
          <w:t>A</w:t>
        </w:r>
      </w:ins>
      <w:ins w:id="4367" w:author="STEC" w:date="2017-11-22T11:48:00Z">
        <w:del w:id="4368" w:author="STEC 042618" w:date="2018-03-28T16:46:00Z">
          <w:r w:rsidRPr="0003648D" w:rsidDel="00364610">
            <w:delText>P</w:delText>
          </w:r>
        </w:del>
        <w:r w:rsidRPr="0003648D">
          <w:t>FR</w:t>
        </w:r>
        <w:del w:id="4369" w:author="ERCOT 06XX18" w:date="2018-06-06T13:59:00Z">
          <w:r w:rsidRPr="0003648D" w:rsidDel="00D55D02">
            <w:delText>S</w:delText>
          </w:r>
        </w:del>
      </w:ins>
      <w:ins w:id="4370" w:author="STEC" w:date="2017-11-22T11:44:00Z">
        <w:r w:rsidRPr="0003648D">
          <w:t>COSTTOT / A</w:t>
        </w:r>
      </w:ins>
      <w:ins w:id="4371" w:author="STEC" w:date="2017-11-22T11:48:00Z">
        <w:del w:id="4372" w:author="STEC 042618" w:date="2018-03-28T16:46:00Z">
          <w:r w:rsidRPr="0003648D" w:rsidDel="00364610">
            <w:delText>P</w:delText>
          </w:r>
        </w:del>
        <w:r w:rsidRPr="0003648D">
          <w:t>FR</w:t>
        </w:r>
        <w:del w:id="4373" w:author="ERCOT 06XX18" w:date="2018-06-06T13:59:00Z">
          <w:r w:rsidRPr="0003648D" w:rsidDel="00D55D02">
            <w:delText>S</w:delText>
          </w:r>
        </w:del>
      </w:ins>
      <w:ins w:id="4374" w:author="STEC" w:date="2017-11-22T11:44:00Z">
        <w:r w:rsidRPr="0003648D">
          <w:t>QTOT</w:t>
        </w:r>
      </w:ins>
    </w:p>
    <w:p w14:paraId="6CD25E1E" w14:textId="77777777" w:rsidR="00BA7A09" w:rsidRPr="0003648D" w:rsidRDefault="00BA7A09">
      <w:pPr>
        <w:pStyle w:val="Formula"/>
        <w:rPr>
          <w:ins w:id="4375" w:author="STEC" w:date="2017-11-22T11:44:00Z"/>
        </w:rPr>
        <w:pPrChange w:id="4376" w:author="ERCOT 06XX18" w:date="2018-06-06T13:41:00Z">
          <w:pPr>
            <w:pStyle w:val="Formula"/>
            <w:ind w:left="2880" w:hanging="2160"/>
          </w:pPr>
        </w:pPrChange>
      </w:pPr>
      <w:ins w:id="4377" w:author="STEC" w:date="2017-11-22T11:44:00Z">
        <w:r w:rsidRPr="0003648D">
          <w:t>A</w:t>
        </w:r>
      </w:ins>
      <w:ins w:id="4378" w:author="STEC" w:date="2017-11-22T11:48:00Z">
        <w:del w:id="4379" w:author="STEC 042618" w:date="2018-03-28T16:46:00Z">
          <w:r w:rsidRPr="0003648D" w:rsidDel="00364610">
            <w:delText>P</w:delText>
          </w:r>
        </w:del>
        <w:r w:rsidRPr="0003648D">
          <w:t>FR</w:t>
        </w:r>
        <w:del w:id="4380" w:author="ERCOT 06XX18" w:date="2018-06-06T13:59:00Z">
          <w:r w:rsidRPr="0003648D" w:rsidDel="00D55D02">
            <w:delText>S</w:delText>
          </w:r>
        </w:del>
      </w:ins>
      <w:ins w:id="4381" w:author="STEC" w:date="2017-11-22T11:44:00Z">
        <w:r w:rsidRPr="0003648D">
          <w:t>QTOT</w:t>
        </w:r>
        <w:r w:rsidRPr="0003648D">
          <w:tab/>
          <w:t>=</w:t>
        </w:r>
        <w:r w:rsidRPr="0003648D">
          <w:tab/>
        </w:r>
      </w:ins>
      <w:ins w:id="4382" w:author="STEC" w:date="2017-11-22T11:44:00Z">
        <w:r w:rsidRPr="0003648D">
          <w:rPr>
            <w:position w:val="-22"/>
            <w:lang w:val="pt-BR"/>
          </w:rPr>
          <w:object w:dxaOrig="225" w:dyaOrig="465" w14:anchorId="23E21B70">
            <v:shape id="_x0000_i1108" type="#_x0000_t75" style="width:11.25pt;height:23.15pt" o:ole="">
              <v:imagedata r:id="rId66" o:title=""/>
            </v:shape>
            <o:OLEObject Type="Embed" ProgID="Equation.3" ShapeID="_x0000_i1108" DrawAspect="Content" ObjectID="_1590320959" r:id="rId134"/>
          </w:object>
        </w:r>
      </w:ins>
      <w:ins w:id="4383" w:author="STEC" w:date="2017-11-22T11:44:00Z">
        <w:r w:rsidRPr="0003648D">
          <w:rPr>
            <w:lang w:val="pt-BR"/>
          </w:rPr>
          <w:t>A</w:t>
        </w:r>
      </w:ins>
      <w:ins w:id="4384" w:author="STEC" w:date="2017-11-22T11:48:00Z">
        <w:del w:id="4385" w:author="STEC 042618" w:date="2018-03-28T16:46:00Z">
          <w:r w:rsidRPr="0003648D" w:rsidDel="00364610">
            <w:delText>P</w:delText>
          </w:r>
        </w:del>
        <w:r w:rsidRPr="0003648D">
          <w:t>FR</w:t>
        </w:r>
        <w:del w:id="4386" w:author="ERCOT 06XX18" w:date="2018-06-06T13:59:00Z">
          <w:r w:rsidRPr="0003648D" w:rsidDel="00D55D02">
            <w:delText>S</w:delText>
          </w:r>
        </w:del>
      </w:ins>
      <w:ins w:id="4387" w:author="STEC" w:date="2017-11-22T11:44:00Z">
        <w:r w:rsidRPr="0003648D">
          <w:t xml:space="preserve">Q </w:t>
        </w:r>
        <w:r w:rsidRPr="0003648D">
          <w:rPr>
            <w:i/>
            <w:vertAlign w:val="subscript"/>
          </w:rPr>
          <w:t>q</w:t>
        </w:r>
      </w:ins>
    </w:p>
    <w:p w14:paraId="5D718448" w14:textId="77777777" w:rsidR="00BA7A09" w:rsidRPr="0003648D" w:rsidRDefault="00BA7A09">
      <w:pPr>
        <w:pStyle w:val="Formula"/>
        <w:rPr>
          <w:ins w:id="4388" w:author="STEC" w:date="2017-11-22T11:44:00Z"/>
          <w:lang w:val="es-ES"/>
        </w:rPr>
        <w:pPrChange w:id="4389" w:author="ERCOT 06XX18" w:date="2018-06-06T13:41:00Z">
          <w:pPr>
            <w:pStyle w:val="Formula"/>
            <w:ind w:left="2880" w:hanging="2160"/>
          </w:pPr>
        </w:pPrChange>
      </w:pPr>
      <w:ins w:id="4390" w:author="STEC" w:date="2017-11-22T11:44:00Z">
        <w:r w:rsidRPr="0003648D">
          <w:rPr>
            <w:lang w:val="es-ES"/>
          </w:rPr>
          <w:t>A</w:t>
        </w:r>
      </w:ins>
      <w:ins w:id="4391" w:author="STEC" w:date="2017-11-22T11:48:00Z">
        <w:del w:id="4392" w:author="STEC 042618" w:date="2018-03-28T16:46:00Z">
          <w:r w:rsidRPr="0003648D" w:rsidDel="00364610">
            <w:rPr>
              <w:lang w:val="es-ES"/>
            </w:rPr>
            <w:delText>P</w:delText>
          </w:r>
        </w:del>
        <w:r w:rsidRPr="0003648D">
          <w:rPr>
            <w:lang w:val="es-ES"/>
          </w:rPr>
          <w:t>FR</w:t>
        </w:r>
        <w:del w:id="4393" w:author="ERCOT 06XX18" w:date="2018-06-06T13:59:00Z">
          <w:r w:rsidRPr="0003648D" w:rsidDel="00D55D02">
            <w:rPr>
              <w:lang w:val="es-ES"/>
            </w:rPr>
            <w:delText>S</w:delText>
          </w:r>
        </w:del>
      </w:ins>
      <w:ins w:id="4394" w:author="STEC" w:date="2017-11-22T11:44:00Z">
        <w:r w:rsidRPr="0003648D">
          <w:rPr>
            <w:lang w:val="es-ES"/>
          </w:rPr>
          <w:t xml:space="preserve">Q </w:t>
        </w:r>
        <w:r w:rsidRPr="0003648D">
          <w:rPr>
            <w:i/>
            <w:vertAlign w:val="subscript"/>
            <w:lang w:val="es-ES"/>
          </w:rPr>
          <w:t>q</w:t>
        </w:r>
        <w:r w:rsidRPr="0003648D">
          <w:rPr>
            <w:lang w:val="es-ES"/>
          </w:rPr>
          <w:tab/>
          <w:t>=</w:t>
        </w:r>
        <w:r w:rsidRPr="0003648D">
          <w:rPr>
            <w:lang w:val="es-ES"/>
          </w:rPr>
          <w:tab/>
          <w:t>A</w:t>
        </w:r>
      </w:ins>
      <w:ins w:id="4395" w:author="STEC" w:date="2017-11-22T11:48:00Z">
        <w:del w:id="4396" w:author="STEC 042618" w:date="2018-03-28T16:47:00Z">
          <w:r w:rsidRPr="0003648D" w:rsidDel="00364610">
            <w:rPr>
              <w:lang w:val="es-ES"/>
            </w:rPr>
            <w:delText>P</w:delText>
          </w:r>
        </w:del>
        <w:r w:rsidRPr="0003648D">
          <w:rPr>
            <w:lang w:val="es-ES"/>
          </w:rPr>
          <w:t>FR</w:t>
        </w:r>
        <w:del w:id="4397" w:author="ERCOT 06XX18" w:date="2018-06-06T13:59:00Z">
          <w:r w:rsidRPr="0003648D" w:rsidDel="00D55D02">
            <w:rPr>
              <w:lang w:val="es-ES"/>
            </w:rPr>
            <w:delText>S</w:delText>
          </w:r>
        </w:del>
      </w:ins>
      <w:ins w:id="4398" w:author="STEC" w:date="2017-11-22T11:44:00Z">
        <w:r w:rsidRPr="0003648D">
          <w:rPr>
            <w:lang w:val="es-ES"/>
          </w:rPr>
          <w:t xml:space="preserve">O </w:t>
        </w:r>
        <w:r w:rsidRPr="0003648D">
          <w:rPr>
            <w:i/>
            <w:vertAlign w:val="subscript"/>
            <w:lang w:val="es-ES"/>
          </w:rPr>
          <w:t>q</w:t>
        </w:r>
        <w:r w:rsidRPr="0003648D">
          <w:rPr>
            <w:lang w:val="es-ES"/>
          </w:rPr>
          <w:t xml:space="preserve"> – SA</w:t>
        </w:r>
      </w:ins>
      <w:ins w:id="4399" w:author="STEC" w:date="2017-11-22T11:48:00Z">
        <w:del w:id="4400" w:author="STEC 042618" w:date="2018-03-28T16:47:00Z">
          <w:r w:rsidRPr="0003648D" w:rsidDel="00364610">
            <w:rPr>
              <w:lang w:val="es-ES"/>
            </w:rPr>
            <w:delText>P</w:delText>
          </w:r>
        </w:del>
        <w:r w:rsidRPr="0003648D">
          <w:rPr>
            <w:lang w:val="es-ES"/>
          </w:rPr>
          <w:t>FR</w:t>
        </w:r>
        <w:del w:id="4401" w:author="ERCOT 06XX18" w:date="2018-06-06T13:59:00Z">
          <w:r w:rsidRPr="0003648D" w:rsidDel="00D55D02">
            <w:rPr>
              <w:lang w:val="es-ES"/>
            </w:rPr>
            <w:delText>S</w:delText>
          </w:r>
        </w:del>
      </w:ins>
      <w:ins w:id="4402" w:author="STEC" w:date="2017-11-22T11:44:00Z">
        <w:r w:rsidRPr="0003648D">
          <w:rPr>
            <w:lang w:val="es-ES"/>
          </w:rPr>
          <w:t xml:space="preserve">Q </w:t>
        </w:r>
        <w:r w:rsidRPr="0003648D">
          <w:rPr>
            <w:i/>
            <w:vertAlign w:val="subscript"/>
            <w:lang w:val="es-ES"/>
          </w:rPr>
          <w:t>q</w:t>
        </w:r>
      </w:ins>
    </w:p>
    <w:p w14:paraId="66ECA0D6" w14:textId="77777777" w:rsidR="00BA7A09" w:rsidRPr="0003648D" w:rsidRDefault="00BA7A09">
      <w:pPr>
        <w:pStyle w:val="Formula"/>
        <w:rPr>
          <w:ins w:id="4403" w:author="STEC" w:date="2017-11-22T11:44:00Z"/>
          <w:i/>
          <w:vertAlign w:val="subscript"/>
          <w:lang w:val="fr-FR"/>
        </w:rPr>
        <w:pPrChange w:id="4404" w:author="ERCOT 06XX18" w:date="2018-06-06T13:41:00Z">
          <w:pPr>
            <w:pStyle w:val="Formula"/>
            <w:ind w:left="2880" w:hanging="2160"/>
          </w:pPr>
        </w:pPrChange>
      </w:pPr>
      <w:ins w:id="4405" w:author="STEC" w:date="2017-11-22T11:44:00Z">
        <w:r w:rsidRPr="0003648D">
          <w:rPr>
            <w:lang w:val="es-ES"/>
          </w:rPr>
          <w:t>A</w:t>
        </w:r>
      </w:ins>
      <w:ins w:id="4406" w:author="STEC" w:date="2017-11-22T11:48:00Z">
        <w:del w:id="4407" w:author="STEC 042618" w:date="2018-03-28T16:47:00Z">
          <w:r w:rsidRPr="0003648D" w:rsidDel="00364610">
            <w:rPr>
              <w:lang w:val="es-ES"/>
            </w:rPr>
            <w:delText>P</w:delText>
          </w:r>
        </w:del>
        <w:r w:rsidRPr="0003648D">
          <w:rPr>
            <w:lang w:val="es-ES"/>
          </w:rPr>
          <w:t>FR</w:t>
        </w:r>
        <w:del w:id="4408" w:author="ERCOT 06XX18" w:date="2018-06-06T13:59:00Z">
          <w:r w:rsidRPr="0003648D" w:rsidDel="00D55D02">
            <w:rPr>
              <w:lang w:val="es-ES"/>
            </w:rPr>
            <w:delText>S</w:delText>
          </w:r>
        </w:del>
      </w:ins>
      <w:ins w:id="4409" w:author="STEC" w:date="2017-11-22T11:44:00Z">
        <w:r w:rsidRPr="0003648D">
          <w:rPr>
            <w:lang w:val="es-ES"/>
          </w:rPr>
          <w:t xml:space="preserve">O </w:t>
        </w:r>
        <w:r w:rsidRPr="0003648D">
          <w:rPr>
            <w:i/>
            <w:vertAlign w:val="subscript"/>
            <w:lang w:val="es-ES"/>
          </w:rPr>
          <w:t>q</w:t>
        </w:r>
        <w:r w:rsidRPr="0003648D">
          <w:rPr>
            <w:lang w:val="es-ES"/>
          </w:rPr>
          <w:tab/>
          <w:t>=</w:t>
        </w:r>
        <w:r w:rsidRPr="0003648D">
          <w:rPr>
            <w:lang w:val="es-ES"/>
          </w:rPr>
          <w:tab/>
          <w:t>WAU</w:t>
        </w:r>
      </w:ins>
      <w:ins w:id="4410" w:author="STEC" w:date="2017-11-22T11:48:00Z">
        <w:del w:id="4411" w:author="STEC 042618" w:date="2018-03-28T16:47:00Z">
          <w:r w:rsidRPr="0003648D" w:rsidDel="00364610">
            <w:rPr>
              <w:lang w:val="es-ES"/>
            </w:rPr>
            <w:delText>P</w:delText>
          </w:r>
        </w:del>
        <w:r w:rsidRPr="0003648D">
          <w:rPr>
            <w:lang w:val="es-ES"/>
          </w:rPr>
          <w:t>FR</w:t>
        </w:r>
        <w:del w:id="4412" w:author="ERCOT 06XX18" w:date="2018-06-06T13:59:00Z">
          <w:r w:rsidRPr="0003648D" w:rsidDel="00D55D02">
            <w:rPr>
              <w:lang w:val="es-ES"/>
            </w:rPr>
            <w:delText>S</w:delText>
          </w:r>
        </w:del>
      </w:ins>
      <w:ins w:id="4413" w:author="STEC" w:date="2017-11-22T11:44:00Z">
        <w:r w:rsidRPr="0003648D">
          <w:rPr>
            <w:lang w:val="es-ES"/>
          </w:rPr>
          <w:t xml:space="preserve">TOT * HLRS  + </w:t>
        </w:r>
      </w:ins>
      <w:ins w:id="4414" w:author="STEC" w:date="2017-11-22T11:48:00Z">
        <w:del w:id="4415" w:author="STEC 042618" w:date="2018-03-28T16:47:00Z">
          <w:r w:rsidRPr="0003648D" w:rsidDel="00364610">
            <w:rPr>
              <w:lang w:val="es-ES"/>
            </w:rPr>
            <w:delText>P</w:delText>
          </w:r>
        </w:del>
        <w:r w:rsidRPr="0003648D">
          <w:rPr>
            <w:lang w:val="es-ES"/>
          </w:rPr>
          <w:t>FR</w:t>
        </w:r>
        <w:del w:id="4416" w:author="ERCOT 06XX18" w:date="2018-06-06T13:59:00Z">
          <w:r w:rsidRPr="0003648D" w:rsidDel="00D55D02">
            <w:rPr>
              <w:lang w:val="es-ES"/>
            </w:rPr>
            <w:delText>S</w:delText>
          </w:r>
        </w:del>
      </w:ins>
      <w:ins w:id="4417" w:author="STEC" w:date="2017-11-22T11:44:00Z">
        <w:r w:rsidRPr="0003648D">
          <w:rPr>
            <w:lang w:val="es-ES"/>
          </w:rPr>
          <w:t xml:space="preserve">O </w:t>
        </w:r>
        <w:r w:rsidRPr="0003648D">
          <w:rPr>
            <w:i/>
            <w:vertAlign w:val="subscript"/>
            <w:lang w:val="es-ES"/>
          </w:rPr>
          <w:t>q</w:t>
        </w:r>
        <w:r w:rsidRPr="0003648D">
          <w:rPr>
            <w:lang w:val="pt-BR"/>
          </w:rPr>
          <w:t xml:space="preserve"> </w:t>
        </w:r>
      </w:ins>
    </w:p>
    <w:p w14:paraId="1EE3140D" w14:textId="77777777" w:rsidR="00BA7A09" w:rsidRPr="0003648D" w:rsidRDefault="00BA7A09">
      <w:pPr>
        <w:pStyle w:val="Formula"/>
        <w:rPr>
          <w:ins w:id="4418" w:author="STEC" w:date="2017-11-22T11:44:00Z"/>
          <w:lang w:val="fr-FR"/>
        </w:rPr>
        <w:pPrChange w:id="4419" w:author="ERCOT 06XX18" w:date="2018-06-06T13:41:00Z">
          <w:pPr>
            <w:pStyle w:val="Formula"/>
            <w:ind w:left="2880" w:hanging="2160"/>
          </w:pPr>
        </w:pPrChange>
      </w:pPr>
      <w:ins w:id="4420" w:author="STEC" w:date="2017-11-22T11:44:00Z">
        <w:r w:rsidRPr="0003648D">
          <w:rPr>
            <w:lang w:val="es-ES"/>
          </w:rPr>
          <w:t>WAU</w:t>
        </w:r>
      </w:ins>
      <w:ins w:id="4421" w:author="STEC" w:date="2017-11-22T11:48:00Z">
        <w:del w:id="4422" w:author="STEC 042618" w:date="2018-03-28T16:47:00Z">
          <w:r w:rsidRPr="0003648D" w:rsidDel="00364610">
            <w:rPr>
              <w:lang w:val="es-ES"/>
            </w:rPr>
            <w:delText>P</w:delText>
          </w:r>
        </w:del>
        <w:r w:rsidRPr="0003648D">
          <w:rPr>
            <w:lang w:val="es-ES"/>
          </w:rPr>
          <w:t>FR</w:t>
        </w:r>
        <w:del w:id="4423" w:author="ERCOT 06XX18" w:date="2018-06-06T13:59:00Z">
          <w:r w:rsidRPr="0003648D" w:rsidDel="00D55D02">
            <w:rPr>
              <w:lang w:val="es-ES"/>
            </w:rPr>
            <w:delText>S</w:delText>
          </w:r>
        </w:del>
      </w:ins>
      <w:ins w:id="4424" w:author="STEC" w:date="2017-11-22T11:44:00Z">
        <w:r w:rsidRPr="0003648D">
          <w:rPr>
            <w:lang w:val="es-ES"/>
          </w:rPr>
          <w:t>TOT</w:t>
        </w:r>
        <w:r w:rsidRPr="0003648D">
          <w:rPr>
            <w:lang w:val="fr-FR"/>
          </w:rPr>
          <w:tab/>
          <w:t>=</w:t>
        </w:r>
        <w:r w:rsidRPr="0003648D">
          <w:rPr>
            <w:lang w:val="fr-FR"/>
          </w:rPr>
          <w:tab/>
        </w:r>
      </w:ins>
      <w:ins w:id="4425" w:author="STEC" w:date="2017-11-22T11:44:00Z">
        <w:r w:rsidRPr="0003648D">
          <w:rPr>
            <w:position w:val="-22"/>
            <w:lang w:val="pt-BR"/>
          </w:rPr>
          <w:object w:dxaOrig="225" w:dyaOrig="465" w14:anchorId="344356EE">
            <v:shape id="_x0000_i1109" type="#_x0000_t75" style="width:11.25pt;height:23.15pt" o:ole="">
              <v:imagedata r:id="rId66" o:title=""/>
            </v:shape>
            <o:OLEObject Type="Embed" ProgID="Equation.3" ShapeID="_x0000_i1109" DrawAspect="Content" ObjectID="_1590320960" r:id="rId135"/>
          </w:object>
        </w:r>
      </w:ins>
      <w:ins w:id="4426" w:author="STEC" w:date="2017-11-22T11:44:00Z">
        <w:r w:rsidRPr="0003648D">
          <w:rPr>
            <w:position w:val="-18"/>
            <w:lang w:val="pt-BR"/>
          </w:rPr>
          <w:object w:dxaOrig="220" w:dyaOrig="420" w14:anchorId="166AA7A1">
            <v:shape id="_x0000_i1110" type="#_x0000_t75" style="width:15.05pt;height:21.3pt" o:ole="">
              <v:imagedata r:id="rId51" o:title=""/>
            </v:shape>
            <o:OLEObject Type="Embed" ProgID="Equation.3" ShapeID="_x0000_i1110" DrawAspect="Content" ObjectID="_1590320961" r:id="rId136"/>
          </w:object>
        </w:r>
      </w:ins>
      <w:ins w:id="4427" w:author="STEC" w:date="2017-11-22T11:44:00Z">
        <w:r w:rsidRPr="0003648D">
          <w:rPr>
            <w:position w:val="-18"/>
            <w:lang w:val="pt-BR"/>
          </w:rPr>
          <w:object w:dxaOrig="220" w:dyaOrig="420" w14:anchorId="14AD83B0">
            <v:shape id="_x0000_i1111" type="#_x0000_t75" style="width:11.25pt;height:21.3pt" o:ole="">
              <v:imagedata r:id="rId116" o:title=""/>
            </v:shape>
            <o:OLEObject Type="Embed" ProgID="Equation.3" ShapeID="_x0000_i1111" DrawAspect="Content" ObjectID="_1590320962" r:id="rId137"/>
          </w:object>
        </w:r>
      </w:ins>
      <w:commentRangeStart w:id="4428"/>
      <w:ins w:id="4429" w:author="STEC" w:date="2017-11-22T11:44:00Z">
        <w:r w:rsidRPr="0003648D">
          <w:t>RTAU</w:t>
        </w:r>
      </w:ins>
      <w:ins w:id="4430" w:author="STEC" w:date="2017-11-22T11:48:00Z">
        <w:del w:id="4431" w:author="ERCOT 06XX18" w:date="2018-06-06T14:03:00Z">
          <w:r w:rsidRPr="0003648D" w:rsidDel="00296C1C">
            <w:delText>R</w:delText>
          </w:r>
        </w:del>
        <w:del w:id="4432" w:author="STEC 042618" w:date="2018-03-28T16:47:00Z">
          <w:r w:rsidRPr="0003648D" w:rsidDel="00364610">
            <w:delText>P</w:delText>
          </w:r>
        </w:del>
        <w:r w:rsidRPr="0003648D">
          <w:t>FR</w:t>
        </w:r>
      </w:ins>
      <w:ins w:id="4433" w:author="ERCOT 06XX18" w:date="2018-06-11T14:03:00Z">
        <w:r w:rsidR="005E7F0C">
          <w:t>R</w:t>
        </w:r>
      </w:ins>
      <w:ins w:id="4434" w:author="STEC" w:date="2017-11-22T11:48:00Z">
        <w:del w:id="4435" w:author="ERCOT 06XX18" w:date="2018-06-06T13:59:00Z">
          <w:r w:rsidRPr="0003648D" w:rsidDel="00D55D02">
            <w:delText>S</w:delText>
          </w:r>
        </w:del>
      </w:ins>
      <w:commentRangeEnd w:id="4428"/>
      <w:r w:rsidR="005E7F0C">
        <w:rPr>
          <w:rStyle w:val="CommentReference"/>
          <w:bCs w:val="0"/>
        </w:rPr>
        <w:commentReference w:id="4428"/>
      </w:r>
      <w:ins w:id="4436" w:author="STEC" w:date="2017-11-22T11:44:00Z">
        <w:r w:rsidRPr="0003648D">
          <w:t xml:space="preserve"> </w:t>
        </w:r>
        <w:r w:rsidRPr="0003648D">
          <w:rPr>
            <w:i/>
            <w:vertAlign w:val="subscript"/>
          </w:rPr>
          <w:t>q ,r,</w:t>
        </w:r>
      </w:ins>
      <w:ins w:id="4437" w:author="STEC" w:date="2017-12-27T11:13:00Z">
        <w:r w:rsidRPr="0003648D">
          <w:rPr>
            <w:i/>
            <w:vertAlign w:val="subscript"/>
          </w:rPr>
          <w:t xml:space="preserve"> </w:t>
        </w:r>
      </w:ins>
      <w:ins w:id="4438" w:author="STEC" w:date="2017-11-22T11:44:00Z">
        <w:r w:rsidRPr="0003648D">
          <w:rPr>
            <w:i/>
            <w:vertAlign w:val="subscript"/>
          </w:rPr>
          <w:t>p</w:t>
        </w:r>
      </w:ins>
    </w:p>
    <w:p w14:paraId="0884F631" w14:textId="77777777" w:rsidR="00BA7A09" w:rsidRPr="0003648D" w:rsidRDefault="00BA7A09" w:rsidP="00BA7A09">
      <w:pPr>
        <w:keepNext/>
        <w:rPr>
          <w:ins w:id="4439" w:author="STEC" w:date="2017-11-22T11:44:00Z"/>
        </w:rPr>
      </w:pPr>
      <w:ins w:id="4440" w:author="STEC" w:date="2017-11-22T11:44:00Z">
        <w:r w:rsidRPr="0003648D">
          <w:t>The above variables are defined as follows:</w:t>
        </w:r>
      </w:ins>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744"/>
        <w:gridCol w:w="6433"/>
      </w:tblGrid>
      <w:tr w:rsidR="00BA7A09" w:rsidRPr="0003648D" w14:paraId="5B7B823E" w14:textId="77777777" w:rsidTr="00FF6149">
        <w:trPr>
          <w:ins w:id="4441" w:author="STEC" w:date="2017-11-22T11:44:00Z"/>
        </w:trPr>
        <w:tc>
          <w:tcPr>
            <w:tcW w:w="1191" w:type="pct"/>
          </w:tcPr>
          <w:p w14:paraId="6FE56381" w14:textId="77777777" w:rsidR="00BA7A09" w:rsidRPr="0003648D" w:rsidRDefault="00BA7A09" w:rsidP="00FF6149">
            <w:pPr>
              <w:pStyle w:val="TableHead"/>
              <w:rPr>
                <w:ins w:id="4442" w:author="STEC" w:date="2017-11-22T11:44:00Z"/>
              </w:rPr>
            </w:pPr>
            <w:ins w:id="4443" w:author="STEC" w:date="2017-11-22T11:44:00Z">
              <w:r w:rsidRPr="0003648D">
                <w:t>Variable</w:t>
              </w:r>
            </w:ins>
          </w:p>
        </w:tc>
        <w:tc>
          <w:tcPr>
            <w:tcW w:w="395" w:type="pct"/>
          </w:tcPr>
          <w:p w14:paraId="4E27446C" w14:textId="77777777" w:rsidR="00BA7A09" w:rsidRPr="0003648D" w:rsidRDefault="00BA7A09" w:rsidP="00FF6149">
            <w:pPr>
              <w:pStyle w:val="TableHead"/>
              <w:rPr>
                <w:ins w:id="4444" w:author="STEC" w:date="2017-11-22T11:44:00Z"/>
              </w:rPr>
            </w:pPr>
            <w:ins w:id="4445" w:author="STEC" w:date="2017-11-22T11:44:00Z">
              <w:r w:rsidRPr="0003648D">
                <w:t>Unit</w:t>
              </w:r>
            </w:ins>
          </w:p>
        </w:tc>
        <w:tc>
          <w:tcPr>
            <w:tcW w:w="3414" w:type="pct"/>
          </w:tcPr>
          <w:p w14:paraId="5378C71D" w14:textId="77777777" w:rsidR="00BA7A09" w:rsidRPr="0003648D" w:rsidRDefault="00BA7A09" w:rsidP="00FF6149">
            <w:pPr>
              <w:pStyle w:val="TableHead"/>
              <w:rPr>
                <w:ins w:id="4446" w:author="STEC" w:date="2017-11-22T11:44:00Z"/>
              </w:rPr>
            </w:pPr>
            <w:ins w:id="4447" w:author="STEC" w:date="2017-11-22T11:44:00Z">
              <w:r w:rsidRPr="0003648D">
                <w:t>Description</w:t>
              </w:r>
            </w:ins>
          </w:p>
        </w:tc>
      </w:tr>
      <w:tr w:rsidR="00BA7A09" w:rsidRPr="0003648D" w14:paraId="0A6DF910" w14:textId="77777777" w:rsidTr="00FF6149">
        <w:trPr>
          <w:ins w:id="4448" w:author="STEC" w:date="2017-11-22T11:44:00Z"/>
        </w:trPr>
        <w:tc>
          <w:tcPr>
            <w:tcW w:w="1191" w:type="pct"/>
          </w:tcPr>
          <w:p w14:paraId="2C407524" w14:textId="77777777" w:rsidR="00BA7A09" w:rsidRPr="0003648D" w:rsidRDefault="00BA7A09" w:rsidP="00FF6149">
            <w:pPr>
              <w:pStyle w:val="TableBody"/>
              <w:rPr>
                <w:ins w:id="4449" w:author="STEC" w:date="2017-11-22T11:44:00Z"/>
              </w:rPr>
            </w:pPr>
            <w:ins w:id="4450" w:author="STEC" w:date="2017-11-22T11:44:00Z">
              <w:r w:rsidRPr="0003648D">
                <w:t>A</w:t>
              </w:r>
            </w:ins>
            <w:ins w:id="4451" w:author="STEC" w:date="2017-11-22T11:48:00Z">
              <w:del w:id="4452" w:author="STEC 042618" w:date="2018-03-28T16:47:00Z">
                <w:r w:rsidRPr="0003648D" w:rsidDel="00364610">
                  <w:delText>P</w:delText>
                </w:r>
              </w:del>
              <w:r w:rsidRPr="0003648D">
                <w:t>FR</w:t>
              </w:r>
              <w:del w:id="4453" w:author="ERCOT 06XX18" w:date="2018-06-06T13:59:00Z">
                <w:r w:rsidRPr="0003648D" w:rsidDel="00D55D02">
                  <w:delText>S</w:delText>
                </w:r>
              </w:del>
            </w:ins>
            <w:ins w:id="4454" w:author="STEC" w:date="2017-11-22T11:44:00Z">
              <w:r w:rsidRPr="0003648D">
                <w:t xml:space="preserve">COST </w:t>
              </w:r>
              <w:r w:rsidRPr="0003648D">
                <w:rPr>
                  <w:i/>
                  <w:vertAlign w:val="subscript"/>
                </w:rPr>
                <w:t>q</w:t>
              </w:r>
            </w:ins>
          </w:p>
        </w:tc>
        <w:tc>
          <w:tcPr>
            <w:tcW w:w="395" w:type="pct"/>
          </w:tcPr>
          <w:p w14:paraId="3FDAC024" w14:textId="77777777" w:rsidR="00BA7A09" w:rsidRPr="0003648D" w:rsidRDefault="00BA7A09" w:rsidP="00FF6149">
            <w:pPr>
              <w:pStyle w:val="TableBody"/>
              <w:rPr>
                <w:ins w:id="4455" w:author="STEC" w:date="2017-11-22T11:44:00Z"/>
              </w:rPr>
            </w:pPr>
            <w:ins w:id="4456" w:author="STEC" w:date="2017-11-22T11:44:00Z">
              <w:r w:rsidRPr="0003648D">
                <w:t>$</w:t>
              </w:r>
            </w:ins>
          </w:p>
        </w:tc>
        <w:tc>
          <w:tcPr>
            <w:tcW w:w="3414" w:type="pct"/>
          </w:tcPr>
          <w:p w14:paraId="460A0BA8" w14:textId="77777777" w:rsidR="00BA7A09" w:rsidRPr="0003648D" w:rsidRDefault="00BA7A09" w:rsidP="00FF6149">
            <w:pPr>
              <w:pStyle w:val="TableBody"/>
              <w:rPr>
                <w:ins w:id="4457" w:author="STEC" w:date="2017-11-22T11:44:00Z"/>
              </w:rPr>
            </w:pPr>
            <w:ins w:id="4458" w:author="STEC" w:date="2017-11-22T11:47:00Z">
              <w:del w:id="4459" w:author="STEC 042618" w:date="2018-03-28T16:48:00Z">
                <w:r w:rsidRPr="0003648D" w:rsidDel="00364610">
                  <w:rPr>
                    <w:i/>
                  </w:rPr>
                  <w:delText xml:space="preserve">Primary </w:delText>
                </w:r>
              </w:del>
              <w:r w:rsidRPr="0003648D">
                <w:rPr>
                  <w:i/>
                </w:rPr>
                <w:t>Frequency Response</w:t>
              </w:r>
            </w:ins>
            <w:ins w:id="4460" w:author="STEC 042618" w:date="2018-03-28T16:48:00Z">
              <w:r w:rsidR="00364610" w:rsidRPr="0003648D">
                <w:rPr>
                  <w:i/>
                </w:rPr>
                <w:t xml:space="preserve"> </w:t>
              </w:r>
            </w:ins>
            <w:ins w:id="4461" w:author="STEC" w:date="2017-11-22T11:47:00Z">
              <w:r w:rsidRPr="0003648D">
                <w:rPr>
                  <w:i/>
                </w:rPr>
                <w:t>Service</w:t>
              </w:r>
            </w:ins>
            <w:ins w:id="4462" w:author="STEC" w:date="2017-11-22T11:44:00Z">
              <w:r w:rsidRPr="0003648D">
                <w:rPr>
                  <w:i/>
                </w:rPr>
                <w:t xml:space="preserve"> Cost per QSE</w:t>
              </w:r>
              <w:r w:rsidRPr="0003648D">
                <w:t xml:space="preserve">—QSE </w:t>
              </w:r>
              <w:r w:rsidRPr="0003648D">
                <w:rPr>
                  <w:i/>
                </w:rPr>
                <w:t>q</w:t>
              </w:r>
              <w:r w:rsidRPr="0003648D">
                <w:t xml:space="preserve">’s share of the net total costs for </w:t>
              </w:r>
            </w:ins>
            <w:ins w:id="4463" w:author="STEC" w:date="2017-11-22T11:46:00Z">
              <w:del w:id="4464" w:author="STEC 042618" w:date="2018-03-28T16:48:00Z">
                <w:r w:rsidRPr="0003648D" w:rsidDel="00364610">
                  <w:delText>P</w:delText>
                </w:r>
              </w:del>
              <w:r w:rsidRPr="0003648D">
                <w:t>FRS</w:t>
              </w:r>
            </w:ins>
            <w:ins w:id="4465" w:author="STEC" w:date="2017-11-22T11:44:00Z">
              <w:r w:rsidRPr="0003648D">
                <w:t>, that includes costs of assigned Ancillary Service during a Watch for the hour.</w:t>
              </w:r>
            </w:ins>
          </w:p>
        </w:tc>
      </w:tr>
      <w:tr w:rsidR="00BA7A09" w:rsidRPr="0003648D" w14:paraId="0E73F6A9" w14:textId="77777777" w:rsidTr="00FF6149">
        <w:trPr>
          <w:ins w:id="4466" w:author="STEC" w:date="2017-11-22T11:44:00Z"/>
        </w:trPr>
        <w:tc>
          <w:tcPr>
            <w:tcW w:w="1191" w:type="pct"/>
          </w:tcPr>
          <w:p w14:paraId="37F883CD" w14:textId="77777777" w:rsidR="00BA7A09" w:rsidRPr="0003648D" w:rsidRDefault="00BA7A09" w:rsidP="00FF6149">
            <w:pPr>
              <w:pStyle w:val="TableBody"/>
              <w:rPr>
                <w:ins w:id="4467" w:author="STEC" w:date="2017-11-22T11:44:00Z"/>
              </w:rPr>
            </w:pPr>
            <w:ins w:id="4468" w:author="STEC" w:date="2017-11-22T11:44:00Z">
              <w:r w:rsidRPr="0003648D">
                <w:t>A</w:t>
              </w:r>
            </w:ins>
            <w:ins w:id="4469" w:author="STEC" w:date="2017-11-22T11:48:00Z">
              <w:del w:id="4470" w:author="STEC 042618" w:date="2018-03-28T16:48:00Z">
                <w:r w:rsidRPr="0003648D" w:rsidDel="00364610">
                  <w:delText>P</w:delText>
                </w:r>
              </w:del>
              <w:r w:rsidRPr="0003648D">
                <w:t>FR</w:t>
              </w:r>
              <w:del w:id="4471" w:author="ERCOT 06XX18" w:date="2018-06-06T13:59:00Z">
                <w:r w:rsidRPr="0003648D" w:rsidDel="00D55D02">
                  <w:delText>S</w:delText>
                </w:r>
              </w:del>
            </w:ins>
            <w:ins w:id="4472" w:author="STEC" w:date="2017-11-22T11:44:00Z">
              <w:r w:rsidRPr="0003648D">
                <w:t>PR</w:t>
              </w:r>
            </w:ins>
          </w:p>
        </w:tc>
        <w:tc>
          <w:tcPr>
            <w:tcW w:w="395" w:type="pct"/>
          </w:tcPr>
          <w:p w14:paraId="53E510A9" w14:textId="77777777" w:rsidR="00BA7A09" w:rsidRPr="0003648D" w:rsidRDefault="00BA7A09" w:rsidP="00FF6149">
            <w:pPr>
              <w:pStyle w:val="TableBody"/>
              <w:rPr>
                <w:ins w:id="4473" w:author="STEC" w:date="2017-11-22T11:44:00Z"/>
              </w:rPr>
            </w:pPr>
            <w:ins w:id="4474" w:author="STEC" w:date="2017-11-22T11:44:00Z">
              <w:r w:rsidRPr="0003648D">
                <w:t>$/MW per hour</w:t>
              </w:r>
            </w:ins>
          </w:p>
        </w:tc>
        <w:tc>
          <w:tcPr>
            <w:tcW w:w="3414" w:type="pct"/>
          </w:tcPr>
          <w:p w14:paraId="15BCFE49" w14:textId="77777777" w:rsidR="00BA7A09" w:rsidRPr="0003648D" w:rsidRDefault="00BA7A09" w:rsidP="00FF6149">
            <w:pPr>
              <w:pStyle w:val="TableBody"/>
              <w:rPr>
                <w:ins w:id="4475" w:author="STEC" w:date="2017-11-22T11:44:00Z"/>
              </w:rPr>
            </w:pPr>
            <w:ins w:id="4476" w:author="STEC" w:date="2017-11-22T11:47:00Z">
              <w:del w:id="4477" w:author="STEC 042618" w:date="2018-03-28T16:48:00Z">
                <w:r w:rsidRPr="0003648D" w:rsidDel="00364610">
                  <w:rPr>
                    <w:i/>
                  </w:rPr>
                  <w:delText xml:space="preserve">Primary </w:delText>
                </w:r>
              </w:del>
              <w:r w:rsidRPr="0003648D">
                <w:rPr>
                  <w:i/>
                </w:rPr>
                <w:t>Frequency Response</w:t>
              </w:r>
            </w:ins>
            <w:ins w:id="4478" w:author="STEC 042618" w:date="2018-03-28T16:48:00Z">
              <w:r w:rsidR="00364610" w:rsidRPr="0003648D">
                <w:rPr>
                  <w:i/>
                </w:rPr>
                <w:t xml:space="preserve"> </w:t>
              </w:r>
            </w:ins>
            <w:ins w:id="4479" w:author="STEC" w:date="2017-11-22T11:47:00Z">
              <w:r w:rsidRPr="0003648D">
                <w:rPr>
                  <w:i/>
                </w:rPr>
                <w:t>Service</w:t>
              </w:r>
            </w:ins>
            <w:ins w:id="4480" w:author="STEC" w:date="2017-11-22T11:44:00Z">
              <w:r w:rsidRPr="0003648D">
                <w:rPr>
                  <w:i/>
                </w:rPr>
                <w:t xml:space="preserve"> Price—</w:t>
              </w:r>
              <w:r w:rsidRPr="0003648D">
                <w:t xml:space="preserve">The price for </w:t>
              </w:r>
            </w:ins>
            <w:ins w:id="4481" w:author="STEC" w:date="2017-11-22T11:46:00Z">
              <w:del w:id="4482" w:author="STEC 042618" w:date="2018-03-28T16:48:00Z">
                <w:r w:rsidRPr="0003648D" w:rsidDel="00364610">
                  <w:delText>P</w:delText>
                </w:r>
              </w:del>
              <w:r w:rsidRPr="0003648D">
                <w:t>FRS</w:t>
              </w:r>
            </w:ins>
            <w:ins w:id="4483" w:author="STEC" w:date="2017-11-22T11:44:00Z">
              <w:r w:rsidRPr="0003648D">
                <w:t xml:space="preserve"> calculated based on the net total costs for </w:t>
              </w:r>
            </w:ins>
            <w:ins w:id="4484" w:author="STEC" w:date="2017-11-22T11:46:00Z">
              <w:del w:id="4485" w:author="STEC 042618" w:date="2018-03-28T16:48:00Z">
                <w:r w:rsidRPr="0003648D" w:rsidDel="00364610">
                  <w:delText>P</w:delText>
                </w:r>
              </w:del>
              <w:r w:rsidRPr="0003648D">
                <w:t>FRS</w:t>
              </w:r>
            </w:ins>
            <w:ins w:id="4486" w:author="STEC" w:date="2017-11-22T11:44:00Z">
              <w:r w:rsidRPr="0003648D">
                <w:t xml:space="preserve"> that includes costs of assigned Ancillary Service during a Watch for the hour.</w:t>
              </w:r>
            </w:ins>
          </w:p>
        </w:tc>
      </w:tr>
      <w:tr w:rsidR="00BA7A09" w:rsidRPr="0003648D" w14:paraId="17AA1E3F" w14:textId="77777777" w:rsidTr="00FF6149">
        <w:trPr>
          <w:ins w:id="4487" w:author="STEC" w:date="2017-11-22T11:44:00Z"/>
        </w:trPr>
        <w:tc>
          <w:tcPr>
            <w:tcW w:w="1191" w:type="pct"/>
            <w:tcBorders>
              <w:top w:val="single" w:sz="4" w:space="0" w:color="auto"/>
              <w:left w:val="single" w:sz="4" w:space="0" w:color="auto"/>
              <w:bottom w:val="single" w:sz="4" w:space="0" w:color="auto"/>
              <w:right w:val="single" w:sz="4" w:space="0" w:color="auto"/>
            </w:tcBorders>
          </w:tcPr>
          <w:p w14:paraId="11CA7775" w14:textId="77777777" w:rsidR="00BA7A09" w:rsidRPr="0003648D" w:rsidRDefault="00BA7A09" w:rsidP="00FF6149">
            <w:pPr>
              <w:pStyle w:val="TableBody"/>
              <w:rPr>
                <w:ins w:id="4488" w:author="STEC" w:date="2017-11-22T11:44:00Z"/>
              </w:rPr>
            </w:pPr>
            <w:ins w:id="4489" w:author="STEC" w:date="2017-11-22T11:44:00Z">
              <w:r w:rsidRPr="0003648D">
                <w:t>A</w:t>
              </w:r>
            </w:ins>
            <w:ins w:id="4490" w:author="STEC" w:date="2017-11-22T11:48:00Z">
              <w:del w:id="4491" w:author="STEC 042618" w:date="2018-03-28T16:48:00Z">
                <w:r w:rsidRPr="0003648D" w:rsidDel="00364610">
                  <w:delText>P</w:delText>
                </w:r>
              </w:del>
              <w:r w:rsidRPr="0003648D">
                <w:t>FR</w:t>
              </w:r>
              <w:del w:id="4492" w:author="ERCOT 06XX18" w:date="2018-06-06T13:59:00Z">
                <w:r w:rsidRPr="0003648D" w:rsidDel="00D55D02">
                  <w:delText>S</w:delText>
                </w:r>
              </w:del>
            </w:ins>
            <w:ins w:id="4493" w:author="STEC" w:date="2017-11-22T11:44:00Z">
              <w:r w:rsidRPr="0003648D">
                <w:t>COSTTOT</w:t>
              </w:r>
            </w:ins>
          </w:p>
        </w:tc>
        <w:tc>
          <w:tcPr>
            <w:tcW w:w="395" w:type="pct"/>
            <w:tcBorders>
              <w:top w:val="single" w:sz="4" w:space="0" w:color="auto"/>
              <w:left w:val="single" w:sz="4" w:space="0" w:color="auto"/>
              <w:bottom w:val="single" w:sz="4" w:space="0" w:color="auto"/>
              <w:right w:val="single" w:sz="4" w:space="0" w:color="auto"/>
            </w:tcBorders>
          </w:tcPr>
          <w:p w14:paraId="1F55709D" w14:textId="77777777" w:rsidR="00BA7A09" w:rsidRPr="0003648D" w:rsidRDefault="00BA7A09" w:rsidP="00FF6149">
            <w:pPr>
              <w:pStyle w:val="TableBody"/>
              <w:rPr>
                <w:ins w:id="4494" w:author="STEC" w:date="2017-11-22T11:44:00Z"/>
              </w:rPr>
            </w:pPr>
            <w:ins w:id="4495" w:author="STEC" w:date="2017-11-22T11:44:00Z">
              <w:r w:rsidRPr="0003648D">
                <w:t>$</w:t>
              </w:r>
            </w:ins>
          </w:p>
        </w:tc>
        <w:tc>
          <w:tcPr>
            <w:tcW w:w="3414" w:type="pct"/>
            <w:tcBorders>
              <w:top w:val="single" w:sz="4" w:space="0" w:color="auto"/>
              <w:left w:val="single" w:sz="4" w:space="0" w:color="auto"/>
              <w:bottom w:val="single" w:sz="4" w:space="0" w:color="auto"/>
              <w:right w:val="single" w:sz="4" w:space="0" w:color="auto"/>
            </w:tcBorders>
          </w:tcPr>
          <w:p w14:paraId="2BCDF7DA" w14:textId="77777777" w:rsidR="00BA7A09" w:rsidRPr="0003648D" w:rsidRDefault="00BA7A09" w:rsidP="00FF6149">
            <w:pPr>
              <w:pStyle w:val="TableBody"/>
              <w:rPr>
                <w:ins w:id="4496" w:author="STEC" w:date="2017-11-22T11:44:00Z"/>
              </w:rPr>
            </w:pPr>
            <w:ins w:id="4497" w:author="STEC" w:date="2017-11-22T11:47:00Z">
              <w:del w:id="4498" w:author="STEC 042618" w:date="2018-03-28T16:48:00Z">
                <w:r w:rsidRPr="0003648D" w:rsidDel="00364610">
                  <w:rPr>
                    <w:i/>
                  </w:rPr>
                  <w:delText xml:space="preserve">Primary </w:delText>
                </w:r>
              </w:del>
              <w:r w:rsidRPr="0003648D">
                <w:rPr>
                  <w:i/>
                </w:rPr>
                <w:t>Frequency Response</w:t>
              </w:r>
            </w:ins>
            <w:ins w:id="4499" w:author="STEC 042618" w:date="2018-03-28T16:48:00Z">
              <w:r w:rsidR="00364610" w:rsidRPr="0003648D">
                <w:rPr>
                  <w:i/>
                </w:rPr>
                <w:t xml:space="preserve"> </w:t>
              </w:r>
            </w:ins>
            <w:ins w:id="4500" w:author="STEC" w:date="2017-11-22T11:47:00Z">
              <w:r w:rsidRPr="0003648D">
                <w:rPr>
                  <w:i/>
                </w:rPr>
                <w:t>Service</w:t>
              </w:r>
            </w:ins>
            <w:ins w:id="4501" w:author="STEC" w:date="2017-11-22T11:44:00Z">
              <w:r w:rsidRPr="0003648D">
                <w:rPr>
                  <w:i/>
                </w:rPr>
                <w:t xml:space="preserve"> Cost Total</w:t>
              </w:r>
              <w:r w:rsidRPr="0003648D">
                <w:t xml:space="preserve">—The net total costs for </w:t>
              </w:r>
            </w:ins>
            <w:ins w:id="4502" w:author="STEC" w:date="2017-11-22T11:46:00Z">
              <w:del w:id="4503" w:author="STEC 042618" w:date="2018-03-28T16:49:00Z">
                <w:r w:rsidRPr="0003648D" w:rsidDel="00364610">
                  <w:delText>P</w:delText>
                </w:r>
              </w:del>
              <w:r w:rsidRPr="0003648D">
                <w:t>FRS</w:t>
              </w:r>
            </w:ins>
            <w:ins w:id="4504" w:author="STEC" w:date="2017-11-22T11:44:00Z">
              <w:r w:rsidRPr="0003648D">
                <w:t xml:space="preserve"> that includes costs of assigned Ancillary Service during a Watch for the hour. </w:t>
              </w:r>
            </w:ins>
          </w:p>
        </w:tc>
      </w:tr>
      <w:tr w:rsidR="00BA7A09" w:rsidRPr="0003648D" w14:paraId="2260895F" w14:textId="77777777" w:rsidTr="00FF6149">
        <w:trPr>
          <w:ins w:id="4505" w:author="STEC" w:date="2017-11-22T11:44:00Z"/>
        </w:trPr>
        <w:tc>
          <w:tcPr>
            <w:tcW w:w="1191" w:type="pct"/>
            <w:tcBorders>
              <w:top w:val="single" w:sz="4" w:space="0" w:color="auto"/>
              <w:left w:val="single" w:sz="4" w:space="0" w:color="auto"/>
              <w:bottom w:val="single" w:sz="4" w:space="0" w:color="auto"/>
              <w:right w:val="single" w:sz="4" w:space="0" w:color="auto"/>
            </w:tcBorders>
          </w:tcPr>
          <w:p w14:paraId="74570544" w14:textId="77777777" w:rsidR="00BA7A09" w:rsidRPr="0003648D" w:rsidRDefault="00BA7A09" w:rsidP="00FF6149">
            <w:pPr>
              <w:pStyle w:val="TableBody"/>
              <w:rPr>
                <w:ins w:id="4506" w:author="STEC" w:date="2017-11-22T11:44:00Z"/>
              </w:rPr>
            </w:pPr>
            <w:ins w:id="4507" w:author="STEC" w:date="2017-11-22T11:44:00Z">
              <w:r w:rsidRPr="0003648D">
                <w:t>A</w:t>
              </w:r>
            </w:ins>
            <w:ins w:id="4508" w:author="STEC" w:date="2017-11-22T11:48:00Z">
              <w:del w:id="4509" w:author="STEC 042618" w:date="2018-03-28T16:49:00Z">
                <w:r w:rsidRPr="0003648D" w:rsidDel="00364610">
                  <w:delText>P</w:delText>
                </w:r>
              </w:del>
              <w:r w:rsidRPr="0003648D">
                <w:t>FR</w:t>
              </w:r>
              <w:del w:id="4510" w:author="ERCOT 06XX18" w:date="2018-06-06T13:59:00Z">
                <w:r w:rsidRPr="0003648D" w:rsidDel="00D55D02">
                  <w:delText>S</w:delText>
                </w:r>
              </w:del>
            </w:ins>
            <w:ins w:id="4511" w:author="STEC" w:date="2017-11-22T11:44:00Z">
              <w:r w:rsidRPr="0003648D">
                <w:t>QTOT</w:t>
              </w:r>
            </w:ins>
          </w:p>
        </w:tc>
        <w:tc>
          <w:tcPr>
            <w:tcW w:w="395" w:type="pct"/>
            <w:tcBorders>
              <w:top w:val="single" w:sz="4" w:space="0" w:color="auto"/>
              <w:left w:val="single" w:sz="4" w:space="0" w:color="auto"/>
              <w:bottom w:val="single" w:sz="4" w:space="0" w:color="auto"/>
              <w:right w:val="single" w:sz="4" w:space="0" w:color="auto"/>
            </w:tcBorders>
          </w:tcPr>
          <w:p w14:paraId="4971EC40" w14:textId="77777777" w:rsidR="00BA7A09" w:rsidRPr="0003648D" w:rsidRDefault="00BA7A09" w:rsidP="00FF6149">
            <w:pPr>
              <w:pStyle w:val="TableBody"/>
              <w:rPr>
                <w:ins w:id="4512" w:author="STEC" w:date="2017-11-22T11:44:00Z"/>
              </w:rPr>
            </w:pPr>
            <w:ins w:id="4513"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3281387B" w14:textId="77777777" w:rsidR="00BA7A09" w:rsidRPr="0003648D" w:rsidRDefault="00BA7A09" w:rsidP="00FF6149">
            <w:pPr>
              <w:pStyle w:val="TableBody"/>
              <w:rPr>
                <w:ins w:id="4514" w:author="STEC" w:date="2017-11-22T11:44:00Z"/>
              </w:rPr>
            </w:pPr>
            <w:ins w:id="4515" w:author="STEC" w:date="2017-11-22T11:47:00Z">
              <w:del w:id="4516" w:author="STEC 042618" w:date="2018-03-28T16:49:00Z">
                <w:r w:rsidRPr="0003648D" w:rsidDel="00364610">
                  <w:rPr>
                    <w:i/>
                  </w:rPr>
                  <w:delText xml:space="preserve">Primary </w:delText>
                </w:r>
              </w:del>
              <w:r w:rsidRPr="0003648D">
                <w:rPr>
                  <w:i/>
                </w:rPr>
                <w:t>Frequency Response</w:t>
              </w:r>
            </w:ins>
            <w:ins w:id="4517" w:author="STEC 042618" w:date="2018-03-28T16:49:00Z">
              <w:r w:rsidR="00364610" w:rsidRPr="0003648D">
                <w:rPr>
                  <w:i/>
                </w:rPr>
                <w:t xml:space="preserve"> </w:t>
              </w:r>
            </w:ins>
            <w:ins w:id="4518" w:author="STEC" w:date="2017-11-22T11:47:00Z">
              <w:r w:rsidRPr="0003648D">
                <w:rPr>
                  <w:i/>
                </w:rPr>
                <w:t>Service</w:t>
              </w:r>
            </w:ins>
            <w:ins w:id="4519" w:author="STEC" w:date="2017-11-22T11:44:00Z">
              <w:r w:rsidRPr="0003648D">
                <w:rPr>
                  <w:i/>
                </w:rPr>
                <w:t xml:space="preserve"> Quantity Total</w:t>
              </w:r>
              <w:r w:rsidRPr="0003648D">
                <w:t>—The sum of every QSE’s portion of its Ancillary Service Obligation that is not self-arranged in either DAM or any SASM that includes assigned Ancillary Service, during a Watch, for the hour.</w:t>
              </w:r>
            </w:ins>
          </w:p>
        </w:tc>
      </w:tr>
      <w:tr w:rsidR="00BA7A09" w:rsidRPr="0003648D" w14:paraId="75695126" w14:textId="77777777" w:rsidTr="00FF6149">
        <w:trPr>
          <w:ins w:id="4520" w:author="STEC" w:date="2017-11-22T11:44:00Z"/>
        </w:trPr>
        <w:tc>
          <w:tcPr>
            <w:tcW w:w="1191" w:type="pct"/>
            <w:tcBorders>
              <w:top w:val="single" w:sz="4" w:space="0" w:color="auto"/>
              <w:left w:val="single" w:sz="4" w:space="0" w:color="auto"/>
              <w:bottom w:val="single" w:sz="4" w:space="0" w:color="auto"/>
              <w:right w:val="single" w:sz="4" w:space="0" w:color="auto"/>
            </w:tcBorders>
          </w:tcPr>
          <w:p w14:paraId="6C82CE50" w14:textId="77777777" w:rsidR="00BA7A09" w:rsidRPr="0003648D" w:rsidRDefault="00BA7A09" w:rsidP="00FF6149">
            <w:pPr>
              <w:pStyle w:val="TableBody"/>
              <w:rPr>
                <w:ins w:id="4521" w:author="STEC" w:date="2017-11-22T11:44:00Z"/>
                <w:i/>
              </w:rPr>
            </w:pPr>
            <w:ins w:id="4522" w:author="STEC" w:date="2017-11-22T11:44:00Z">
              <w:r w:rsidRPr="0003648D">
                <w:t>WAU</w:t>
              </w:r>
            </w:ins>
            <w:ins w:id="4523" w:author="STEC" w:date="2017-11-22T11:49:00Z">
              <w:del w:id="4524" w:author="STEC 042618" w:date="2018-03-28T16:49:00Z">
                <w:r w:rsidRPr="0003648D" w:rsidDel="00364610">
                  <w:delText>P</w:delText>
                </w:r>
              </w:del>
              <w:r w:rsidRPr="0003648D">
                <w:t>FR</w:t>
              </w:r>
              <w:del w:id="4525" w:author="ERCOT 06XX18" w:date="2018-06-06T13:59:00Z">
                <w:r w:rsidRPr="0003648D" w:rsidDel="00D55D02">
                  <w:delText>S</w:delText>
                </w:r>
              </w:del>
            </w:ins>
            <w:ins w:id="4526" w:author="STEC" w:date="2017-11-22T11:44:00Z">
              <w:r w:rsidRPr="0003648D">
                <w:t>TOT</w:t>
              </w:r>
            </w:ins>
          </w:p>
        </w:tc>
        <w:tc>
          <w:tcPr>
            <w:tcW w:w="395" w:type="pct"/>
            <w:tcBorders>
              <w:top w:val="single" w:sz="4" w:space="0" w:color="auto"/>
              <w:left w:val="single" w:sz="4" w:space="0" w:color="auto"/>
              <w:bottom w:val="single" w:sz="4" w:space="0" w:color="auto"/>
              <w:right w:val="single" w:sz="4" w:space="0" w:color="auto"/>
            </w:tcBorders>
          </w:tcPr>
          <w:p w14:paraId="7131B3DE" w14:textId="77777777" w:rsidR="00BA7A09" w:rsidRPr="0003648D" w:rsidRDefault="00BA7A09" w:rsidP="00FF6149">
            <w:pPr>
              <w:pStyle w:val="TableBody"/>
              <w:rPr>
                <w:ins w:id="4527" w:author="STEC" w:date="2017-11-22T11:44:00Z"/>
              </w:rPr>
            </w:pPr>
            <w:ins w:id="4528"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1ACE3F91" w14:textId="77777777" w:rsidR="00BA7A09" w:rsidRPr="0003648D" w:rsidRDefault="00BA7A09" w:rsidP="00FF6149">
            <w:pPr>
              <w:pStyle w:val="TableBody"/>
              <w:rPr>
                <w:ins w:id="4529" w:author="STEC" w:date="2017-11-22T11:44:00Z"/>
              </w:rPr>
            </w:pPr>
            <w:ins w:id="4530" w:author="STEC" w:date="2017-11-22T11:44:00Z">
              <w:r w:rsidRPr="0003648D">
                <w:rPr>
                  <w:i/>
                </w:rPr>
                <w:t xml:space="preserve">Watch Assigned Un-Deployed </w:t>
              </w:r>
            </w:ins>
            <w:ins w:id="4531" w:author="STEC" w:date="2017-11-22T11:47:00Z">
              <w:del w:id="4532" w:author="STEC 042618" w:date="2018-03-28T16:49:00Z">
                <w:r w:rsidRPr="0003648D" w:rsidDel="00364610">
                  <w:rPr>
                    <w:i/>
                  </w:rPr>
                  <w:delText xml:space="preserve">Primary </w:delText>
                </w:r>
              </w:del>
              <w:r w:rsidRPr="0003648D">
                <w:rPr>
                  <w:i/>
                </w:rPr>
                <w:t>Frequency Response</w:t>
              </w:r>
            </w:ins>
            <w:ins w:id="4533" w:author="STEC 042618" w:date="2018-03-28T16:49:00Z">
              <w:r w:rsidR="00364610" w:rsidRPr="0003648D">
                <w:rPr>
                  <w:i/>
                </w:rPr>
                <w:t xml:space="preserve"> </w:t>
              </w:r>
            </w:ins>
            <w:ins w:id="4534" w:author="STEC" w:date="2017-11-22T11:47:00Z">
              <w:r w:rsidRPr="0003648D">
                <w:rPr>
                  <w:i/>
                </w:rPr>
                <w:t>Service</w:t>
              </w:r>
            </w:ins>
            <w:ins w:id="4535" w:author="STEC" w:date="2017-11-22T11:44:00Z">
              <w:r w:rsidRPr="0003648D">
                <w:rPr>
                  <w:i/>
                </w:rPr>
                <w:t xml:space="preserve"> Quantity</w:t>
              </w:r>
              <w:r w:rsidRPr="0003648D">
                <w:t xml:space="preserve">—The total market wide quantity of un-deployed </w:t>
              </w:r>
            </w:ins>
            <w:ins w:id="4536" w:author="STEC" w:date="2017-11-22T11:46:00Z">
              <w:del w:id="4537" w:author="STEC 042618" w:date="2018-03-28T16:49:00Z">
                <w:r w:rsidRPr="0003648D" w:rsidDel="00364610">
                  <w:delText>P</w:delText>
                </w:r>
              </w:del>
              <w:r w:rsidRPr="0003648D">
                <w:t>FRS</w:t>
              </w:r>
            </w:ins>
            <w:ins w:id="4538" w:author="STEC" w:date="2017-11-22T11:44:00Z">
              <w:r w:rsidRPr="0003648D">
                <w:t xml:space="preserve"> Ancillary Service Assignment for the hour.</w:t>
              </w:r>
            </w:ins>
          </w:p>
        </w:tc>
      </w:tr>
      <w:tr w:rsidR="00BA7A09" w:rsidRPr="0003648D" w14:paraId="17E31452" w14:textId="77777777" w:rsidTr="00FF6149">
        <w:tblPrEx>
          <w:tblCellMar>
            <w:left w:w="115" w:type="dxa"/>
            <w:right w:w="115" w:type="dxa"/>
          </w:tblCellMar>
        </w:tblPrEx>
        <w:trPr>
          <w:cantSplit/>
          <w:tblHeader/>
          <w:ins w:id="4539" w:author="STEC" w:date="2017-11-22T11:44:00Z"/>
        </w:trPr>
        <w:tc>
          <w:tcPr>
            <w:tcW w:w="1191" w:type="pct"/>
            <w:tcBorders>
              <w:top w:val="single" w:sz="4" w:space="0" w:color="auto"/>
              <w:left w:val="single" w:sz="4" w:space="0" w:color="auto"/>
              <w:bottom w:val="single" w:sz="4" w:space="0" w:color="auto"/>
              <w:right w:val="single" w:sz="4" w:space="0" w:color="auto"/>
            </w:tcBorders>
          </w:tcPr>
          <w:p w14:paraId="645B16D7" w14:textId="77777777" w:rsidR="00BA7A09" w:rsidRPr="0003648D" w:rsidRDefault="00BA7A09" w:rsidP="00FF6149">
            <w:pPr>
              <w:pStyle w:val="TableBody"/>
              <w:rPr>
                <w:ins w:id="4540" w:author="STEC" w:date="2017-11-22T11:44:00Z"/>
                <w:i/>
              </w:rPr>
            </w:pPr>
            <w:ins w:id="4541" w:author="STEC" w:date="2017-11-22T11:44:00Z">
              <w:r w:rsidRPr="0003648D">
                <w:t>RTAU</w:t>
              </w:r>
              <w:del w:id="4542" w:author="ERCOT 06XX18" w:date="2018-06-06T14:03:00Z">
                <w:r w:rsidRPr="0003648D" w:rsidDel="00296C1C">
                  <w:delText>R</w:delText>
                </w:r>
              </w:del>
            </w:ins>
            <w:ins w:id="4543" w:author="STEC" w:date="2017-11-22T11:49:00Z">
              <w:del w:id="4544" w:author="STEC 042618" w:date="2018-03-28T16:50:00Z">
                <w:r w:rsidRPr="0003648D" w:rsidDel="00364610">
                  <w:delText>P</w:delText>
                </w:r>
              </w:del>
              <w:r w:rsidRPr="0003648D">
                <w:t>FR</w:t>
              </w:r>
            </w:ins>
            <w:ins w:id="4545" w:author="ERCOT 06XX18" w:date="2018-06-11T14:03:00Z">
              <w:r w:rsidR="005E7F0C">
                <w:t>R</w:t>
              </w:r>
            </w:ins>
            <w:ins w:id="4546" w:author="STEC" w:date="2017-11-22T11:49:00Z">
              <w:del w:id="4547" w:author="ERCOT 06XX18" w:date="2018-06-06T13:59:00Z">
                <w:r w:rsidRPr="0003648D" w:rsidDel="00D55D02">
                  <w:delText>S</w:delText>
                </w:r>
              </w:del>
            </w:ins>
            <w:ins w:id="4548" w:author="STEC" w:date="2017-11-22T11:44:00Z">
              <w:r w:rsidRPr="0003648D">
                <w:t xml:space="preserve"> </w:t>
              </w:r>
              <w:r w:rsidRPr="0003648D">
                <w:rPr>
                  <w:i/>
                  <w:vertAlign w:val="subscript"/>
                </w:rPr>
                <w:t>q,r</w:t>
              </w:r>
            </w:ins>
          </w:p>
        </w:tc>
        <w:tc>
          <w:tcPr>
            <w:tcW w:w="395" w:type="pct"/>
            <w:tcBorders>
              <w:top w:val="single" w:sz="4" w:space="0" w:color="auto"/>
              <w:left w:val="single" w:sz="4" w:space="0" w:color="auto"/>
              <w:bottom w:val="single" w:sz="4" w:space="0" w:color="auto"/>
              <w:right w:val="single" w:sz="4" w:space="0" w:color="auto"/>
            </w:tcBorders>
          </w:tcPr>
          <w:p w14:paraId="15880FA6" w14:textId="77777777" w:rsidR="00BA7A09" w:rsidRPr="0003648D" w:rsidRDefault="00BA7A09" w:rsidP="00FF6149">
            <w:pPr>
              <w:pStyle w:val="TableBody"/>
              <w:rPr>
                <w:ins w:id="4549" w:author="STEC" w:date="2017-11-22T11:44:00Z"/>
              </w:rPr>
            </w:pPr>
            <w:ins w:id="4550"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1FCD091B" w14:textId="77777777" w:rsidR="00BA7A09" w:rsidRPr="0003648D" w:rsidRDefault="00BA7A09" w:rsidP="00FF6149">
            <w:pPr>
              <w:pStyle w:val="TableBody"/>
              <w:rPr>
                <w:ins w:id="4551" w:author="STEC" w:date="2017-11-22T11:44:00Z"/>
              </w:rPr>
            </w:pPr>
            <w:ins w:id="4552" w:author="STEC" w:date="2017-11-22T11:44:00Z">
              <w:r w:rsidRPr="0003648D">
                <w:rPr>
                  <w:i/>
                </w:rPr>
                <w:t xml:space="preserve">Real-Time Assigned Un-Deployed </w:t>
              </w:r>
            </w:ins>
            <w:ins w:id="4553" w:author="STEC" w:date="2017-11-22T11:47:00Z">
              <w:del w:id="4554" w:author="STEC 042618" w:date="2018-03-28T16:50:00Z">
                <w:r w:rsidRPr="0003648D" w:rsidDel="00364610">
                  <w:rPr>
                    <w:i/>
                  </w:rPr>
                  <w:delText xml:space="preserve">Primary </w:delText>
                </w:r>
              </w:del>
              <w:r w:rsidRPr="0003648D">
                <w:rPr>
                  <w:i/>
                </w:rPr>
                <w:t>Frequency Response Service</w:t>
              </w:r>
            </w:ins>
            <w:ins w:id="4555" w:author="STEC" w:date="2017-11-22T11:44:00Z">
              <w:r w:rsidRPr="0003648D">
                <w:rPr>
                  <w:i/>
                </w:rPr>
                <w:t xml:space="preserve"> Quantity per Resource per QSE</w:t>
              </w:r>
              <w:r w:rsidRPr="0003648D">
                <w:t xml:space="preserve">—The quantity of un-deployed </w:t>
              </w:r>
            </w:ins>
            <w:ins w:id="4556" w:author="STEC" w:date="2017-11-22T11:46:00Z">
              <w:del w:id="4557" w:author="STEC 042618" w:date="2018-03-28T16:50:00Z">
                <w:r w:rsidRPr="0003648D" w:rsidDel="00364610">
                  <w:delText>P</w:delText>
                </w:r>
              </w:del>
              <w:r w:rsidRPr="0003648D">
                <w:t>FRS</w:t>
              </w:r>
            </w:ins>
            <w:ins w:id="4558" w:author="STEC" w:date="2017-11-22T11:44:00Z">
              <w:r w:rsidRPr="0003648D">
                <w:t xml:space="preserve"> Ancillary Service Assignment to a QSE </w:t>
              </w:r>
              <w:r w:rsidRPr="0003648D">
                <w:rPr>
                  <w:i/>
                </w:rPr>
                <w:t>q</w:t>
              </w:r>
              <w:r w:rsidRPr="0003648D">
                <w:t xml:space="preserve"> for Resource </w:t>
              </w:r>
              <w:r w:rsidRPr="0003648D">
                <w:rPr>
                  <w:i/>
                </w:rPr>
                <w:t>r</w:t>
              </w:r>
              <w:r w:rsidRPr="0003648D">
                <w:t xml:space="preserve"> for the hour.  Where for a Combined Cycle Train, the Resource </w:t>
              </w:r>
              <w:r w:rsidRPr="0003648D">
                <w:rPr>
                  <w:i/>
                </w:rPr>
                <w:t xml:space="preserve">r </w:t>
              </w:r>
              <w:r w:rsidRPr="0003648D">
                <w:t>is a Combined Cycle Generation Resource within the Combined Cycle Train.</w:t>
              </w:r>
            </w:ins>
          </w:p>
        </w:tc>
      </w:tr>
      <w:tr w:rsidR="00BA7A09" w:rsidRPr="0003648D" w14:paraId="077B1636" w14:textId="77777777" w:rsidTr="00FF6149">
        <w:tblPrEx>
          <w:tblCellMar>
            <w:left w:w="115" w:type="dxa"/>
            <w:right w:w="115" w:type="dxa"/>
          </w:tblCellMar>
        </w:tblPrEx>
        <w:trPr>
          <w:cantSplit/>
          <w:trHeight w:val="215"/>
          <w:tblHeader/>
          <w:ins w:id="4559" w:author="STEC" w:date="2017-11-22T11:44:00Z"/>
        </w:trPr>
        <w:tc>
          <w:tcPr>
            <w:tcW w:w="1191" w:type="pct"/>
            <w:tcBorders>
              <w:top w:val="single" w:sz="4" w:space="0" w:color="auto"/>
              <w:left w:val="single" w:sz="4" w:space="0" w:color="auto"/>
              <w:bottom w:val="single" w:sz="4" w:space="0" w:color="auto"/>
              <w:right w:val="single" w:sz="4" w:space="0" w:color="auto"/>
            </w:tcBorders>
          </w:tcPr>
          <w:p w14:paraId="7D8F5A83" w14:textId="77777777" w:rsidR="00BA7A09" w:rsidRPr="0003648D" w:rsidRDefault="00BA7A09" w:rsidP="00FF6149">
            <w:pPr>
              <w:pStyle w:val="TableBody"/>
              <w:rPr>
                <w:ins w:id="4560" w:author="STEC" w:date="2017-11-22T11:44:00Z"/>
                <w:i/>
              </w:rPr>
            </w:pPr>
            <w:ins w:id="4561" w:author="STEC" w:date="2017-11-22T11:44:00Z">
              <w:r w:rsidRPr="0003648D">
                <w:lastRenderedPageBreak/>
                <w:t>A</w:t>
              </w:r>
            </w:ins>
            <w:ins w:id="4562" w:author="STEC" w:date="2017-11-22T11:49:00Z">
              <w:del w:id="4563" w:author="STEC 042618" w:date="2018-03-28T16:50:00Z">
                <w:r w:rsidRPr="0003648D" w:rsidDel="00364610">
                  <w:delText>P</w:delText>
                </w:r>
              </w:del>
              <w:r w:rsidRPr="0003648D">
                <w:t>FR</w:t>
              </w:r>
              <w:del w:id="4564" w:author="ERCOT 06XX18" w:date="2018-06-06T13:59:00Z">
                <w:r w:rsidRPr="0003648D" w:rsidDel="00D55D02">
                  <w:delText>S</w:delText>
                </w:r>
              </w:del>
            </w:ins>
            <w:ins w:id="4565" w:author="STEC" w:date="2017-11-22T11:44:00Z">
              <w:r w:rsidRPr="0003648D">
                <w:t xml:space="preserve">Q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14:paraId="7F9053CA" w14:textId="77777777" w:rsidR="00BA7A09" w:rsidRPr="0003648D" w:rsidRDefault="00BA7A09" w:rsidP="00FF6149">
            <w:pPr>
              <w:pStyle w:val="TableBody"/>
              <w:rPr>
                <w:ins w:id="4566" w:author="STEC" w:date="2017-11-22T11:44:00Z"/>
              </w:rPr>
            </w:pPr>
            <w:ins w:id="4567"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5EEB647E" w14:textId="77777777" w:rsidR="00BA7A09" w:rsidRPr="0003648D" w:rsidRDefault="00BA7A09" w:rsidP="00FF6149">
            <w:pPr>
              <w:pStyle w:val="TableBody"/>
              <w:rPr>
                <w:ins w:id="4568" w:author="STEC" w:date="2017-11-22T11:44:00Z"/>
              </w:rPr>
            </w:pPr>
            <w:ins w:id="4569" w:author="STEC" w:date="2017-11-22T11:47:00Z">
              <w:del w:id="4570" w:author="STEC 042618" w:date="2018-03-28T16:50:00Z">
                <w:r w:rsidRPr="0003648D" w:rsidDel="00364610">
                  <w:rPr>
                    <w:i/>
                  </w:rPr>
                  <w:delText xml:space="preserve">Primary </w:delText>
                </w:r>
              </w:del>
              <w:r w:rsidRPr="0003648D">
                <w:rPr>
                  <w:i/>
                </w:rPr>
                <w:t>Frequency Response</w:t>
              </w:r>
            </w:ins>
            <w:ins w:id="4571" w:author="STEC 042618" w:date="2018-03-28T16:50:00Z">
              <w:r w:rsidR="00364610" w:rsidRPr="0003648D">
                <w:rPr>
                  <w:i/>
                </w:rPr>
                <w:t xml:space="preserve"> </w:t>
              </w:r>
            </w:ins>
            <w:ins w:id="4572" w:author="STEC" w:date="2017-11-22T11:47:00Z">
              <w:r w:rsidRPr="0003648D">
                <w:rPr>
                  <w:i/>
                </w:rPr>
                <w:t>Service</w:t>
              </w:r>
            </w:ins>
            <w:ins w:id="4573" w:author="STEC" w:date="2017-11-22T11:44:00Z">
              <w:r w:rsidRPr="0003648D">
                <w:rPr>
                  <w:i/>
                </w:rPr>
                <w:t xml:space="preserve"> Quantity per QSE</w:t>
              </w:r>
              <w:r w:rsidRPr="0003648D">
                <w:t xml:space="preserve">—The portion of QSE </w:t>
              </w:r>
              <w:r w:rsidRPr="0003648D">
                <w:rPr>
                  <w:i/>
                </w:rPr>
                <w:t>q</w:t>
              </w:r>
              <w:r w:rsidRPr="0003648D">
                <w:t>’s Ancillary Service Obligation that is not self-arranged in either DAM or any SASM, for the hour.</w:t>
              </w:r>
            </w:ins>
          </w:p>
        </w:tc>
      </w:tr>
      <w:tr w:rsidR="00BA7A09" w:rsidRPr="0003648D" w14:paraId="007E4159" w14:textId="77777777" w:rsidTr="00FF6149">
        <w:trPr>
          <w:trHeight w:val="143"/>
          <w:ins w:id="4574" w:author="STEC" w:date="2017-11-22T11:44:00Z"/>
        </w:trPr>
        <w:tc>
          <w:tcPr>
            <w:tcW w:w="1191" w:type="pct"/>
            <w:tcBorders>
              <w:top w:val="single" w:sz="4" w:space="0" w:color="auto"/>
              <w:left w:val="single" w:sz="4" w:space="0" w:color="auto"/>
              <w:bottom w:val="single" w:sz="4" w:space="0" w:color="auto"/>
              <w:right w:val="single" w:sz="4" w:space="0" w:color="auto"/>
            </w:tcBorders>
          </w:tcPr>
          <w:p w14:paraId="180FC054" w14:textId="77777777" w:rsidR="00BA7A09" w:rsidRPr="0003648D" w:rsidRDefault="00BA7A09" w:rsidP="00FF6149">
            <w:pPr>
              <w:pStyle w:val="TableBody"/>
              <w:rPr>
                <w:ins w:id="4575" w:author="STEC" w:date="2017-11-22T11:44:00Z"/>
                <w:i/>
              </w:rPr>
            </w:pPr>
            <w:ins w:id="4576" w:author="STEC" w:date="2017-11-22T11:44:00Z">
              <w:r w:rsidRPr="0003648D">
                <w:t>A</w:t>
              </w:r>
            </w:ins>
            <w:ins w:id="4577" w:author="STEC" w:date="2017-11-22T11:49:00Z">
              <w:del w:id="4578" w:author="STEC 042618" w:date="2018-03-28T16:50:00Z">
                <w:r w:rsidRPr="0003648D" w:rsidDel="00364610">
                  <w:delText>P</w:delText>
                </w:r>
              </w:del>
              <w:r w:rsidRPr="0003648D">
                <w:t>FR</w:t>
              </w:r>
              <w:del w:id="4579" w:author="ERCOT 06XX18" w:date="2018-06-06T13:59:00Z">
                <w:r w:rsidRPr="0003648D" w:rsidDel="00D55D02">
                  <w:delText>S</w:delText>
                </w:r>
              </w:del>
            </w:ins>
            <w:ins w:id="4580" w:author="STEC" w:date="2017-11-22T11:44:00Z">
              <w:r w:rsidRPr="0003648D">
                <w:t xml:space="preserve">O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14:paraId="2F521E86" w14:textId="77777777" w:rsidR="00BA7A09" w:rsidRPr="0003648D" w:rsidRDefault="00BA7A09" w:rsidP="00FF6149">
            <w:pPr>
              <w:pStyle w:val="TableBody"/>
              <w:rPr>
                <w:ins w:id="4581" w:author="STEC" w:date="2017-11-22T11:44:00Z"/>
              </w:rPr>
            </w:pPr>
            <w:ins w:id="4582"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7C69C382" w14:textId="77777777" w:rsidR="00BA7A09" w:rsidRPr="0003648D" w:rsidRDefault="00BA7A09" w:rsidP="00FF6149">
            <w:pPr>
              <w:pStyle w:val="TableBody"/>
              <w:rPr>
                <w:ins w:id="4583" w:author="STEC" w:date="2017-11-22T11:44:00Z"/>
              </w:rPr>
            </w:pPr>
            <w:ins w:id="4584" w:author="STEC" w:date="2017-11-22T11:47:00Z">
              <w:del w:id="4585" w:author="STEC 042618" w:date="2018-03-28T16:50:00Z">
                <w:r w:rsidRPr="0003648D" w:rsidDel="00364610">
                  <w:rPr>
                    <w:i/>
                  </w:rPr>
                  <w:delText xml:space="preserve">Primary </w:delText>
                </w:r>
              </w:del>
              <w:r w:rsidRPr="0003648D">
                <w:rPr>
                  <w:i/>
                </w:rPr>
                <w:t>Frequency Response Service</w:t>
              </w:r>
            </w:ins>
            <w:ins w:id="4586" w:author="STEC" w:date="2017-11-22T11:44:00Z">
              <w:r w:rsidRPr="0003648D">
                <w:rPr>
                  <w:i/>
                </w:rPr>
                <w:t xml:space="preserve"> Obligation per QSE</w:t>
              </w:r>
              <w:r w:rsidRPr="0003648D">
                <w:t xml:space="preserve">—The Ancillary Service Obligation of QSE </w:t>
              </w:r>
              <w:r w:rsidRPr="0003648D">
                <w:rPr>
                  <w:i/>
                </w:rPr>
                <w:t>q</w:t>
              </w:r>
              <w:r w:rsidRPr="0003648D">
                <w:t>, for the hour.</w:t>
              </w:r>
            </w:ins>
          </w:p>
        </w:tc>
      </w:tr>
      <w:tr w:rsidR="00BA7A09" w:rsidRPr="0003648D" w14:paraId="4D256AD4" w14:textId="77777777" w:rsidTr="00FF6149">
        <w:trPr>
          <w:trHeight w:val="143"/>
          <w:ins w:id="4587" w:author="STEC" w:date="2017-11-22T11:44:00Z"/>
        </w:trPr>
        <w:tc>
          <w:tcPr>
            <w:tcW w:w="1191" w:type="pct"/>
            <w:tcBorders>
              <w:top w:val="single" w:sz="4" w:space="0" w:color="auto"/>
              <w:left w:val="single" w:sz="4" w:space="0" w:color="auto"/>
              <w:bottom w:val="single" w:sz="4" w:space="0" w:color="auto"/>
              <w:right w:val="single" w:sz="4" w:space="0" w:color="auto"/>
            </w:tcBorders>
          </w:tcPr>
          <w:p w14:paraId="069DB533" w14:textId="77777777" w:rsidR="00BA7A09" w:rsidRPr="0003648D" w:rsidRDefault="00BA7A09" w:rsidP="00FF6149">
            <w:pPr>
              <w:pStyle w:val="TableBody"/>
              <w:rPr>
                <w:ins w:id="4588" w:author="STEC" w:date="2017-11-22T11:44:00Z"/>
                <w:i/>
              </w:rPr>
            </w:pPr>
            <w:ins w:id="4589" w:author="STEC" w:date="2017-11-22T11:49:00Z">
              <w:del w:id="4590" w:author="STEC 042618" w:date="2018-03-28T16:51:00Z">
                <w:r w:rsidRPr="0003648D" w:rsidDel="00C919F9">
                  <w:delText>P</w:delText>
                </w:r>
              </w:del>
              <w:r w:rsidRPr="0003648D">
                <w:t>FR</w:t>
              </w:r>
              <w:del w:id="4591" w:author="ERCOT 06XX18" w:date="2018-06-06T13:59:00Z">
                <w:r w:rsidRPr="0003648D" w:rsidDel="00D55D02">
                  <w:delText>S</w:delText>
                </w:r>
              </w:del>
            </w:ins>
            <w:ins w:id="4592" w:author="STEC" w:date="2017-11-22T11:44:00Z">
              <w:r w:rsidRPr="0003648D">
                <w:t xml:space="preserve">O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14:paraId="6B3D0C0A" w14:textId="77777777" w:rsidR="00BA7A09" w:rsidRPr="0003648D" w:rsidRDefault="00BA7A09" w:rsidP="00FF6149">
            <w:pPr>
              <w:pStyle w:val="TableBody"/>
              <w:rPr>
                <w:ins w:id="4593" w:author="STEC" w:date="2017-11-22T11:44:00Z"/>
              </w:rPr>
            </w:pPr>
            <w:ins w:id="4594"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2003CEE8" w14:textId="77777777" w:rsidR="00BA7A09" w:rsidRPr="0003648D" w:rsidRDefault="00BA7A09" w:rsidP="00FF6149">
            <w:pPr>
              <w:pStyle w:val="TableBody"/>
              <w:rPr>
                <w:ins w:id="4595" w:author="STEC" w:date="2017-11-22T11:44:00Z"/>
              </w:rPr>
            </w:pPr>
            <w:ins w:id="4596" w:author="STEC" w:date="2017-11-22T11:47:00Z">
              <w:del w:id="4597" w:author="STEC 042618" w:date="2018-03-28T16:51:00Z">
                <w:r w:rsidRPr="0003648D" w:rsidDel="00C919F9">
                  <w:rPr>
                    <w:i/>
                  </w:rPr>
                  <w:delText xml:space="preserve">Primary </w:delText>
                </w:r>
              </w:del>
              <w:r w:rsidRPr="0003648D">
                <w:rPr>
                  <w:i/>
                </w:rPr>
                <w:t>Frequency Response</w:t>
              </w:r>
            </w:ins>
            <w:ins w:id="4598" w:author="STEC 042618" w:date="2018-03-28T16:51:00Z">
              <w:r w:rsidR="00C919F9" w:rsidRPr="0003648D">
                <w:rPr>
                  <w:i/>
                </w:rPr>
                <w:t xml:space="preserve"> </w:t>
              </w:r>
            </w:ins>
            <w:ins w:id="4599" w:author="STEC" w:date="2017-11-22T11:47:00Z">
              <w:r w:rsidRPr="0003648D">
                <w:rPr>
                  <w:i/>
                </w:rPr>
                <w:t>Service</w:t>
              </w:r>
            </w:ins>
            <w:ins w:id="4600" w:author="STEC" w:date="2017-11-22T11:44:00Z">
              <w:r w:rsidRPr="0003648D">
                <w:rPr>
                  <w:i/>
                </w:rPr>
                <w:t xml:space="preserve"> Obligation per QSE</w:t>
              </w:r>
              <w:r w:rsidRPr="0003648D">
                <w:t xml:space="preserve">—The Ancillary Service Obligation of QSE </w:t>
              </w:r>
              <w:r w:rsidRPr="0003648D">
                <w:rPr>
                  <w:i/>
                </w:rPr>
                <w:t>q</w:t>
              </w:r>
              <w:r w:rsidRPr="0003648D">
                <w:t>, for the hour.</w:t>
              </w:r>
            </w:ins>
          </w:p>
        </w:tc>
      </w:tr>
      <w:tr w:rsidR="00BA7A09" w:rsidRPr="0003648D" w14:paraId="73184340" w14:textId="77777777" w:rsidTr="00FF6149">
        <w:trPr>
          <w:trHeight w:val="143"/>
          <w:ins w:id="4601" w:author="STEC" w:date="2017-11-22T11:44:00Z"/>
        </w:trPr>
        <w:tc>
          <w:tcPr>
            <w:tcW w:w="1191" w:type="pct"/>
            <w:tcBorders>
              <w:top w:val="single" w:sz="4" w:space="0" w:color="auto"/>
              <w:left w:val="single" w:sz="4" w:space="0" w:color="auto"/>
              <w:bottom w:val="single" w:sz="4" w:space="0" w:color="auto"/>
              <w:right w:val="single" w:sz="4" w:space="0" w:color="auto"/>
            </w:tcBorders>
          </w:tcPr>
          <w:p w14:paraId="2F802AF9" w14:textId="77777777" w:rsidR="00BA7A09" w:rsidRPr="0003648D" w:rsidRDefault="00BA7A09" w:rsidP="00FF6149">
            <w:pPr>
              <w:pStyle w:val="TableBody"/>
              <w:rPr>
                <w:ins w:id="4602" w:author="STEC" w:date="2017-11-22T11:44:00Z"/>
                <w:i/>
              </w:rPr>
            </w:pPr>
            <w:ins w:id="4603" w:author="STEC" w:date="2017-11-22T11:44:00Z">
              <w:r w:rsidRPr="0003648D">
                <w:t xml:space="preserve">HLRS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14:paraId="62FD51C5" w14:textId="77777777" w:rsidR="00BA7A09" w:rsidRPr="0003648D" w:rsidRDefault="00BA7A09" w:rsidP="00FF6149">
            <w:pPr>
              <w:pStyle w:val="TableBody"/>
              <w:rPr>
                <w:ins w:id="4604" w:author="STEC" w:date="2017-11-22T11:44:00Z"/>
              </w:rPr>
            </w:pPr>
            <w:ins w:id="4605" w:author="STEC" w:date="2017-11-22T11:44:00Z">
              <w:r w:rsidRPr="0003648D">
                <w:t>none</w:t>
              </w:r>
            </w:ins>
          </w:p>
        </w:tc>
        <w:tc>
          <w:tcPr>
            <w:tcW w:w="3414" w:type="pct"/>
            <w:tcBorders>
              <w:top w:val="single" w:sz="4" w:space="0" w:color="auto"/>
              <w:left w:val="single" w:sz="4" w:space="0" w:color="auto"/>
              <w:bottom w:val="single" w:sz="4" w:space="0" w:color="auto"/>
              <w:right w:val="single" w:sz="4" w:space="0" w:color="auto"/>
            </w:tcBorders>
          </w:tcPr>
          <w:p w14:paraId="2B36DF10" w14:textId="77777777" w:rsidR="00BA7A09" w:rsidRPr="0003648D" w:rsidRDefault="00BA7A09" w:rsidP="00FF6149">
            <w:pPr>
              <w:pStyle w:val="TableBody"/>
              <w:rPr>
                <w:ins w:id="4606" w:author="STEC" w:date="2017-11-22T11:44:00Z"/>
              </w:rPr>
            </w:pPr>
            <w:ins w:id="4607" w:author="STEC" w:date="2017-11-22T11:44:00Z">
              <w:r w:rsidRPr="0003648D">
                <w:rPr>
                  <w:i/>
                </w:rPr>
                <w:t>The Hourly Load Ratio Share calculated for QSE q for the hour</w:t>
              </w:r>
              <w:r w:rsidRPr="0003648D">
                <w:t>.  See Section 6.6.2.4.</w:t>
              </w:r>
            </w:ins>
          </w:p>
        </w:tc>
      </w:tr>
      <w:tr w:rsidR="00BA7A09" w:rsidRPr="0003648D" w14:paraId="3BE778C6" w14:textId="77777777" w:rsidTr="00FF6149">
        <w:trPr>
          <w:trHeight w:val="143"/>
          <w:ins w:id="4608" w:author="STEC" w:date="2017-11-22T11:44:00Z"/>
        </w:trPr>
        <w:tc>
          <w:tcPr>
            <w:tcW w:w="1191" w:type="pct"/>
            <w:tcBorders>
              <w:top w:val="single" w:sz="4" w:space="0" w:color="auto"/>
              <w:left w:val="single" w:sz="4" w:space="0" w:color="auto"/>
              <w:bottom w:val="single" w:sz="4" w:space="0" w:color="auto"/>
              <w:right w:val="single" w:sz="4" w:space="0" w:color="auto"/>
            </w:tcBorders>
          </w:tcPr>
          <w:p w14:paraId="04D8D14F" w14:textId="77777777" w:rsidR="00BA7A09" w:rsidRPr="0003648D" w:rsidRDefault="00BA7A09" w:rsidP="00FF6149">
            <w:pPr>
              <w:pStyle w:val="TableBody"/>
              <w:rPr>
                <w:ins w:id="4609" w:author="STEC" w:date="2017-11-22T11:44:00Z"/>
                <w:i/>
              </w:rPr>
            </w:pPr>
            <w:ins w:id="4610" w:author="STEC" w:date="2017-11-22T11:44:00Z">
              <w:r w:rsidRPr="0003648D">
                <w:t>SA</w:t>
              </w:r>
            </w:ins>
            <w:ins w:id="4611" w:author="STEC" w:date="2017-11-22T11:49:00Z">
              <w:del w:id="4612" w:author="STEC 042618" w:date="2018-03-28T16:51:00Z">
                <w:r w:rsidRPr="0003648D" w:rsidDel="00C919F9">
                  <w:delText>P</w:delText>
                </w:r>
              </w:del>
              <w:r w:rsidRPr="0003648D">
                <w:t>FR</w:t>
              </w:r>
              <w:del w:id="4613" w:author="ERCOT 06XX18" w:date="2018-06-06T13:59:00Z">
                <w:r w:rsidRPr="0003648D" w:rsidDel="00D55D02">
                  <w:delText>S</w:delText>
                </w:r>
              </w:del>
            </w:ins>
            <w:ins w:id="4614" w:author="STEC" w:date="2017-11-22T11:44:00Z">
              <w:r w:rsidRPr="0003648D">
                <w:t xml:space="preserve">Q </w:t>
              </w:r>
              <w:r w:rsidRPr="0003648D">
                <w:rPr>
                  <w:i/>
                  <w:vertAlign w:val="subscript"/>
                </w:rPr>
                <w:t>q</w:t>
              </w:r>
            </w:ins>
          </w:p>
        </w:tc>
        <w:tc>
          <w:tcPr>
            <w:tcW w:w="395" w:type="pct"/>
            <w:tcBorders>
              <w:top w:val="single" w:sz="4" w:space="0" w:color="auto"/>
              <w:left w:val="single" w:sz="4" w:space="0" w:color="auto"/>
              <w:bottom w:val="single" w:sz="4" w:space="0" w:color="auto"/>
              <w:right w:val="single" w:sz="4" w:space="0" w:color="auto"/>
            </w:tcBorders>
          </w:tcPr>
          <w:p w14:paraId="0CE27C46" w14:textId="77777777" w:rsidR="00BA7A09" w:rsidRPr="0003648D" w:rsidRDefault="00BA7A09" w:rsidP="00FF6149">
            <w:pPr>
              <w:pStyle w:val="TableBody"/>
              <w:rPr>
                <w:ins w:id="4615" w:author="STEC" w:date="2017-11-22T11:44:00Z"/>
              </w:rPr>
            </w:pPr>
            <w:ins w:id="4616" w:author="STEC" w:date="2017-11-22T11:44:00Z">
              <w:r w:rsidRPr="0003648D">
                <w:t>MW</w:t>
              </w:r>
            </w:ins>
          </w:p>
        </w:tc>
        <w:tc>
          <w:tcPr>
            <w:tcW w:w="3414" w:type="pct"/>
            <w:tcBorders>
              <w:top w:val="single" w:sz="4" w:space="0" w:color="auto"/>
              <w:left w:val="single" w:sz="4" w:space="0" w:color="auto"/>
              <w:bottom w:val="single" w:sz="4" w:space="0" w:color="auto"/>
              <w:right w:val="single" w:sz="4" w:space="0" w:color="auto"/>
            </w:tcBorders>
          </w:tcPr>
          <w:p w14:paraId="67C64239" w14:textId="77777777" w:rsidR="00BA7A09" w:rsidRPr="0003648D" w:rsidRDefault="00BA7A09" w:rsidP="00FF6149">
            <w:pPr>
              <w:pStyle w:val="TableBody"/>
              <w:rPr>
                <w:ins w:id="4617" w:author="STEC" w:date="2017-11-22T11:44:00Z"/>
              </w:rPr>
            </w:pPr>
            <w:ins w:id="4618" w:author="STEC" w:date="2017-11-22T11:44:00Z">
              <w:r w:rsidRPr="0003648D">
                <w:rPr>
                  <w:i/>
                </w:rPr>
                <w:t xml:space="preserve">Total Self-Arranged </w:t>
              </w:r>
            </w:ins>
            <w:ins w:id="4619" w:author="STEC" w:date="2017-11-22T11:47:00Z">
              <w:del w:id="4620" w:author="STEC 042618" w:date="2018-03-28T16:51:00Z">
                <w:r w:rsidRPr="0003648D" w:rsidDel="00C919F9">
                  <w:rPr>
                    <w:i/>
                  </w:rPr>
                  <w:delText xml:space="preserve">Primary </w:delText>
                </w:r>
              </w:del>
              <w:r w:rsidRPr="0003648D">
                <w:rPr>
                  <w:i/>
                </w:rPr>
                <w:t>Frequency Response</w:t>
              </w:r>
            </w:ins>
            <w:ins w:id="4621" w:author="STEC 042618" w:date="2018-03-28T16:51:00Z">
              <w:r w:rsidR="00C919F9" w:rsidRPr="0003648D">
                <w:rPr>
                  <w:i/>
                </w:rPr>
                <w:t xml:space="preserve"> </w:t>
              </w:r>
            </w:ins>
            <w:ins w:id="4622" w:author="STEC" w:date="2017-11-22T11:47:00Z">
              <w:r w:rsidRPr="0003648D">
                <w:rPr>
                  <w:i/>
                </w:rPr>
                <w:t>Service</w:t>
              </w:r>
            </w:ins>
            <w:ins w:id="4623" w:author="STEC" w:date="2017-11-22T11:44:00Z">
              <w:r w:rsidRPr="0003648D">
                <w:rPr>
                  <w:i/>
                </w:rPr>
                <w:t xml:space="preserve"> Quantity per QSE for all markets</w:t>
              </w:r>
              <w:r w:rsidRPr="0003648D">
                <w:t xml:space="preserve">—The sum of all self-arranged </w:t>
              </w:r>
            </w:ins>
            <w:ins w:id="4624" w:author="STEC" w:date="2017-11-22T11:46:00Z">
              <w:del w:id="4625" w:author="ERCOT 06XX18" w:date="2018-06-01T15:06:00Z">
                <w:r w:rsidRPr="0003648D" w:rsidDel="0003648D">
                  <w:delText>P</w:delText>
                </w:r>
              </w:del>
              <w:r w:rsidRPr="0003648D">
                <w:t>FRS</w:t>
              </w:r>
            </w:ins>
            <w:ins w:id="4626" w:author="STEC" w:date="2017-11-22T11:44:00Z">
              <w:r w:rsidRPr="0003648D">
                <w:t xml:space="preserve"> quantities submitted by QSE </w:t>
              </w:r>
              <w:r w:rsidRPr="0003648D">
                <w:rPr>
                  <w:i/>
                </w:rPr>
                <w:t>q</w:t>
              </w:r>
              <w:r w:rsidRPr="0003648D">
                <w:t xml:space="preserve"> for DAM and all SASMs.</w:t>
              </w:r>
            </w:ins>
          </w:p>
        </w:tc>
      </w:tr>
      <w:tr w:rsidR="00BA7A09" w:rsidRPr="0003648D" w14:paraId="66A94624" w14:textId="77777777" w:rsidTr="00FF6149">
        <w:trPr>
          <w:trHeight w:val="143"/>
          <w:ins w:id="4627" w:author="STEC" w:date="2017-11-22T11:44:00Z"/>
        </w:trPr>
        <w:tc>
          <w:tcPr>
            <w:tcW w:w="1191" w:type="pct"/>
            <w:tcBorders>
              <w:top w:val="single" w:sz="4" w:space="0" w:color="auto"/>
              <w:left w:val="single" w:sz="4" w:space="0" w:color="auto"/>
              <w:bottom w:val="single" w:sz="4" w:space="0" w:color="auto"/>
              <w:right w:val="single" w:sz="4" w:space="0" w:color="auto"/>
            </w:tcBorders>
          </w:tcPr>
          <w:p w14:paraId="3A110545" w14:textId="77777777" w:rsidR="00BA7A09" w:rsidRPr="0003648D" w:rsidRDefault="00BA7A09" w:rsidP="00FF6149">
            <w:pPr>
              <w:pStyle w:val="TableBody"/>
              <w:rPr>
                <w:ins w:id="4628" w:author="STEC" w:date="2017-11-22T11:44:00Z"/>
                <w:i/>
              </w:rPr>
            </w:pPr>
            <w:ins w:id="4629" w:author="STEC" w:date="2017-11-22T11:44:00Z">
              <w:r w:rsidRPr="0003648D">
                <w:rPr>
                  <w:i/>
                </w:rPr>
                <w:t>q</w:t>
              </w:r>
            </w:ins>
          </w:p>
        </w:tc>
        <w:tc>
          <w:tcPr>
            <w:tcW w:w="395" w:type="pct"/>
            <w:tcBorders>
              <w:top w:val="single" w:sz="4" w:space="0" w:color="auto"/>
              <w:left w:val="single" w:sz="4" w:space="0" w:color="auto"/>
              <w:bottom w:val="single" w:sz="4" w:space="0" w:color="auto"/>
              <w:right w:val="single" w:sz="4" w:space="0" w:color="auto"/>
            </w:tcBorders>
          </w:tcPr>
          <w:p w14:paraId="3A03EA87" w14:textId="77777777" w:rsidR="00BA7A09" w:rsidRPr="0003648D" w:rsidRDefault="00BA7A09" w:rsidP="00FF6149">
            <w:pPr>
              <w:pStyle w:val="TableBody"/>
              <w:rPr>
                <w:ins w:id="4630" w:author="STEC" w:date="2017-11-22T11:44:00Z"/>
              </w:rPr>
            </w:pPr>
            <w:ins w:id="4631" w:author="STEC" w:date="2017-11-22T11:44:00Z">
              <w:r w:rsidRPr="0003648D">
                <w:t>none</w:t>
              </w:r>
            </w:ins>
          </w:p>
        </w:tc>
        <w:tc>
          <w:tcPr>
            <w:tcW w:w="3414" w:type="pct"/>
            <w:tcBorders>
              <w:top w:val="single" w:sz="4" w:space="0" w:color="auto"/>
              <w:left w:val="single" w:sz="4" w:space="0" w:color="auto"/>
              <w:bottom w:val="single" w:sz="4" w:space="0" w:color="auto"/>
              <w:right w:val="single" w:sz="4" w:space="0" w:color="auto"/>
            </w:tcBorders>
          </w:tcPr>
          <w:p w14:paraId="43491B4E" w14:textId="77777777" w:rsidR="00BA7A09" w:rsidRPr="0003648D" w:rsidRDefault="00BA7A09" w:rsidP="00FF6149">
            <w:pPr>
              <w:pStyle w:val="TableBody"/>
              <w:rPr>
                <w:ins w:id="4632" w:author="STEC" w:date="2017-11-22T11:44:00Z"/>
              </w:rPr>
            </w:pPr>
            <w:ins w:id="4633" w:author="STEC" w:date="2017-11-22T11:44:00Z">
              <w:r w:rsidRPr="0003648D">
                <w:t>A QSE.</w:t>
              </w:r>
            </w:ins>
          </w:p>
        </w:tc>
      </w:tr>
      <w:tr w:rsidR="00BA7A09" w:rsidRPr="0003648D" w14:paraId="740187DC" w14:textId="77777777" w:rsidTr="00FF6149">
        <w:trPr>
          <w:trHeight w:val="143"/>
          <w:ins w:id="4634" w:author="STEC" w:date="2017-11-22T11:44:00Z"/>
        </w:trPr>
        <w:tc>
          <w:tcPr>
            <w:tcW w:w="1191" w:type="pct"/>
            <w:tcBorders>
              <w:top w:val="single" w:sz="4" w:space="0" w:color="auto"/>
              <w:left w:val="single" w:sz="4" w:space="0" w:color="auto"/>
              <w:bottom w:val="single" w:sz="4" w:space="0" w:color="auto"/>
              <w:right w:val="single" w:sz="4" w:space="0" w:color="auto"/>
            </w:tcBorders>
          </w:tcPr>
          <w:p w14:paraId="06F4C5DF" w14:textId="77777777" w:rsidR="00BA7A09" w:rsidRPr="0003648D" w:rsidRDefault="00BA7A09" w:rsidP="00FF6149">
            <w:pPr>
              <w:pStyle w:val="TableBody"/>
              <w:rPr>
                <w:ins w:id="4635" w:author="STEC" w:date="2017-11-22T11:44:00Z"/>
                <w:i/>
              </w:rPr>
            </w:pPr>
            <w:ins w:id="4636" w:author="STEC" w:date="2017-11-22T11:44:00Z">
              <w:r w:rsidRPr="0003648D">
                <w:rPr>
                  <w:i/>
                </w:rPr>
                <w:t>r</w:t>
              </w:r>
            </w:ins>
          </w:p>
        </w:tc>
        <w:tc>
          <w:tcPr>
            <w:tcW w:w="395" w:type="pct"/>
            <w:tcBorders>
              <w:top w:val="single" w:sz="4" w:space="0" w:color="auto"/>
              <w:left w:val="single" w:sz="4" w:space="0" w:color="auto"/>
              <w:bottom w:val="single" w:sz="4" w:space="0" w:color="auto"/>
              <w:right w:val="single" w:sz="4" w:space="0" w:color="auto"/>
            </w:tcBorders>
          </w:tcPr>
          <w:p w14:paraId="7757B9F9" w14:textId="77777777" w:rsidR="00BA7A09" w:rsidRPr="0003648D" w:rsidRDefault="00BA7A09" w:rsidP="00FF6149">
            <w:pPr>
              <w:pStyle w:val="TableBody"/>
              <w:rPr>
                <w:ins w:id="4637" w:author="STEC" w:date="2017-11-22T11:44:00Z"/>
              </w:rPr>
            </w:pPr>
            <w:ins w:id="4638" w:author="STEC" w:date="2017-11-22T11:44:00Z">
              <w:r w:rsidRPr="0003648D">
                <w:t>none</w:t>
              </w:r>
            </w:ins>
          </w:p>
        </w:tc>
        <w:tc>
          <w:tcPr>
            <w:tcW w:w="3414" w:type="pct"/>
            <w:tcBorders>
              <w:top w:val="single" w:sz="4" w:space="0" w:color="auto"/>
              <w:left w:val="single" w:sz="4" w:space="0" w:color="auto"/>
              <w:bottom w:val="single" w:sz="4" w:space="0" w:color="auto"/>
              <w:right w:val="single" w:sz="4" w:space="0" w:color="auto"/>
            </w:tcBorders>
          </w:tcPr>
          <w:p w14:paraId="7B868DF9" w14:textId="77777777" w:rsidR="00BA7A09" w:rsidRPr="0003648D" w:rsidRDefault="00BA7A09" w:rsidP="00FF6149">
            <w:pPr>
              <w:pStyle w:val="TableBody"/>
              <w:rPr>
                <w:ins w:id="4639" w:author="STEC" w:date="2017-11-22T11:44:00Z"/>
              </w:rPr>
            </w:pPr>
            <w:ins w:id="4640" w:author="STEC" w:date="2017-11-22T11:44:00Z">
              <w:r w:rsidRPr="0003648D">
                <w:t xml:space="preserve">A Generation Resource that was allocated </w:t>
              </w:r>
            </w:ins>
            <w:ins w:id="4641" w:author="STEC" w:date="2017-11-22T11:46:00Z">
              <w:del w:id="4642" w:author="ERCOT 06XX18" w:date="2018-06-01T15:06:00Z">
                <w:r w:rsidRPr="0003648D" w:rsidDel="0003648D">
                  <w:delText>P</w:delText>
                </w:r>
              </w:del>
              <w:r w:rsidRPr="0003648D">
                <w:t>FRS</w:t>
              </w:r>
            </w:ins>
            <w:ins w:id="4643" w:author="STEC" w:date="2017-11-22T11:44:00Z">
              <w:r w:rsidRPr="0003648D">
                <w:t xml:space="preserve"> Ancillary Service Assignment by the QSE.</w:t>
              </w:r>
            </w:ins>
          </w:p>
        </w:tc>
      </w:tr>
      <w:tr w:rsidR="00BA7A09" w:rsidRPr="0003648D" w14:paraId="281A19C8" w14:textId="77777777" w:rsidTr="00FF6149">
        <w:trPr>
          <w:trHeight w:val="143"/>
          <w:ins w:id="4644" w:author="STEC" w:date="2017-11-22T11:44:00Z"/>
        </w:trPr>
        <w:tc>
          <w:tcPr>
            <w:tcW w:w="1191" w:type="pct"/>
            <w:tcBorders>
              <w:top w:val="single" w:sz="4" w:space="0" w:color="auto"/>
              <w:left w:val="single" w:sz="4" w:space="0" w:color="auto"/>
              <w:bottom w:val="single" w:sz="4" w:space="0" w:color="auto"/>
              <w:right w:val="single" w:sz="4" w:space="0" w:color="auto"/>
            </w:tcBorders>
          </w:tcPr>
          <w:p w14:paraId="79C5ED3E" w14:textId="77777777" w:rsidR="00BA7A09" w:rsidRPr="0003648D" w:rsidRDefault="00BA7A09" w:rsidP="00FF6149">
            <w:pPr>
              <w:pStyle w:val="TableBody"/>
              <w:rPr>
                <w:ins w:id="4645" w:author="STEC" w:date="2017-11-22T11:44:00Z"/>
                <w:i/>
              </w:rPr>
            </w:pPr>
            <w:ins w:id="4646" w:author="STEC" w:date="2017-11-22T11:44:00Z">
              <w:r w:rsidRPr="0003648D">
                <w:rPr>
                  <w:i/>
                </w:rPr>
                <w:t>p</w:t>
              </w:r>
            </w:ins>
          </w:p>
        </w:tc>
        <w:tc>
          <w:tcPr>
            <w:tcW w:w="395" w:type="pct"/>
            <w:tcBorders>
              <w:top w:val="single" w:sz="4" w:space="0" w:color="auto"/>
              <w:left w:val="single" w:sz="4" w:space="0" w:color="auto"/>
              <w:bottom w:val="single" w:sz="4" w:space="0" w:color="auto"/>
              <w:right w:val="single" w:sz="4" w:space="0" w:color="auto"/>
            </w:tcBorders>
          </w:tcPr>
          <w:p w14:paraId="392B5A23" w14:textId="77777777" w:rsidR="00BA7A09" w:rsidRPr="0003648D" w:rsidRDefault="00BA7A09" w:rsidP="00FF6149">
            <w:pPr>
              <w:pStyle w:val="TableBody"/>
              <w:rPr>
                <w:ins w:id="4647" w:author="STEC" w:date="2017-11-22T11:44:00Z"/>
              </w:rPr>
            </w:pPr>
            <w:ins w:id="4648" w:author="STEC" w:date="2017-11-22T11:44:00Z">
              <w:r w:rsidRPr="0003648D">
                <w:t>none</w:t>
              </w:r>
            </w:ins>
          </w:p>
        </w:tc>
        <w:tc>
          <w:tcPr>
            <w:tcW w:w="3414" w:type="pct"/>
            <w:tcBorders>
              <w:top w:val="single" w:sz="4" w:space="0" w:color="auto"/>
              <w:left w:val="single" w:sz="4" w:space="0" w:color="auto"/>
              <w:bottom w:val="single" w:sz="4" w:space="0" w:color="auto"/>
              <w:right w:val="single" w:sz="4" w:space="0" w:color="auto"/>
            </w:tcBorders>
          </w:tcPr>
          <w:p w14:paraId="4F2DB8DF" w14:textId="77777777" w:rsidR="00BA7A09" w:rsidRPr="0003648D" w:rsidRDefault="00BA7A09" w:rsidP="00FF6149">
            <w:pPr>
              <w:pStyle w:val="TableBody"/>
              <w:rPr>
                <w:ins w:id="4649" w:author="STEC" w:date="2017-11-22T11:44:00Z"/>
              </w:rPr>
            </w:pPr>
            <w:ins w:id="4650" w:author="STEC" w:date="2017-11-22T11:44:00Z">
              <w:r w:rsidRPr="0003648D">
                <w:t xml:space="preserve">A Settlement Point for the Resource Node that was allocated </w:t>
              </w:r>
            </w:ins>
            <w:ins w:id="4651" w:author="STEC" w:date="2017-11-22T11:46:00Z">
              <w:del w:id="4652" w:author="ERCOT 06XX18" w:date="2018-06-01T15:06:00Z">
                <w:r w:rsidRPr="0003648D" w:rsidDel="0003648D">
                  <w:delText>P</w:delText>
                </w:r>
              </w:del>
              <w:r w:rsidRPr="0003648D">
                <w:t>FRS</w:t>
              </w:r>
            </w:ins>
            <w:ins w:id="4653" w:author="STEC" w:date="2017-11-22T11:44:00Z">
              <w:r w:rsidRPr="0003648D">
                <w:t xml:space="preserve"> Ancillary Service Assignment by the QSE.</w:t>
              </w:r>
            </w:ins>
          </w:p>
        </w:tc>
      </w:tr>
    </w:tbl>
    <w:p w14:paraId="0C5BCE2C" w14:textId="77777777" w:rsidR="00BA7A09" w:rsidRPr="0003648D" w:rsidRDefault="00BA7A09" w:rsidP="00BA7A09">
      <w:pPr>
        <w:pStyle w:val="List"/>
        <w:spacing w:before="240"/>
        <w:ind w:left="1440"/>
        <w:rPr>
          <w:ins w:id="4654" w:author="STEC" w:date="2017-11-22T11:44:00Z"/>
        </w:rPr>
      </w:pPr>
      <w:ins w:id="4655" w:author="STEC" w:date="2017-11-22T11:44:00Z">
        <w:r w:rsidRPr="0003648D">
          <w:t>(c)</w:t>
        </w:r>
        <w:r w:rsidRPr="0003648D">
          <w:tab/>
          <w:t xml:space="preserve">The incremental cost to each QSE’s for assigned </w:t>
        </w:r>
      </w:ins>
      <w:ins w:id="4656" w:author="STEC" w:date="2017-11-22T11:46:00Z">
        <w:del w:id="4657" w:author="STEC 042618" w:date="2018-03-28T16:51:00Z">
          <w:r w:rsidRPr="0003648D" w:rsidDel="00C919F9">
            <w:delText>P</w:delText>
          </w:r>
        </w:del>
        <w:r w:rsidRPr="0003648D">
          <w:t>FRS</w:t>
        </w:r>
      </w:ins>
      <w:ins w:id="4658" w:author="STEC" w:date="2017-11-22T11:44:00Z">
        <w:r w:rsidRPr="0003648D">
          <w:t xml:space="preserve"> for the Operating Hour, is calculated as follows:</w:t>
        </w:r>
      </w:ins>
    </w:p>
    <w:p w14:paraId="39013085" w14:textId="77777777" w:rsidR="00BA7A09" w:rsidRPr="0003648D" w:rsidRDefault="00BA7A09" w:rsidP="00BA7A09">
      <w:pPr>
        <w:pStyle w:val="List"/>
        <w:ind w:left="1440"/>
        <w:rPr>
          <w:ins w:id="4659" w:author="STEC" w:date="2017-11-22T11:44:00Z"/>
          <w:b/>
          <w:i/>
          <w:vertAlign w:val="subscript"/>
          <w:lang w:val="pt-BR"/>
        </w:rPr>
      </w:pPr>
      <w:ins w:id="4660" w:author="STEC" w:date="2017-11-22T11:44:00Z">
        <w:r w:rsidRPr="0003648D">
          <w:rPr>
            <w:b/>
            <w:lang w:val="pt-BR"/>
          </w:rPr>
          <w:t>NETART</w:t>
        </w:r>
      </w:ins>
      <w:ins w:id="4661" w:author="STEC" w:date="2017-11-22T11:49:00Z">
        <w:del w:id="4662" w:author="STEC 042618" w:date="2018-03-28T16:51:00Z">
          <w:r w:rsidRPr="0003648D" w:rsidDel="00C919F9">
            <w:rPr>
              <w:b/>
              <w:lang w:val="pt-BR"/>
            </w:rPr>
            <w:delText>P</w:delText>
          </w:r>
        </w:del>
        <w:r w:rsidRPr="0003648D">
          <w:rPr>
            <w:b/>
            <w:lang w:val="pt-BR"/>
          </w:rPr>
          <w:t>FR</w:t>
        </w:r>
        <w:del w:id="4663" w:author="ERCOT 06XX18" w:date="2018-06-06T14:04:00Z">
          <w:r w:rsidRPr="0003648D" w:rsidDel="00296C1C">
            <w:rPr>
              <w:b/>
              <w:lang w:val="pt-BR"/>
            </w:rPr>
            <w:delText>S</w:delText>
          </w:r>
        </w:del>
      </w:ins>
      <w:ins w:id="4664" w:author="STEC" w:date="2017-11-22T11:44:00Z">
        <w:r w:rsidRPr="0003648D">
          <w:rPr>
            <w:b/>
            <w:lang w:val="pt-BR"/>
          </w:rPr>
          <w:t xml:space="preserve">AMT </w:t>
        </w:r>
        <w:r w:rsidRPr="0003648D">
          <w:rPr>
            <w:b/>
            <w:i/>
            <w:vertAlign w:val="subscript"/>
            <w:lang w:val="pt-BR"/>
          </w:rPr>
          <w:t>q</w:t>
        </w:r>
        <w:r w:rsidRPr="0003648D">
          <w:rPr>
            <w:b/>
            <w:lang w:val="pt-BR"/>
          </w:rPr>
          <w:tab/>
          <w:t>=</w:t>
        </w:r>
        <w:r w:rsidRPr="0003648D">
          <w:rPr>
            <w:b/>
            <w:lang w:val="pt-BR"/>
          </w:rPr>
          <w:tab/>
          <w:t>A</w:t>
        </w:r>
      </w:ins>
      <w:ins w:id="4665" w:author="STEC" w:date="2017-11-22T11:49:00Z">
        <w:del w:id="4666" w:author="STEC 042618" w:date="2018-03-28T16:52:00Z">
          <w:r w:rsidRPr="0003648D" w:rsidDel="00C919F9">
            <w:rPr>
              <w:b/>
              <w:lang w:val="pt-BR"/>
            </w:rPr>
            <w:delText>P</w:delText>
          </w:r>
        </w:del>
        <w:r w:rsidRPr="0003648D">
          <w:rPr>
            <w:b/>
            <w:lang w:val="pt-BR"/>
          </w:rPr>
          <w:t>FR</w:t>
        </w:r>
        <w:del w:id="4667" w:author="ERCOT 06XX18" w:date="2018-06-06T14:04:00Z">
          <w:r w:rsidRPr="0003648D" w:rsidDel="00296C1C">
            <w:rPr>
              <w:b/>
              <w:lang w:val="pt-BR"/>
            </w:rPr>
            <w:delText>S</w:delText>
          </w:r>
        </w:del>
      </w:ins>
      <w:ins w:id="4668" w:author="STEC" w:date="2017-11-22T11:44:00Z">
        <w:r w:rsidRPr="0003648D">
          <w:rPr>
            <w:b/>
            <w:lang w:val="pt-BR"/>
          </w:rPr>
          <w:t xml:space="preserve">COST </w:t>
        </w:r>
        <w:r w:rsidRPr="0003648D">
          <w:rPr>
            <w:b/>
            <w:i/>
            <w:vertAlign w:val="subscript"/>
            <w:lang w:val="pt-BR"/>
          </w:rPr>
          <w:t>q</w:t>
        </w:r>
        <w:r w:rsidRPr="0003648D">
          <w:rPr>
            <w:b/>
            <w:lang w:val="pt-BR"/>
          </w:rPr>
          <w:t xml:space="preserve"> –</w:t>
        </w:r>
        <w:del w:id="4669" w:author="STEC 042618" w:date="2018-03-28T16:52:00Z">
          <w:r w:rsidRPr="0003648D" w:rsidDel="00C919F9">
            <w:rPr>
              <w:b/>
              <w:lang w:val="pt-BR"/>
            </w:rPr>
            <w:delText xml:space="preserve"> </w:delText>
          </w:r>
        </w:del>
      </w:ins>
      <w:ins w:id="4670" w:author="STEC" w:date="2017-11-22T11:49:00Z">
        <w:del w:id="4671" w:author="STEC 042618" w:date="2018-03-28T16:52:00Z">
          <w:r w:rsidRPr="0003648D" w:rsidDel="00C919F9">
            <w:rPr>
              <w:b/>
            </w:rPr>
            <w:delText>P</w:delText>
          </w:r>
        </w:del>
        <w:r w:rsidRPr="0003648D">
          <w:rPr>
            <w:b/>
          </w:rPr>
          <w:t>FR</w:t>
        </w:r>
        <w:del w:id="4672" w:author="ERCOT 06XX18" w:date="2018-06-06T14:04:00Z">
          <w:r w:rsidRPr="0003648D" w:rsidDel="00296C1C">
            <w:rPr>
              <w:b/>
            </w:rPr>
            <w:delText>S</w:delText>
          </w:r>
        </w:del>
      </w:ins>
      <w:ins w:id="4673" w:author="STEC" w:date="2017-11-22T11:44:00Z">
        <w:r w:rsidRPr="0003648D">
          <w:rPr>
            <w:b/>
          </w:rPr>
          <w:t xml:space="preserve">COST </w:t>
        </w:r>
        <w:r w:rsidRPr="0003648D">
          <w:rPr>
            <w:b/>
            <w:i/>
            <w:vertAlign w:val="subscript"/>
          </w:rPr>
          <w:t>q</w:t>
        </w:r>
        <w:r w:rsidRPr="0003648D">
          <w:rPr>
            <w:b/>
            <w:i/>
            <w:vertAlign w:val="subscript"/>
            <w:lang w:val="pt-BR"/>
          </w:rPr>
          <w:t xml:space="preserve"> </w:t>
        </w:r>
      </w:ins>
    </w:p>
    <w:p w14:paraId="7DAF438B" w14:textId="77777777" w:rsidR="00BA7A09" w:rsidRPr="0003648D" w:rsidRDefault="00BA7A09" w:rsidP="00BA7A09">
      <w:pPr>
        <w:rPr>
          <w:ins w:id="4674" w:author="STEC" w:date="2017-11-22T11:44:00Z"/>
        </w:rPr>
      </w:pPr>
      <w:ins w:id="4675" w:author="STEC" w:date="2017-11-22T11:44:00Z">
        <w:r w:rsidRPr="0003648D">
          <w:t>The above variables are defined as follows:</w:t>
        </w:r>
      </w:ins>
    </w:p>
    <w:tbl>
      <w:tblP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4"/>
        <w:gridCol w:w="631"/>
        <w:gridCol w:w="6546"/>
      </w:tblGrid>
      <w:tr w:rsidR="00BA7A09" w:rsidRPr="0003648D" w14:paraId="6105F339" w14:textId="77777777" w:rsidTr="00FF6149">
        <w:trPr>
          <w:ins w:id="4676" w:author="STEC" w:date="2017-11-22T11:44:00Z"/>
        </w:trPr>
        <w:tc>
          <w:tcPr>
            <w:tcW w:w="1191" w:type="pct"/>
          </w:tcPr>
          <w:p w14:paraId="47BF148C" w14:textId="77777777" w:rsidR="00BA7A09" w:rsidRPr="0003648D" w:rsidRDefault="00BA7A09" w:rsidP="00FF6149">
            <w:pPr>
              <w:pStyle w:val="TableHead"/>
              <w:rPr>
                <w:ins w:id="4677" w:author="STEC" w:date="2017-11-22T11:44:00Z"/>
              </w:rPr>
            </w:pPr>
            <w:ins w:id="4678" w:author="STEC" w:date="2017-11-22T11:44:00Z">
              <w:r w:rsidRPr="0003648D">
                <w:t>Variable</w:t>
              </w:r>
            </w:ins>
          </w:p>
        </w:tc>
        <w:tc>
          <w:tcPr>
            <w:tcW w:w="335" w:type="pct"/>
          </w:tcPr>
          <w:p w14:paraId="08840BD0" w14:textId="77777777" w:rsidR="00BA7A09" w:rsidRPr="0003648D" w:rsidRDefault="00BA7A09" w:rsidP="00FF6149">
            <w:pPr>
              <w:pStyle w:val="TableHead"/>
              <w:rPr>
                <w:ins w:id="4679" w:author="STEC" w:date="2017-11-22T11:44:00Z"/>
              </w:rPr>
            </w:pPr>
            <w:ins w:id="4680" w:author="STEC" w:date="2017-11-22T11:44:00Z">
              <w:r w:rsidRPr="0003648D">
                <w:t>Unit</w:t>
              </w:r>
            </w:ins>
          </w:p>
        </w:tc>
        <w:tc>
          <w:tcPr>
            <w:tcW w:w="3474" w:type="pct"/>
          </w:tcPr>
          <w:p w14:paraId="4CC5F2F1" w14:textId="77777777" w:rsidR="00BA7A09" w:rsidRPr="0003648D" w:rsidRDefault="00BA7A09" w:rsidP="00FF6149">
            <w:pPr>
              <w:pStyle w:val="TableHead"/>
              <w:rPr>
                <w:ins w:id="4681" w:author="STEC" w:date="2017-11-22T11:44:00Z"/>
              </w:rPr>
            </w:pPr>
            <w:ins w:id="4682" w:author="STEC" w:date="2017-11-22T11:44:00Z">
              <w:r w:rsidRPr="0003648D">
                <w:t>Description</w:t>
              </w:r>
            </w:ins>
          </w:p>
        </w:tc>
      </w:tr>
      <w:tr w:rsidR="00BA7A09" w:rsidRPr="0003648D" w14:paraId="1BD8C750" w14:textId="77777777" w:rsidTr="00FF6149">
        <w:trPr>
          <w:ins w:id="4683" w:author="STEC" w:date="2017-11-22T11:44:00Z"/>
        </w:trPr>
        <w:tc>
          <w:tcPr>
            <w:tcW w:w="1191" w:type="pct"/>
          </w:tcPr>
          <w:p w14:paraId="3C50AC39" w14:textId="77777777" w:rsidR="00BA7A09" w:rsidRPr="0003648D" w:rsidRDefault="00BA7A09" w:rsidP="00FF6149">
            <w:pPr>
              <w:pStyle w:val="TableBody"/>
              <w:rPr>
                <w:ins w:id="4684" w:author="STEC" w:date="2017-11-22T11:44:00Z"/>
              </w:rPr>
            </w:pPr>
            <w:ins w:id="4685" w:author="STEC" w:date="2017-11-22T11:44:00Z">
              <w:r w:rsidRPr="0003648D">
                <w:rPr>
                  <w:lang w:val="pt-BR"/>
                </w:rPr>
                <w:t>NETART</w:t>
              </w:r>
            </w:ins>
            <w:ins w:id="4686" w:author="STEC" w:date="2017-11-22T11:49:00Z">
              <w:del w:id="4687" w:author="STEC 042618" w:date="2018-03-28T16:52:00Z">
                <w:r w:rsidRPr="0003648D" w:rsidDel="00C919F9">
                  <w:rPr>
                    <w:lang w:val="pt-BR"/>
                  </w:rPr>
                  <w:delText>P</w:delText>
                </w:r>
              </w:del>
              <w:r w:rsidRPr="0003648D">
                <w:rPr>
                  <w:lang w:val="pt-BR"/>
                </w:rPr>
                <w:t>FR</w:t>
              </w:r>
              <w:del w:id="4688" w:author="ERCOT 06XX18" w:date="2018-06-06T14:04:00Z">
                <w:r w:rsidRPr="0003648D" w:rsidDel="00296C1C">
                  <w:rPr>
                    <w:lang w:val="pt-BR"/>
                  </w:rPr>
                  <w:delText>S</w:delText>
                </w:r>
              </w:del>
            </w:ins>
            <w:ins w:id="4689" w:author="STEC" w:date="2017-11-22T11:44:00Z">
              <w:r w:rsidRPr="0003648D">
                <w:rPr>
                  <w:lang w:val="pt-BR"/>
                </w:rPr>
                <w:t xml:space="preserve">AMT </w:t>
              </w:r>
              <w:r w:rsidRPr="0003648D">
                <w:rPr>
                  <w:i/>
                  <w:vertAlign w:val="subscript"/>
                </w:rPr>
                <w:t>q</w:t>
              </w:r>
            </w:ins>
          </w:p>
        </w:tc>
        <w:tc>
          <w:tcPr>
            <w:tcW w:w="335" w:type="pct"/>
          </w:tcPr>
          <w:p w14:paraId="7DEBCA5D" w14:textId="77777777" w:rsidR="00BA7A09" w:rsidRPr="0003648D" w:rsidRDefault="00BA7A09" w:rsidP="00FF6149">
            <w:pPr>
              <w:pStyle w:val="TableBody"/>
              <w:rPr>
                <w:ins w:id="4690" w:author="STEC" w:date="2017-11-22T11:44:00Z"/>
              </w:rPr>
            </w:pPr>
            <w:ins w:id="4691" w:author="STEC" w:date="2017-11-22T11:44:00Z">
              <w:r w:rsidRPr="0003648D">
                <w:t>$</w:t>
              </w:r>
            </w:ins>
          </w:p>
        </w:tc>
        <w:tc>
          <w:tcPr>
            <w:tcW w:w="3474" w:type="pct"/>
          </w:tcPr>
          <w:p w14:paraId="59BF52CF" w14:textId="77777777" w:rsidR="00BA7A09" w:rsidRPr="0003648D" w:rsidRDefault="00BA7A09" w:rsidP="00FF6149">
            <w:pPr>
              <w:pStyle w:val="TableBody"/>
              <w:rPr>
                <w:ins w:id="4692" w:author="STEC" w:date="2017-11-22T11:44:00Z"/>
              </w:rPr>
            </w:pPr>
            <w:ins w:id="4693" w:author="STEC" w:date="2017-11-22T11:44:00Z">
              <w:r w:rsidRPr="0003648D">
                <w:rPr>
                  <w:i/>
                </w:rPr>
                <w:t xml:space="preserve">Real-Time </w:t>
              </w:r>
            </w:ins>
            <w:ins w:id="4694" w:author="STEC" w:date="2017-11-22T11:47:00Z">
              <w:del w:id="4695" w:author="STEC 042618" w:date="2018-03-28T16:52:00Z">
                <w:r w:rsidRPr="0003648D" w:rsidDel="00C919F9">
                  <w:rPr>
                    <w:i/>
                  </w:rPr>
                  <w:delText xml:space="preserve">Primary </w:delText>
                </w:r>
              </w:del>
              <w:r w:rsidRPr="0003648D">
                <w:rPr>
                  <w:i/>
                </w:rPr>
                <w:t>Frequency Response</w:t>
              </w:r>
            </w:ins>
            <w:ins w:id="4696" w:author="STEC 042618" w:date="2018-03-28T16:52:00Z">
              <w:r w:rsidR="00C919F9" w:rsidRPr="0003648D">
                <w:rPr>
                  <w:i/>
                </w:rPr>
                <w:t xml:space="preserve"> </w:t>
              </w:r>
            </w:ins>
            <w:ins w:id="4697" w:author="STEC" w:date="2017-11-22T11:47:00Z">
              <w:r w:rsidRPr="0003648D">
                <w:rPr>
                  <w:i/>
                </w:rPr>
                <w:t>Service</w:t>
              </w:r>
            </w:ins>
            <w:ins w:id="4698" w:author="STEC" w:date="2017-11-22T11:44:00Z">
              <w:r w:rsidRPr="0003648D">
                <w:rPr>
                  <w:i/>
                </w:rPr>
                <w:t xml:space="preserve"> Amount per QSE</w:t>
              </w:r>
              <w:r w:rsidRPr="0003648D">
                <w:t xml:space="preserve">—The net adjustment to QSE </w:t>
              </w:r>
              <w:r w:rsidRPr="0003648D">
                <w:rPr>
                  <w:i/>
                </w:rPr>
                <w:t>q</w:t>
              </w:r>
              <w:r w:rsidRPr="0003648D">
                <w:t xml:space="preserve">’s share of the costs for assigned </w:t>
              </w:r>
            </w:ins>
            <w:ins w:id="4699" w:author="STEC" w:date="2017-11-22T11:46:00Z">
              <w:del w:id="4700" w:author="STEC 042618" w:date="2018-03-28T16:52:00Z">
                <w:r w:rsidRPr="0003648D" w:rsidDel="00C919F9">
                  <w:delText>P</w:delText>
                </w:r>
              </w:del>
              <w:r w:rsidRPr="0003648D">
                <w:t>FRS</w:t>
              </w:r>
            </w:ins>
            <w:ins w:id="4701" w:author="STEC" w:date="2017-11-22T11:44:00Z">
              <w:r w:rsidRPr="0003648D">
                <w:t>, for the hour.</w:t>
              </w:r>
            </w:ins>
          </w:p>
        </w:tc>
      </w:tr>
      <w:tr w:rsidR="00BA7A09" w:rsidRPr="0003648D" w14:paraId="144D36F0" w14:textId="77777777" w:rsidTr="00FF6149">
        <w:trPr>
          <w:ins w:id="4702" w:author="STEC" w:date="2017-11-22T11:44:00Z"/>
        </w:trPr>
        <w:tc>
          <w:tcPr>
            <w:tcW w:w="1191" w:type="pct"/>
          </w:tcPr>
          <w:p w14:paraId="6663020E" w14:textId="77777777" w:rsidR="00BA7A09" w:rsidRPr="0003648D" w:rsidRDefault="00BA7A09" w:rsidP="00FF6149">
            <w:pPr>
              <w:pStyle w:val="TableBody"/>
              <w:rPr>
                <w:ins w:id="4703" w:author="STEC" w:date="2017-11-22T11:44:00Z"/>
              </w:rPr>
            </w:pPr>
            <w:ins w:id="4704" w:author="STEC" w:date="2017-11-22T11:49:00Z">
              <w:del w:id="4705" w:author="STEC 042618" w:date="2018-03-28T16:52:00Z">
                <w:r w:rsidRPr="0003648D" w:rsidDel="00C919F9">
                  <w:delText>P</w:delText>
                </w:r>
              </w:del>
              <w:r w:rsidRPr="0003648D">
                <w:t>FR</w:t>
              </w:r>
              <w:del w:id="4706" w:author="ERCOT 06XX18" w:date="2018-06-06T14:04:00Z">
                <w:r w:rsidRPr="0003648D" w:rsidDel="00296C1C">
                  <w:delText>S</w:delText>
                </w:r>
              </w:del>
            </w:ins>
            <w:ins w:id="4707" w:author="STEC" w:date="2017-11-22T11:44:00Z">
              <w:r w:rsidRPr="0003648D">
                <w:t xml:space="preserve">COST </w:t>
              </w:r>
              <w:r w:rsidRPr="0003648D">
                <w:rPr>
                  <w:i/>
                  <w:vertAlign w:val="subscript"/>
                </w:rPr>
                <w:t>q</w:t>
              </w:r>
            </w:ins>
          </w:p>
        </w:tc>
        <w:tc>
          <w:tcPr>
            <w:tcW w:w="335" w:type="pct"/>
          </w:tcPr>
          <w:p w14:paraId="7F52C38D" w14:textId="77777777" w:rsidR="00BA7A09" w:rsidRPr="0003648D" w:rsidRDefault="00BA7A09" w:rsidP="00FF6149">
            <w:pPr>
              <w:pStyle w:val="TableBody"/>
              <w:rPr>
                <w:ins w:id="4708" w:author="STEC" w:date="2017-11-22T11:44:00Z"/>
              </w:rPr>
            </w:pPr>
            <w:ins w:id="4709" w:author="STEC" w:date="2017-11-22T11:44:00Z">
              <w:r w:rsidRPr="0003648D">
                <w:t>$</w:t>
              </w:r>
            </w:ins>
          </w:p>
        </w:tc>
        <w:tc>
          <w:tcPr>
            <w:tcW w:w="3474" w:type="pct"/>
          </w:tcPr>
          <w:p w14:paraId="2524EAB7" w14:textId="77777777" w:rsidR="00BA7A09" w:rsidRPr="0003648D" w:rsidRDefault="00BA7A09" w:rsidP="00FF6149">
            <w:pPr>
              <w:pStyle w:val="TableBody"/>
              <w:rPr>
                <w:ins w:id="4710" w:author="STEC" w:date="2017-11-22T11:44:00Z"/>
              </w:rPr>
            </w:pPr>
            <w:ins w:id="4711" w:author="STEC" w:date="2017-11-22T11:47:00Z">
              <w:del w:id="4712" w:author="STEC 042618" w:date="2018-03-28T16:52:00Z">
                <w:r w:rsidRPr="0003648D" w:rsidDel="00C919F9">
                  <w:rPr>
                    <w:i/>
                  </w:rPr>
                  <w:delText xml:space="preserve">Primary </w:delText>
                </w:r>
              </w:del>
              <w:r w:rsidRPr="0003648D">
                <w:rPr>
                  <w:i/>
                </w:rPr>
                <w:t>Frequency Response</w:t>
              </w:r>
            </w:ins>
            <w:ins w:id="4713" w:author="STEC 042618" w:date="2018-03-28T16:52:00Z">
              <w:r w:rsidR="00C919F9" w:rsidRPr="0003648D">
                <w:rPr>
                  <w:i/>
                </w:rPr>
                <w:t xml:space="preserve"> </w:t>
              </w:r>
            </w:ins>
            <w:ins w:id="4714" w:author="STEC" w:date="2017-11-22T11:47:00Z">
              <w:r w:rsidRPr="0003648D">
                <w:rPr>
                  <w:i/>
                </w:rPr>
                <w:t>Service</w:t>
              </w:r>
            </w:ins>
            <w:ins w:id="4715" w:author="STEC" w:date="2017-11-22T11:44:00Z">
              <w:r w:rsidRPr="0003648D">
                <w:rPr>
                  <w:i/>
                </w:rPr>
                <w:t xml:space="preserve"> Cost per QSE</w:t>
              </w:r>
              <w:r w:rsidRPr="0003648D">
                <w:t xml:space="preserve">—QSE </w:t>
              </w:r>
              <w:r w:rsidRPr="0003648D">
                <w:rPr>
                  <w:i/>
                </w:rPr>
                <w:t>q</w:t>
              </w:r>
              <w:r w:rsidRPr="0003648D">
                <w:t xml:space="preserve">’s share of the net total costs for </w:t>
              </w:r>
            </w:ins>
            <w:ins w:id="4716" w:author="STEC" w:date="2017-11-22T11:46:00Z">
              <w:del w:id="4717" w:author="STEC 042618" w:date="2018-03-28T16:52:00Z">
                <w:r w:rsidRPr="0003648D" w:rsidDel="00C919F9">
                  <w:delText>P</w:delText>
                </w:r>
              </w:del>
              <w:r w:rsidRPr="0003648D">
                <w:t>FRS</w:t>
              </w:r>
            </w:ins>
            <w:ins w:id="4718" w:author="STEC" w:date="2017-11-22T11:44:00Z">
              <w:r w:rsidRPr="0003648D">
                <w:t>, for the hour.</w:t>
              </w:r>
            </w:ins>
          </w:p>
        </w:tc>
      </w:tr>
      <w:tr w:rsidR="00BA7A09" w:rsidRPr="0003648D" w14:paraId="2D0509FC" w14:textId="77777777" w:rsidTr="00FF6149">
        <w:trPr>
          <w:ins w:id="4719" w:author="STEC" w:date="2017-11-22T11:44:00Z"/>
        </w:trPr>
        <w:tc>
          <w:tcPr>
            <w:tcW w:w="1191" w:type="pct"/>
            <w:tcBorders>
              <w:top w:val="single" w:sz="4" w:space="0" w:color="auto"/>
              <w:left w:val="single" w:sz="4" w:space="0" w:color="auto"/>
              <w:bottom w:val="single" w:sz="4" w:space="0" w:color="auto"/>
              <w:right w:val="single" w:sz="4" w:space="0" w:color="auto"/>
            </w:tcBorders>
          </w:tcPr>
          <w:p w14:paraId="71416176" w14:textId="77777777" w:rsidR="00BA7A09" w:rsidRPr="0003648D" w:rsidRDefault="00BA7A09" w:rsidP="00FF6149">
            <w:pPr>
              <w:pStyle w:val="TableBody"/>
              <w:rPr>
                <w:ins w:id="4720" w:author="STEC" w:date="2017-11-22T11:44:00Z"/>
              </w:rPr>
            </w:pPr>
            <w:ins w:id="4721" w:author="STEC" w:date="2017-11-22T11:44:00Z">
              <w:r w:rsidRPr="0003648D">
                <w:rPr>
                  <w:lang w:val="pt-BR"/>
                </w:rPr>
                <w:t>A</w:t>
              </w:r>
            </w:ins>
            <w:ins w:id="4722" w:author="STEC" w:date="2017-11-22T11:49:00Z">
              <w:del w:id="4723" w:author="STEC 042618" w:date="2018-03-28T16:53:00Z">
                <w:r w:rsidRPr="0003648D" w:rsidDel="00C919F9">
                  <w:rPr>
                    <w:lang w:val="pt-BR"/>
                  </w:rPr>
                  <w:delText>P</w:delText>
                </w:r>
              </w:del>
              <w:r w:rsidRPr="0003648D">
                <w:rPr>
                  <w:lang w:val="pt-BR"/>
                </w:rPr>
                <w:t>FR</w:t>
              </w:r>
              <w:del w:id="4724" w:author="ERCOT 06XX18" w:date="2018-06-06T14:04:00Z">
                <w:r w:rsidRPr="0003648D" w:rsidDel="00296C1C">
                  <w:rPr>
                    <w:lang w:val="pt-BR"/>
                  </w:rPr>
                  <w:delText>S</w:delText>
                </w:r>
              </w:del>
            </w:ins>
            <w:ins w:id="4725" w:author="STEC" w:date="2017-11-22T11:44:00Z">
              <w:r w:rsidRPr="0003648D">
                <w:rPr>
                  <w:lang w:val="pt-BR"/>
                </w:rPr>
                <w:t xml:space="preserve">COST </w:t>
              </w:r>
              <w:r w:rsidRPr="0003648D">
                <w:rPr>
                  <w:i/>
                  <w:vertAlign w:val="subscript"/>
                </w:rPr>
                <w:t>q</w:t>
              </w:r>
            </w:ins>
          </w:p>
        </w:tc>
        <w:tc>
          <w:tcPr>
            <w:tcW w:w="335" w:type="pct"/>
            <w:tcBorders>
              <w:top w:val="single" w:sz="4" w:space="0" w:color="auto"/>
              <w:left w:val="single" w:sz="4" w:space="0" w:color="auto"/>
              <w:bottom w:val="single" w:sz="4" w:space="0" w:color="auto"/>
              <w:right w:val="single" w:sz="4" w:space="0" w:color="auto"/>
            </w:tcBorders>
          </w:tcPr>
          <w:p w14:paraId="7444E89F" w14:textId="77777777" w:rsidR="00BA7A09" w:rsidRPr="0003648D" w:rsidRDefault="00BA7A09" w:rsidP="00FF6149">
            <w:pPr>
              <w:pStyle w:val="TableBody"/>
              <w:rPr>
                <w:ins w:id="4726" w:author="STEC" w:date="2017-11-22T11:44:00Z"/>
              </w:rPr>
            </w:pPr>
            <w:ins w:id="4727" w:author="STEC" w:date="2017-11-22T11:44:00Z">
              <w:r w:rsidRPr="0003648D">
                <w:t>$</w:t>
              </w:r>
            </w:ins>
          </w:p>
        </w:tc>
        <w:tc>
          <w:tcPr>
            <w:tcW w:w="3474" w:type="pct"/>
            <w:tcBorders>
              <w:top w:val="single" w:sz="4" w:space="0" w:color="auto"/>
              <w:left w:val="single" w:sz="4" w:space="0" w:color="auto"/>
              <w:bottom w:val="single" w:sz="4" w:space="0" w:color="auto"/>
              <w:right w:val="single" w:sz="4" w:space="0" w:color="auto"/>
            </w:tcBorders>
          </w:tcPr>
          <w:p w14:paraId="129D063D" w14:textId="77777777" w:rsidR="00BA7A09" w:rsidRPr="0003648D" w:rsidRDefault="00BA7A09" w:rsidP="00FF6149">
            <w:pPr>
              <w:pStyle w:val="TableBody"/>
              <w:rPr>
                <w:ins w:id="4728" w:author="STEC" w:date="2017-11-22T11:44:00Z"/>
              </w:rPr>
            </w:pPr>
            <w:ins w:id="4729" w:author="STEC" w:date="2017-11-22T11:47:00Z">
              <w:del w:id="4730" w:author="STEC 042618" w:date="2018-03-28T16:53:00Z">
                <w:r w:rsidRPr="0003648D" w:rsidDel="00C919F9">
                  <w:rPr>
                    <w:i/>
                  </w:rPr>
                  <w:delText xml:space="preserve">Primary </w:delText>
                </w:r>
              </w:del>
              <w:r w:rsidRPr="0003648D">
                <w:rPr>
                  <w:i/>
                </w:rPr>
                <w:t>Frequency Response</w:t>
              </w:r>
            </w:ins>
            <w:ins w:id="4731" w:author="STEC 042618" w:date="2018-03-28T16:53:00Z">
              <w:r w:rsidR="00C919F9" w:rsidRPr="0003648D">
                <w:rPr>
                  <w:i/>
                </w:rPr>
                <w:t xml:space="preserve"> </w:t>
              </w:r>
            </w:ins>
            <w:ins w:id="4732" w:author="STEC" w:date="2017-11-22T11:47:00Z">
              <w:r w:rsidRPr="0003648D">
                <w:rPr>
                  <w:i/>
                </w:rPr>
                <w:t>Service</w:t>
              </w:r>
            </w:ins>
            <w:ins w:id="4733" w:author="STEC" w:date="2017-11-22T11:44:00Z">
              <w:r w:rsidRPr="0003648D">
                <w:rPr>
                  <w:i/>
                </w:rPr>
                <w:t xml:space="preserve"> Cost per QSE</w:t>
              </w:r>
              <w:r w:rsidRPr="0003648D">
                <w:t xml:space="preserve">—QSE </w:t>
              </w:r>
              <w:r w:rsidRPr="0003648D">
                <w:rPr>
                  <w:i/>
                </w:rPr>
                <w:t>q</w:t>
              </w:r>
              <w:r w:rsidRPr="0003648D">
                <w:t xml:space="preserve">’s share of the net total costs for </w:t>
              </w:r>
            </w:ins>
            <w:ins w:id="4734" w:author="STEC" w:date="2017-11-22T11:46:00Z">
              <w:del w:id="4735" w:author="STEC 042618" w:date="2018-03-28T16:53:00Z">
                <w:r w:rsidRPr="0003648D" w:rsidDel="00C919F9">
                  <w:delText>P</w:delText>
                </w:r>
              </w:del>
              <w:r w:rsidRPr="0003648D">
                <w:t>FRS</w:t>
              </w:r>
            </w:ins>
            <w:ins w:id="4736" w:author="STEC" w:date="2017-11-22T11:44:00Z">
              <w:r w:rsidRPr="0003648D">
                <w:t xml:space="preserve"> that includes costs of assigned Ancillary Service during a Watch, for the hour.</w:t>
              </w:r>
            </w:ins>
          </w:p>
        </w:tc>
      </w:tr>
      <w:tr w:rsidR="00BA7A09" w:rsidRPr="0003648D" w14:paraId="3503492D" w14:textId="77777777" w:rsidTr="00FF6149">
        <w:trPr>
          <w:ins w:id="4737" w:author="STEC" w:date="2017-11-22T11:44:00Z"/>
        </w:trPr>
        <w:tc>
          <w:tcPr>
            <w:tcW w:w="1191" w:type="pct"/>
            <w:tcBorders>
              <w:top w:val="single" w:sz="4" w:space="0" w:color="auto"/>
              <w:left w:val="single" w:sz="4" w:space="0" w:color="auto"/>
              <w:bottom w:val="single" w:sz="4" w:space="0" w:color="auto"/>
              <w:right w:val="single" w:sz="4" w:space="0" w:color="auto"/>
            </w:tcBorders>
          </w:tcPr>
          <w:p w14:paraId="355CC863" w14:textId="77777777" w:rsidR="00BA7A09" w:rsidRPr="0003648D" w:rsidRDefault="00BA7A09" w:rsidP="00FF6149">
            <w:pPr>
              <w:pStyle w:val="TableBody"/>
              <w:rPr>
                <w:ins w:id="4738" w:author="STEC" w:date="2017-11-22T11:44:00Z"/>
              </w:rPr>
            </w:pPr>
            <w:ins w:id="4739" w:author="STEC" w:date="2017-11-22T11:44:00Z">
              <w:r w:rsidRPr="0003648D">
                <w:rPr>
                  <w:i/>
                </w:rPr>
                <w:t>q</w:t>
              </w:r>
            </w:ins>
          </w:p>
        </w:tc>
        <w:tc>
          <w:tcPr>
            <w:tcW w:w="335" w:type="pct"/>
            <w:tcBorders>
              <w:top w:val="single" w:sz="4" w:space="0" w:color="auto"/>
              <w:left w:val="single" w:sz="4" w:space="0" w:color="auto"/>
              <w:bottom w:val="single" w:sz="4" w:space="0" w:color="auto"/>
              <w:right w:val="single" w:sz="4" w:space="0" w:color="auto"/>
            </w:tcBorders>
          </w:tcPr>
          <w:p w14:paraId="43804E83" w14:textId="77777777" w:rsidR="00BA7A09" w:rsidRPr="0003648D" w:rsidRDefault="00BA7A09" w:rsidP="00FF6149">
            <w:pPr>
              <w:pStyle w:val="TableBody"/>
              <w:rPr>
                <w:ins w:id="4740" w:author="STEC" w:date="2017-11-22T11:44:00Z"/>
              </w:rPr>
            </w:pPr>
            <w:ins w:id="4741" w:author="STEC" w:date="2017-11-22T11:44:00Z">
              <w:r w:rsidRPr="0003648D">
                <w:t>none</w:t>
              </w:r>
            </w:ins>
          </w:p>
        </w:tc>
        <w:tc>
          <w:tcPr>
            <w:tcW w:w="3474" w:type="pct"/>
            <w:tcBorders>
              <w:top w:val="single" w:sz="4" w:space="0" w:color="auto"/>
              <w:left w:val="single" w:sz="4" w:space="0" w:color="auto"/>
              <w:bottom w:val="single" w:sz="4" w:space="0" w:color="auto"/>
              <w:right w:val="single" w:sz="4" w:space="0" w:color="auto"/>
            </w:tcBorders>
          </w:tcPr>
          <w:p w14:paraId="2C50DB8C" w14:textId="77777777" w:rsidR="00BA7A09" w:rsidRPr="0003648D" w:rsidRDefault="00BA7A09" w:rsidP="00FF6149">
            <w:pPr>
              <w:pStyle w:val="TableBody"/>
              <w:rPr>
                <w:ins w:id="4742" w:author="STEC" w:date="2017-11-22T11:44:00Z"/>
              </w:rPr>
            </w:pPr>
            <w:ins w:id="4743" w:author="STEC" w:date="2017-11-22T11:44:00Z">
              <w:r w:rsidRPr="0003648D">
                <w:t>A QSE.</w:t>
              </w:r>
            </w:ins>
          </w:p>
        </w:tc>
      </w:tr>
    </w:tbl>
    <w:p w14:paraId="5A1B097B" w14:textId="77777777" w:rsidR="00BA7A09" w:rsidRPr="0003648D" w:rsidRDefault="00BA7A09" w:rsidP="00BA7A09">
      <w:pPr>
        <w:pStyle w:val="H2"/>
        <w:spacing w:before="480"/>
      </w:pPr>
      <w:bookmarkStart w:id="4744" w:name="_Toc141777765"/>
      <w:bookmarkStart w:id="4745" w:name="_Toc203961346"/>
      <w:bookmarkStart w:id="4746" w:name="_Toc400968470"/>
      <w:bookmarkStart w:id="4747" w:name="_Toc402362718"/>
      <w:bookmarkStart w:id="4748" w:name="_Toc405554784"/>
      <w:bookmarkStart w:id="4749" w:name="_Toc458771445"/>
      <w:bookmarkStart w:id="4750" w:name="_Toc458771568"/>
      <w:bookmarkStart w:id="4751" w:name="_Toc460939747"/>
      <w:bookmarkStart w:id="4752" w:name="_Toc465246200"/>
      <w:r w:rsidRPr="0003648D">
        <w:t>8.1</w:t>
      </w:r>
      <w:r w:rsidRPr="0003648D">
        <w:tab/>
        <w:t>QSE and Resource Performance Monitoring</w:t>
      </w:r>
      <w:bookmarkStart w:id="4753" w:name="eight"/>
      <w:bookmarkEnd w:id="4744"/>
      <w:bookmarkEnd w:id="4745"/>
      <w:bookmarkEnd w:id="4746"/>
      <w:bookmarkEnd w:id="4747"/>
      <w:bookmarkEnd w:id="4748"/>
      <w:bookmarkEnd w:id="4749"/>
      <w:bookmarkEnd w:id="4750"/>
      <w:bookmarkEnd w:id="4751"/>
      <w:bookmarkEnd w:id="4752"/>
      <w:bookmarkEnd w:id="4753"/>
    </w:p>
    <w:p w14:paraId="5A478E1F" w14:textId="77777777" w:rsidR="00BA7A09" w:rsidRPr="0003648D" w:rsidRDefault="00BA7A09" w:rsidP="00BA7A09">
      <w:pPr>
        <w:pStyle w:val="BodyTextNumbered"/>
      </w:pPr>
      <w:r w:rsidRPr="0003648D">
        <w:t>(1)</w:t>
      </w:r>
      <w:r w:rsidRPr="0003648D">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06241E52" w14:textId="77777777" w:rsidR="00BA7A09" w:rsidRPr="0003648D" w:rsidRDefault="00BA7A09" w:rsidP="00BA7A09">
      <w:pPr>
        <w:pStyle w:val="BodyTextNumbered"/>
      </w:pPr>
      <w:r w:rsidRPr="0003648D">
        <w:t>(2)</w:t>
      </w:r>
      <w:r w:rsidRPr="0003648D">
        <w:tab/>
        <w:t>Each QSE and Resource shall meet performance measures as described in this Section and in the Operating Guides.</w:t>
      </w:r>
    </w:p>
    <w:p w14:paraId="32ABE836" w14:textId="77777777" w:rsidR="00BA7A09" w:rsidRPr="0003648D" w:rsidRDefault="00BA7A09" w:rsidP="00BA7A09">
      <w:pPr>
        <w:pStyle w:val="BodyTextNumbered"/>
      </w:pPr>
      <w:r w:rsidRPr="0003648D">
        <w:t>(3)</w:t>
      </w:r>
      <w:r w:rsidRPr="0003648D">
        <w:tab/>
        <w:t>ERCOT shall monitor and post the following categories of performance:</w:t>
      </w:r>
    </w:p>
    <w:p w14:paraId="07F830D8" w14:textId="77777777" w:rsidR="00BA7A09" w:rsidRPr="0003648D" w:rsidRDefault="00BA7A09" w:rsidP="00BA7A09">
      <w:pPr>
        <w:spacing w:after="240"/>
        <w:ind w:left="1440" w:hanging="720"/>
      </w:pPr>
      <w:r w:rsidRPr="0003648D">
        <w:lastRenderedPageBreak/>
        <w:t>(a)</w:t>
      </w:r>
      <w:r w:rsidRPr="0003648D">
        <w:tab/>
        <w:t>Real-Time data, for QSEs:</w:t>
      </w:r>
    </w:p>
    <w:p w14:paraId="57767E0C" w14:textId="77777777" w:rsidR="00BA7A09" w:rsidRPr="0003648D" w:rsidRDefault="00BA7A09" w:rsidP="00BA7A09">
      <w:pPr>
        <w:spacing w:after="240"/>
        <w:ind w:left="2160" w:hanging="720"/>
      </w:pPr>
      <w:r w:rsidRPr="0003648D">
        <w:t>(i)</w:t>
      </w:r>
      <w:r w:rsidRPr="0003648D">
        <w:tab/>
        <w:t>Telemetry performance</w:t>
      </w:r>
    </w:p>
    <w:p w14:paraId="77CE794F" w14:textId="77777777" w:rsidR="00BA7A09" w:rsidRPr="0003648D" w:rsidRDefault="00BA7A09" w:rsidP="00BA7A09">
      <w:pPr>
        <w:spacing w:after="240"/>
        <w:ind w:left="1440" w:hanging="720"/>
      </w:pPr>
      <w:r w:rsidRPr="0003648D">
        <w:t>(b)</w:t>
      </w:r>
      <w:r w:rsidRPr="0003648D">
        <w:tab/>
        <w:t>Regulation control performance, for QSEs and as applicable, Resource-specific performance (see also Section 8.1.1, QSE Ancillary Service Performance Standards);</w:t>
      </w:r>
    </w:p>
    <w:p w14:paraId="4710BB91" w14:textId="77777777" w:rsidR="00BA7A09" w:rsidRPr="0003648D" w:rsidRDefault="00BA7A09" w:rsidP="00BA7A09">
      <w:pPr>
        <w:spacing w:after="240"/>
        <w:ind w:left="1440" w:hanging="720"/>
      </w:pPr>
      <w:r w:rsidRPr="0003648D">
        <w:t>(c)</w:t>
      </w:r>
      <w:r w:rsidRPr="0003648D">
        <w:tab/>
        <w:t>Hydro responsive testing for Generation Resources;</w:t>
      </w:r>
    </w:p>
    <w:p w14:paraId="67F88ADB" w14:textId="77777777" w:rsidR="00BA7A09" w:rsidRPr="0003648D" w:rsidRDefault="00BA7A09" w:rsidP="00BA7A09">
      <w:pPr>
        <w:spacing w:after="240"/>
        <w:ind w:left="1440" w:hanging="720"/>
      </w:pPr>
      <w:r w:rsidRPr="0003648D">
        <w:t>(d)</w:t>
      </w:r>
      <w:r w:rsidRPr="0003648D">
        <w:tab/>
        <w:t>Supplying and validating data for generator models, as requested by ERCOT, for Generation Resources;</w:t>
      </w:r>
    </w:p>
    <w:p w14:paraId="44F3E3F3" w14:textId="77777777" w:rsidR="00BA7A09" w:rsidRPr="0003648D" w:rsidRDefault="00BA7A09" w:rsidP="00BA7A09">
      <w:pPr>
        <w:spacing w:after="240"/>
        <w:ind w:left="1440" w:hanging="720"/>
      </w:pPr>
      <w:r w:rsidRPr="0003648D">
        <w:t>(e)</w:t>
      </w:r>
      <w:r w:rsidRPr="0003648D">
        <w:tab/>
        <w:t>Outage scheduling and coordination, for QSEs and Resources;</w:t>
      </w:r>
    </w:p>
    <w:p w14:paraId="5B7CCCCC" w14:textId="77777777" w:rsidR="00BA7A09" w:rsidRPr="0003648D" w:rsidRDefault="00BA7A09" w:rsidP="00BA7A09">
      <w:pPr>
        <w:spacing w:after="240"/>
        <w:ind w:left="1440" w:hanging="720"/>
      </w:pPr>
      <w:r w:rsidRPr="0003648D">
        <w:t>(f)</w:t>
      </w:r>
      <w:r w:rsidRPr="0003648D">
        <w:tab/>
        <w:t>Resource-specific Responsive Reserve (RRS) performance for QSEs and Resources;</w:t>
      </w:r>
    </w:p>
    <w:p w14:paraId="5DC9A10C" w14:textId="77777777" w:rsidR="00BA7A09" w:rsidRPr="0003648D" w:rsidRDefault="00BA7A09" w:rsidP="00BA7A09">
      <w:pPr>
        <w:spacing w:after="240"/>
        <w:ind w:left="1440" w:hanging="720"/>
        <w:rPr>
          <w:ins w:id="4754" w:author="STEC" w:date="2017-12-13T15:06:00Z"/>
        </w:rPr>
      </w:pPr>
      <w:r w:rsidRPr="0003648D">
        <w:t>(g)</w:t>
      </w:r>
      <w:r w:rsidRPr="0003648D">
        <w:tab/>
        <w:t>Resource-specific Non-Spinning Reserve (Non-Spin) performance, for QSEs and Resources;</w:t>
      </w:r>
    </w:p>
    <w:p w14:paraId="1B343BA1" w14:textId="77777777" w:rsidR="00BA7A09" w:rsidRPr="0003648D" w:rsidRDefault="00BA7A09" w:rsidP="00BA7A09">
      <w:pPr>
        <w:spacing w:after="240"/>
        <w:ind w:left="1440" w:hanging="720"/>
      </w:pPr>
      <w:ins w:id="4755" w:author="STEC" w:date="2017-12-13T15:06:00Z">
        <w:r w:rsidRPr="0003648D">
          <w:t>(h)</w:t>
        </w:r>
        <w:r w:rsidRPr="0003648D">
          <w:tab/>
        </w:r>
      </w:ins>
      <w:ins w:id="4756" w:author="STEC" w:date="2017-12-13T15:10:00Z">
        <w:r w:rsidRPr="0003648D">
          <w:t xml:space="preserve">Resource-specific </w:t>
        </w:r>
        <w:del w:id="4757" w:author="STEC 042618" w:date="2018-03-28T16:53:00Z">
          <w:r w:rsidRPr="0003648D" w:rsidDel="00C919F9">
            <w:delText xml:space="preserve">Primary </w:delText>
          </w:r>
        </w:del>
        <w:r w:rsidRPr="0003648D">
          <w:t>Frequency Response Service (</w:t>
        </w:r>
        <w:del w:id="4758" w:author="STEC 042618" w:date="2018-03-28T16:53:00Z">
          <w:r w:rsidRPr="0003648D" w:rsidDel="00C919F9">
            <w:delText>P</w:delText>
          </w:r>
        </w:del>
        <w:r w:rsidRPr="0003648D">
          <w:t>FRS) performance, for QSEs and Resources;</w:t>
        </w:r>
      </w:ins>
    </w:p>
    <w:p w14:paraId="3DE0430A" w14:textId="77777777" w:rsidR="00BA7A09" w:rsidRPr="0003648D" w:rsidRDefault="00BA7A09" w:rsidP="00BA7A09">
      <w:pPr>
        <w:spacing w:after="240"/>
        <w:ind w:left="1440" w:hanging="720"/>
      </w:pPr>
      <w:r w:rsidRPr="0003648D">
        <w:t>(</w:t>
      </w:r>
      <w:del w:id="4759" w:author="STEC" w:date="2017-12-13T15:11:00Z">
        <w:r w:rsidRPr="0003648D" w:rsidDel="00191EED">
          <w:delText>h</w:delText>
        </w:r>
      </w:del>
      <w:ins w:id="4760" w:author="STEC" w:date="2017-12-13T15:11:00Z">
        <w:r w:rsidRPr="0003648D">
          <w:t>i</w:t>
        </w:r>
      </w:ins>
      <w:r w:rsidRPr="0003648D">
        <w:t>)</w:t>
      </w:r>
      <w:r w:rsidRPr="0003648D">
        <w:tab/>
        <w:t>Outage reporting, by QSEs for Resources;</w:t>
      </w:r>
    </w:p>
    <w:p w14:paraId="5F78AF45" w14:textId="77777777" w:rsidR="00BA7A09" w:rsidRPr="0003648D" w:rsidRDefault="00BA7A09" w:rsidP="00BA7A09">
      <w:pPr>
        <w:spacing w:after="240"/>
        <w:ind w:left="1440" w:hanging="720"/>
      </w:pPr>
      <w:r w:rsidRPr="0003648D">
        <w:t>(i)</w:t>
      </w:r>
      <w:r w:rsidRPr="0003648D">
        <w:tab/>
        <w:t>Current Operating Plan (COP) metrics, for QSEs; and</w:t>
      </w:r>
    </w:p>
    <w:p w14:paraId="33E8E5B3" w14:textId="77777777" w:rsidR="00BA7A09" w:rsidRPr="0003648D" w:rsidRDefault="00BA7A09" w:rsidP="00BA7A09">
      <w:pPr>
        <w:spacing w:after="240"/>
        <w:ind w:left="1440" w:hanging="720"/>
      </w:pPr>
      <w:r w:rsidRPr="0003648D">
        <w:t>(j)</w:t>
      </w:r>
      <w:r w:rsidRPr="0003648D">
        <w:tab/>
        <w:t xml:space="preserve">Day-Ahead Reliability Unit Commitment (DRUC) and Hourly Reliability Unit Commitment (HRUC) commitment performance by QSEs and Generation Resources.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A7A09" w:rsidRPr="0003648D" w14:paraId="2C5A00E9" w14:textId="77777777" w:rsidTr="00FF6149">
        <w:tc>
          <w:tcPr>
            <w:tcW w:w="9576" w:type="dxa"/>
            <w:shd w:val="clear" w:color="auto" w:fill="E0E0E0"/>
          </w:tcPr>
          <w:p w14:paraId="08C0D2A1" w14:textId="77777777" w:rsidR="00BA7A09" w:rsidRPr="0003648D" w:rsidRDefault="00BA7A09" w:rsidP="00FF6149">
            <w:pPr>
              <w:pStyle w:val="Instructions"/>
              <w:spacing w:before="120"/>
            </w:pPr>
            <w:r w:rsidRPr="0003648D">
              <w:t>[NPRR257:  Replace paragraph (3) above with the following upon system implementation:]</w:t>
            </w:r>
          </w:p>
          <w:p w14:paraId="685D32B8" w14:textId="77777777" w:rsidR="00BA7A09" w:rsidRPr="0003648D" w:rsidRDefault="00BA7A09" w:rsidP="00FF6149">
            <w:pPr>
              <w:spacing w:after="240"/>
              <w:ind w:left="720" w:hanging="720"/>
              <w:rPr>
                <w:iCs/>
              </w:rPr>
            </w:pPr>
            <w:r w:rsidRPr="0003648D">
              <w:rPr>
                <w:iCs/>
              </w:rPr>
              <w:t>(3)</w:t>
            </w:r>
            <w:r w:rsidRPr="0003648D">
              <w:rPr>
                <w:iCs/>
              </w:rPr>
              <w:tab/>
              <w:t>ERCOT shall monitor and post the following categories of performance:</w:t>
            </w:r>
          </w:p>
          <w:p w14:paraId="5A6F9A94" w14:textId="77777777" w:rsidR="00BA7A09" w:rsidRPr="0003648D" w:rsidRDefault="00BA7A09" w:rsidP="00FF6149">
            <w:pPr>
              <w:spacing w:after="240"/>
              <w:ind w:left="1440" w:hanging="720"/>
            </w:pPr>
            <w:r w:rsidRPr="0003648D">
              <w:t>(a)</w:t>
            </w:r>
            <w:r w:rsidRPr="0003648D">
              <w:tab/>
              <w:t>Net dependable real power capability testing, for Resources;</w:t>
            </w:r>
          </w:p>
          <w:p w14:paraId="068A0286" w14:textId="77777777" w:rsidR="00BA7A09" w:rsidRPr="0003648D" w:rsidRDefault="00BA7A09" w:rsidP="00FF6149">
            <w:pPr>
              <w:spacing w:after="240"/>
              <w:ind w:left="1440" w:hanging="720"/>
            </w:pPr>
            <w:r w:rsidRPr="0003648D">
              <w:t>(b)</w:t>
            </w:r>
            <w:r w:rsidRPr="0003648D">
              <w:tab/>
              <w:t>Reactive testing, for Generation Resources, to validate Corrected Unit Reactive Limit (CURL) and Unit Reactive Limit (URL);</w:t>
            </w:r>
          </w:p>
          <w:p w14:paraId="778F9196" w14:textId="77777777" w:rsidR="00BA7A09" w:rsidRPr="0003648D" w:rsidRDefault="00BA7A09" w:rsidP="00FF6149">
            <w:pPr>
              <w:spacing w:after="240"/>
              <w:ind w:left="1440" w:hanging="720"/>
            </w:pPr>
            <w:r w:rsidRPr="0003648D">
              <w:t>(c)</w:t>
            </w:r>
            <w:r w:rsidRPr="0003648D">
              <w:tab/>
              <w:t>Real-Time data, for QSEs:</w:t>
            </w:r>
          </w:p>
          <w:p w14:paraId="59D12F90" w14:textId="77777777" w:rsidR="00BA7A09" w:rsidRPr="0003648D" w:rsidRDefault="00BA7A09" w:rsidP="00FF6149">
            <w:pPr>
              <w:spacing w:after="240"/>
              <w:ind w:left="2160" w:hanging="720"/>
            </w:pPr>
            <w:r w:rsidRPr="0003648D">
              <w:t>(i)</w:t>
            </w:r>
            <w:r w:rsidRPr="0003648D">
              <w:tab/>
              <w:t>Telemetry performance;</w:t>
            </w:r>
          </w:p>
          <w:p w14:paraId="491A7BC2" w14:textId="77777777" w:rsidR="00BA7A09" w:rsidRPr="0003648D" w:rsidRDefault="00BA7A09" w:rsidP="00FF6149">
            <w:pPr>
              <w:spacing w:after="240"/>
              <w:ind w:left="2160" w:hanging="720"/>
            </w:pPr>
            <w:r w:rsidRPr="0003648D">
              <w:t>(ii)</w:t>
            </w:r>
            <w:r w:rsidRPr="0003648D">
              <w:tab/>
              <w:t xml:space="preserve">Communications system performance; </w:t>
            </w:r>
          </w:p>
          <w:p w14:paraId="180A9027" w14:textId="77777777" w:rsidR="00BA7A09" w:rsidRPr="0003648D" w:rsidRDefault="00BA7A09" w:rsidP="00FF6149">
            <w:pPr>
              <w:spacing w:after="240"/>
              <w:ind w:left="2160" w:hanging="720"/>
            </w:pPr>
            <w:r w:rsidRPr="0003648D">
              <w:lastRenderedPageBreak/>
              <w:t>(iii)</w:t>
            </w:r>
            <w:r w:rsidRPr="0003648D">
              <w:tab/>
              <w:t>Operational data requirements required under Section 6.5.5.2, Operational Data Requirements.</w:t>
            </w:r>
          </w:p>
          <w:p w14:paraId="6848F75D" w14:textId="77777777" w:rsidR="00BA7A09" w:rsidRPr="0003648D" w:rsidRDefault="00BA7A09" w:rsidP="00FF6149">
            <w:pPr>
              <w:spacing w:after="240"/>
              <w:ind w:left="1440" w:hanging="720"/>
            </w:pPr>
            <w:r w:rsidRPr="0003648D">
              <w:t>(d)</w:t>
            </w:r>
            <w:r w:rsidRPr="0003648D">
              <w:tab/>
              <w:t>Regulation control performance, for QSEs and as applicable, Resource-specific performance (see also Section 8.1.1, QSE Ancillary Service Performance Standards);</w:t>
            </w:r>
          </w:p>
          <w:p w14:paraId="5246AAC3" w14:textId="77777777" w:rsidR="00BA7A09" w:rsidRPr="0003648D" w:rsidRDefault="00BA7A09" w:rsidP="00FF6149">
            <w:pPr>
              <w:spacing w:after="240"/>
              <w:ind w:left="1440" w:hanging="720"/>
            </w:pPr>
            <w:r w:rsidRPr="0003648D">
              <w:t>(e)</w:t>
            </w:r>
            <w:r w:rsidRPr="0003648D">
              <w:tab/>
              <w:t>Hydro responsive testing for Generation Resources;</w:t>
            </w:r>
          </w:p>
          <w:p w14:paraId="7C11DDF7" w14:textId="77777777" w:rsidR="00BA7A09" w:rsidRPr="0003648D" w:rsidRDefault="00BA7A09" w:rsidP="00FF6149">
            <w:pPr>
              <w:spacing w:after="240"/>
              <w:ind w:left="1440" w:hanging="720"/>
            </w:pPr>
            <w:r w:rsidRPr="0003648D">
              <w:t>(f)</w:t>
            </w:r>
            <w:r w:rsidRPr="0003648D">
              <w:tab/>
              <w:t>Black Start Service (BSS) test results for QSEs and Generation Resources posted to the Market Information System (MIS) Certified Area;</w:t>
            </w:r>
          </w:p>
          <w:p w14:paraId="547D58D8" w14:textId="77777777" w:rsidR="00BA7A09" w:rsidRPr="0003648D" w:rsidRDefault="00BA7A09" w:rsidP="00FF6149">
            <w:pPr>
              <w:spacing w:after="240"/>
              <w:ind w:left="1440" w:hanging="720"/>
            </w:pPr>
            <w:r w:rsidRPr="0003648D">
              <w:t>(g)</w:t>
            </w:r>
            <w:r w:rsidRPr="0003648D">
              <w:tab/>
              <w:t>Supplying and validating data for generator models, as requested by ERCOT, for Generation Resources;</w:t>
            </w:r>
          </w:p>
          <w:p w14:paraId="67C64A15" w14:textId="77777777" w:rsidR="00BA7A09" w:rsidRPr="0003648D" w:rsidRDefault="00BA7A09" w:rsidP="00FF6149">
            <w:pPr>
              <w:spacing w:after="240"/>
              <w:ind w:left="1440" w:hanging="720"/>
            </w:pPr>
            <w:r w:rsidRPr="0003648D">
              <w:t>(h)</w:t>
            </w:r>
            <w:r w:rsidRPr="0003648D">
              <w:tab/>
              <w:t>Outage scheduling and coordination, for QSEs and Resources;</w:t>
            </w:r>
          </w:p>
          <w:p w14:paraId="3D14EBE2" w14:textId="77777777" w:rsidR="00BA7A09" w:rsidRPr="0003648D" w:rsidRDefault="00BA7A09" w:rsidP="00FF6149">
            <w:pPr>
              <w:spacing w:after="240"/>
              <w:ind w:left="1440" w:hanging="720"/>
            </w:pPr>
            <w:r w:rsidRPr="0003648D">
              <w:t>(i)</w:t>
            </w:r>
            <w:r w:rsidRPr="0003648D">
              <w:tab/>
              <w:t>Resource-specific Responsive Reserve (RRS) performance for QSEs and Resources;</w:t>
            </w:r>
          </w:p>
          <w:p w14:paraId="66AA184A" w14:textId="77777777" w:rsidR="00BA7A09" w:rsidRPr="0003648D" w:rsidRDefault="00BA7A09" w:rsidP="00FF6149">
            <w:pPr>
              <w:spacing w:after="240"/>
              <w:ind w:left="1440" w:hanging="720"/>
            </w:pPr>
            <w:r w:rsidRPr="0003648D">
              <w:t>(j)</w:t>
            </w:r>
            <w:r w:rsidRPr="0003648D">
              <w:tab/>
              <w:t xml:space="preserve">The QSE backup control plan for Resource energy deployment in the event of the loss of a communication path with ERCOT.  ERCOT will test these plans randomly at least once a year for QSEs representing Resources; </w:t>
            </w:r>
          </w:p>
          <w:p w14:paraId="2672AAE6" w14:textId="77777777" w:rsidR="00BA7A09" w:rsidRPr="0003648D" w:rsidRDefault="00BA7A09" w:rsidP="00FF6149">
            <w:pPr>
              <w:spacing w:after="240"/>
              <w:ind w:left="1440" w:hanging="720"/>
              <w:rPr>
                <w:ins w:id="4761" w:author="STEC" w:date="2017-12-13T15:12:00Z"/>
              </w:rPr>
            </w:pPr>
            <w:r w:rsidRPr="0003648D">
              <w:t>(k)</w:t>
            </w:r>
            <w:r w:rsidRPr="0003648D">
              <w:tab/>
              <w:t>Resource-specific Non-Spinning Reserve (Non-Spin) performance, for QSEs and Resources;</w:t>
            </w:r>
          </w:p>
          <w:p w14:paraId="1812EF22" w14:textId="77777777" w:rsidR="00BA7A09" w:rsidRPr="0003648D" w:rsidRDefault="00BA7A09" w:rsidP="00FF6149">
            <w:pPr>
              <w:pStyle w:val="List"/>
              <w:ind w:left="1440"/>
            </w:pPr>
            <w:ins w:id="4762" w:author="STEC" w:date="2017-12-13T15:12:00Z">
              <w:r w:rsidRPr="0003648D">
                <w:t>(</w:t>
              </w:r>
            </w:ins>
            <w:ins w:id="4763" w:author="STEC" w:date="2017-12-13T15:13:00Z">
              <w:r w:rsidRPr="0003648D">
                <w:t>l</w:t>
              </w:r>
            </w:ins>
            <w:ins w:id="4764" w:author="STEC" w:date="2017-12-13T15:12:00Z">
              <w:r w:rsidRPr="0003648D">
                <w:t>)</w:t>
              </w:r>
              <w:r w:rsidRPr="0003648D">
                <w:tab/>
                <w:t xml:space="preserve">Resource-specific </w:t>
              </w:r>
              <w:del w:id="4765" w:author="STEC 042618" w:date="2018-03-28T16:53:00Z">
                <w:r w:rsidRPr="0003648D" w:rsidDel="00C919F9">
                  <w:delText xml:space="preserve">Primary </w:delText>
                </w:r>
              </w:del>
              <w:r w:rsidRPr="0003648D">
                <w:t>Frequency Response Service (</w:t>
              </w:r>
              <w:del w:id="4766" w:author="STEC 042618" w:date="2018-03-28T16:53:00Z">
                <w:r w:rsidRPr="0003648D" w:rsidDel="00C919F9">
                  <w:delText>P</w:delText>
                </w:r>
              </w:del>
              <w:r w:rsidRPr="0003648D">
                <w:t>FRS) performance, for QSEs and Resources;</w:t>
              </w:r>
            </w:ins>
          </w:p>
          <w:p w14:paraId="296C99F5" w14:textId="77777777" w:rsidR="00BA7A09" w:rsidRPr="0003648D" w:rsidRDefault="00BA7A09" w:rsidP="00FF6149">
            <w:pPr>
              <w:spacing w:after="240"/>
              <w:ind w:left="1440" w:hanging="720"/>
            </w:pPr>
            <w:r w:rsidRPr="0003648D">
              <w:t>(</w:t>
            </w:r>
            <w:del w:id="4767" w:author="STEC" w:date="2017-12-13T15:13:00Z">
              <w:r w:rsidRPr="0003648D" w:rsidDel="00191EED">
                <w:delText>l</w:delText>
              </w:r>
            </w:del>
            <w:ins w:id="4768" w:author="STEC" w:date="2017-12-13T15:13:00Z">
              <w:r w:rsidRPr="0003648D">
                <w:t>m</w:t>
              </w:r>
            </w:ins>
            <w:r w:rsidRPr="0003648D">
              <w:t>)</w:t>
            </w:r>
            <w:r w:rsidRPr="0003648D">
              <w:tab/>
              <w:t>24 hours per day, seven days per week qualified staffing requirement, as described in the Operating Guides, for QSEs;</w:t>
            </w:r>
          </w:p>
          <w:p w14:paraId="465B2518" w14:textId="77777777" w:rsidR="00BA7A09" w:rsidRPr="0003648D" w:rsidRDefault="00BA7A09" w:rsidP="00FF6149">
            <w:pPr>
              <w:spacing w:after="240"/>
              <w:ind w:left="1440" w:hanging="720"/>
            </w:pPr>
            <w:r w:rsidRPr="0003648D">
              <w:t>(</w:t>
            </w:r>
            <w:del w:id="4769" w:author="STEC" w:date="2017-12-13T15:13:00Z">
              <w:r w:rsidRPr="0003648D" w:rsidDel="00191EED">
                <w:delText>m</w:delText>
              </w:r>
            </w:del>
            <w:ins w:id="4770" w:author="STEC" w:date="2017-12-13T15:13:00Z">
              <w:r w:rsidRPr="0003648D">
                <w:t>n</w:t>
              </w:r>
            </w:ins>
            <w:r w:rsidRPr="0003648D">
              <w:t>)</w:t>
            </w:r>
            <w:r w:rsidRPr="0003648D">
              <w:tab/>
              <w:t>Automatic Voltage Regulator (AVR) requirements, for QSEs and Generation Resources;</w:t>
            </w:r>
          </w:p>
          <w:p w14:paraId="31AAE26F" w14:textId="77777777" w:rsidR="00BA7A09" w:rsidRPr="0003648D" w:rsidRDefault="00BA7A09" w:rsidP="00FF6149">
            <w:pPr>
              <w:spacing w:after="240"/>
              <w:ind w:left="1440" w:hanging="720"/>
            </w:pPr>
            <w:r w:rsidRPr="0003648D">
              <w:t>(</w:t>
            </w:r>
            <w:del w:id="4771" w:author="STEC" w:date="2017-12-13T15:13:00Z">
              <w:r w:rsidRPr="0003648D" w:rsidDel="00191EED">
                <w:delText>n</w:delText>
              </w:r>
            </w:del>
            <w:ins w:id="4772" w:author="STEC" w:date="2017-12-13T15:13:00Z">
              <w:r w:rsidRPr="0003648D">
                <w:t>o</w:t>
              </w:r>
            </w:ins>
            <w:r w:rsidRPr="0003648D">
              <w:t>)</w:t>
            </w:r>
            <w:r w:rsidRPr="0003648D">
              <w:tab/>
              <w:t xml:space="preserve">Staffing plan for a backup control facility or procedures in the event that the primary facility is unusable, for QSEs; </w:t>
            </w:r>
          </w:p>
          <w:p w14:paraId="03BD9891" w14:textId="77777777" w:rsidR="00BA7A09" w:rsidRPr="0003648D" w:rsidRDefault="00BA7A09" w:rsidP="00FF6149">
            <w:pPr>
              <w:spacing w:after="240"/>
              <w:ind w:left="1440" w:hanging="720"/>
            </w:pPr>
            <w:r w:rsidRPr="0003648D">
              <w:t>(</w:t>
            </w:r>
            <w:del w:id="4773" w:author="STEC" w:date="2017-12-13T15:13:00Z">
              <w:r w:rsidRPr="0003648D" w:rsidDel="00191EED">
                <w:delText>o</w:delText>
              </w:r>
            </w:del>
            <w:ins w:id="4774" w:author="STEC" w:date="2017-12-13T15:13:00Z">
              <w:r w:rsidRPr="0003648D">
                <w:t>p</w:t>
              </w:r>
            </w:ins>
            <w:r w:rsidRPr="0003648D">
              <w:t>)</w:t>
            </w:r>
            <w:r w:rsidRPr="0003648D">
              <w:tab/>
              <w:t xml:space="preserve">Outage reporting, by QSEs for </w:t>
            </w:r>
            <w:del w:id="4775" w:author="STEC 042618" w:date="2018-03-28T16:53:00Z">
              <w:r w:rsidRPr="0003648D" w:rsidDel="00C919F9">
                <w:delText xml:space="preserve"> </w:delText>
              </w:r>
            </w:del>
            <w:r w:rsidRPr="0003648D">
              <w:t>Resources;</w:t>
            </w:r>
          </w:p>
          <w:p w14:paraId="1B9296CB" w14:textId="77777777" w:rsidR="00BA7A09" w:rsidRPr="0003648D" w:rsidRDefault="00BA7A09" w:rsidP="00FF6149">
            <w:pPr>
              <w:spacing w:after="240"/>
              <w:ind w:firstLine="720"/>
            </w:pPr>
            <w:r w:rsidRPr="0003648D">
              <w:t>(</w:t>
            </w:r>
            <w:del w:id="4776" w:author="STEC" w:date="2017-12-13T15:13:00Z">
              <w:r w:rsidRPr="0003648D" w:rsidDel="00191EED">
                <w:delText>p</w:delText>
              </w:r>
            </w:del>
            <w:ins w:id="4777" w:author="STEC" w:date="2017-12-13T15:13:00Z">
              <w:r w:rsidRPr="0003648D">
                <w:t>q</w:t>
              </w:r>
            </w:ins>
            <w:r w:rsidRPr="0003648D">
              <w:t>)</w:t>
            </w:r>
            <w:r w:rsidRPr="0003648D">
              <w:tab/>
              <w:t>Current Operating Plan (COP) metrics, for QSEs; and</w:t>
            </w:r>
          </w:p>
          <w:p w14:paraId="61AFB25A" w14:textId="77777777" w:rsidR="00BA7A09" w:rsidRPr="0003648D" w:rsidRDefault="00BA7A09" w:rsidP="00FF6149">
            <w:pPr>
              <w:spacing w:after="240"/>
              <w:ind w:left="1440" w:hanging="720"/>
            </w:pPr>
            <w:r w:rsidRPr="0003648D">
              <w:t>(</w:t>
            </w:r>
            <w:del w:id="4778" w:author="STEC" w:date="2017-12-13T15:13:00Z">
              <w:r w:rsidRPr="0003648D" w:rsidDel="00191EED">
                <w:delText>q</w:delText>
              </w:r>
            </w:del>
            <w:ins w:id="4779" w:author="STEC" w:date="2017-12-13T15:13:00Z">
              <w:r w:rsidRPr="0003648D">
                <w:t>r</w:t>
              </w:r>
            </w:ins>
            <w:r w:rsidRPr="0003648D">
              <w:t>)</w:t>
            </w:r>
            <w:r w:rsidRPr="0003648D">
              <w:tab/>
              <w:t>Day-Ahead Reliability Unit Commitment (DRUC) and Hourly Reliability Unit Commitment (HRUC) commitment performance by QSEs and Generation Resources.</w:t>
            </w:r>
          </w:p>
        </w:tc>
      </w:tr>
    </w:tbl>
    <w:p w14:paraId="13E1B8CC" w14:textId="77777777" w:rsidR="00BA7A09" w:rsidRPr="0003648D" w:rsidRDefault="00BA7A09" w:rsidP="00BA7A09">
      <w:pPr>
        <w:pStyle w:val="H4"/>
        <w:spacing w:before="480"/>
        <w:ind w:left="1267" w:hanging="1267"/>
      </w:pPr>
      <w:bookmarkStart w:id="4780" w:name="_Toc141777768"/>
      <w:bookmarkStart w:id="4781" w:name="_Toc203961349"/>
      <w:bookmarkStart w:id="4782" w:name="_Toc400968473"/>
      <w:bookmarkStart w:id="4783" w:name="_Toc402362721"/>
      <w:bookmarkStart w:id="4784" w:name="_Toc405554787"/>
      <w:bookmarkStart w:id="4785" w:name="_Toc458771447"/>
      <w:bookmarkStart w:id="4786" w:name="_Toc458771570"/>
      <w:bookmarkStart w:id="4787" w:name="_Toc460939749"/>
      <w:bookmarkStart w:id="4788" w:name="_Toc465246202"/>
      <w:r w:rsidRPr="0003648D">
        <w:lastRenderedPageBreak/>
        <w:t>8.1.1.1</w:t>
      </w:r>
      <w:r w:rsidRPr="0003648D">
        <w:tab/>
        <w:t>Ancillary Service Qualification and Testing</w:t>
      </w:r>
      <w:bookmarkEnd w:id="4780"/>
      <w:bookmarkEnd w:id="4781"/>
      <w:bookmarkEnd w:id="4782"/>
      <w:bookmarkEnd w:id="4783"/>
      <w:bookmarkEnd w:id="4784"/>
      <w:bookmarkEnd w:id="4785"/>
      <w:bookmarkEnd w:id="4786"/>
      <w:bookmarkEnd w:id="4787"/>
      <w:bookmarkEnd w:id="4788"/>
    </w:p>
    <w:p w14:paraId="557B2EE4"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71C2D749"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ACA1264" w14:textId="77777777"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5305E5F" w14:textId="77777777" w:rsidR="00BA7A09" w:rsidRPr="0003648D" w:rsidRDefault="00BA7A09" w:rsidP="00BA7A09">
      <w:pPr>
        <w:spacing w:after="240"/>
        <w:ind w:left="720" w:hanging="720"/>
        <w:rPr>
          <w:iCs/>
          <w:szCs w:val="20"/>
        </w:rPr>
      </w:pPr>
      <w:r w:rsidRPr="0003648D">
        <w:rPr>
          <w:iCs/>
          <w:szCs w:val="20"/>
        </w:rPr>
        <w:t>(4)</w:t>
      </w:r>
      <w:r w:rsidRPr="0003648D">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7BA12665" w14:textId="77777777" w:rsidR="00BA7A09" w:rsidRPr="0003648D" w:rsidRDefault="00BA7A09" w:rsidP="00BA7A09">
      <w:pPr>
        <w:spacing w:after="240"/>
        <w:ind w:left="1440" w:hanging="720"/>
        <w:rPr>
          <w:szCs w:val="20"/>
        </w:rPr>
      </w:pPr>
      <w:r w:rsidRPr="0003648D">
        <w:rPr>
          <w:szCs w:val="20"/>
        </w:rPr>
        <w:t>(a)</w:t>
      </w:r>
      <w:r w:rsidRPr="0003648D">
        <w:rPr>
          <w:szCs w:val="20"/>
        </w:rPr>
        <w:tab/>
        <w:t>Electric Service Identifier (ESI ID) registration of Load Resources providing Ancillary Service by the QSE; and</w:t>
      </w:r>
    </w:p>
    <w:p w14:paraId="704AE042" w14:textId="77777777" w:rsidR="00BA7A09" w:rsidRPr="0003648D" w:rsidRDefault="00BA7A09" w:rsidP="00BA7A09">
      <w:pPr>
        <w:spacing w:after="240"/>
        <w:ind w:left="1440" w:hanging="720"/>
        <w:rPr>
          <w:szCs w:val="20"/>
        </w:rPr>
      </w:pPr>
      <w:r w:rsidRPr="0003648D">
        <w:rPr>
          <w:szCs w:val="20"/>
        </w:rPr>
        <w:t>(b)</w:t>
      </w:r>
      <w:r w:rsidRPr="0003648D">
        <w:rPr>
          <w:szCs w:val="20"/>
        </w:rPr>
        <w:tab/>
        <w:t>Load Resource telemetry is installed and tested between QSE and ERCOT.</w:t>
      </w:r>
    </w:p>
    <w:p w14:paraId="038A2FA7" w14:textId="77777777" w:rsidR="00BA7A09" w:rsidRPr="0003648D" w:rsidRDefault="00BA7A09" w:rsidP="00BA7A09">
      <w:pPr>
        <w:spacing w:after="240"/>
        <w:ind w:left="720" w:hanging="720"/>
        <w:rPr>
          <w:iCs/>
          <w:szCs w:val="20"/>
        </w:rPr>
      </w:pPr>
      <w:r w:rsidRPr="0003648D">
        <w:rPr>
          <w:iCs/>
          <w:szCs w:val="20"/>
        </w:rPr>
        <w:t>(5)</w:t>
      </w:r>
      <w:r w:rsidRPr="0003648D">
        <w:rPr>
          <w:iCs/>
          <w:szCs w:val="20"/>
        </w:rPr>
        <w:tab/>
        <w:t>Provisional qualification as described herein may be revoked by ERCOT at any time for any non-compliance with provisional qualification requirements.</w:t>
      </w:r>
    </w:p>
    <w:p w14:paraId="6752CDE4" w14:textId="77777777" w:rsidR="00BA7A09" w:rsidRPr="0003648D" w:rsidRDefault="00BA7A09" w:rsidP="00BA7A09">
      <w:pPr>
        <w:spacing w:after="240"/>
        <w:ind w:left="720" w:hanging="720"/>
        <w:rPr>
          <w:iCs/>
          <w:szCs w:val="20"/>
        </w:rPr>
      </w:pPr>
      <w:r w:rsidRPr="0003648D">
        <w:rPr>
          <w:iCs/>
          <w:szCs w:val="20"/>
        </w:rPr>
        <w:t>(6)</w:t>
      </w:r>
      <w:r w:rsidRPr="0003648D">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03648D">
        <w:rPr>
          <w:szCs w:val="20"/>
        </w:rPr>
        <w:t>8.1.1.4.1, Regulation Service and Generation Resource/Controllable Load Resource Energy Deployment Performance, will not apply.</w:t>
      </w:r>
    </w:p>
    <w:p w14:paraId="6EB194D1" w14:textId="77777777" w:rsidR="00BA7A09" w:rsidRPr="0003648D" w:rsidRDefault="00BA7A09" w:rsidP="00BA7A09">
      <w:pPr>
        <w:spacing w:after="240"/>
        <w:ind w:left="720" w:hanging="720"/>
        <w:rPr>
          <w:iCs/>
          <w:szCs w:val="20"/>
        </w:rPr>
      </w:pPr>
      <w:r w:rsidRPr="0003648D">
        <w:rPr>
          <w:iCs/>
          <w:szCs w:val="20"/>
        </w:rPr>
        <w:t>(7)</w:t>
      </w:r>
      <w:r w:rsidRPr="0003648D">
        <w:rPr>
          <w:iCs/>
          <w:szCs w:val="20"/>
        </w:rPr>
        <w:tab/>
        <w:t>ERCOT may reduce the amount a Resource may contribute toward Ancillary Service if it determines unsatisfactory performance of the Resource as defined in Section 8.1.1, QSE Ancillary Service Performance Standards.</w:t>
      </w:r>
    </w:p>
    <w:p w14:paraId="2DA712D5" w14:textId="77777777" w:rsidR="00BA7A09" w:rsidRPr="0003648D" w:rsidRDefault="00BA7A09" w:rsidP="00BA7A09">
      <w:pPr>
        <w:spacing w:after="240"/>
        <w:ind w:left="720" w:hanging="720"/>
        <w:rPr>
          <w:szCs w:val="20"/>
        </w:rPr>
      </w:pPr>
      <w:r w:rsidRPr="0003648D">
        <w:rPr>
          <w:szCs w:val="20"/>
        </w:rPr>
        <w:t>(8)</w:t>
      </w:r>
      <w:r w:rsidRPr="0003648D">
        <w:rPr>
          <w:szCs w:val="20"/>
        </w:rPr>
        <w:tab/>
      </w:r>
      <w:r w:rsidRPr="0003648D">
        <w:rPr>
          <w:iCs/>
          <w:szCs w:val="20"/>
        </w:rPr>
        <w:t xml:space="preserve">To maintain qualification with ERCOT to provide RRS service, each Load Resource, excluding Controllable Load Resources, will be subject to a Load interruption test at a date and time determined by ERCOT and known only to ERCOT and the affected </w:t>
      </w:r>
      <w:r w:rsidRPr="0003648D">
        <w:rPr>
          <w:iCs/>
          <w:szCs w:val="20"/>
        </w:rPr>
        <w:lastRenderedPageBreak/>
        <w:t>Transmission Service Provider (TSP), to verify the ability to respond to an ERCOT Dispatch Instruction.  To successfully pass this test, within ten minutes of the receipt of the ERCOT Dispatch Instruction by the Load Resource’s QSE, the Load Resource’s r</w:t>
      </w:r>
      <w:r w:rsidRPr="0003648D">
        <w:rPr>
          <w:szCs w:val="20"/>
        </w:rPr>
        <w:t xml:space="preserve">esponse shall not be less than 95% of the requested MW deployment, nor more than 150% of the lesser of the following: </w:t>
      </w:r>
    </w:p>
    <w:p w14:paraId="7D8A476C" w14:textId="77777777" w:rsidR="00BA7A09" w:rsidRPr="0003648D" w:rsidRDefault="00BA7A09" w:rsidP="00BA7A09">
      <w:pPr>
        <w:spacing w:after="240"/>
        <w:ind w:left="720"/>
        <w:rPr>
          <w:szCs w:val="20"/>
        </w:rPr>
      </w:pPr>
      <w:r w:rsidRPr="0003648D">
        <w:rPr>
          <w:szCs w:val="20"/>
        </w:rPr>
        <w:t>(a)</w:t>
      </w:r>
      <w:r w:rsidRPr="0003648D">
        <w:rPr>
          <w:szCs w:val="20"/>
        </w:rPr>
        <w:tab/>
        <w:t>The Resource’s Responsibility for RRS, or</w:t>
      </w:r>
    </w:p>
    <w:p w14:paraId="3CE2F677" w14:textId="77777777" w:rsidR="00BA7A09" w:rsidRPr="0003648D" w:rsidRDefault="00BA7A09" w:rsidP="00BA7A09">
      <w:pPr>
        <w:spacing w:after="240"/>
        <w:ind w:left="720"/>
        <w:rPr>
          <w:szCs w:val="20"/>
        </w:rPr>
      </w:pPr>
      <w:r w:rsidRPr="0003648D">
        <w:rPr>
          <w:szCs w:val="20"/>
        </w:rPr>
        <w:t>(b)</w:t>
      </w:r>
      <w:r w:rsidRPr="0003648D">
        <w:rPr>
          <w:szCs w:val="20"/>
        </w:rPr>
        <w:tab/>
        <w:t>The requested MW deployment.</w:t>
      </w:r>
    </w:p>
    <w:p w14:paraId="6A16135C" w14:textId="77777777" w:rsidR="00BA7A09" w:rsidRPr="0003648D" w:rsidRDefault="00BA7A09" w:rsidP="00BA7A09">
      <w:pPr>
        <w:spacing w:after="240"/>
        <w:ind w:left="720"/>
        <w:rPr>
          <w:iCs/>
          <w:szCs w:val="20"/>
        </w:rPr>
      </w:pPr>
      <w:r w:rsidRPr="0003648D">
        <w:rPr>
          <w:szCs w:val="20"/>
        </w:rPr>
        <w:t>The requested MW deployment will be the sum of the Resource’s Responsibility for RRS and the telemetered additional capacity between the net power consumption and the Low Power Consumption (LPC).  If a Load Resource has responded to an actual ERCOT Dispatch Instruction in compliance with (a) and (b) above</w:t>
      </w:r>
      <w:r w:rsidRPr="0003648D" w:rsidDel="005725E1">
        <w:rPr>
          <w:szCs w:val="20"/>
        </w:rPr>
        <w:t xml:space="preserve"> </w:t>
      </w:r>
      <w:r w:rsidRPr="0003648D">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6BF1B258" w14:textId="77777777" w:rsidR="00BA7A09" w:rsidRPr="0003648D" w:rsidRDefault="00BA7A09" w:rsidP="00BA7A09">
      <w:pPr>
        <w:spacing w:after="240"/>
        <w:ind w:left="720" w:hanging="720"/>
        <w:rPr>
          <w:iCs/>
          <w:szCs w:val="20"/>
        </w:rPr>
      </w:pPr>
      <w:r w:rsidRPr="0003648D">
        <w:rPr>
          <w:iCs/>
          <w:szCs w:val="20"/>
        </w:rPr>
        <w:t>(9)</w:t>
      </w:r>
      <w:r w:rsidRPr="0003648D">
        <w:rPr>
          <w:iCs/>
          <w:szCs w:val="20"/>
        </w:rPr>
        <w:tab/>
        <w:t>ERCOT may revoke the Ancillary Service qualification of any Load Resource, excluding Controllable Load Resources, for failure to comply with the required performance standards, based on the evaluation it performed under paragraph (c) of Section 8.1.1.4.2, Responsive Reserve Service Energy Deployment Criteria.  Specifically, if a Load Resource that is providing RRS fails to respond with at least 95% of its Ancillary Service Resource Responsibility for RRS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3253D8D3" w14:textId="77777777" w:rsidR="00BA7A09" w:rsidRPr="0003648D" w:rsidRDefault="00BA7A09" w:rsidP="00BA7A09">
      <w:pPr>
        <w:spacing w:after="240"/>
        <w:ind w:left="720" w:hanging="720"/>
        <w:rPr>
          <w:ins w:id="4789" w:author="STEC" w:date="2017-12-13T15:18:00Z"/>
          <w:iCs/>
          <w:szCs w:val="20"/>
        </w:rPr>
      </w:pPr>
      <w:ins w:id="4790" w:author="STEC" w:date="2017-12-13T15:18:00Z">
        <w:r w:rsidRPr="0003648D">
          <w:rPr>
            <w:iCs/>
            <w:szCs w:val="20"/>
          </w:rPr>
          <w:t>(10)</w:t>
        </w:r>
        <w:r w:rsidRPr="0003648D">
          <w:rPr>
            <w:iCs/>
            <w:szCs w:val="20"/>
          </w:rPr>
          <w:tab/>
          <w:t>To maintain qualification with ERCOT to provide</w:t>
        </w:r>
      </w:ins>
      <w:ins w:id="4791" w:author="STEC" w:date="2017-12-27T11:18:00Z">
        <w:r w:rsidRPr="0003648D">
          <w:rPr>
            <w:iCs/>
            <w:szCs w:val="20"/>
          </w:rPr>
          <w:t xml:space="preserve"> </w:t>
        </w:r>
        <w:del w:id="4792" w:author="STEC 042618" w:date="2018-03-28T17:22:00Z">
          <w:r w:rsidRPr="0003648D" w:rsidDel="00DF7496">
            <w:rPr>
              <w:iCs/>
              <w:szCs w:val="20"/>
            </w:rPr>
            <w:delText>P</w:delText>
          </w:r>
        </w:del>
        <w:r w:rsidRPr="0003648D">
          <w:rPr>
            <w:iCs/>
            <w:szCs w:val="20"/>
          </w:rPr>
          <w:t xml:space="preserve">FRS </w:t>
        </w:r>
        <w:del w:id="4793" w:author="STEC 042618" w:date="2018-04-17T09:25:00Z">
          <w:r w:rsidRPr="0003648D" w:rsidDel="002511A5">
            <w:rPr>
              <w:iCs/>
              <w:szCs w:val="20"/>
            </w:rPr>
            <w:delText xml:space="preserve">or RRS </w:delText>
          </w:r>
        </w:del>
      </w:ins>
      <w:ins w:id="4794" w:author="STEC" w:date="2017-12-27T11:19:00Z">
        <w:r w:rsidRPr="0003648D">
          <w:rPr>
            <w:iCs/>
            <w:szCs w:val="20"/>
          </w:rPr>
          <w:t>from</w:t>
        </w:r>
      </w:ins>
      <w:ins w:id="4795" w:author="STEC" w:date="2017-12-13T15:18:00Z">
        <w:r w:rsidRPr="0003648D">
          <w:rPr>
            <w:iCs/>
            <w:szCs w:val="20"/>
          </w:rPr>
          <w:t xml:space="preserve"> Fast Frequency Response (FFR), each Resource will be subject to an FFR qualification test at a date and time determined by ERCOT and known only to ERCOT and the affected Transmission Service Provider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w:t>
        </w:r>
      </w:ins>
      <w:ins w:id="4796" w:author="STEC" w:date="2017-12-13T15:19:00Z">
        <w:r w:rsidRPr="0003648D">
          <w:rPr>
            <w:iCs/>
            <w:szCs w:val="20"/>
          </w:rPr>
          <w:t>05</w:t>
        </w:r>
      </w:ins>
      <w:ins w:id="4797" w:author="STEC" w:date="2017-12-13T15:18:00Z">
        <w:r w:rsidRPr="0003648D">
          <w:rPr>
            <w:iCs/>
            <w:szCs w:val="20"/>
          </w:rPr>
          <w:t>% of the lesser of the following:</w:t>
        </w:r>
      </w:ins>
    </w:p>
    <w:p w14:paraId="55B1DE0F" w14:textId="77777777" w:rsidR="00BA7A09" w:rsidRPr="0003648D" w:rsidRDefault="00BA7A09" w:rsidP="00BA7A09">
      <w:pPr>
        <w:spacing w:after="240"/>
        <w:ind w:left="1440" w:hanging="720"/>
        <w:rPr>
          <w:ins w:id="4798" w:author="STEC" w:date="2017-12-13T15:18:00Z"/>
          <w:iCs/>
          <w:szCs w:val="20"/>
        </w:rPr>
      </w:pPr>
      <w:ins w:id="4799" w:author="STEC" w:date="2017-12-13T15:18:00Z">
        <w:r w:rsidRPr="0003648D">
          <w:rPr>
            <w:iCs/>
            <w:szCs w:val="20"/>
          </w:rPr>
          <w:t>(a)</w:t>
        </w:r>
        <w:r w:rsidRPr="0003648D">
          <w:rPr>
            <w:iCs/>
            <w:szCs w:val="20"/>
          </w:rPr>
          <w:tab/>
          <w:t>The Resource’s Ancillary Service Resource Responsibility</w:t>
        </w:r>
      </w:ins>
      <w:ins w:id="4800" w:author="STEC" w:date="2017-12-13T15:53:00Z">
        <w:r w:rsidRPr="0003648D">
          <w:rPr>
            <w:iCs/>
            <w:szCs w:val="20"/>
          </w:rPr>
          <w:t xml:space="preserve"> for </w:t>
        </w:r>
        <w:del w:id="4801" w:author="STEC 042618" w:date="2018-04-17T09:26:00Z">
          <w:r w:rsidRPr="0003648D" w:rsidDel="002511A5">
            <w:rPr>
              <w:iCs/>
              <w:szCs w:val="20"/>
            </w:rPr>
            <w:delText>RRS</w:delText>
          </w:r>
        </w:del>
      </w:ins>
      <w:ins w:id="4802" w:author="STEC" w:date="2017-12-13T16:03:00Z">
        <w:del w:id="4803" w:author="STEC 042618" w:date="2018-04-17T09:26:00Z">
          <w:r w:rsidRPr="0003648D" w:rsidDel="002511A5">
            <w:rPr>
              <w:iCs/>
              <w:szCs w:val="20"/>
            </w:rPr>
            <w:delText xml:space="preserve"> and </w:delText>
          </w:r>
        </w:del>
        <w:del w:id="4804" w:author="STEC 042618" w:date="2018-03-28T17:22:00Z">
          <w:r w:rsidRPr="0003648D" w:rsidDel="002664E9">
            <w:rPr>
              <w:iCs/>
              <w:szCs w:val="20"/>
            </w:rPr>
            <w:delText>P</w:delText>
          </w:r>
        </w:del>
        <w:r w:rsidRPr="0003648D">
          <w:rPr>
            <w:iCs/>
            <w:szCs w:val="20"/>
          </w:rPr>
          <w:t>FRS</w:t>
        </w:r>
      </w:ins>
      <w:ins w:id="4805" w:author="STEC" w:date="2017-12-13T15:18:00Z">
        <w:r w:rsidRPr="0003648D">
          <w:rPr>
            <w:iCs/>
            <w:szCs w:val="20"/>
          </w:rPr>
          <w:t>; or</w:t>
        </w:r>
      </w:ins>
    </w:p>
    <w:p w14:paraId="23A0C343" w14:textId="77777777" w:rsidR="00BA7A09" w:rsidRPr="0003648D" w:rsidRDefault="00BA7A09" w:rsidP="00BA7A09">
      <w:pPr>
        <w:spacing w:after="240"/>
        <w:ind w:left="1440" w:hanging="720"/>
        <w:rPr>
          <w:ins w:id="4806" w:author="STEC" w:date="2017-12-13T15:18:00Z"/>
          <w:iCs/>
          <w:szCs w:val="20"/>
        </w:rPr>
      </w:pPr>
      <w:ins w:id="4807" w:author="STEC" w:date="2017-12-13T15:18:00Z">
        <w:r w:rsidRPr="0003648D">
          <w:rPr>
            <w:iCs/>
            <w:szCs w:val="20"/>
          </w:rPr>
          <w:t>(b)</w:t>
        </w:r>
        <w:r w:rsidRPr="0003648D">
          <w:rPr>
            <w:iCs/>
            <w:szCs w:val="20"/>
          </w:rPr>
          <w:tab/>
          <w:t xml:space="preserve">The </w:t>
        </w:r>
        <w:del w:id="4808" w:author="STEC 042618" w:date="2018-04-18T13:35:00Z">
          <w:r w:rsidRPr="0003648D" w:rsidDel="005F7C0F">
            <w:rPr>
              <w:iCs/>
              <w:szCs w:val="20"/>
            </w:rPr>
            <w:delText xml:space="preserve">requested </w:delText>
          </w:r>
        </w:del>
        <w:r w:rsidRPr="0003648D">
          <w:rPr>
            <w:iCs/>
            <w:szCs w:val="20"/>
          </w:rPr>
          <w:t>MW deployment.</w:t>
        </w:r>
      </w:ins>
    </w:p>
    <w:p w14:paraId="696FA4B3" w14:textId="77777777" w:rsidR="00BA7A09" w:rsidRPr="0003648D" w:rsidRDefault="00BA7A09" w:rsidP="00BA7A09">
      <w:pPr>
        <w:spacing w:after="240"/>
        <w:ind w:left="720"/>
        <w:rPr>
          <w:ins w:id="4809" w:author="STEC" w:date="2017-12-13T15:18:00Z"/>
          <w:iCs/>
          <w:szCs w:val="20"/>
        </w:rPr>
      </w:pPr>
      <w:ins w:id="4810" w:author="STEC" w:date="2017-12-13T15:18:00Z">
        <w:r w:rsidRPr="0003648D">
          <w:rPr>
            <w:iCs/>
            <w:szCs w:val="20"/>
          </w:rPr>
          <w:lastRenderedPageBreak/>
          <w:t>The requested MW deployment for Resource</w:t>
        </w:r>
      </w:ins>
      <w:ins w:id="4811" w:author="STEC" w:date="2017-12-13T15:57:00Z">
        <w:r w:rsidRPr="0003648D">
          <w:rPr>
            <w:iCs/>
            <w:szCs w:val="20"/>
          </w:rPr>
          <w:t>s</w:t>
        </w:r>
      </w:ins>
      <w:ins w:id="4812" w:author="STEC" w:date="2017-12-13T15:18:00Z">
        <w:r w:rsidRPr="0003648D">
          <w:rPr>
            <w:iCs/>
            <w:szCs w:val="20"/>
          </w:rPr>
          <w:t xml:space="preserve"> capable of FFR will be the sum of the Resource’s Ancillary Service Resource Responsibility for </w:t>
        </w:r>
        <w:del w:id="4813" w:author="STEC 042618" w:date="2018-04-18T13:34:00Z">
          <w:r w:rsidRPr="0003648D" w:rsidDel="005F7C0F">
            <w:rPr>
              <w:iCs/>
              <w:szCs w:val="20"/>
            </w:rPr>
            <w:delText xml:space="preserve">RRS </w:delText>
          </w:r>
        </w:del>
      </w:ins>
      <w:ins w:id="4814" w:author="STEC" w:date="2017-12-13T16:03:00Z">
        <w:del w:id="4815" w:author="STEC 042618" w:date="2018-04-18T13:34:00Z">
          <w:r w:rsidRPr="0003648D" w:rsidDel="005F7C0F">
            <w:rPr>
              <w:iCs/>
              <w:szCs w:val="20"/>
            </w:rPr>
            <w:delText xml:space="preserve">and </w:delText>
          </w:r>
        </w:del>
        <w:del w:id="4816" w:author="STEC 042618" w:date="2018-03-28T17:23:00Z">
          <w:r w:rsidRPr="0003648D" w:rsidDel="002664E9">
            <w:rPr>
              <w:iCs/>
              <w:szCs w:val="20"/>
            </w:rPr>
            <w:delText>P</w:delText>
          </w:r>
        </w:del>
        <w:r w:rsidRPr="0003648D">
          <w:rPr>
            <w:iCs/>
            <w:szCs w:val="20"/>
          </w:rPr>
          <w:t xml:space="preserve">FRS </w:t>
        </w:r>
      </w:ins>
      <w:ins w:id="4817" w:author="STEC" w:date="2017-12-13T15:18:00Z">
        <w:r w:rsidRPr="0003648D">
          <w:rPr>
            <w:iCs/>
            <w:szCs w:val="20"/>
          </w:rPr>
          <w:t xml:space="preserve">and the additional capacity between the telemetered HSL and the telemetered LSL.  If a Resource has responded to an actual </w:t>
        </w:r>
        <w:del w:id="4818" w:author="STEC 042618" w:date="2018-04-18T13:35:00Z">
          <w:r w:rsidRPr="0003648D" w:rsidDel="005F7C0F">
            <w:rPr>
              <w:iCs/>
              <w:szCs w:val="20"/>
            </w:rPr>
            <w:delText>ERCOT Dispatch Instruction</w:delText>
          </w:r>
        </w:del>
      </w:ins>
      <w:ins w:id="4819" w:author="STEC 042618" w:date="2018-04-18T13:35:00Z">
        <w:r w:rsidR="005F7C0F" w:rsidRPr="0003648D">
          <w:rPr>
            <w:iCs/>
            <w:szCs w:val="20"/>
          </w:rPr>
          <w:t>event</w:t>
        </w:r>
      </w:ins>
      <w:ins w:id="4820" w:author="STEC" w:date="2017-12-13T15:18:00Z">
        <w:r w:rsidRPr="0003648D">
          <w:rPr>
            <w:iCs/>
            <w:szCs w:val="20"/>
          </w:rPr>
          <w:t xml:space="preserve">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ins>
    </w:p>
    <w:p w14:paraId="7B0E4C2D" w14:textId="77777777" w:rsidR="00BA7A09" w:rsidRPr="0003648D" w:rsidRDefault="00BA7A09" w:rsidP="00BA7A09">
      <w:pPr>
        <w:spacing w:after="240"/>
        <w:ind w:left="720" w:hanging="720"/>
        <w:rPr>
          <w:ins w:id="4821" w:author="STEC" w:date="2017-12-13T15:18:00Z"/>
          <w:iCs/>
          <w:szCs w:val="20"/>
        </w:rPr>
      </w:pPr>
      <w:ins w:id="4822" w:author="STEC" w:date="2017-12-13T15:18:00Z">
        <w:r w:rsidRPr="0003648D">
          <w:rPr>
            <w:iCs/>
            <w:szCs w:val="20"/>
          </w:rPr>
          <w:t>(11)</w:t>
        </w:r>
        <w:r w:rsidRPr="0003648D">
          <w:rPr>
            <w:iCs/>
            <w:szCs w:val="20"/>
          </w:rPr>
          <w:tab/>
          <w:t>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w:t>
        </w:r>
      </w:ins>
      <w:ins w:id="4823" w:author="STEC" w:date="2017-12-13T16:05:00Z">
        <w:r w:rsidRPr="0003648D">
          <w:rPr>
            <w:iCs/>
            <w:szCs w:val="20"/>
          </w:rPr>
          <w:t>05</w:t>
        </w:r>
      </w:ins>
      <w:ins w:id="4824" w:author="STEC" w:date="2017-12-13T15:18:00Z">
        <w:r w:rsidRPr="0003648D">
          <w:rPr>
            <w:iCs/>
            <w:szCs w:val="20"/>
          </w:rPr>
          <w:t xml:space="preserve">% of the Resource’s Ancillary Service Resource Responsibility for RRS </w:t>
        </w:r>
      </w:ins>
      <w:ins w:id="4825" w:author="STEC" w:date="2017-12-13T16:05:00Z">
        <w:r w:rsidRPr="0003648D">
          <w:rPr>
            <w:iCs/>
            <w:szCs w:val="20"/>
          </w:rPr>
          <w:t xml:space="preserve">or </w:t>
        </w:r>
        <w:del w:id="4826" w:author="STEC 042618" w:date="2018-03-28T17:23:00Z">
          <w:r w:rsidRPr="0003648D" w:rsidDel="002664E9">
            <w:rPr>
              <w:iCs/>
              <w:szCs w:val="20"/>
            </w:rPr>
            <w:delText>P</w:delText>
          </w:r>
        </w:del>
        <w:r w:rsidRPr="0003648D">
          <w:rPr>
            <w:iCs/>
            <w:szCs w:val="20"/>
          </w:rPr>
          <w:t xml:space="preserve">FRS </w:t>
        </w:r>
      </w:ins>
      <w:ins w:id="4827" w:author="STEC" w:date="2017-12-13T15:18:00Z">
        <w:r w:rsidRPr="0003648D">
          <w:rPr>
            <w:iCs/>
            <w:szCs w:val="20"/>
          </w:rPr>
          <w:t xml:space="preserve">within </w:t>
        </w:r>
      </w:ins>
      <w:ins w:id="4828" w:author="ERCOT 06XX18" w:date="2018-06-01T12:53:00Z">
        <w:r w:rsidR="00202348" w:rsidRPr="0003648D">
          <w:rPr>
            <w:iCs/>
            <w:szCs w:val="20"/>
          </w:rPr>
          <w:t>15</w:t>
        </w:r>
      </w:ins>
      <w:ins w:id="4829" w:author="STEC" w:date="2017-12-13T15:18:00Z">
        <w:del w:id="4830" w:author="ERCOT 06XX18" w:date="2018-06-01T12:53:00Z">
          <w:r w:rsidRPr="0003648D" w:rsidDel="00202348">
            <w:rPr>
              <w:iCs/>
              <w:szCs w:val="20"/>
            </w:rPr>
            <w:delText>30</w:delText>
          </w:r>
        </w:del>
        <w:r w:rsidRPr="0003648D">
          <w:rPr>
            <w:iCs/>
            <w:szCs w:val="20"/>
          </w:rPr>
          <w:t xml:space="preserve">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w:t>
        </w:r>
      </w:ins>
      <w:ins w:id="4831" w:author="STEC 042618" w:date="2018-04-26T10:25:00Z">
        <w:r w:rsidR="00444685" w:rsidRPr="0003648D">
          <w:rPr>
            <w:iCs/>
            <w:szCs w:val="20"/>
          </w:rPr>
          <w:t>6</w:t>
        </w:r>
      </w:ins>
      <w:ins w:id="4832" w:author="STEC" w:date="2017-12-13T15:18:00Z">
        <w:del w:id="4833" w:author="STEC 042618" w:date="2018-04-26T10:25:00Z">
          <w:r w:rsidRPr="0003648D" w:rsidDel="00444685">
            <w:rPr>
              <w:iCs/>
              <w:szCs w:val="20"/>
            </w:rPr>
            <w:delText>2.1</w:delText>
          </w:r>
        </w:del>
        <w:r w:rsidRPr="0003648D">
          <w:rPr>
            <w:iCs/>
            <w:szCs w:val="20"/>
          </w:rPr>
          <w:t xml:space="preserve">, </w:t>
        </w:r>
        <w:del w:id="4834" w:author="STEC 042618" w:date="2018-04-26T10:25:00Z">
          <w:r w:rsidRPr="0003648D" w:rsidDel="00444685">
            <w:delText>F</w:delText>
          </w:r>
        </w:del>
        <w:del w:id="4835" w:author="STEC 042618" w:date="2018-04-26T10:26:00Z">
          <w:r w:rsidRPr="0003648D" w:rsidDel="00444685">
            <w:delText xml:space="preserve">ast </w:delText>
          </w:r>
        </w:del>
        <w:r w:rsidRPr="0003648D">
          <w:t xml:space="preserve">Frequency Response </w:t>
        </w:r>
      </w:ins>
      <w:ins w:id="4836" w:author="STEC 042618" w:date="2018-04-26T10:26:00Z">
        <w:r w:rsidR="00444685" w:rsidRPr="0003648D">
          <w:t xml:space="preserve">Service </w:t>
        </w:r>
      </w:ins>
      <w:ins w:id="4837" w:author="STEC" w:date="2017-12-13T15:18:00Z">
        <w:r w:rsidRPr="0003648D">
          <w:t>Qualification</w:t>
        </w:r>
        <w:r w:rsidRPr="0003648D">
          <w:rPr>
            <w:iCs/>
            <w:szCs w:val="20"/>
          </w:rPr>
          <w:t xml:space="preserve">. </w:t>
        </w:r>
      </w:ins>
    </w:p>
    <w:p w14:paraId="6E8D62CA" w14:textId="77777777" w:rsidR="00BA7A09" w:rsidRPr="0003648D" w:rsidRDefault="00BA7A09" w:rsidP="00BA7A09">
      <w:pPr>
        <w:keepNext/>
        <w:tabs>
          <w:tab w:val="left" w:pos="1800"/>
        </w:tabs>
        <w:spacing w:before="240" w:after="240"/>
        <w:ind w:left="1800" w:hanging="1800"/>
        <w:outlineLvl w:val="5"/>
        <w:rPr>
          <w:b/>
          <w:bCs/>
          <w:szCs w:val="22"/>
        </w:rPr>
      </w:pPr>
      <w:bookmarkStart w:id="4838" w:name="_Toc141777772"/>
      <w:bookmarkStart w:id="4839" w:name="_Toc203961353"/>
      <w:bookmarkStart w:id="4840" w:name="_Toc400968477"/>
      <w:bookmarkStart w:id="4841" w:name="_Toc402362725"/>
      <w:bookmarkStart w:id="4842" w:name="_Toc405554791"/>
      <w:bookmarkStart w:id="4843" w:name="_Toc458771451"/>
      <w:bookmarkStart w:id="4844" w:name="_Toc458771574"/>
      <w:bookmarkStart w:id="4845" w:name="_Toc460939753"/>
      <w:bookmarkStart w:id="4846" w:name="_Toc465246206"/>
      <w:r w:rsidRPr="0003648D">
        <w:rPr>
          <w:b/>
          <w:bCs/>
          <w:szCs w:val="22"/>
        </w:rPr>
        <w:t>8.1.1.2.1.2</w:t>
      </w:r>
      <w:r w:rsidRPr="0003648D">
        <w:rPr>
          <w:b/>
          <w:bCs/>
          <w:szCs w:val="22"/>
        </w:rPr>
        <w:tab/>
        <w:t>Responsive Reserve Service</w:t>
      </w:r>
      <w:bookmarkEnd w:id="4838"/>
      <w:bookmarkEnd w:id="4839"/>
      <w:r w:rsidRPr="0003648D">
        <w:rPr>
          <w:b/>
          <w:bCs/>
          <w:szCs w:val="22"/>
        </w:rPr>
        <w:t xml:space="preserve"> Qualification</w:t>
      </w:r>
      <w:bookmarkEnd w:id="4840"/>
      <w:bookmarkEnd w:id="4841"/>
      <w:bookmarkEnd w:id="4842"/>
      <w:bookmarkEnd w:id="4843"/>
      <w:bookmarkEnd w:id="4844"/>
      <w:bookmarkEnd w:id="4845"/>
      <w:bookmarkEnd w:id="4846"/>
    </w:p>
    <w:p w14:paraId="4113D6BE"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 xml:space="preserve">RRS may be provided by:  </w:t>
      </w:r>
    </w:p>
    <w:p w14:paraId="31221E80" w14:textId="77777777" w:rsidR="00BA7A09" w:rsidRPr="0003648D" w:rsidRDefault="00BA7A09" w:rsidP="00BA7A09">
      <w:pPr>
        <w:spacing w:after="240"/>
        <w:ind w:left="1440" w:hanging="720"/>
        <w:rPr>
          <w:ins w:id="4847" w:author="STEC" w:date="2017-12-27T09:25:00Z"/>
          <w:iCs/>
          <w:szCs w:val="20"/>
        </w:rPr>
      </w:pPr>
      <w:r w:rsidRPr="0003648D">
        <w:rPr>
          <w:iCs/>
          <w:szCs w:val="20"/>
        </w:rPr>
        <w:t xml:space="preserve">(a) </w:t>
      </w:r>
      <w:r w:rsidRPr="0003648D">
        <w:rPr>
          <w:iCs/>
          <w:szCs w:val="20"/>
        </w:rPr>
        <w:tab/>
        <w:t xml:space="preserve">Unloaded Generation Resources that are On-Line; </w:t>
      </w:r>
    </w:p>
    <w:p w14:paraId="04F8E86C" w14:textId="77777777" w:rsidR="00BA7A09" w:rsidRPr="0003648D" w:rsidRDefault="00BA7A09" w:rsidP="00BA7A09">
      <w:pPr>
        <w:spacing w:after="240"/>
        <w:ind w:left="1440" w:hanging="720"/>
        <w:rPr>
          <w:ins w:id="4848" w:author="STEC" w:date="2017-11-03T13:53:00Z"/>
          <w:iCs/>
          <w:szCs w:val="20"/>
        </w:rPr>
      </w:pPr>
      <w:ins w:id="4849" w:author="STEC" w:date="2017-12-27T09:23:00Z">
        <w:r w:rsidRPr="0003648D">
          <w:rPr>
            <w:szCs w:val="20"/>
          </w:rPr>
          <w:t>(b)</w:t>
        </w:r>
        <w:r w:rsidRPr="0003648D">
          <w:rPr>
            <w:szCs w:val="20"/>
          </w:rPr>
          <w:tab/>
        </w:r>
      </w:ins>
      <w:ins w:id="4850" w:author="STEC" w:date="2017-11-03T13:50:00Z">
        <w:r w:rsidRPr="0003648D">
          <w:rPr>
            <w:szCs w:val="20"/>
          </w:rPr>
          <w:t>Quick Start Generation Resources</w:t>
        </w:r>
      </w:ins>
      <w:ins w:id="4851" w:author="STEC" w:date="2017-12-27T09:23:00Z">
        <w:r w:rsidRPr="0003648D">
          <w:rPr>
            <w:szCs w:val="20"/>
          </w:rPr>
          <w:t xml:space="preserve"> (QSGRs)</w:t>
        </w:r>
      </w:ins>
      <w:ins w:id="4852" w:author="STEC" w:date="2017-11-03T13:50:00Z">
        <w:r w:rsidRPr="0003648D">
          <w:rPr>
            <w:szCs w:val="20"/>
          </w:rPr>
          <w:t>;</w:t>
        </w:r>
      </w:ins>
      <w:ins w:id="4853" w:author="STEC" w:date="2017-11-03T13:49:00Z">
        <w:r w:rsidRPr="0003648D">
          <w:rPr>
            <w:szCs w:val="20"/>
          </w:rPr>
          <w:t xml:space="preserve"> </w:t>
        </w:r>
      </w:ins>
    </w:p>
    <w:p w14:paraId="5BF93B7E" w14:textId="77777777" w:rsidR="00BA7A09" w:rsidRPr="0003648D" w:rsidDel="000C0E8A" w:rsidRDefault="00BA7A09" w:rsidP="00BA7A09">
      <w:pPr>
        <w:spacing w:after="240"/>
        <w:ind w:left="1440" w:hanging="720"/>
        <w:rPr>
          <w:del w:id="4854" w:author="STEC 042618" w:date="2018-04-26T13:55:00Z"/>
          <w:iCs/>
          <w:szCs w:val="20"/>
        </w:rPr>
      </w:pPr>
      <w:ins w:id="4855" w:author="STEC" w:date="2017-11-03T13:53:00Z">
        <w:del w:id="4856" w:author="STEC 042618" w:date="2018-04-26T13:55:00Z">
          <w:r w:rsidRPr="0003648D" w:rsidDel="000C0E8A">
            <w:rPr>
              <w:szCs w:val="20"/>
            </w:rPr>
            <w:delText xml:space="preserve">(c)        </w:delText>
          </w:r>
        </w:del>
      </w:ins>
      <w:ins w:id="4857" w:author="STEC" w:date="2017-11-03T15:41:00Z">
        <w:del w:id="4858" w:author="STEC 042618" w:date="2018-04-26T13:55:00Z">
          <w:r w:rsidRPr="0003648D" w:rsidDel="000C0E8A">
            <w:rPr>
              <w:szCs w:val="20"/>
            </w:rPr>
            <w:delText xml:space="preserve">Resources capable of </w:delText>
          </w:r>
        </w:del>
      </w:ins>
      <w:ins w:id="4859" w:author="STEC" w:date="2017-12-27T09:24:00Z">
        <w:del w:id="4860" w:author="STEC 042618" w:date="2018-04-26T13:55:00Z">
          <w:r w:rsidRPr="0003648D" w:rsidDel="000C0E8A">
            <w:rPr>
              <w:szCs w:val="20"/>
            </w:rPr>
            <w:delText>FFR</w:delText>
          </w:r>
        </w:del>
      </w:ins>
      <w:ins w:id="4861" w:author="STEC" w:date="2017-11-03T14:03:00Z">
        <w:del w:id="4862" w:author="STEC 042618" w:date="2018-04-26T13:55:00Z">
          <w:r w:rsidRPr="0003648D" w:rsidDel="000C0E8A">
            <w:rPr>
              <w:szCs w:val="20"/>
            </w:rPr>
            <w:delText>;</w:delText>
          </w:r>
        </w:del>
      </w:ins>
      <w:ins w:id="4863" w:author="STEC" w:date="2017-11-03T13:58:00Z">
        <w:del w:id="4864" w:author="STEC 042618" w:date="2018-04-26T13:55:00Z">
          <w:r w:rsidRPr="0003648D" w:rsidDel="000C0E8A">
            <w:rPr>
              <w:szCs w:val="20"/>
            </w:rPr>
            <w:delText xml:space="preserve"> </w:delText>
          </w:r>
        </w:del>
      </w:ins>
    </w:p>
    <w:p w14:paraId="036C3CD3" w14:textId="77777777" w:rsidR="00BA7A09" w:rsidRPr="0003648D" w:rsidRDefault="00BA7A09" w:rsidP="00BA7A09">
      <w:pPr>
        <w:spacing w:after="240"/>
        <w:ind w:left="1440" w:hanging="720"/>
        <w:rPr>
          <w:iCs/>
          <w:szCs w:val="20"/>
        </w:rPr>
      </w:pPr>
      <w:r w:rsidRPr="0003648D">
        <w:rPr>
          <w:iCs/>
          <w:szCs w:val="20"/>
        </w:rPr>
        <w:t>(</w:t>
      </w:r>
      <w:del w:id="4865" w:author="STEC" w:date="2017-12-13T16:07:00Z">
        <w:r w:rsidRPr="0003648D" w:rsidDel="007F3B01">
          <w:rPr>
            <w:iCs/>
            <w:szCs w:val="20"/>
          </w:rPr>
          <w:delText>b</w:delText>
        </w:r>
      </w:del>
      <w:ins w:id="4866" w:author="STEC 042618" w:date="2018-04-26T17:16:00Z">
        <w:r w:rsidR="000F220C" w:rsidRPr="0003648D">
          <w:rPr>
            <w:iCs/>
            <w:szCs w:val="20"/>
          </w:rPr>
          <w:t>c</w:t>
        </w:r>
      </w:ins>
      <w:ins w:id="4867" w:author="STEC" w:date="2017-12-13T16:07:00Z">
        <w:del w:id="4868" w:author="STEC 042618" w:date="2018-04-26T17:16:00Z">
          <w:r w:rsidRPr="0003648D" w:rsidDel="000F220C">
            <w:rPr>
              <w:iCs/>
              <w:szCs w:val="20"/>
            </w:rPr>
            <w:delText>d</w:delText>
          </w:r>
        </w:del>
      </w:ins>
      <w:r w:rsidRPr="0003648D">
        <w:rPr>
          <w:iCs/>
          <w:szCs w:val="20"/>
        </w:rPr>
        <w:t xml:space="preserve">) </w:t>
      </w:r>
      <w:r w:rsidRPr="0003648D">
        <w:rPr>
          <w:iCs/>
          <w:szCs w:val="20"/>
        </w:rPr>
        <w:tab/>
      </w:r>
      <w:bookmarkStart w:id="4869" w:name="_Hlk510021823"/>
      <w:r w:rsidRPr="0003648D">
        <w:rPr>
          <w:iCs/>
          <w:szCs w:val="20"/>
        </w:rPr>
        <w:t xml:space="preserve">Load Resources </w:t>
      </w:r>
      <w:ins w:id="4870" w:author="STEC 042618" w:date="2018-04-18T13:36:00Z">
        <w:r w:rsidR="005F7C0F" w:rsidRPr="0003648D">
          <w:rPr>
            <w:iCs/>
            <w:szCs w:val="20"/>
          </w:rPr>
          <w:t xml:space="preserve">that may or may not be </w:t>
        </w:r>
      </w:ins>
      <w:r w:rsidRPr="0003648D">
        <w:rPr>
          <w:iCs/>
          <w:szCs w:val="20"/>
        </w:rPr>
        <w:t>controlled by high-set under-frequency relays</w:t>
      </w:r>
      <w:bookmarkEnd w:id="4869"/>
      <w:r w:rsidRPr="0003648D">
        <w:rPr>
          <w:iCs/>
          <w:szCs w:val="20"/>
        </w:rPr>
        <w:t xml:space="preserve">; </w:t>
      </w:r>
    </w:p>
    <w:p w14:paraId="6A661B47" w14:textId="77777777" w:rsidR="00BA7A09" w:rsidRPr="0003648D" w:rsidRDefault="00BA7A09" w:rsidP="00BA7A09">
      <w:pPr>
        <w:spacing w:after="240"/>
        <w:ind w:left="1440" w:hanging="720"/>
        <w:rPr>
          <w:iCs/>
          <w:szCs w:val="20"/>
        </w:rPr>
      </w:pPr>
      <w:r w:rsidRPr="0003648D">
        <w:rPr>
          <w:iCs/>
          <w:szCs w:val="20"/>
        </w:rPr>
        <w:t>(</w:t>
      </w:r>
      <w:del w:id="4871" w:author="STEC" w:date="2017-12-27T09:24:00Z">
        <w:r w:rsidRPr="0003648D" w:rsidDel="00537DE0">
          <w:rPr>
            <w:iCs/>
            <w:szCs w:val="20"/>
          </w:rPr>
          <w:delText>c</w:delText>
        </w:r>
      </w:del>
      <w:ins w:id="4872" w:author="STEC 042618" w:date="2018-04-26T17:16:00Z">
        <w:r w:rsidR="000F220C" w:rsidRPr="0003648D">
          <w:rPr>
            <w:iCs/>
            <w:szCs w:val="20"/>
          </w:rPr>
          <w:t>d</w:t>
        </w:r>
      </w:ins>
      <w:ins w:id="4873" w:author="STEC" w:date="2017-12-13T16:07:00Z">
        <w:del w:id="4874" w:author="STEC 042618" w:date="2018-04-26T17:16:00Z">
          <w:r w:rsidRPr="0003648D" w:rsidDel="000F220C">
            <w:rPr>
              <w:iCs/>
              <w:szCs w:val="20"/>
            </w:rPr>
            <w:delText>e</w:delText>
          </w:r>
        </w:del>
      </w:ins>
      <w:r w:rsidRPr="0003648D">
        <w:rPr>
          <w:iCs/>
          <w:szCs w:val="20"/>
        </w:rPr>
        <w:t xml:space="preserve">) </w:t>
      </w:r>
      <w:r w:rsidRPr="0003648D">
        <w:rPr>
          <w:iCs/>
          <w:szCs w:val="20"/>
        </w:rPr>
        <w:tab/>
      </w:r>
      <w:del w:id="4875" w:author="ERCOT 06XX18" w:date="2018-06-11T12:42:00Z">
        <w:r w:rsidRPr="0003648D" w:rsidDel="00734F3B">
          <w:rPr>
            <w:iCs/>
            <w:szCs w:val="20"/>
          </w:rPr>
          <w:delText>Hydro RRS</w:delText>
        </w:r>
      </w:del>
      <w:ins w:id="4876" w:author="ERCOT 06XX18" w:date="2018-06-11T12:41:00Z">
        <w:r w:rsidR="00734F3B" w:rsidRPr="0003648D">
          <w:rPr>
            <w:szCs w:val="20"/>
          </w:rPr>
          <w:t>Generation Resources operating in the synchronous condenser fast-response mode</w:t>
        </w:r>
      </w:ins>
      <w:r w:rsidRPr="0003648D">
        <w:rPr>
          <w:iCs/>
          <w:szCs w:val="20"/>
        </w:rPr>
        <w:t xml:space="preserve">; or </w:t>
      </w:r>
    </w:p>
    <w:p w14:paraId="6A316E92" w14:textId="77777777" w:rsidR="00BA7A09" w:rsidRPr="0003648D" w:rsidRDefault="00BA7A09" w:rsidP="00BA7A09">
      <w:pPr>
        <w:spacing w:after="240"/>
        <w:ind w:left="1440" w:hanging="720"/>
        <w:rPr>
          <w:iCs/>
          <w:szCs w:val="20"/>
        </w:rPr>
      </w:pPr>
      <w:r w:rsidRPr="0003648D">
        <w:rPr>
          <w:iCs/>
          <w:szCs w:val="20"/>
        </w:rPr>
        <w:t>(</w:t>
      </w:r>
      <w:del w:id="4877" w:author="STEC" w:date="2017-12-27T09:24:00Z">
        <w:r w:rsidRPr="0003648D" w:rsidDel="00537DE0">
          <w:rPr>
            <w:iCs/>
            <w:szCs w:val="20"/>
          </w:rPr>
          <w:delText>d</w:delText>
        </w:r>
      </w:del>
      <w:ins w:id="4878" w:author="STEC 042618" w:date="2018-04-26T17:16:00Z">
        <w:r w:rsidR="000F220C" w:rsidRPr="0003648D">
          <w:rPr>
            <w:iCs/>
            <w:szCs w:val="20"/>
          </w:rPr>
          <w:t>e</w:t>
        </w:r>
      </w:ins>
      <w:ins w:id="4879" w:author="STEC" w:date="2017-12-13T16:07:00Z">
        <w:del w:id="4880" w:author="STEC 042618" w:date="2018-04-26T17:16:00Z">
          <w:r w:rsidRPr="0003648D" w:rsidDel="000F220C">
            <w:rPr>
              <w:iCs/>
              <w:szCs w:val="20"/>
            </w:rPr>
            <w:delText>f</w:delText>
          </w:r>
        </w:del>
      </w:ins>
      <w:r w:rsidRPr="0003648D">
        <w:rPr>
          <w:iCs/>
          <w:szCs w:val="20"/>
        </w:rPr>
        <w:t xml:space="preserve">) </w:t>
      </w:r>
      <w:r w:rsidRPr="0003648D">
        <w:rPr>
          <w:iCs/>
          <w:szCs w:val="20"/>
        </w:rPr>
        <w:tab/>
        <w:t xml:space="preserve">Controllable Load Resources. </w:t>
      </w:r>
    </w:p>
    <w:p w14:paraId="056BD9F1"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The amount of RRS provided by individual Generation Resources and </w:t>
      </w:r>
      <w:del w:id="4881" w:author="STEC" w:date="2017-12-13T16:08:00Z">
        <w:r w:rsidRPr="0003648D" w:rsidDel="007F3B01">
          <w:rPr>
            <w:iCs/>
            <w:szCs w:val="20"/>
          </w:rPr>
          <w:delText xml:space="preserve">Controllable </w:delText>
        </w:r>
      </w:del>
      <w:r w:rsidRPr="0003648D">
        <w:rPr>
          <w:iCs/>
          <w:szCs w:val="20"/>
        </w:rPr>
        <w:t xml:space="preserve">Load Resources is </w:t>
      </w:r>
      <w:del w:id="4882" w:author="STEC 042618" w:date="2018-04-18T13:37:00Z">
        <w:r w:rsidRPr="0003648D" w:rsidDel="005F7C0F">
          <w:rPr>
            <w:iCs/>
            <w:szCs w:val="20"/>
          </w:rPr>
          <w:delText>specified in the Operating Guides</w:delText>
        </w:r>
      </w:del>
      <w:ins w:id="4883" w:author="STEC 042618" w:date="2018-04-18T13:37:00Z">
        <w:r w:rsidR="005F7C0F" w:rsidRPr="0003648D">
          <w:rPr>
            <w:iCs/>
            <w:szCs w:val="20"/>
          </w:rPr>
          <w:t xml:space="preserve">limited to </w:t>
        </w:r>
      </w:ins>
      <w:ins w:id="4884" w:author="STEC 042618" w:date="2018-04-26T10:27:00Z">
        <w:r w:rsidR="00BE6549" w:rsidRPr="0003648D">
          <w:rPr>
            <w:iCs/>
            <w:szCs w:val="20"/>
          </w:rPr>
          <w:t>ten</w:t>
        </w:r>
      </w:ins>
      <w:ins w:id="4885" w:author="STEC 042618" w:date="2018-04-18T13:37:00Z">
        <w:r w:rsidR="005F7C0F" w:rsidRPr="0003648D">
          <w:rPr>
            <w:iCs/>
            <w:szCs w:val="20"/>
          </w:rPr>
          <w:t xml:space="preserve"> times its telemetered emergency ramp rate</w:t>
        </w:r>
      </w:ins>
      <w:r w:rsidRPr="0003648D">
        <w:rPr>
          <w:iCs/>
          <w:szCs w:val="20"/>
        </w:rPr>
        <w:t xml:space="preserve">.  Each Resource providing RRS must be </w:t>
      </w:r>
      <w:del w:id="4886" w:author="STEC" w:date="2017-12-13T16:08:00Z">
        <w:r w:rsidRPr="0003648D" w:rsidDel="007F3B01">
          <w:rPr>
            <w:iCs/>
            <w:szCs w:val="20"/>
          </w:rPr>
          <w:delText xml:space="preserve">On-Line and </w:delText>
        </w:r>
      </w:del>
      <w:r w:rsidRPr="0003648D">
        <w:rPr>
          <w:iCs/>
          <w:szCs w:val="20"/>
        </w:rPr>
        <w:t xml:space="preserve">capable of ramping the Resource’s Ancillary Service Resources Responsibility for RRS within ten minutes of the notice to deploy RRS, </w:t>
      </w:r>
      <w:del w:id="4887" w:author="STEC" w:date="2017-12-13T16:08:00Z">
        <w:r w:rsidRPr="0003648D" w:rsidDel="007F3B01">
          <w:rPr>
            <w:iCs/>
            <w:szCs w:val="20"/>
          </w:rPr>
          <w:delText>must be immediately responsive to system frequency,</w:delText>
        </w:r>
      </w:del>
      <w:r w:rsidRPr="0003648D">
        <w:rPr>
          <w:iCs/>
          <w:szCs w:val="20"/>
        </w:rPr>
        <w:t xml:space="preserve"> and must be able to maintain the scheduled level of deployment for the period </w:t>
      </w:r>
      <w:r w:rsidRPr="0003648D">
        <w:rPr>
          <w:iCs/>
          <w:szCs w:val="20"/>
        </w:rPr>
        <w:lastRenderedPageBreak/>
        <w:t>of service commitment.  The amount of RRS on a Generation Resource may be further limited by requirements of the Operating Guides.</w:t>
      </w:r>
    </w:p>
    <w:p w14:paraId="1594B28B" w14:textId="77777777" w:rsidR="00BA7A09" w:rsidRPr="0003648D" w:rsidRDefault="00BA7A09" w:rsidP="00BA7A09">
      <w:pPr>
        <w:spacing w:after="240"/>
        <w:ind w:left="720" w:hanging="720"/>
        <w:rPr>
          <w:ins w:id="4888" w:author="STEC" w:date="2017-12-13T16:15:00Z"/>
          <w:iCs/>
          <w:szCs w:val="20"/>
        </w:rPr>
      </w:pPr>
      <w:r w:rsidRPr="0003648D">
        <w:rPr>
          <w:iCs/>
          <w:szCs w:val="20"/>
        </w:rPr>
        <w:t>(3)</w:t>
      </w:r>
      <w:r w:rsidRPr="0003648D">
        <w:rPr>
          <w:iCs/>
          <w:szCs w:val="20"/>
        </w:rPr>
        <w:tab/>
        <w:t xml:space="preserve">A </w:t>
      </w:r>
      <w:del w:id="4889" w:author="STEC" w:date="2017-12-13T16:15:00Z">
        <w:r w:rsidRPr="0003648D" w:rsidDel="007448DB">
          <w:rPr>
            <w:iCs/>
            <w:szCs w:val="20"/>
          </w:rPr>
          <w:delText xml:space="preserve">QSE’s </w:delText>
        </w:r>
      </w:del>
      <w:r w:rsidRPr="0003648D">
        <w:rPr>
          <w:iCs/>
          <w:szCs w:val="20"/>
        </w:rPr>
        <w:t>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0492369F" w14:textId="77777777" w:rsidR="005F35A8" w:rsidRPr="0003648D" w:rsidDel="000C0E8A" w:rsidRDefault="005F35A8" w:rsidP="005F35A8">
      <w:pPr>
        <w:spacing w:after="240"/>
        <w:ind w:left="720" w:hanging="720"/>
        <w:rPr>
          <w:del w:id="4890" w:author="STEC 042618" w:date="2018-04-26T13:55:00Z"/>
          <w:iCs/>
          <w:szCs w:val="20"/>
        </w:rPr>
      </w:pPr>
      <w:ins w:id="4891" w:author="STEC" w:date="2017-12-13T16:15:00Z">
        <w:del w:id="4892" w:author="STEC 042618" w:date="2018-04-26T13:55:00Z">
          <w:r w:rsidRPr="0003648D" w:rsidDel="000C0E8A">
            <w:rPr>
              <w:iCs/>
              <w:szCs w:val="20"/>
            </w:rPr>
            <w:delText>(4)</w:delText>
          </w:r>
          <w:r w:rsidRPr="0003648D" w:rsidDel="000C0E8A">
            <w:rPr>
              <w:iCs/>
              <w:szCs w:val="20"/>
            </w:rPr>
            <w:tab/>
            <w:delText xml:space="preserve">A Resource capable of FFR providing RRS </w:delText>
          </w:r>
        </w:del>
      </w:ins>
      <w:ins w:id="4893" w:author="STEC" w:date="2017-12-13T16:16:00Z">
        <w:del w:id="4894" w:author="STEC 042618" w:date="2018-04-26T13:55:00Z">
          <w:r w:rsidRPr="0003648D" w:rsidDel="000C0E8A">
            <w:rPr>
              <w:iCs/>
              <w:szCs w:val="20"/>
            </w:rPr>
            <w:delText>must be capable of providing the scheduled amount of RRS within ten minutes of instruction by ERCOT and must either be immediately responsive to system frequency or be deployed by action of under-frequency relays with settings as specified</w:delText>
          </w:r>
        </w:del>
      </w:ins>
      <w:ins w:id="4895" w:author="STEC" w:date="2017-12-28T09:21:00Z">
        <w:del w:id="4896" w:author="STEC 042618" w:date="2018-04-26T13:55:00Z">
          <w:r w:rsidRPr="0003648D" w:rsidDel="000C0E8A">
            <w:rPr>
              <w:iCs/>
              <w:szCs w:val="20"/>
            </w:rPr>
            <w:delText xml:space="preserve"> in</w:delText>
          </w:r>
        </w:del>
      </w:ins>
      <w:ins w:id="4897" w:author="STEC" w:date="2017-12-13T16:16:00Z">
        <w:del w:id="4898" w:author="STEC 042618" w:date="2018-04-26T13:55:00Z">
          <w:r w:rsidRPr="0003648D" w:rsidDel="000C0E8A">
            <w:rPr>
              <w:iCs/>
              <w:szCs w:val="20"/>
            </w:rPr>
            <w:delText xml:space="preserve"> the Operating Guides.</w:delText>
          </w:r>
        </w:del>
      </w:ins>
    </w:p>
    <w:p w14:paraId="7846271C" w14:textId="77777777" w:rsidR="00BA7A09" w:rsidRPr="0003648D" w:rsidRDefault="00BA7A09" w:rsidP="00BA7A09">
      <w:pPr>
        <w:spacing w:after="240"/>
        <w:ind w:left="720" w:hanging="720"/>
        <w:rPr>
          <w:szCs w:val="20"/>
        </w:rPr>
      </w:pPr>
      <w:r w:rsidRPr="0003648D">
        <w:rPr>
          <w:szCs w:val="20"/>
        </w:rPr>
        <w:t>(</w:t>
      </w:r>
      <w:del w:id="4899" w:author="STEC" w:date="2017-12-13T16:17:00Z">
        <w:r w:rsidRPr="0003648D" w:rsidDel="007448DB">
          <w:rPr>
            <w:szCs w:val="20"/>
          </w:rPr>
          <w:delText>4</w:delText>
        </w:r>
      </w:del>
      <w:ins w:id="4900" w:author="STEC" w:date="2017-12-13T16:17:00Z">
        <w:del w:id="4901" w:author="STEC 042618" w:date="2018-04-26T17:17:00Z">
          <w:r w:rsidRPr="0003648D" w:rsidDel="000F220C">
            <w:rPr>
              <w:szCs w:val="20"/>
            </w:rPr>
            <w:delText>5</w:delText>
          </w:r>
        </w:del>
      </w:ins>
      <w:ins w:id="4902" w:author="STEC 042618" w:date="2018-04-26T17:17:00Z">
        <w:r w:rsidR="000F220C" w:rsidRPr="0003648D">
          <w:rPr>
            <w:szCs w:val="20"/>
          </w:rPr>
          <w:t>4</w:t>
        </w:r>
      </w:ins>
      <w:r w:rsidRPr="0003648D">
        <w:rPr>
          <w:szCs w:val="20"/>
        </w:rPr>
        <w:t>)</w:t>
      </w:r>
      <w:r w:rsidRPr="0003648D">
        <w:rPr>
          <w:szCs w:val="20"/>
        </w:rPr>
        <w:tab/>
        <w:t>Any QSE providing RRS shall provide communications equipment to receive ERCOT telemetered control deployments of RRS.</w:t>
      </w:r>
    </w:p>
    <w:p w14:paraId="3657439A" w14:textId="77777777" w:rsidR="00BA7A09" w:rsidRPr="0003648D" w:rsidRDefault="00BA7A09" w:rsidP="00BA7A09">
      <w:pPr>
        <w:spacing w:after="240"/>
        <w:ind w:left="720" w:hanging="720"/>
        <w:rPr>
          <w:szCs w:val="20"/>
        </w:rPr>
      </w:pPr>
      <w:r w:rsidRPr="0003648D">
        <w:rPr>
          <w:szCs w:val="20"/>
        </w:rPr>
        <w:t>(</w:t>
      </w:r>
      <w:del w:id="4903" w:author="STEC" w:date="2017-12-13T16:17:00Z">
        <w:r w:rsidRPr="0003648D" w:rsidDel="007448DB">
          <w:rPr>
            <w:szCs w:val="20"/>
          </w:rPr>
          <w:delText>5</w:delText>
        </w:r>
      </w:del>
      <w:ins w:id="4904" w:author="STEC" w:date="2017-12-13T16:17:00Z">
        <w:del w:id="4905" w:author="STEC 042618" w:date="2018-04-26T17:17:00Z">
          <w:r w:rsidRPr="0003648D" w:rsidDel="000F220C">
            <w:rPr>
              <w:szCs w:val="20"/>
            </w:rPr>
            <w:delText>6</w:delText>
          </w:r>
        </w:del>
      </w:ins>
      <w:ins w:id="4906" w:author="STEC 042618" w:date="2018-04-26T17:17:00Z">
        <w:r w:rsidR="000F220C" w:rsidRPr="0003648D">
          <w:rPr>
            <w:szCs w:val="20"/>
          </w:rPr>
          <w:t>5</w:t>
        </w:r>
      </w:ins>
      <w:r w:rsidRPr="0003648D">
        <w:rPr>
          <w:szCs w:val="20"/>
        </w:rPr>
        <w:t>)</w:t>
      </w:r>
      <w:r w:rsidRPr="0003648D">
        <w:rPr>
          <w:szCs w:val="20"/>
        </w:rPr>
        <w:tab/>
        <w:t xml:space="preserve">Generation Resources providing RRS shall have their </w:t>
      </w:r>
      <w:ins w:id="4907" w:author="STEC" w:date="2017-12-27T11:40:00Z">
        <w:r w:rsidRPr="0003648D">
          <w:rPr>
            <w:szCs w:val="20"/>
          </w:rPr>
          <w:t>G</w:t>
        </w:r>
      </w:ins>
      <w:del w:id="4908" w:author="STEC" w:date="2017-12-27T11:40:00Z">
        <w:r w:rsidRPr="0003648D" w:rsidDel="001D27A0">
          <w:rPr>
            <w:szCs w:val="20"/>
          </w:rPr>
          <w:delText>g</w:delText>
        </w:r>
      </w:del>
      <w:r w:rsidRPr="0003648D">
        <w:rPr>
          <w:szCs w:val="20"/>
        </w:rPr>
        <w:t>overnors in service.</w:t>
      </w:r>
    </w:p>
    <w:p w14:paraId="4CC92A1C" w14:textId="77777777" w:rsidR="00BA7A09" w:rsidRPr="0003648D" w:rsidRDefault="00BA7A09" w:rsidP="00BA7A09">
      <w:pPr>
        <w:tabs>
          <w:tab w:val="left" w:pos="990"/>
        </w:tabs>
        <w:spacing w:after="240"/>
        <w:ind w:left="720" w:hanging="720"/>
        <w:rPr>
          <w:iCs/>
          <w:szCs w:val="20"/>
        </w:rPr>
      </w:pPr>
      <w:r w:rsidRPr="0003648D">
        <w:rPr>
          <w:iCs/>
          <w:szCs w:val="20"/>
        </w:rPr>
        <w:t>(</w:t>
      </w:r>
      <w:del w:id="4909" w:author="STEC" w:date="2017-12-13T16:17:00Z">
        <w:r w:rsidRPr="0003648D" w:rsidDel="007448DB">
          <w:rPr>
            <w:iCs/>
            <w:szCs w:val="20"/>
          </w:rPr>
          <w:delText>6</w:delText>
        </w:r>
      </w:del>
      <w:ins w:id="4910" w:author="STEC" w:date="2017-12-13T16:17:00Z">
        <w:del w:id="4911" w:author="STEC 042618" w:date="2018-04-26T17:17:00Z">
          <w:r w:rsidRPr="0003648D" w:rsidDel="000F220C">
            <w:rPr>
              <w:iCs/>
              <w:szCs w:val="20"/>
            </w:rPr>
            <w:delText>7</w:delText>
          </w:r>
        </w:del>
      </w:ins>
      <w:ins w:id="4912" w:author="STEC 042618" w:date="2018-04-26T17:17:00Z">
        <w:r w:rsidR="000F220C" w:rsidRPr="0003648D">
          <w:rPr>
            <w:iCs/>
            <w:szCs w:val="20"/>
          </w:rPr>
          <w:t>6</w:t>
        </w:r>
      </w:ins>
      <w:r w:rsidRPr="0003648D">
        <w:rPr>
          <w:iCs/>
          <w:szCs w:val="20"/>
        </w:rPr>
        <w:t>)</w:t>
      </w:r>
      <w:r w:rsidRPr="0003648D">
        <w:rPr>
          <w:iCs/>
          <w:szCs w:val="20"/>
        </w:rPr>
        <w:tab/>
        <w:t xml:space="preserve">Load Resources on high-set under-frequency relays providing RRS must provide a telemetered output signal, including breaker status and status of the under-frequency relay. </w:t>
      </w:r>
    </w:p>
    <w:p w14:paraId="5C6152BB" w14:textId="77777777" w:rsidR="00BA7A09" w:rsidRPr="0003648D" w:rsidRDefault="00BA7A09" w:rsidP="00BA7A09">
      <w:pPr>
        <w:tabs>
          <w:tab w:val="left" w:pos="990"/>
        </w:tabs>
        <w:spacing w:after="240"/>
        <w:ind w:left="720" w:hanging="720"/>
        <w:rPr>
          <w:iCs/>
          <w:szCs w:val="20"/>
        </w:rPr>
      </w:pPr>
      <w:r w:rsidRPr="0003648D">
        <w:rPr>
          <w:iCs/>
          <w:szCs w:val="20"/>
        </w:rPr>
        <w:t>(</w:t>
      </w:r>
      <w:del w:id="4913" w:author="STEC" w:date="2017-12-13T16:17:00Z">
        <w:r w:rsidRPr="0003648D" w:rsidDel="007448DB">
          <w:rPr>
            <w:iCs/>
            <w:szCs w:val="20"/>
          </w:rPr>
          <w:delText>7</w:delText>
        </w:r>
      </w:del>
      <w:ins w:id="4914" w:author="STEC" w:date="2017-12-13T16:17:00Z">
        <w:del w:id="4915" w:author="STEC 042618" w:date="2018-04-26T17:17:00Z">
          <w:r w:rsidRPr="0003648D" w:rsidDel="000F220C">
            <w:rPr>
              <w:iCs/>
              <w:szCs w:val="20"/>
            </w:rPr>
            <w:delText>8</w:delText>
          </w:r>
        </w:del>
      </w:ins>
      <w:ins w:id="4916" w:author="STEC 042618" w:date="2018-04-26T17:17:00Z">
        <w:r w:rsidR="000F220C" w:rsidRPr="0003648D">
          <w:rPr>
            <w:iCs/>
            <w:szCs w:val="20"/>
          </w:rPr>
          <w:t>7</w:t>
        </w:r>
      </w:ins>
      <w:r w:rsidRPr="0003648D">
        <w:rPr>
          <w:iCs/>
          <w:szCs w:val="20"/>
        </w:rPr>
        <w:t>)</w:t>
      </w:r>
      <w:r w:rsidRPr="0003648D">
        <w:rPr>
          <w:iCs/>
          <w:szCs w:val="20"/>
        </w:rPr>
        <w:tab/>
        <w:t>Each QSE shall ensure that each Resource is able to meet the Resource’s obligations to provide the Ancillary Service Resource Responsibility.  Each Generation Resource</w:t>
      </w:r>
      <w:ins w:id="4917" w:author="STEC" w:date="2017-12-13T16:17:00Z">
        <w:del w:id="4918" w:author="STEC 042618" w:date="2018-04-26T10:27:00Z">
          <w:r w:rsidRPr="0003648D" w:rsidDel="00BE6549">
            <w:rPr>
              <w:iCs/>
              <w:szCs w:val="20"/>
            </w:rPr>
            <w:delText xml:space="preserve">, </w:delText>
          </w:r>
        </w:del>
        <w:del w:id="4919" w:author="STEC 042618" w:date="2018-04-18T13:39:00Z">
          <w:r w:rsidRPr="0003648D" w:rsidDel="005F7C0F">
            <w:rPr>
              <w:iCs/>
              <w:szCs w:val="20"/>
            </w:rPr>
            <w:delText>Resource capable of FFR</w:delText>
          </w:r>
        </w:del>
        <w:del w:id="4920" w:author="STEC 042618" w:date="2018-04-26T10:27:00Z">
          <w:r w:rsidRPr="0003648D" w:rsidDel="00BE6549">
            <w:rPr>
              <w:iCs/>
              <w:szCs w:val="20"/>
            </w:rPr>
            <w:delText>,</w:delText>
          </w:r>
        </w:del>
      </w:ins>
      <w:r w:rsidRPr="0003648D">
        <w:rPr>
          <w:iCs/>
          <w:szCs w:val="20"/>
        </w:rPr>
        <w:t xml:space="preserve"> and Load Resource providing RRS must meet additional technical requirements specified in this Section.</w:t>
      </w:r>
    </w:p>
    <w:p w14:paraId="1CAFB29E" w14:textId="77777777" w:rsidR="00BA7A09" w:rsidRPr="0003648D" w:rsidRDefault="00BA7A09" w:rsidP="00BA7A09">
      <w:pPr>
        <w:spacing w:after="240"/>
        <w:ind w:left="720" w:hanging="720"/>
        <w:rPr>
          <w:szCs w:val="20"/>
        </w:rPr>
      </w:pPr>
      <w:r w:rsidRPr="0003648D">
        <w:rPr>
          <w:szCs w:val="20"/>
        </w:rPr>
        <w:t>(</w:t>
      </w:r>
      <w:del w:id="4921" w:author="STEC" w:date="2017-12-13T16:17:00Z">
        <w:r w:rsidRPr="0003648D" w:rsidDel="007448DB">
          <w:rPr>
            <w:szCs w:val="20"/>
          </w:rPr>
          <w:delText>8</w:delText>
        </w:r>
      </w:del>
      <w:ins w:id="4922" w:author="STEC" w:date="2017-12-13T16:17:00Z">
        <w:del w:id="4923" w:author="STEC 042618" w:date="2018-04-26T17:17:00Z">
          <w:r w:rsidRPr="0003648D" w:rsidDel="000F220C">
            <w:rPr>
              <w:szCs w:val="20"/>
            </w:rPr>
            <w:delText>9</w:delText>
          </w:r>
        </w:del>
      </w:ins>
      <w:ins w:id="4924" w:author="STEC 042618" w:date="2018-04-26T17:17:00Z">
        <w:r w:rsidR="000F220C" w:rsidRPr="0003648D">
          <w:rPr>
            <w:szCs w:val="20"/>
          </w:rPr>
          <w:t>8</w:t>
        </w:r>
      </w:ins>
      <w:r w:rsidRPr="0003648D">
        <w:rPr>
          <w:szCs w:val="20"/>
        </w:rPr>
        <w:t>)</w:t>
      </w:r>
      <w:r w:rsidRPr="0003648D">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1B641358" w14:textId="77777777" w:rsidR="00BA7A09" w:rsidRPr="0003648D" w:rsidRDefault="00BA7A09" w:rsidP="00BA7A09">
      <w:pPr>
        <w:tabs>
          <w:tab w:val="left" w:pos="1440"/>
        </w:tabs>
        <w:spacing w:after="240"/>
        <w:ind w:left="1440" w:hanging="720"/>
        <w:rPr>
          <w:szCs w:val="20"/>
        </w:rPr>
      </w:pPr>
      <w:r w:rsidRPr="0003648D">
        <w:rPr>
          <w:szCs w:val="20"/>
        </w:rPr>
        <w:t>(a)</w:t>
      </w:r>
      <w:r w:rsidRPr="0003648D">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6946D66E" w14:textId="77777777" w:rsidR="00BA7A09" w:rsidRPr="0003648D" w:rsidRDefault="00BA7A09" w:rsidP="00BA7A09">
      <w:pPr>
        <w:spacing w:after="240"/>
        <w:ind w:left="1440" w:hanging="720"/>
        <w:rPr>
          <w:szCs w:val="20"/>
        </w:rPr>
      </w:pPr>
      <w:r w:rsidRPr="0003648D">
        <w:rPr>
          <w:szCs w:val="20"/>
        </w:rPr>
        <w:t>(b)</w:t>
      </w:r>
      <w:r w:rsidRPr="0003648D">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5D9D3464" w14:textId="77777777" w:rsidR="00BA7A09" w:rsidRPr="0003648D" w:rsidRDefault="00BA7A09" w:rsidP="00BA7A09">
      <w:pPr>
        <w:spacing w:after="240"/>
        <w:ind w:left="1440" w:hanging="720"/>
        <w:rPr>
          <w:szCs w:val="20"/>
        </w:rPr>
      </w:pPr>
      <w:r w:rsidRPr="0003648D">
        <w:rPr>
          <w:szCs w:val="20"/>
        </w:rPr>
        <w:t>(c)</w:t>
      </w:r>
      <w:r w:rsidRPr="0003648D">
        <w:rPr>
          <w:szCs w:val="20"/>
        </w:rPr>
        <w:tab/>
        <w:t xml:space="preserve">For Controllable Load Resources desiring qualification to provide RRS, ERCOT shall send a signal to the Resource’s QSE to deploy RRS, indicating the MW </w:t>
      </w:r>
      <w:r w:rsidRPr="0003648D">
        <w:rPr>
          <w:szCs w:val="20"/>
        </w:rPr>
        <w:lastRenderedPageBreak/>
        <w:t xml:space="preserve">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72EFD8E3" w14:textId="77777777" w:rsidR="00BA7A09" w:rsidRPr="0003648D" w:rsidRDefault="00BA7A09" w:rsidP="00BA7A09">
      <w:pPr>
        <w:spacing w:after="240"/>
        <w:ind w:left="1440" w:hanging="720"/>
        <w:rPr>
          <w:ins w:id="4925" w:author="STEC" w:date="2017-12-13T16:18:00Z"/>
          <w:szCs w:val="20"/>
        </w:rPr>
      </w:pPr>
      <w:r w:rsidRPr="0003648D">
        <w:rPr>
          <w:szCs w:val="20"/>
        </w:rPr>
        <w:t>(d)</w:t>
      </w:r>
      <w:r w:rsidRPr="0003648D">
        <w:rPr>
          <w:szCs w:val="20"/>
        </w:rPr>
        <w:tab/>
        <w:t>For Load Resources, excluding Controllable Load Resources, desiring qualification to provide RRS, ERCOT shall deploy RRS, indicating the MW amount.  ERCOT shall measure the test Resource’s response as described under Section 8.1.1.4.2.</w:t>
      </w:r>
    </w:p>
    <w:p w14:paraId="76606044" w14:textId="77777777" w:rsidR="005F35A8" w:rsidRPr="0003648D" w:rsidDel="000C0E8A" w:rsidRDefault="005F35A8" w:rsidP="005F35A8">
      <w:pPr>
        <w:spacing w:after="240"/>
        <w:ind w:left="1440" w:hanging="720"/>
        <w:rPr>
          <w:ins w:id="4926" w:author="STEC" w:date="2017-12-13T16:18:00Z"/>
          <w:del w:id="4927" w:author="STEC 042618" w:date="2018-04-26T13:55:00Z"/>
          <w:szCs w:val="20"/>
        </w:rPr>
      </w:pPr>
      <w:ins w:id="4928" w:author="STEC" w:date="2017-12-13T16:18:00Z">
        <w:del w:id="4929" w:author="STEC 042618" w:date="2018-04-26T13:55:00Z">
          <w:r w:rsidRPr="0003648D" w:rsidDel="000C0E8A">
            <w:rPr>
              <w:szCs w:val="20"/>
            </w:rPr>
            <w:delText>(e)</w:delText>
          </w:r>
          <w:r w:rsidRPr="0003648D" w:rsidDel="000C0E8A">
            <w:rPr>
              <w:szCs w:val="20"/>
            </w:rPr>
            <w:tab/>
            <w:delText>Each Resource</w:delText>
          </w:r>
        </w:del>
      </w:ins>
      <w:ins w:id="4930" w:author="STEC" w:date="2017-12-13T16:19:00Z">
        <w:del w:id="4931" w:author="STEC 042618" w:date="2018-04-26T13:55:00Z">
          <w:r w:rsidRPr="0003648D" w:rsidDel="000C0E8A">
            <w:rPr>
              <w:szCs w:val="20"/>
            </w:rPr>
            <w:delText xml:space="preserve"> capable of FFR</w:delText>
          </w:r>
        </w:del>
      </w:ins>
      <w:ins w:id="4932" w:author="STEC" w:date="2017-12-13T16:18:00Z">
        <w:del w:id="4933" w:author="STEC 042618" w:date="2018-04-26T13:55:00Z">
          <w:r w:rsidRPr="0003648D" w:rsidDel="000C0E8A">
            <w:rPr>
              <w:szCs w:val="20"/>
            </w:rPr>
            <w:delText xml:space="preserve"> seeking RRS qualification must be On-Line and shall also meet the following requirements: </w:delText>
          </w:r>
        </w:del>
      </w:ins>
    </w:p>
    <w:p w14:paraId="6A5A0ECE" w14:textId="77777777" w:rsidR="005F35A8" w:rsidRPr="0003648D" w:rsidDel="000C0E8A" w:rsidRDefault="005F35A8" w:rsidP="005F35A8">
      <w:pPr>
        <w:spacing w:after="240"/>
        <w:ind w:left="2160" w:hanging="720"/>
        <w:rPr>
          <w:ins w:id="4934" w:author="STEC" w:date="2017-12-13T16:18:00Z"/>
          <w:del w:id="4935" w:author="STEC 042618" w:date="2018-04-26T13:55:00Z"/>
          <w:szCs w:val="20"/>
        </w:rPr>
      </w:pPr>
      <w:ins w:id="4936" w:author="STEC" w:date="2017-12-13T16:18:00Z">
        <w:del w:id="4937" w:author="STEC 042618" w:date="2018-04-26T13:55:00Z">
          <w:r w:rsidRPr="0003648D" w:rsidDel="000C0E8A">
            <w:rPr>
              <w:szCs w:val="20"/>
            </w:rPr>
            <w:delText xml:space="preserve">(i) </w:delText>
          </w:r>
          <w:r w:rsidRPr="0003648D" w:rsidDel="000C0E8A">
            <w:rPr>
              <w:szCs w:val="20"/>
            </w:rPr>
            <w:tab/>
            <w:delText xml:space="preserve">The under-frequency relay or similar trigger mechanism must have a delay of no more than 20 cycles (or 0.33 seconds for relays that do not count cycles). The total time from the time frequency first decays to a value low enough to initiate action up to the time when full Ancillary Service Resource Responsibility for RRS is delivered should be no more than 30 cycles, including all relay and breaker operating times; </w:delText>
          </w:r>
        </w:del>
      </w:ins>
    </w:p>
    <w:p w14:paraId="1BF6E9A7" w14:textId="77777777" w:rsidR="005F35A8" w:rsidRPr="0003648D" w:rsidDel="000C0E8A" w:rsidRDefault="005F35A8" w:rsidP="005F35A8">
      <w:pPr>
        <w:spacing w:after="240"/>
        <w:ind w:left="2160" w:hanging="720"/>
        <w:rPr>
          <w:ins w:id="4938" w:author="STEC" w:date="2017-12-13T16:18:00Z"/>
          <w:del w:id="4939" w:author="STEC 042618" w:date="2018-04-26T13:55:00Z"/>
          <w:szCs w:val="20"/>
        </w:rPr>
      </w:pPr>
      <w:ins w:id="4940" w:author="STEC" w:date="2017-12-13T16:18:00Z">
        <w:del w:id="4941" w:author="STEC 042618" w:date="2018-04-26T13:55:00Z">
          <w:r w:rsidRPr="0003648D" w:rsidDel="000C0E8A">
            <w:rPr>
              <w:szCs w:val="20"/>
            </w:rPr>
            <w:delText>(ii)</w:delText>
          </w:r>
          <w:r w:rsidRPr="0003648D" w:rsidDel="000C0E8A">
            <w:rPr>
              <w:szCs w:val="20"/>
            </w:rPr>
            <w:tab/>
            <w:delText xml:space="preserve">The initiation setting of the under-frequency relay or similar trigger mechanism shall not be any lower than 59.80 Hz; </w:delText>
          </w:r>
        </w:del>
      </w:ins>
    </w:p>
    <w:p w14:paraId="6A6E65F6" w14:textId="77777777" w:rsidR="005F35A8" w:rsidRPr="0003648D" w:rsidDel="000C0E8A" w:rsidRDefault="005F35A8" w:rsidP="005F35A8">
      <w:pPr>
        <w:spacing w:after="240"/>
        <w:ind w:left="2160" w:hanging="720"/>
        <w:rPr>
          <w:ins w:id="4942" w:author="STEC" w:date="2017-12-13T16:18:00Z"/>
          <w:del w:id="4943" w:author="STEC 042618" w:date="2018-04-26T13:55:00Z"/>
          <w:szCs w:val="20"/>
        </w:rPr>
      </w:pPr>
      <w:ins w:id="4944" w:author="STEC" w:date="2017-12-13T16:18:00Z">
        <w:del w:id="4945" w:author="STEC 042618" w:date="2018-04-26T13:55:00Z">
          <w:r w:rsidRPr="0003648D" w:rsidDel="000C0E8A">
            <w:rPr>
              <w:szCs w:val="20"/>
            </w:rPr>
            <w:delText>(iii)</w:delText>
          </w:r>
          <w:r w:rsidRPr="0003648D" w:rsidDel="000C0E8A">
            <w:rPr>
              <w:szCs w:val="20"/>
            </w:rPr>
            <w:tab/>
            <w:delText>A Resource must demonstrate its ability to sustain the scheduled level of deployment for ten minutes at a minimum level of 95% but not more than a maximum level of 1</w:delText>
          </w:r>
        </w:del>
      </w:ins>
      <w:ins w:id="4946" w:author="STEC" w:date="2017-12-13T16:23:00Z">
        <w:del w:id="4947" w:author="STEC 042618" w:date="2018-04-26T13:55:00Z">
          <w:r w:rsidRPr="0003648D" w:rsidDel="000C0E8A">
            <w:rPr>
              <w:szCs w:val="20"/>
            </w:rPr>
            <w:delText>05</w:delText>
          </w:r>
        </w:del>
      </w:ins>
      <w:ins w:id="4948" w:author="STEC" w:date="2017-12-13T16:18:00Z">
        <w:del w:id="4949" w:author="STEC 042618" w:date="2018-04-26T13:55:00Z">
          <w:r w:rsidRPr="0003648D" w:rsidDel="000C0E8A">
            <w:rPr>
              <w:szCs w:val="20"/>
            </w:rPr>
            <w:delText xml:space="preserve">% of the MW capacity for which the Resource seeks qualification for FFR; and </w:delText>
          </w:r>
        </w:del>
      </w:ins>
    </w:p>
    <w:p w14:paraId="284A7459" w14:textId="77777777" w:rsidR="00BA7A09" w:rsidRPr="0003648D" w:rsidRDefault="005F35A8" w:rsidP="005F35A8">
      <w:pPr>
        <w:spacing w:after="240"/>
        <w:ind w:left="2160" w:hanging="720"/>
        <w:rPr>
          <w:ins w:id="4950" w:author="STEC" w:date="2017-12-13T16:18:00Z"/>
          <w:szCs w:val="20"/>
        </w:rPr>
      </w:pPr>
      <w:ins w:id="4951" w:author="STEC" w:date="2017-12-13T16:18:00Z">
        <w:del w:id="4952" w:author="STEC 042618" w:date="2018-04-26T13:55:00Z">
          <w:r w:rsidRPr="0003648D" w:rsidDel="000C0E8A">
            <w:rPr>
              <w:szCs w:val="20"/>
            </w:rPr>
            <w:delText>(iv)</w:delText>
          </w:r>
          <w:r w:rsidRPr="0003648D" w:rsidDel="000C0E8A">
            <w:rPr>
              <w:szCs w:val="20"/>
            </w:rPr>
            <w:tab/>
          </w:r>
        </w:del>
      </w:ins>
      <w:ins w:id="4953" w:author="STEC" w:date="2017-12-13T16:23:00Z">
        <w:del w:id="4954" w:author="STEC 042618" w:date="2018-04-26T13:55:00Z">
          <w:r w:rsidRPr="0003648D" w:rsidDel="000C0E8A">
            <w:rPr>
              <w:szCs w:val="20"/>
            </w:rPr>
            <w:delText>A</w:delText>
          </w:r>
        </w:del>
      </w:ins>
      <w:ins w:id="4955" w:author="STEC" w:date="2017-12-13T16:18:00Z">
        <w:del w:id="4956" w:author="STEC 042618" w:date="2018-04-26T13:55:00Z">
          <w:r w:rsidRPr="0003648D" w:rsidDel="000C0E8A">
            <w:rPr>
              <w:szCs w:val="20"/>
            </w:rPr>
            <w:delText xml:space="preserve"> Resource </w:delText>
          </w:r>
        </w:del>
      </w:ins>
      <w:ins w:id="4957" w:author="STEC" w:date="2017-12-13T16:23:00Z">
        <w:del w:id="4958" w:author="STEC 042618" w:date="2018-04-26T13:55:00Z">
          <w:r w:rsidRPr="0003648D" w:rsidDel="000C0E8A">
            <w:rPr>
              <w:szCs w:val="20"/>
            </w:rPr>
            <w:delText xml:space="preserve">capable of </w:delText>
          </w:r>
        </w:del>
      </w:ins>
      <w:ins w:id="4959" w:author="STEC" w:date="2017-12-13T16:18:00Z">
        <w:del w:id="4960" w:author="STEC 042618" w:date="2018-04-26T13:55:00Z">
          <w:r w:rsidRPr="0003648D" w:rsidDel="000C0E8A">
            <w:rPr>
              <w:szCs w:val="20"/>
            </w:rPr>
            <w:delText xml:space="preserve">FFR </w:delText>
          </w:r>
        </w:del>
      </w:ins>
      <w:ins w:id="4961" w:author="STEC" w:date="2017-12-13T16:23:00Z">
        <w:del w:id="4962" w:author="STEC 042618" w:date="2018-04-26T13:55:00Z">
          <w:r w:rsidRPr="0003648D" w:rsidDel="000C0E8A">
            <w:rPr>
              <w:szCs w:val="20"/>
            </w:rPr>
            <w:delText xml:space="preserve">providing RRS </w:delText>
          </w:r>
        </w:del>
      </w:ins>
      <w:ins w:id="4963" w:author="STEC" w:date="2017-12-13T16:18:00Z">
        <w:del w:id="4964" w:author="STEC 042618" w:date="2018-04-26T13:55:00Z">
          <w:r w:rsidRPr="0003648D" w:rsidDel="000C0E8A">
            <w:rPr>
              <w:szCs w:val="20"/>
            </w:rPr>
            <w:delText xml:space="preserve">shall be capable of measuring and recording ERCOT </w:delText>
          </w:r>
        </w:del>
      </w:ins>
      <w:ins w:id="4965" w:author="STEC" w:date="2017-12-27T11:22:00Z">
        <w:del w:id="4966" w:author="STEC 042618" w:date="2018-04-26T13:55:00Z">
          <w:r w:rsidRPr="0003648D" w:rsidDel="000C0E8A">
            <w:rPr>
              <w:szCs w:val="20"/>
            </w:rPr>
            <w:delText>f</w:delText>
          </w:r>
        </w:del>
      </w:ins>
      <w:ins w:id="4967" w:author="STEC" w:date="2017-12-13T16:18:00Z">
        <w:del w:id="4968" w:author="STEC 042618" w:date="2018-04-26T13:55:00Z">
          <w:r w:rsidRPr="0003648D" w:rsidDel="000C0E8A">
            <w:rPr>
              <w:szCs w:val="20"/>
            </w:rPr>
            <w:delText>requency (Hz) and MW output with a resolution of no less than 30 samples per second.</w:delText>
          </w:r>
        </w:del>
        <w:r w:rsidRPr="0003648D">
          <w:rPr>
            <w:szCs w:val="20"/>
          </w:rPr>
          <w:t xml:space="preserve">  </w:t>
        </w:r>
      </w:ins>
    </w:p>
    <w:p w14:paraId="4B5E35F9" w14:textId="77777777" w:rsidR="00BA7A09" w:rsidRPr="0003648D" w:rsidRDefault="00BA7A09" w:rsidP="00BA7A09">
      <w:pPr>
        <w:spacing w:after="240"/>
        <w:ind w:left="1440" w:hanging="720"/>
        <w:rPr>
          <w:iCs/>
          <w:szCs w:val="20"/>
        </w:rPr>
      </w:pPr>
      <w:r w:rsidRPr="0003648D">
        <w:rPr>
          <w:iCs/>
          <w:szCs w:val="20"/>
        </w:rPr>
        <w:t>(</w:t>
      </w:r>
      <w:del w:id="4969" w:author="STEC" w:date="2017-12-13T16:19:00Z">
        <w:r w:rsidRPr="0003648D" w:rsidDel="007448DB">
          <w:rPr>
            <w:iCs/>
            <w:szCs w:val="20"/>
          </w:rPr>
          <w:delText>e</w:delText>
        </w:r>
      </w:del>
      <w:ins w:id="4970" w:author="STEC" w:date="2017-12-13T16:19:00Z">
        <w:del w:id="4971" w:author="STEC 042618" w:date="2018-04-26T17:18:00Z">
          <w:r w:rsidRPr="0003648D" w:rsidDel="000F220C">
            <w:rPr>
              <w:iCs/>
              <w:szCs w:val="20"/>
            </w:rPr>
            <w:delText>f</w:delText>
          </w:r>
        </w:del>
      </w:ins>
      <w:ins w:id="4972" w:author="STEC 042618" w:date="2018-04-26T17:18:00Z">
        <w:r w:rsidR="000F220C" w:rsidRPr="0003648D">
          <w:rPr>
            <w:iCs/>
            <w:szCs w:val="20"/>
          </w:rPr>
          <w:t>e</w:t>
        </w:r>
      </w:ins>
      <w:r w:rsidRPr="0003648D">
        <w:rPr>
          <w:iCs/>
          <w:szCs w:val="20"/>
        </w:rPr>
        <w:t>)</w:t>
      </w:r>
      <w:r w:rsidRPr="0003648D">
        <w:rPr>
          <w:iCs/>
          <w:szCs w:val="20"/>
        </w:rPr>
        <w:tab/>
        <w:t>On successful demonstration of all test criteria, ERCOT shall qualify that the Resource is capable of providing RRS and shall provide a copy of the certificate to the QSE and the Resource Entity.</w:t>
      </w:r>
    </w:p>
    <w:p w14:paraId="784981C5" w14:textId="77777777" w:rsidR="00BA7A09" w:rsidRPr="0003648D" w:rsidRDefault="00BA7A09" w:rsidP="00BA7A09">
      <w:pPr>
        <w:pStyle w:val="H6"/>
        <w:rPr>
          <w:ins w:id="4973" w:author="STEC" w:date="2017-12-15T11:57:00Z"/>
        </w:rPr>
      </w:pPr>
      <w:ins w:id="4974" w:author="STEC" w:date="2017-12-15T11:57:00Z">
        <w:r w:rsidRPr="0003648D">
          <w:t>8.1.1.2.1.6</w:t>
        </w:r>
        <w:r w:rsidRPr="0003648D">
          <w:tab/>
        </w:r>
      </w:ins>
      <w:ins w:id="4975" w:author="STEC" w:date="2017-12-15T11:58:00Z">
        <w:del w:id="4976" w:author="STEC 042618" w:date="2018-03-28T17:27:00Z">
          <w:r w:rsidRPr="0003648D" w:rsidDel="002664E9">
            <w:delText xml:space="preserve">Primary </w:delText>
          </w:r>
        </w:del>
        <w:r w:rsidRPr="0003648D">
          <w:t>Frequency Response</w:t>
        </w:r>
      </w:ins>
      <w:ins w:id="4977" w:author="STEC" w:date="2017-12-15T11:57:00Z">
        <w:r w:rsidRPr="0003648D">
          <w:t xml:space="preserve"> Service Qualification</w:t>
        </w:r>
      </w:ins>
    </w:p>
    <w:p w14:paraId="37046D7C" w14:textId="77777777" w:rsidR="00BA7A09" w:rsidRPr="0003648D" w:rsidRDefault="00BA7A09" w:rsidP="00BA7A09">
      <w:pPr>
        <w:pStyle w:val="BodyText"/>
        <w:rPr>
          <w:ins w:id="4978" w:author="STEC" w:date="2017-12-15T11:57:00Z"/>
        </w:rPr>
      </w:pPr>
      <w:ins w:id="4979" w:author="STEC" w:date="2017-12-15T11:57:00Z">
        <w:r w:rsidRPr="0003648D">
          <w:t>(1)</w:t>
        </w:r>
        <w:r w:rsidRPr="0003648D">
          <w:tab/>
        </w:r>
      </w:ins>
      <w:ins w:id="4980" w:author="STEC" w:date="2017-12-15T11:58:00Z">
        <w:del w:id="4981" w:author="STEC 042618" w:date="2018-03-28T17:28:00Z">
          <w:r w:rsidRPr="0003648D" w:rsidDel="002664E9">
            <w:delText>P</w:delText>
          </w:r>
        </w:del>
        <w:r w:rsidRPr="0003648D">
          <w:t>F</w:t>
        </w:r>
      </w:ins>
      <w:ins w:id="4982" w:author="STEC" w:date="2017-12-15T11:57:00Z">
        <w:r w:rsidRPr="0003648D">
          <w:t xml:space="preserve">RS may be provided by:  </w:t>
        </w:r>
      </w:ins>
    </w:p>
    <w:p w14:paraId="3FE8FEE5" w14:textId="77777777" w:rsidR="00BA7A09" w:rsidRPr="0003648D" w:rsidRDefault="00BA7A09" w:rsidP="00BA7A09">
      <w:pPr>
        <w:spacing w:after="240"/>
        <w:ind w:left="1440" w:hanging="720"/>
        <w:rPr>
          <w:ins w:id="4983" w:author="STEC" w:date="2017-12-15T11:59:00Z"/>
          <w:szCs w:val="20"/>
        </w:rPr>
      </w:pPr>
      <w:ins w:id="4984" w:author="STEC" w:date="2017-12-15T11:59:00Z">
        <w:r w:rsidRPr="0003648D">
          <w:rPr>
            <w:szCs w:val="20"/>
          </w:rPr>
          <w:t>(a)</w:t>
        </w:r>
        <w:r w:rsidRPr="0003648D">
          <w:rPr>
            <w:szCs w:val="20"/>
          </w:rPr>
          <w:tab/>
          <w:t xml:space="preserve">On-Line Generation Resource capacity; </w:t>
        </w:r>
        <w:del w:id="4985" w:author="STEC 042618" w:date="2018-03-28T17:32:00Z">
          <w:r w:rsidRPr="0003648D" w:rsidDel="002664E9">
            <w:rPr>
              <w:szCs w:val="20"/>
            </w:rPr>
            <w:delText xml:space="preserve">and </w:delText>
          </w:r>
        </w:del>
      </w:ins>
    </w:p>
    <w:p w14:paraId="688770A7" w14:textId="77777777" w:rsidR="001C4D77" w:rsidRDefault="00BA7A09" w:rsidP="00BA7A09">
      <w:pPr>
        <w:spacing w:after="240"/>
        <w:ind w:left="1440" w:hanging="720"/>
        <w:rPr>
          <w:ins w:id="4986" w:author="ERCOT 06XX18" w:date="2018-06-12T11:28:00Z"/>
          <w:szCs w:val="20"/>
        </w:rPr>
      </w:pPr>
      <w:ins w:id="4987" w:author="STEC" w:date="2017-12-15T11:59:00Z">
        <w:r w:rsidRPr="0003648D">
          <w:rPr>
            <w:szCs w:val="20"/>
          </w:rPr>
          <w:t>(b)</w:t>
        </w:r>
        <w:r w:rsidRPr="0003648D">
          <w:rPr>
            <w:szCs w:val="20"/>
          </w:rPr>
          <w:tab/>
          <w:t xml:space="preserve">Resources capable of providing </w:t>
        </w:r>
      </w:ins>
      <w:ins w:id="4988" w:author="STEC" w:date="2017-12-15T12:00:00Z">
        <w:r w:rsidRPr="0003648D">
          <w:rPr>
            <w:szCs w:val="20"/>
          </w:rPr>
          <w:t>FFR</w:t>
        </w:r>
      </w:ins>
      <w:ins w:id="4989" w:author="STEC" w:date="2017-12-15T11:59:00Z">
        <w:r w:rsidRPr="0003648D">
          <w:rPr>
            <w:szCs w:val="20"/>
          </w:rPr>
          <w:t>;</w:t>
        </w:r>
      </w:ins>
    </w:p>
    <w:p w14:paraId="2EF9B23A" w14:textId="77777777" w:rsidR="00BA7A09" w:rsidRPr="0003648D" w:rsidRDefault="001C4D77" w:rsidP="00BA7A09">
      <w:pPr>
        <w:spacing w:after="240"/>
        <w:ind w:left="1440" w:hanging="720"/>
        <w:rPr>
          <w:ins w:id="4990" w:author="STEC 042618" w:date="2018-03-28T17:32:00Z"/>
          <w:szCs w:val="20"/>
        </w:rPr>
      </w:pPr>
      <w:ins w:id="4991" w:author="ERCOT 06XX18" w:date="2018-06-12T11:28:00Z">
        <w:r>
          <w:rPr>
            <w:szCs w:val="20"/>
          </w:rPr>
          <w:t>(c)</w:t>
        </w:r>
        <w:r>
          <w:rPr>
            <w:szCs w:val="20"/>
          </w:rPr>
          <w:tab/>
        </w:r>
        <w:r w:rsidRPr="0003648D">
          <w:rPr>
            <w:szCs w:val="20"/>
          </w:rPr>
          <w:t>Generation Resources operating in the synchronous condenser fast-response mode</w:t>
        </w:r>
        <w:r>
          <w:rPr>
            <w:szCs w:val="20"/>
          </w:rPr>
          <w:t>;</w:t>
        </w:r>
      </w:ins>
      <w:ins w:id="4992" w:author="STEC" w:date="2017-12-15T11:59:00Z">
        <w:r w:rsidR="00BA7A09" w:rsidRPr="0003648D">
          <w:rPr>
            <w:szCs w:val="20"/>
          </w:rPr>
          <w:t xml:space="preserve"> </w:t>
        </w:r>
      </w:ins>
      <w:ins w:id="4993" w:author="STEC 042618" w:date="2018-04-26T10:28:00Z">
        <w:r w:rsidR="00BE6549" w:rsidRPr="0003648D">
          <w:rPr>
            <w:szCs w:val="20"/>
          </w:rPr>
          <w:t>and</w:t>
        </w:r>
      </w:ins>
    </w:p>
    <w:p w14:paraId="3C3722B4" w14:textId="77777777" w:rsidR="002664E9" w:rsidRPr="0003648D" w:rsidRDefault="00FB1B29" w:rsidP="00BA7A09">
      <w:pPr>
        <w:spacing w:after="240"/>
        <w:ind w:left="1440" w:hanging="720"/>
        <w:rPr>
          <w:ins w:id="4994" w:author="STEC" w:date="2017-12-15T11:59:00Z"/>
          <w:szCs w:val="20"/>
        </w:rPr>
      </w:pPr>
      <w:ins w:id="4995" w:author="STEC 042618" w:date="2018-03-28T17:32:00Z">
        <w:r w:rsidRPr="0003648D">
          <w:rPr>
            <w:szCs w:val="20"/>
          </w:rPr>
          <w:lastRenderedPageBreak/>
          <w:t>(c)</w:t>
        </w:r>
        <w:r w:rsidRPr="0003648D">
          <w:rPr>
            <w:szCs w:val="20"/>
          </w:rPr>
          <w:tab/>
        </w:r>
      </w:ins>
      <w:ins w:id="4996" w:author="STEC 042618" w:date="2018-03-28T17:34:00Z">
        <w:r w:rsidRPr="0003648D">
          <w:rPr>
            <w:iCs/>
            <w:szCs w:val="20"/>
          </w:rPr>
          <w:t>Load Resources controlled by high-set under-frequency relays.</w:t>
        </w:r>
      </w:ins>
    </w:p>
    <w:p w14:paraId="2A3B1FBF" w14:textId="77777777" w:rsidR="00BA7A09" w:rsidRPr="0003648D" w:rsidRDefault="00BA7A09" w:rsidP="00BA7A09">
      <w:pPr>
        <w:pStyle w:val="BodyText"/>
        <w:ind w:left="720" w:hanging="720"/>
        <w:rPr>
          <w:ins w:id="4997" w:author="STEC" w:date="2017-12-15T11:57:00Z"/>
        </w:rPr>
      </w:pPr>
      <w:ins w:id="4998" w:author="STEC" w:date="2017-12-15T11:57:00Z">
        <w:r w:rsidRPr="0003648D">
          <w:t>(2)</w:t>
        </w:r>
        <w:r w:rsidRPr="0003648D">
          <w:tab/>
          <w:t xml:space="preserve">The amount of </w:t>
        </w:r>
      </w:ins>
      <w:ins w:id="4999" w:author="STEC" w:date="2017-12-15T11:59:00Z">
        <w:del w:id="5000" w:author="STEC 042618" w:date="2018-03-28T17:28:00Z">
          <w:r w:rsidRPr="0003648D" w:rsidDel="002664E9">
            <w:delText>P</w:delText>
          </w:r>
        </w:del>
        <w:r w:rsidRPr="0003648D">
          <w:t>F</w:t>
        </w:r>
      </w:ins>
      <w:ins w:id="5001" w:author="STEC" w:date="2017-12-15T11:57:00Z">
        <w:r w:rsidRPr="0003648D">
          <w:t xml:space="preserve">RS provided by individual Generation Resources </w:t>
        </w:r>
        <w:del w:id="5002" w:author="STEC 042618" w:date="2018-03-31T16:51:00Z">
          <w:r w:rsidRPr="0003648D" w:rsidDel="0091344F">
            <w:delText xml:space="preserve">and </w:delText>
          </w:r>
        </w:del>
      </w:ins>
      <w:ins w:id="5003" w:author="STEC" w:date="2017-12-15T11:59:00Z">
        <w:del w:id="5004" w:author="STEC 042618" w:date="2018-03-31T16:51:00Z">
          <w:r w:rsidRPr="0003648D" w:rsidDel="0091344F">
            <w:delText xml:space="preserve">Resources capable of </w:delText>
          </w:r>
        </w:del>
      </w:ins>
      <w:ins w:id="5005" w:author="STEC" w:date="2017-12-15T12:00:00Z">
        <w:del w:id="5006" w:author="STEC 042618" w:date="2018-03-31T16:51:00Z">
          <w:r w:rsidRPr="0003648D" w:rsidDel="0091344F">
            <w:delText>FFR</w:delText>
          </w:r>
        </w:del>
      </w:ins>
      <w:ins w:id="5007" w:author="STEC" w:date="2017-12-15T11:57:00Z">
        <w:del w:id="5008" w:author="STEC 042618" w:date="2018-03-31T16:51:00Z">
          <w:r w:rsidRPr="0003648D" w:rsidDel="0091344F">
            <w:delText xml:space="preserve"> is specified in the Operating Guides.  Each Resource providing </w:delText>
          </w:r>
        </w:del>
      </w:ins>
      <w:ins w:id="5009" w:author="STEC" w:date="2017-12-15T12:00:00Z">
        <w:del w:id="5010" w:author="STEC 042618" w:date="2018-03-31T16:51:00Z">
          <w:r w:rsidRPr="0003648D" w:rsidDel="0091344F">
            <w:delText>PF</w:delText>
          </w:r>
        </w:del>
      </w:ins>
      <w:ins w:id="5011" w:author="STEC" w:date="2017-12-15T11:57:00Z">
        <w:del w:id="5012" w:author="STEC 042618" w:date="2018-03-31T16:51:00Z">
          <w:r w:rsidRPr="0003648D" w:rsidDel="0091344F">
            <w:delText>RS must be On-Line</w:delText>
          </w:r>
        </w:del>
      </w:ins>
      <w:ins w:id="5013" w:author="STEC" w:date="2017-12-15T12:01:00Z">
        <w:del w:id="5014" w:author="STEC 042618" w:date="2018-03-31T16:51:00Z">
          <w:r w:rsidRPr="0003648D" w:rsidDel="0091344F">
            <w:delText>,</w:delText>
          </w:r>
        </w:del>
      </w:ins>
      <w:ins w:id="5015" w:author="STEC" w:date="2017-12-15T11:57:00Z">
        <w:del w:id="5016" w:author="STEC 042618" w:date="2018-03-31T16:51:00Z">
          <w:r w:rsidRPr="0003648D" w:rsidDel="0091344F">
            <w:delText xml:space="preserve"> must be immediately responsive to system frequency, and must be able to maintain the scheduled level of deployment for the period of service commitment.  The amount of </w:delText>
          </w:r>
        </w:del>
      </w:ins>
      <w:ins w:id="5017" w:author="STEC" w:date="2017-12-15T12:02:00Z">
        <w:del w:id="5018" w:author="STEC 042618" w:date="2018-03-31T16:51:00Z">
          <w:r w:rsidRPr="0003648D" w:rsidDel="0091344F">
            <w:delText>PF</w:delText>
          </w:r>
        </w:del>
      </w:ins>
      <w:ins w:id="5019" w:author="STEC" w:date="2017-12-15T11:57:00Z">
        <w:del w:id="5020" w:author="STEC 042618" w:date="2018-03-31T16:51:00Z">
          <w:r w:rsidRPr="0003648D" w:rsidDel="0091344F">
            <w:delText>RS on a Resource may be further limited by requirements</w:delText>
          </w:r>
        </w:del>
      </w:ins>
      <w:ins w:id="5021" w:author="STEC" w:date="2017-12-28T09:22:00Z">
        <w:del w:id="5022" w:author="STEC 042618" w:date="2018-03-31T16:51:00Z">
          <w:r w:rsidRPr="0003648D" w:rsidDel="0091344F">
            <w:delText xml:space="preserve"> specified in</w:delText>
          </w:r>
        </w:del>
      </w:ins>
      <w:ins w:id="5023" w:author="STEC" w:date="2017-12-15T11:57:00Z">
        <w:del w:id="5024" w:author="STEC 042618" w:date="2018-03-31T16:51:00Z">
          <w:r w:rsidRPr="0003648D" w:rsidDel="0091344F">
            <w:delText xml:space="preserve"> the Operating Guides</w:delText>
          </w:r>
        </w:del>
      </w:ins>
      <w:ins w:id="5025" w:author="STEC 042618" w:date="2018-03-31T16:51:00Z">
        <w:r w:rsidR="0091344F" w:rsidRPr="0003648D">
          <w:t xml:space="preserve">is limited </w:t>
        </w:r>
      </w:ins>
      <w:ins w:id="5026" w:author="STEC 042618" w:date="2018-04-25T12:48:00Z">
        <w:r w:rsidR="005F35A8" w:rsidRPr="0003648D">
          <w:rPr>
            <w:szCs w:val="20"/>
          </w:rPr>
          <w:t>by</w:t>
        </w:r>
      </w:ins>
      <w:ins w:id="5027" w:author="STEC 042618" w:date="2018-04-25T12:47:00Z">
        <w:r w:rsidR="005F35A8" w:rsidRPr="0003648D">
          <w:rPr>
            <w:szCs w:val="20"/>
          </w:rPr>
          <w:t xml:space="preserve"> the ERCOT</w:t>
        </w:r>
      </w:ins>
      <w:ins w:id="5028" w:author="STEC 042618" w:date="2018-04-25T12:49:00Z">
        <w:r w:rsidR="005F35A8" w:rsidRPr="0003648D">
          <w:rPr>
            <w:szCs w:val="20"/>
          </w:rPr>
          <w:t>-</w:t>
        </w:r>
      </w:ins>
      <w:ins w:id="5029" w:author="STEC 042618" w:date="2018-04-25T12:47:00Z">
        <w:r w:rsidR="005F35A8" w:rsidRPr="0003648D">
          <w:rPr>
            <w:szCs w:val="20"/>
          </w:rPr>
          <w:t>calculate</w:t>
        </w:r>
      </w:ins>
      <w:ins w:id="5030" w:author="STEC 042618" w:date="2018-04-25T12:49:00Z">
        <w:r w:rsidR="005F35A8" w:rsidRPr="0003648D">
          <w:rPr>
            <w:szCs w:val="20"/>
          </w:rPr>
          <w:t>d</w:t>
        </w:r>
      </w:ins>
      <w:ins w:id="5031" w:author="STEC 042618" w:date="2018-04-25T12:47:00Z">
        <w:r w:rsidR="005F35A8" w:rsidRPr="0003648D">
          <w:rPr>
            <w:szCs w:val="20"/>
          </w:rPr>
          <w:t xml:space="preserve"> maximum MW amount of FRS for </w:t>
        </w:r>
      </w:ins>
      <w:ins w:id="5032" w:author="STEC 042618" w:date="2018-04-25T12:50:00Z">
        <w:r w:rsidR="005F35A8" w:rsidRPr="0003648D">
          <w:rPr>
            <w:szCs w:val="20"/>
          </w:rPr>
          <w:t>the</w:t>
        </w:r>
      </w:ins>
      <w:ins w:id="5033" w:author="STEC 042618" w:date="2018-04-25T12:47:00Z">
        <w:r w:rsidR="005F35A8" w:rsidRPr="0003648D">
          <w:rPr>
            <w:szCs w:val="20"/>
          </w:rPr>
          <w:t xml:space="preserve"> Generation Resource subject to </w:t>
        </w:r>
      </w:ins>
      <w:ins w:id="5034" w:author="STEC 042618" w:date="2018-04-25T12:50:00Z">
        <w:r w:rsidR="005F35A8" w:rsidRPr="0003648D">
          <w:rPr>
            <w:szCs w:val="20"/>
          </w:rPr>
          <w:t xml:space="preserve">its </w:t>
        </w:r>
      </w:ins>
      <w:ins w:id="5035" w:author="STEC 042618" w:date="2018-04-25T12:47:00Z">
        <w:r w:rsidR="005F35A8" w:rsidRPr="0003648D">
          <w:rPr>
            <w:szCs w:val="20"/>
          </w:rPr>
          <w:t>verified droop performance</w:t>
        </w:r>
      </w:ins>
      <w:ins w:id="5036" w:author="ERCOT 06XX18" w:date="2018-06-01T13:26:00Z">
        <w:r w:rsidR="00251B68" w:rsidRPr="0003648D">
          <w:rPr>
            <w:szCs w:val="20"/>
          </w:rPr>
          <w:t xml:space="preserve"> as described in the Operating Guide</w:t>
        </w:r>
      </w:ins>
      <w:ins w:id="5037" w:author="ERCOT 06XX18" w:date="2018-06-12T11:42:00Z">
        <w:r w:rsidR="000927D3">
          <w:rPr>
            <w:szCs w:val="20"/>
          </w:rPr>
          <w:t xml:space="preserve">. </w:t>
        </w:r>
        <w:r w:rsidR="000927D3" w:rsidRPr="00AA35D6">
          <w:rPr>
            <w:szCs w:val="20"/>
          </w:rPr>
          <w:t>The default value for any newly qualified g</w:t>
        </w:r>
        <w:r w:rsidR="000927D3">
          <w:rPr>
            <w:szCs w:val="20"/>
          </w:rPr>
          <w:t>enerator shall be 20% of its HSL</w:t>
        </w:r>
        <w:r w:rsidR="000927D3" w:rsidRPr="00AA35D6">
          <w:rPr>
            <w:szCs w:val="20"/>
          </w:rPr>
          <w:t>;</w:t>
        </w:r>
      </w:ins>
      <w:ins w:id="5038" w:author="STEC 042618" w:date="2018-04-25T12:49:00Z">
        <w:r w:rsidR="005F35A8" w:rsidRPr="0003648D">
          <w:rPr>
            <w:szCs w:val="20"/>
          </w:rPr>
          <w:t>.</w:t>
        </w:r>
      </w:ins>
    </w:p>
    <w:p w14:paraId="393D9963" w14:textId="77777777" w:rsidR="00BA7A09" w:rsidRPr="0003648D" w:rsidRDefault="00BA7A09" w:rsidP="00BA7A09">
      <w:pPr>
        <w:pStyle w:val="List"/>
        <w:rPr>
          <w:ins w:id="5039" w:author="STEC" w:date="2017-12-15T11:57:00Z"/>
        </w:rPr>
      </w:pPr>
      <w:ins w:id="5040" w:author="STEC" w:date="2017-12-15T11:57:00Z">
        <w:r w:rsidRPr="0003648D">
          <w:t>(</w:t>
        </w:r>
      </w:ins>
      <w:ins w:id="5041" w:author="STEC" w:date="2017-12-15T12:02:00Z">
        <w:r w:rsidRPr="0003648D">
          <w:t>3</w:t>
        </w:r>
      </w:ins>
      <w:ins w:id="5042" w:author="STEC" w:date="2017-12-15T11:57:00Z">
        <w:r w:rsidRPr="0003648D">
          <w:t>)</w:t>
        </w:r>
        <w:r w:rsidRPr="0003648D">
          <w:tab/>
          <w:t xml:space="preserve">Any QSE providing </w:t>
        </w:r>
      </w:ins>
      <w:ins w:id="5043" w:author="STEC" w:date="2017-12-15T12:02:00Z">
        <w:del w:id="5044" w:author="STEC 042618" w:date="2018-03-28T17:28:00Z">
          <w:r w:rsidRPr="0003648D" w:rsidDel="002664E9">
            <w:delText>P</w:delText>
          </w:r>
        </w:del>
        <w:r w:rsidRPr="0003648D">
          <w:t>F</w:t>
        </w:r>
      </w:ins>
      <w:ins w:id="5045" w:author="STEC" w:date="2017-12-15T11:57:00Z">
        <w:r w:rsidRPr="0003648D">
          <w:t xml:space="preserve">RS shall provide communications equipment to </w:t>
        </w:r>
      </w:ins>
      <w:ins w:id="5046" w:author="STEC" w:date="2017-12-15T12:03:00Z">
        <w:r w:rsidRPr="0003648D">
          <w:t>provide</w:t>
        </w:r>
      </w:ins>
      <w:ins w:id="5047" w:author="STEC" w:date="2017-12-15T11:57:00Z">
        <w:r w:rsidRPr="0003648D">
          <w:t xml:space="preserve"> ERCOT </w:t>
        </w:r>
      </w:ins>
      <w:ins w:id="5048" w:author="STEC" w:date="2017-12-15T12:04:00Z">
        <w:r w:rsidRPr="0003648D">
          <w:t xml:space="preserve">with </w:t>
        </w:r>
      </w:ins>
      <w:ins w:id="5049" w:author="STEC" w:date="2017-12-15T12:05:00Z">
        <w:r w:rsidRPr="0003648D">
          <w:t xml:space="preserve">telemetry for the </w:t>
        </w:r>
      </w:ins>
      <w:ins w:id="5050" w:author="STEC" w:date="2017-12-15T12:04:00Z">
        <w:r w:rsidRPr="0003648D">
          <w:t>output of the Resource</w:t>
        </w:r>
      </w:ins>
      <w:ins w:id="5051" w:author="STEC" w:date="2017-12-15T11:57:00Z">
        <w:r w:rsidRPr="0003648D">
          <w:t>.</w:t>
        </w:r>
      </w:ins>
    </w:p>
    <w:p w14:paraId="0B322AE2" w14:textId="77777777" w:rsidR="00BA7A09" w:rsidRPr="0003648D" w:rsidDel="0069045A" w:rsidRDefault="00BA7A09" w:rsidP="00BA7A09">
      <w:pPr>
        <w:pStyle w:val="List"/>
        <w:rPr>
          <w:ins w:id="5052" w:author="STEC" w:date="2017-12-15T11:57:00Z"/>
          <w:del w:id="5053" w:author="STEC 042618" w:date="2018-04-18T13:44:00Z"/>
        </w:rPr>
      </w:pPr>
      <w:ins w:id="5054" w:author="STEC" w:date="2017-12-15T11:57:00Z">
        <w:del w:id="5055" w:author="STEC 042618" w:date="2018-04-18T13:44:00Z">
          <w:r w:rsidRPr="0003648D" w:rsidDel="0069045A">
            <w:delText>(</w:delText>
          </w:r>
        </w:del>
      </w:ins>
      <w:ins w:id="5056" w:author="STEC" w:date="2017-12-15T12:06:00Z">
        <w:del w:id="5057" w:author="STEC 042618" w:date="2018-04-18T13:44:00Z">
          <w:r w:rsidRPr="0003648D" w:rsidDel="0069045A">
            <w:delText>4</w:delText>
          </w:r>
        </w:del>
      </w:ins>
      <w:ins w:id="5058" w:author="STEC" w:date="2017-12-15T11:57:00Z">
        <w:del w:id="5059" w:author="STEC 042618" w:date="2018-04-18T13:44:00Z">
          <w:r w:rsidRPr="0003648D" w:rsidDel="0069045A">
            <w:delText>)</w:delText>
          </w:r>
          <w:r w:rsidRPr="0003648D" w:rsidDel="0069045A">
            <w:tab/>
            <w:delText xml:space="preserve">Generation Resources providing </w:delText>
          </w:r>
        </w:del>
      </w:ins>
      <w:ins w:id="5060" w:author="STEC" w:date="2017-12-15T12:04:00Z">
        <w:del w:id="5061" w:author="STEC 042618" w:date="2018-04-18T13:44:00Z">
          <w:r w:rsidRPr="0003648D" w:rsidDel="0069045A">
            <w:delText>PF</w:delText>
          </w:r>
        </w:del>
      </w:ins>
      <w:ins w:id="5062" w:author="STEC" w:date="2017-12-15T11:57:00Z">
        <w:del w:id="5063" w:author="STEC 042618" w:date="2018-04-18T13:44:00Z">
          <w:r w:rsidRPr="0003648D" w:rsidDel="0069045A">
            <w:delText xml:space="preserve">RS shall have their </w:delText>
          </w:r>
        </w:del>
      </w:ins>
      <w:ins w:id="5064" w:author="STEC" w:date="2017-12-27T11:24:00Z">
        <w:del w:id="5065" w:author="STEC 042618" w:date="2018-04-18T13:44:00Z">
          <w:r w:rsidRPr="0003648D" w:rsidDel="0069045A">
            <w:delText>G</w:delText>
          </w:r>
        </w:del>
      </w:ins>
      <w:ins w:id="5066" w:author="STEC" w:date="2017-12-15T11:57:00Z">
        <w:del w:id="5067" w:author="STEC 042618" w:date="2018-04-18T13:44:00Z">
          <w:r w:rsidRPr="0003648D" w:rsidDel="0069045A">
            <w:delText>overnors in service.</w:delText>
          </w:r>
        </w:del>
      </w:ins>
    </w:p>
    <w:p w14:paraId="1EA3D142" w14:textId="77777777" w:rsidR="00BA7A09" w:rsidRPr="0003648D" w:rsidRDefault="00BA7A09" w:rsidP="00BA7A09">
      <w:pPr>
        <w:pStyle w:val="BodyText"/>
        <w:tabs>
          <w:tab w:val="left" w:pos="990"/>
        </w:tabs>
        <w:ind w:left="720" w:hanging="720"/>
        <w:rPr>
          <w:ins w:id="5068" w:author="STEC" w:date="2017-12-15T11:57:00Z"/>
        </w:rPr>
      </w:pPr>
      <w:ins w:id="5069" w:author="STEC" w:date="2017-12-15T11:57:00Z">
        <w:r w:rsidRPr="0003648D">
          <w:t>(</w:t>
        </w:r>
      </w:ins>
      <w:ins w:id="5070" w:author="STEC" w:date="2017-12-15T12:06:00Z">
        <w:del w:id="5071" w:author="STEC 042618" w:date="2018-04-25T12:51:00Z">
          <w:r w:rsidRPr="0003648D" w:rsidDel="00BD1FF0">
            <w:delText>5</w:delText>
          </w:r>
        </w:del>
      </w:ins>
      <w:ins w:id="5072" w:author="STEC 042618" w:date="2018-04-25T12:51:00Z">
        <w:r w:rsidR="00BD1FF0" w:rsidRPr="0003648D">
          <w:t>4</w:t>
        </w:r>
      </w:ins>
      <w:ins w:id="5073" w:author="STEC" w:date="2017-12-15T11:57:00Z">
        <w:r w:rsidRPr="0003648D">
          <w:t>)</w:t>
        </w:r>
      </w:ins>
      <w:ins w:id="5074" w:author="STEC" w:date="2017-12-15T12:02:00Z">
        <w:r w:rsidRPr="0003648D">
          <w:tab/>
        </w:r>
      </w:ins>
      <w:ins w:id="5075" w:author="STEC" w:date="2017-12-15T12:05:00Z">
        <w:r w:rsidRPr="0003648D">
          <w:t xml:space="preserve">Resources capable of FFR providing </w:t>
        </w:r>
        <w:del w:id="5076" w:author="STEC 042618" w:date="2018-03-28T17:29:00Z">
          <w:r w:rsidRPr="0003648D" w:rsidDel="002664E9">
            <w:delText>P</w:delText>
          </w:r>
        </w:del>
        <w:r w:rsidRPr="0003648D">
          <w:t>FRS</w:t>
        </w:r>
      </w:ins>
      <w:ins w:id="5077" w:author="STEC" w:date="2017-12-15T11:57:00Z">
        <w:r w:rsidRPr="0003648D">
          <w:t xml:space="preserve"> must provide a telemetered output signal, including breaker status and status of the frequency </w:t>
        </w:r>
      </w:ins>
      <w:ins w:id="5078" w:author="STEC" w:date="2017-12-15T12:07:00Z">
        <w:r w:rsidRPr="0003648D">
          <w:t>detection device</w:t>
        </w:r>
      </w:ins>
      <w:ins w:id="5079" w:author="STEC" w:date="2017-12-15T11:57:00Z">
        <w:r w:rsidRPr="0003648D">
          <w:t xml:space="preserve">. </w:t>
        </w:r>
      </w:ins>
    </w:p>
    <w:p w14:paraId="0D9F8A73" w14:textId="77777777" w:rsidR="00BA7A09" w:rsidRPr="0003648D" w:rsidRDefault="00BA7A09" w:rsidP="00BA7A09">
      <w:pPr>
        <w:pStyle w:val="BodyText"/>
        <w:tabs>
          <w:tab w:val="left" w:pos="990"/>
        </w:tabs>
        <w:ind w:left="720" w:hanging="720"/>
        <w:rPr>
          <w:ins w:id="5080" w:author="STEC" w:date="2017-12-15T11:57:00Z"/>
        </w:rPr>
      </w:pPr>
      <w:ins w:id="5081" w:author="STEC" w:date="2017-12-15T11:57:00Z">
        <w:r w:rsidRPr="0003648D">
          <w:t>(</w:t>
        </w:r>
      </w:ins>
      <w:ins w:id="5082" w:author="STEC" w:date="2017-12-15T12:07:00Z">
        <w:del w:id="5083" w:author="STEC 042618" w:date="2018-04-25T12:51:00Z">
          <w:r w:rsidRPr="0003648D" w:rsidDel="00BD1FF0">
            <w:delText>6</w:delText>
          </w:r>
        </w:del>
      </w:ins>
      <w:ins w:id="5084" w:author="STEC 042618" w:date="2018-04-25T12:51:00Z">
        <w:r w:rsidR="00BD1FF0" w:rsidRPr="0003648D">
          <w:t>5</w:t>
        </w:r>
      </w:ins>
      <w:ins w:id="5085" w:author="STEC" w:date="2017-12-15T11:57:00Z">
        <w:r w:rsidRPr="0003648D">
          <w:t>)</w:t>
        </w:r>
        <w:r w:rsidRPr="0003648D">
          <w:tab/>
          <w:t xml:space="preserve">Each QSE shall ensure that each Resource is able to meet the Resource’s obligations to provide the Ancillary Service Resource Responsibility.  Each Resource providing </w:t>
        </w:r>
      </w:ins>
      <w:ins w:id="5086" w:author="STEC" w:date="2017-12-15T12:07:00Z">
        <w:del w:id="5087" w:author="STEC 042618" w:date="2018-03-28T17:29:00Z">
          <w:r w:rsidRPr="0003648D" w:rsidDel="002664E9">
            <w:delText>P</w:delText>
          </w:r>
        </w:del>
        <w:r w:rsidRPr="0003648D">
          <w:t>F</w:t>
        </w:r>
      </w:ins>
      <w:ins w:id="5088" w:author="STEC" w:date="2017-12-15T11:57:00Z">
        <w:r w:rsidRPr="0003648D">
          <w:t>RS must meet additional technical requirements specified in this Section.</w:t>
        </w:r>
      </w:ins>
    </w:p>
    <w:p w14:paraId="3C8F1D78" w14:textId="77777777" w:rsidR="00BA7A09" w:rsidRPr="0003648D" w:rsidRDefault="00BA7A09" w:rsidP="00BA7A09">
      <w:pPr>
        <w:pStyle w:val="List"/>
        <w:rPr>
          <w:ins w:id="5089" w:author="STEC" w:date="2017-12-15T11:57:00Z"/>
        </w:rPr>
      </w:pPr>
      <w:ins w:id="5090" w:author="STEC" w:date="2017-12-15T11:57:00Z">
        <w:r w:rsidRPr="0003648D">
          <w:t>(</w:t>
        </w:r>
      </w:ins>
      <w:ins w:id="5091" w:author="STEC" w:date="2017-12-15T12:08:00Z">
        <w:del w:id="5092" w:author="STEC 042618" w:date="2018-04-25T12:51:00Z">
          <w:r w:rsidRPr="0003648D" w:rsidDel="00BD1FF0">
            <w:delText>7</w:delText>
          </w:r>
        </w:del>
      </w:ins>
      <w:ins w:id="5093" w:author="STEC 042618" w:date="2018-04-25T12:51:00Z">
        <w:r w:rsidR="00BD1FF0" w:rsidRPr="0003648D">
          <w:t>6</w:t>
        </w:r>
      </w:ins>
      <w:ins w:id="5094" w:author="STEC" w:date="2017-12-15T11:57:00Z">
        <w:r w:rsidRPr="0003648D">
          <w:t>)</w:t>
        </w:r>
        <w:r w:rsidRPr="0003648D">
          <w:tab/>
        </w:r>
      </w:ins>
      <w:ins w:id="5095" w:author="STEC" w:date="2017-12-15T13:04:00Z">
        <w:r w:rsidRPr="0003648D">
          <w:t xml:space="preserve">Generation Resources </w:t>
        </w:r>
      </w:ins>
      <w:ins w:id="5096" w:author="STEC" w:date="2017-12-15T13:16:00Z">
        <w:r w:rsidRPr="0003648D">
          <w:t xml:space="preserve">and Resources capable of FFR </w:t>
        </w:r>
      </w:ins>
      <w:ins w:id="5097" w:author="STEC" w:date="2017-12-15T13:04:00Z">
        <w:r w:rsidRPr="0003648D">
          <w:t xml:space="preserve">providing </w:t>
        </w:r>
        <w:del w:id="5098" w:author="STEC 042618" w:date="2018-03-28T17:29:00Z">
          <w:r w:rsidRPr="0003648D" w:rsidDel="002664E9">
            <w:delText>P</w:delText>
          </w:r>
        </w:del>
        <w:r w:rsidRPr="0003648D">
          <w:t xml:space="preserve">FRS </w:t>
        </w:r>
      </w:ins>
      <w:ins w:id="5099" w:author="STEC" w:date="2017-12-15T13:09:00Z">
        <w:r w:rsidRPr="0003648D">
          <w:t xml:space="preserve">shall have a </w:t>
        </w:r>
      </w:ins>
      <w:ins w:id="5100" w:author="STEC" w:date="2017-12-27T11:40:00Z">
        <w:r w:rsidRPr="0003648D">
          <w:t>G</w:t>
        </w:r>
      </w:ins>
      <w:ins w:id="5101" w:author="STEC" w:date="2017-12-15T13:11:00Z">
        <w:r w:rsidRPr="0003648D">
          <w:t xml:space="preserve">overnor </w:t>
        </w:r>
      </w:ins>
      <w:ins w:id="5102" w:author="STEC" w:date="2017-12-15T13:08:00Z">
        <w:r w:rsidRPr="0003648D">
          <w:t>droop</w:t>
        </w:r>
      </w:ins>
      <w:ins w:id="5103" w:author="STEC" w:date="2017-12-15T13:04:00Z">
        <w:r w:rsidRPr="0003648D">
          <w:t xml:space="preserve"> </w:t>
        </w:r>
      </w:ins>
      <w:ins w:id="5104" w:author="STEC" w:date="2017-12-15T13:09:00Z">
        <w:r w:rsidRPr="0003648D">
          <w:t xml:space="preserve">setting that is </w:t>
        </w:r>
      </w:ins>
      <w:ins w:id="5105" w:author="STEC" w:date="2017-12-15T13:04:00Z">
        <w:r w:rsidRPr="0003648D">
          <w:t>no greater than 5.0%</w:t>
        </w:r>
        <w:del w:id="5106" w:author="STEC 042618" w:date="2018-03-31T16:50:00Z">
          <w:r w:rsidRPr="0003648D" w:rsidDel="0091344F">
            <w:delText xml:space="preserve"> and no less than 3.0%</w:delText>
          </w:r>
        </w:del>
        <w:r w:rsidRPr="0003648D">
          <w:t xml:space="preserve">.  </w:t>
        </w:r>
      </w:ins>
    </w:p>
    <w:p w14:paraId="596A4734" w14:textId="77777777" w:rsidR="00BA7A09" w:rsidRPr="0003648D" w:rsidDel="00BE6549" w:rsidRDefault="00BA7A09" w:rsidP="00BA7A09">
      <w:pPr>
        <w:pStyle w:val="List"/>
        <w:tabs>
          <w:tab w:val="left" w:pos="1440"/>
        </w:tabs>
        <w:rPr>
          <w:ins w:id="5107" w:author="STEC" w:date="2017-12-15T13:15:00Z"/>
          <w:del w:id="5108" w:author="STEC 042618" w:date="2018-04-26T10:30:00Z"/>
        </w:rPr>
      </w:pPr>
      <w:ins w:id="5109" w:author="STEC" w:date="2017-12-15T13:09:00Z">
        <w:r w:rsidRPr="0003648D">
          <w:t>(</w:t>
        </w:r>
        <w:del w:id="5110" w:author="STEC 042618" w:date="2018-04-25T12:51:00Z">
          <w:r w:rsidRPr="0003648D" w:rsidDel="00BD1FF0">
            <w:delText>8</w:delText>
          </w:r>
        </w:del>
      </w:ins>
      <w:ins w:id="5111" w:author="STEC 042618" w:date="2018-04-25T12:51:00Z">
        <w:r w:rsidR="00BD1FF0" w:rsidRPr="0003648D">
          <w:t>7</w:t>
        </w:r>
      </w:ins>
      <w:ins w:id="5112" w:author="STEC" w:date="2017-12-15T13:09:00Z">
        <w:r w:rsidRPr="0003648D">
          <w:t>)</w:t>
        </w:r>
        <w:r w:rsidRPr="0003648D">
          <w:tab/>
        </w:r>
      </w:ins>
      <w:ins w:id="5113" w:author="STEC" w:date="2017-12-15T13:15:00Z">
        <w:r w:rsidRPr="0003648D">
          <w:t xml:space="preserve">Resources </w:t>
        </w:r>
      </w:ins>
      <w:ins w:id="5114" w:author="STEC" w:date="2017-12-15T13:17:00Z">
        <w:r w:rsidRPr="0003648D">
          <w:t>may be provisionally qualified by ERCOT to pro</w:t>
        </w:r>
      </w:ins>
      <w:ins w:id="5115" w:author="STEC" w:date="2017-12-15T13:18:00Z">
        <w:r w:rsidRPr="0003648D">
          <w:t xml:space="preserve">vide </w:t>
        </w:r>
        <w:del w:id="5116" w:author="STEC 042618" w:date="2018-03-28T17:30:00Z">
          <w:r w:rsidRPr="0003648D" w:rsidDel="002664E9">
            <w:delText>P</w:delText>
          </w:r>
        </w:del>
        <w:r w:rsidRPr="0003648D">
          <w:t xml:space="preserve">FRS </w:t>
        </w:r>
      </w:ins>
      <w:ins w:id="5117" w:author="STEC" w:date="2017-12-15T13:20:00Z">
        <w:r w:rsidRPr="0003648D">
          <w:t>for 90 days</w:t>
        </w:r>
      </w:ins>
      <w:ins w:id="5118" w:author="STEC" w:date="2017-12-15T13:21:00Z">
        <w:r w:rsidRPr="0003648D">
          <w:t>.</w:t>
        </w:r>
      </w:ins>
      <w:ins w:id="5119" w:author="STEC" w:date="2017-12-15T13:27:00Z">
        <w:r w:rsidRPr="0003648D">
          <w:t xml:space="preserve">  Within the 90</w:t>
        </w:r>
      </w:ins>
      <w:ins w:id="5120" w:author="STEC 042618" w:date="2018-03-28T17:30:00Z">
        <w:r w:rsidR="002664E9" w:rsidRPr="0003648D">
          <w:t>-</w:t>
        </w:r>
      </w:ins>
      <w:ins w:id="5121" w:author="STEC" w:date="2017-12-15T13:27:00Z">
        <w:del w:id="5122" w:author="STEC 042618" w:date="2018-03-28T17:30:00Z">
          <w:r w:rsidRPr="0003648D" w:rsidDel="002664E9">
            <w:delText xml:space="preserve"> </w:delText>
          </w:r>
        </w:del>
        <w:r w:rsidRPr="0003648D">
          <w:t xml:space="preserve">day provisional window, a Resource must </w:t>
        </w:r>
      </w:ins>
      <w:ins w:id="5123" w:author="STEC" w:date="2017-12-15T13:28:00Z">
        <w:r w:rsidRPr="0003648D">
          <w:t xml:space="preserve">successfully </w:t>
        </w:r>
      </w:ins>
      <w:ins w:id="5124" w:author="STEC" w:date="2017-12-15T13:27:00Z">
        <w:r w:rsidRPr="0003648D">
          <w:t xml:space="preserve">complete one of the </w:t>
        </w:r>
      </w:ins>
      <w:ins w:id="5125" w:author="STEC" w:date="2017-12-27T11:40:00Z">
        <w:r w:rsidRPr="0003648D">
          <w:t>G</w:t>
        </w:r>
      </w:ins>
      <w:ins w:id="5126" w:author="STEC" w:date="2017-12-15T13:27:00Z">
        <w:r w:rsidRPr="0003648D">
          <w:t xml:space="preserve">overnor tests identified in the </w:t>
        </w:r>
      </w:ins>
      <w:ins w:id="5127" w:author="STEC" w:date="2017-12-15T13:55:00Z">
        <w:r w:rsidRPr="0003648D">
          <w:rPr>
            <w:iCs/>
          </w:rPr>
          <w:t xml:space="preserve">Nodal Operating Guide Section 8, Attachment C, </w:t>
        </w:r>
      </w:ins>
      <w:ins w:id="5128" w:author="STEC" w:date="2017-12-15T13:56:00Z">
        <w:r w:rsidRPr="0003648D">
          <w:rPr>
            <w:iCs/>
          </w:rPr>
          <w:t>Turbine Governor Speed Tests</w:t>
        </w:r>
      </w:ins>
      <w:ins w:id="5129" w:author="STEC" w:date="2017-12-27T11:23:00Z">
        <w:r w:rsidRPr="0003648D">
          <w:rPr>
            <w:iCs/>
          </w:rPr>
          <w:t>,</w:t>
        </w:r>
      </w:ins>
      <w:ins w:id="5130" w:author="STEC" w:date="2017-12-15T13:55:00Z">
        <w:r w:rsidRPr="0003648D">
          <w:t xml:space="preserve"> </w:t>
        </w:r>
      </w:ins>
      <w:ins w:id="5131" w:author="STEC" w:date="2017-12-15T13:28:00Z">
        <w:r w:rsidRPr="0003648D">
          <w:t xml:space="preserve">before being declared fully qualified to provide </w:t>
        </w:r>
        <w:del w:id="5132" w:author="STEC 042618" w:date="2018-03-28T17:30:00Z">
          <w:r w:rsidRPr="0003648D" w:rsidDel="002664E9">
            <w:delText>P</w:delText>
          </w:r>
        </w:del>
        <w:r w:rsidRPr="0003648D">
          <w:t>FRS</w:t>
        </w:r>
      </w:ins>
      <w:ins w:id="5133" w:author="STEC" w:date="2017-12-15T13:27:00Z">
        <w:r w:rsidRPr="0003648D">
          <w:t>.</w:t>
        </w:r>
      </w:ins>
    </w:p>
    <w:p w14:paraId="5D3A8216" w14:textId="77777777" w:rsidR="00BA7A09" w:rsidRPr="0003648D" w:rsidDel="00BE6549" w:rsidRDefault="00BA7A09" w:rsidP="00BA7A09">
      <w:pPr>
        <w:pStyle w:val="List"/>
        <w:tabs>
          <w:tab w:val="left" w:pos="1440"/>
        </w:tabs>
        <w:rPr>
          <w:ins w:id="5134" w:author="STEC" w:date="2017-12-15T13:15:00Z"/>
          <w:del w:id="5135" w:author="STEC 042618" w:date="2018-04-26T10:31:00Z"/>
        </w:rPr>
      </w:pPr>
      <w:ins w:id="5136" w:author="STEC" w:date="2017-12-15T13:16:00Z">
        <w:del w:id="5137" w:author="STEC 042618" w:date="2018-04-26T10:30:00Z">
          <w:r w:rsidRPr="0003648D" w:rsidDel="00BE6549">
            <w:delText>(9)</w:delText>
          </w:r>
          <w:r w:rsidRPr="0003648D" w:rsidDel="00BE6549">
            <w:tab/>
          </w:r>
        </w:del>
      </w:ins>
      <w:ins w:id="5138" w:author="STEC" w:date="2017-12-15T13:09:00Z">
        <w:del w:id="5139" w:author="STEC 042618" w:date="2018-03-31T16:52:00Z">
          <w:r w:rsidRPr="0003648D" w:rsidDel="00BA2DE9">
            <w:delText xml:space="preserve">Resources providing PFRS </w:delText>
          </w:r>
        </w:del>
      </w:ins>
      <w:ins w:id="5140" w:author="STEC" w:date="2017-12-15T13:10:00Z">
        <w:del w:id="5141" w:author="STEC 042618" w:date="2018-03-31T16:52:00Z">
          <w:r w:rsidRPr="0003648D" w:rsidDel="00BA2DE9">
            <w:delText xml:space="preserve">whose </w:delText>
          </w:r>
        </w:del>
      </w:ins>
      <w:ins w:id="5142" w:author="STEC" w:date="2017-12-15T13:11:00Z">
        <w:del w:id="5143" w:author="STEC 042618" w:date="2018-03-31T16:52:00Z">
          <w:r w:rsidRPr="0003648D" w:rsidDel="00BA2DE9">
            <w:delText xml:space="preserve">average </w:delText>
          </w:r>
        </w:del>
      </w:ins>
      <w:ins w:id="5144" w:author="STEC" w:date="2017-12-15T13:10:00Z">
        <w:del w:id="5145" w:author="STEC 042618" w:date="2018-03-31T16:52:00Z">
          <w:r w:rsidRPr="0003648D" w:rsidDel="00BA2DE9">
            <w:delText xml:space="preserve">calculated droop performance </w:delText>
          </w:r>
        </w:del>
      </w:ins>
      <w:ins w:id="5146" w:author="STEC" w:date="2017-12-15T13:11:00Z">
        <w:del w:id="5147" w:author="STEC 042618" w:date="2018-03-31T16:52:00Z">
          <w:r w:rsidRPr="0003648D" w:rsidDel="00BA2DE9">
            <w:delText xml:space="preserve">is greater than 5.0% based on the previous eight </w:delText>
          </w:r>
        </w:del>
      </w:ins>
      <w:ins w:id="5148" w:author="STEC" w:date="2017-12-15T13:59:00Z">
        <w:del w:id="5149" w:author="STEC 042618" w:date="2018-03-31T16:52:00Z">
          <w:r w:rsidRPr="0003648D" w:rsidDel="00BA2DE9">
            <w:delText>Frequency Measurable Events (FME)</w:delText>
          </w:r>
        </w:del>
      </w:ins>
      <w:ins w:id="5150" w:author="STEC" w:date="2017-12-15T13:12:00Z">
        <w:del w:id="5151" w:author="STEC 042618" w:date="2018-03-31T16:52:00Z">
          <w:r w:rsidRPr="0003648D" w:rsidDel="00BA2DE9">
            <w:delText xml:space="preserve"> shall be suspended from providing PFRS until </w:delText>
          </w:r>
        </w:del>
      </w:ins>
      <w:ins w:id="5152" w:author="STEC" w:date="2017-12-15T13:13:00Z">
        <w:del w:id="5153" w:author="STEC 042618" w:date="2018-03-31T16:52:00Z">
          <w:r w:rsidRPr="0003648D" w:rsidDel="00BA2DE9">
            <w:delText xml:space="preserve">the Resource can prove to the satisfaction of ERCOT, in its sole discretion, that </w:delText>
          </w:r>
        </w:del>
      </w:ins>
      <w:ins w:id="5154" w:author="STEC" w:date="2017-12-15T13:14:00Z">
        <w:del w:id="5155" w:author="STEC 042618" w:date="2018-03-31T16:52:00Z">
          <w:r w:rsidRPr="0003648D" w:rsidDel="00BA2DE9">
            <w:delText xml:space="preserve">mitigation measures have been implemented to improve the </w:delText>
          </w:r>
        </w:del>
      </w:ins>
      <w:ins w:id="5156" w:author="STEC" w:date="2017-12-27T11:24:00Z">
        <w:del w:id="5157" w:author="STEC 042618" w:date="2018-03-31T16:52:00Z">
          <w:r w:rsidRPr="0003648D" w:rsidDel="00BA2DE9">
            <w:delText>G</w:delText>
          </w:r>
        </w:del>
      </w:ins>
      <w:ins w:id="5158" w:author="STEC" w:date="2017-12-15T13:14:00Z">
        <w:del w:id="5159" w:author="STEC 042618" w:date="2018-03-31T16:52:00Z">
          <w:r w:rsidRPr="0003648D" w:rsidDel="00BA2DE9">
            <w:delText>overnor droop performance to less than 5.0%.  The calcu</w:delText>
          </w:r>
        </w:del>
      </w:ins>
      <w:ins w:id="5160" w:author="STEC" w:date="2017-12-15T13:15:00Z">
        <w:del w:id="5161" w:author="STEC 042618" w:date="2018-03-31T16:52:00Z">
          <w:r w:rsidRPr="0003648D" w:rsidDel="00BA2DE9">
            <w:delText>lations for droop performance shall be determined in the Operating Guides.</w:delText>
          </w:r>
        </w:del>
      </w:ins>
    </w:p>
    <w:p w14:paraId="289D6AEC" w14:textId="77777777" w:rsidR="00BA7A09" w:rsidRPr="0003648D" w:rsidDel="00BE6549" w:rsidRDefault="00BA7A09" w:rsidP="00BA7A09">
      <w:pPr>
        <w:pStyle w:val="List"/>
        <w:tabs>
          <w:tab w:val="left" w:pos="1440"/>
        </w:tabs>
        <w:rPr>
          <w:ins w:id="5162" w:author="STEC" w:date="2017-12-15T13:24:00Z"/>
          <w:del w:id="5163" w:author="STEC 042618" w:date="2018-04-26T10:31:00Z"/>
        </w:rPr>
      </w:pPr>
      <w:ins w:id="5164" w:author="STEC" w:date="2017-12-15T13:15:00Z">
        <w:del w:id="5165" w:author="STEC 042618" w:date="2018-04-26T10:31:00Z">
          <w:r w:rsidRPr="0003648D" w:rsidDel="00BE6549">
            <w:delText>(9)</w:delText>
          </w:r>
          <w:r w:rsidRPr="0003648D" w:rsidDel="00BE6549">
            <w:tab/>
          </w:r>
        </w:del>
      </w:ins>
      <w:ins w:id="5166" w:author="STEC" w:date="2017-12-15T13:23:00Z">
        <w:del w:id="5167" w:author="STEC 042618" w:date="2018-03-31T16:52:00Z">
          <w:r w:rsidRPr="0003648D" w:rsidDel="00BA2DE9">
            <w:delText xml:space="preserve">If a Resource has not participated in at least eight </w:delText>
          </w:r>
        </w:del>
      </w:ins>
      <w:ins w:id="5168" w:author="STEC" w:date="2017-12-15T13:59:00Z">
        <w:del w:id="5169" w:author="STEC 042618" w:date="2018-03-31T16:52:00Z">
          <w:r w:rsidRPr="0003648D" w:rsidDel="00BA2DE9">
            <w:delText>FMEs</w:delText>
          </w:r>
        </w:del>
      </w:ins>
      <w:ins w:id="5170" w:author="STEC" w:date="2017-12-15T13:23:00Z">
        <w:del w:id="5171" w:author="STEC 042618" w:date="2018-03-31T16:52:00Z">
          <w:r w:rsidRPr="0003648D" w:rsidDel="00BA2DE9">
            <w:delText xml:space="preserve"> in the prior 36 months, the Resource must </w:delText>
          </w:r>
        </w:del>
      </w:ins>
      <w:ins w:id="5172" w:author="STEC" w:date="2017-12-15T13:24:00Z">
        <w:del w:id="5173" w:author="STEC 042618" w:date="2018-03-31T16:52:00Z">
          <w:r w:rsidRPr="0003648D" w:rsidDel="00BA2DE9">
            <w:delText xml:space="preserve">complete one of the </w:delText>
          </w:r>
        </w:del>
      </w:ins>
      <w:ins w:id="5174" w:author="STEC" w:date="2017-12-27T11:24:00Z">
        <w:del w:id="5175" w:author="STEC 042618" w:date="2018-03-31T16:52:00Z">
          <w:r w:rsidRPr="0003648D" w:rsidDel="00BA2DE9">
            <w:delText>G</w:delText>
          </w:r>
        </w:del>
      </w:ins>
      <w:ins w:id="5176" w:author="STEC" w:date="2017-12-15T13:24:00Z">
        <w:del w:id="5177" w:author="STEC 042618" w:date="2018-03-31T16:52:00Z">
          <w:r w:rsidRPr="0003648D" w:rsidDel="00BA2DE9">
            <w:delText>overnor tests as identified in the Operating Guides</w:delText>
          </w:r>
        </w:del>
      </w:ins>
      <w:ins w:id="5178" w:author="STEC" w:date="2017-12-15T13:26:00Z">
        <w:del w:id="5179" w:author="STEC 042618" w:date="2018-03-31T16:52:00Z">
          <w:r w:rsidRPr="0003648D" w:rsidDel="00BA2DE9">
            <w:delText xml:space="preserve"> prior to providing PFRS</w:delText>
          </w:r>
        </w:del>
      </w:ins>
      <w:ins w:id="5180" w:author="STEC" w:date="2017-12-15T13:24:00Z">
        <w:del w:id="5181" w:author="STEC 042618" w:date="2018-03-31T16:52:00Z">
          <w:r w:rsidRPr="0003648D" w:rsidDel="00BA2DE9">
            <w:delText xml:space="preserve">. </w:delText>
          </w:r>
        </w:del>
        <w:del w:id="5182" w:author="STEC 042618" w:date="2018-04-26T10:31:00Z">
          <w:r w:rsidRPr="0003648D" w:rsidDel="00BE6549">
            <w:delText xml:space="preserve"> </w:delText>
          </w:r>
        </w:del>
      </w:ins>
    </w:p>
    <w:p w14:paraId="3A1BACE9" w14:textId="77777777" w:rsidR="00BA7A09" w:rsidRPr="0003648D" w:rsidDel="00BA2DE9" w:rsidRDefault="00BA7A09" w:rsidP="00BA7A09">
      <w:pPr>
        <w:pStyle w:val="List"/>
        <w:tabs>
          <w:tab w:val="left" w:pos="1440"/>
        </w:tabs>
        <w:rPr>
          <w:ins w:id="5183" w:author="STEC" w:date="2017-12-15T13:40:00Z"/>
          <w:del w:id="5184" w:author="STEC 042618" w:date="2018-03-31T16:54:00Z"/>
        </w:rPr>
      </w:pPr>
      <w:ins w:id="5185" w:author="STEC" w:date="2017-12-15T13:24:00Z">
        <w:del w:id="5186" w:author="STEC 042618" w:date="2018-03-31T16:54:00Z">
          <w:r w:rsidRPr="0003648D" w:rsidDel="00BA2DE9">
            <w:delText>(10)</w:delText>
          </w:r>
          <w:r w:rsidRPr="0003648D" w:rsidDel="00BA2DE9">
            <w:tab/>
            <w:delText xml:space="preserve">A Resource shall be limited to providing no more </w:delText>
          </w:r>
        </w:del>
      </w:ins>
      <w:ins w:id="5187" w:author="STEC" w:date="2017-12-15T13:25:00Z">
        <w:del w:id="5188" w:author="STEC 042618" w:date="2018-03-31T16:54:00Z">
          <w:r w:rsidRPr="0003648D" w:rsidDel="00BA2DE9">
            <w:delText xml:space="preserve">PFRS </w:delText>
          </w:r>
        </w:del>
      </w:ins>
      <w:ins w:id="5189" w:author="STEC" w:date="2017-12-15T13:24:00Z">
        <w:del w:id="5190" w:author="STEC 042618" w:date="2018-03-31T16:54:00Z">
          <w:r w:rsidRPr="0003648D" w:rsidDel="00BA2DE9">
            <w:delText>than a MW/</w:delText>
          </w:r>
        </w:del>
      </w:ins>
      <w:ins w:id="5191" w:author="STEC" w:date="2017-12-15T13:45:00Z">
        <w:del w:id="5192" w:author="STEC 042618" w:date="2018-03-31T16:54:00Z">
          <w:r w:rsidRPr="0003648D" w:rsidDel="00BA2DE9">
            <w:delText>0.1</w:delText>
          </w:r>
        </w:del>
      </w:ins>
      <w:ins w:id="5193" w:author="STEC" w:date="2017-12-15T13:24:00Z">
        <w:del w:id="5194" w:author="STEC 042618" w:date="2018-03-31T16:54:00Z">
          <w:r w:rsidRPr="0003648D" w:rsidDel="00BA2DE9">
            <w:delText xml:space="preserve">Hz amount equivalent to the calculated </w:delText>
          </w:r>
        </w:del>
      </w:ins>
      <w:ins w:id="5195" w:author="STEC" w:date="2017-12-15T13:25:00Z">
        <w:del w:id="5196" w:author="STEC 042618" w:date="2018-03-31T16:54:00Z">
          <w:r w:rsidRPr="0003648D" w:rsidDel="00BA2DE9">
            <w:delText xml:space="preserve">droop performance of the </w:delText>
          </w:r>
        </w:del>
      </w:ins>
      <w:ins w:id="5197" w:author="STEC" w:date="2017-12-15T13:38:00Z">
        <w:del w:id="5198" w:author="STEC 042618" w:date="2018-03-31T16:54:00Z">
          <w:r w:rsidRPr="0003648D" w:rsidDel="00BA2DE9">
            <w:delText>Resource</w:delText>
          </w:r>
        </w:del>
      </w:ins>
      <w:ins w:id="5199" w:author="STEC" w:date="2017-12-15T13:33:00Z">
        <w:del w:id="5200" w:author="STEC 042618" w:date="2018-03-31T16:54:00Z">
          <w:r w:rsidRPr="0003648D" w:rsidDel="00BA2DE9">
            <w:delText xml:space="preserve">.  This amount may be no less than an amount equal to a 5.0% droop and no </w:delText>
          </w:r>
        </w:del>
      </w:ins>
      <w:ins w:id="5201" w:author="STEC" w:date="2017-12-15T13:38:00Z">
        <w:del w:id="5202" w:author="STEC 042618" w:date="2018-03-31T16:54:00Z">
          <w:r w:rsidRPr="0003648D" w:rsidDel="00BA2DE9">
            <w:delText xml:space="preserve">greater </w:delText>
          </w:r>
        </w:del>
      </w:ins>
      <w:ins w:id="5203" w:author="STEC" w:date="2017-12-15T13:33:00Z">
        <w:del w:id="5204" w:author="STEC 042618" w:date="2018-03-31T16:54:00Z">
          <w:r w:rsidRPr="0003648D" w:rsidDel="00BA2DE9">
            <w:delText xml:space="preserve">than an amount equal to a 3.0% droop.  ERCOT shall calculate this amount </w:delText>
          </w:r>
        </w:del>
      </w:ins>
      <w:ins w:id="5205" w:author="STEC" w:date="2017-12-15T13:36:00Z">
        <w:del w:id="5206" w:author="STEC 042618" w:date="2018-03-31T16:54:00Z">
          <w:r w:rsidRPr="0003648D" w:rsidDel="00BA2DE9">
            <w:delText xml:space="preserve">and provide it to the QSE representing the Resource </w:delText>
          </w:r>
        </w:del>
      </w:ins>
      <w:ins w:id="5207" w:author="STEC" w:date="2017-12-15T13:33:00Z">
        <w:del w:id="5208" w:author="STEC 042618" w:date="2018-03-31T16:54:00Z">
          <w:r w:rsidRPr="0003648D" w:rsidDel="00BA2DE9">
            <w:delText>by November 1 of each calendar year for the preceding 12 months ending</w:delText>
          </w:r>
        </w:del>
      </w:ins>
      <w:ins w:id="5209" w:author="STEC" w:date="2017-12-15T13:37:00Z">
        <w:del w:id="5210" w:author="STEC 042618" w:date="2018-03-31T16:54:00Z">
          <w:r w:rsidRPr="0003648D" w:rsidDel="00BA2DE9">
            <w:delText xml:space="preserve"> on</w:delText>
          </w:r>
        </w:del>
      </w:ins>
      <w:ins w:id="5211" w:author="STEC" w:date="2017-12-15T13:33:00Z">
        <w:del w:id="5212" w:author="STEC 042618" w:date="2018-03-31T16:54:00Z">
          <w:r w:rsidRPr="0003648D" w:rsidDel="00BA2DE9">
            <w:delText xml:space="preserve"> </w:delText>
          </w:r>
          <w:r w:rsidRPr="0003648D" w:rsidDel="00BA2DE9">
            <w:lastRenderedPageBreak/>
            <w:delText>September 30.</w:delText>
          </w:r>
        </w:del>
      </w:ins>
      <w:ins w:id="5213" w:author="STEC" w:date="2017-12-15T13:10:00Z">
        <w:del w:id="5214" w:author="STEC 042618" w:date="2018-03-31T16:54:00Z">
          <w:r w:rsidRPr="0003648D" w:rsidDel="00BA2DE9">
            <w:delText xml:space="preserve"> </w:delText>
          </w:r>
        </w:del>
      </w:ins>
      <w:ins w:id="5215" w:author="STEC" w:date="2017-12-15T13:09:00Z">
        <w:del w:id="5216" w:author="STEC 042618" w:date="2018-03-31T16:54:00Z">
          <w:r w:rsidRPr="0003648D" w:rsidDel="00BA2DE9">
            <w:delText xml:space="preserve"> </w:delText>
          </w:r>
        </w:del>
      </w:ins>
      <w:ins w:id="5217" w:author="STEC" w:date="2017-12-15T13:38:00Z">
        <w:del w:id="5218" w:author="STEC 042618" w:date="2018-03-31T16:54:00Z">
          <w:r w:rsidRPr="0003648D" w:rsidDel="00BA2DE9">
            <w:delText xml:space="preserve">If the Resource has participated in fewer than eight </w:delText>
          </w:r>
        </w:del>
      </w:ins>
      <w:ins w:id="5219" w:author="STEC" w:date="2017-12-15T13:59:00Z">
        <w:del w:id="5220" w:author="STEC 042618" w:date="2018-03-31T16:54:00Z">
          <w:r w:rsidRPr="0003648D" w:rsidDel="00BA2DE9">
            <w:delText>FMEs</w:delText>
          </w:r>
        </w:del>
      </w:ins>
      <w:ins w:id="5221" w:author="STEC" w:date="2017-12-15T13:38:00Z">
        <w:del w:id="5222" w:author="STEC 042618" w:date="2018-03-31T16:54:00Z">
          <w:r w:rsidRPr="0003648D" w:rsidDel="00BA2DE9">
            <w:delText xml:space="preserve"> in the preceding 12</w:delText>
          </w:r>
        </w:del>
      </w:ins>
      <w:ins w:id="5223" w:author="STEC 042618" w:date="2018-03-28T17:31:00Z">
        <w:del w:id="5224" w:author="STEC 042618" w:date="2018-03-31T16:54:00Z">
          <w:r w:rsidR="002664E9" w:rsidRPr="0003648D" w:rsidDel="00BA2DE9">
            <w:delText>-</w:delText>
          </w:r>
        </w:del>
      </w:ins>
      <w:ins w:id="5225" w:author="STEC" w:date="2017-12-15T13:38:00Z">
        <w:del w:id="5226" w:author="STEC 042618" w:date="2018-03-31T16:54:00Z">
          <w:r w:rsidRPr="0003648D" w:rsidDel="00BA2DE9">
            <w:delText xml:space="preserve"> month period, ERCOT shall look back to the last eight </w:delText>
          </w:r>
        </w:del>
      </w:ins>
      <w:ins w:id="5227" w:author="STEC" w:date="2017-12-15T13:59:00Z">
        <w:del w:id="5228" w:author="STEC 042618" w:date="2018-03-31T16:54:00Z">
          <w:r w:rsidRPr="0003648D" w:rsidDel="00BA2DE9">
            <w:delText>FMEs</w:delText>
          </w:r>
        </w:del>
      </w:ins>
      <w:ins w:id="5229" w:author="STEC" w:date="2017-12-15T13:38:00Z">
        <w:del w:id="5230" w:author="STEC 042618" w:date="2018-03-31T16:54:00Z">
          <w:r w:rsidRPr="0003648D" w:rsidDel="00BA2DE9">
            <w:delText xml:space="preserve"> </w:delText>
          </w:r>
        </w:del>
      </w:ins>
      <w:ins w:id="5231" w:author="STEC" w:date="2017-12-15T13:40:00Z">
        <w:del w:id="5232" w:author="STEC 042618" w:date="2018-03-31T16:54:00Z">
          <w:r w:rsidRPr="0003648D" w:rsidDel="00BA2DE9">
            <w:delText xml:space="preserve">for </w:delText>
          </w:r>
        </w:del>
      </w:ins>
      <w:ins w:id="5233" w:author="STEC" w:date="2017-12-15T13:38:00Z">
        <w:del w:id="5234" w:author="STEC 042618" w:date="2018-03-31T16:54:00Z">
          <w:r w:rsidRPr="0003648D" w:rsidDel="00BA2DE9">
            <w:delText xml:space="preserve">up to 36 months to calculate this </w:delText>
          </w:r>
        </w:del>
      </w:ins>
      <w:ins w:id="5235" w:author="STEC" w:date="2017-12-15T13:40:00Z">
        <w:del w:id="5236" w:author="STEC 042618" w:date="2018-03-31T16:54:00Z">
          <w:r w:rsidRPr="0003648D" w:rsidDel="00BA2DE9">
            <w:delText>PFRS limit</w:delText>
          </w:r>
        </w:del>
      </w:ins>
      <w:ins w:id="5237" w:author="STEC" w:date="2017-12-15T13:38:00Z">
        <w:del w:id="5238" w:author="STEC 042618" w:date="2018-03-31T16:54:00Z">
          <w:r w:rsidRPr="0003648D" w:rsidDel="00BA2DE9">
            <w:delText xml:space="preserve">.  </w:delText>
          </w:r>
        </w:del>
      </w:ins>
      <w:ins w:id="5239" w:author="STEC" w:date="2017-12-15T13:36:00Z">
        <w:del w:id="5240" w:author="STEC 042618" w:date="2018-03-31T16:54:00Z">
          <w:r w:rsidRPr="0003648D" w:rsidDel="00BA2DE9">
            <w:delText xml:space="preserve">This amount shall be the maximum amount of </w:delText>
          </w:r>
        </w:del>
      </w:ins>
      <w:ins w:id="5241" w:author="STEC" w:date="2017-12-15T13:37:00Z">
        <w:del w:id="5242" w:author="STEC 042618" w:date="2018-03-31T16:54:00Z">
          <w:r w:rsidRPr="0003648D" w:rsidDel="00BA2DE9">
            <w:delText>PFRS that a Resource can schedule for the Resource</w:delText>
          </w:r>
        </w:del>
      </w:ins>
      <w:ins w:id="5243" w:author="STEC" w:date="2017-12-15T13:42:00Z">
        <w:del w:id="5244" w:author="STEC 042618" w:date="2018-03-31T16:54:00Z">
          <w:r w:rsidRPr="0003648D" w:rsidDel="00BA2DE9">
            <w:delText xml:space="preserve"> for the next calendar year</w:delText>
          </w:r>
        </w:del>
      </w:ins>
      <w:ins w:id="5245" w:author="STEC" w:date="2017-12-15T13:37:00Z">
        <w:del w:id="5246" w:author="STEC 042618" w:date="2018-03-31T16:54:00Z">
          <w:r w:rsidRPr="0003648D" w:rsidDel="00BA2DE9">
            <w:delText xml:space="preserve">.  </w:delText>
          </w:r>
        </w:del>
      </w:ins>
    </w:p>
    <w:p w14:paraId="52C543EE" w14:textId="77777777" w:rsidR="00BA7A09" w:rsidRPr="0003648D" w:rsidRDefault="00BA7A09" w:rsidP="00BA7A09">
      <w:pPr>
        <w:pStyle w:val="List"/>
        <w:tabs>
          <w:tab w:val="left" w:pos="1440"/>
        </w:tabs>
        <w:rPr>
          <w:ins w:id="5247" w:author="STEC" w:date="2017-12-15T11:57:00Z"/>
        </w:rPr>
      </w:pPr>
      <w:ins w:id="5248" w:author="STEC" w:date="2017-12-15T13:40:00Z">
        <w:del w:id="5249" w:author="STEC 042618" w:date="2018-04-18T13:45:00Z">
          <w:r w:rsidRPr="0003648D" w:rsidDel="0069045A">
            <w:delText>(11)</w:delText>
          </w:r>
          <w:r w:rsidRPr="0003648D" w:rsidDel="0069045A">
            <w:tab/>
            <w:delText xml:space="preserve">If ERCOT, in its sole discretion, identifies a declining droop performance trend that </w:delText>
          </w:r>
        </w:del>
      </w:ins>
      <w:ins w:id="5250" w:author="STEC" w:date="2017-12-15T13:41:00Z">
        <w:del w:id="5251" w:author="STEC 042618" w:date="2018-04-18T13:45:00Z">
          <w:r w:rsidRPr="0003648D" w:rsidDel="0069045A">
            <w:delText xml:space="preserve">indicates that the Resource is no longer meeting a minimum droop </w:delText>
          </w:r>
        </w:del>
      </w:ins>
      <w:ins w:id="5252" w:author="STEC" w:date="2017-12-15T13:47:00Z">
        <w:del w:id="5253" w:author="STEC 042618" w:date="2018-04-18T13:45:00Z">
          <w:r w:rsidRPr="0003648D" w:rsidDel="0069045A">
            <w:delText xml:space="preserve">performance </w:delText>
          </w:r>
        </w:del>
      </w:ins>
      <w:ins w:id="5254" w:author="STEC" w:date="2017-12-15T13:41:00Z">
        <w:del w:id="5255" w:author="STEC 042618" w:date="2018-04-18T13:45:00Z">
          <w:r w:rsidRPr="0003648D" w:rsidDel="0069045A">
            <w:delText>of 5.0%, ERCOT may immediately suspend the Resource</w:delText>
          </w:r>
        </w:del>
      </w:ins>
      <w:ins w:id="5256" w:author="STEC" w:date="2017-12-15T13:42:00Z">
        <w:del w:id="5257" w:author="STEC 042618" w:date="2018-04-18T13:45:00Z">
          <w:r w:rsidRPr="0003648D" w:rsidDel="0069045A">
            <w:delText>’s capability to provide PFRS</w:delText>
          </w:r>
        </w:del>
      </w:ins>
      <w:ins w:id="5258" w:author="STEC" w:date="2017-12-15T13:46:00Z">
        <w:del w:id="5259" w:author="STEC 042618" w:date="2018-04-18T13:45:00Z">
          <w:r w:rsidRPr="0003648D" w:rsidDel="0069045A">
            <w:delText xml:space="preserve"> and require that the Resource provide a mitigation plan </w:delText>
          </w:r>
        </w:del>
      </w:ins>
      <w:ins w:id="5260" w:author="STEC" w:date="2017-12-15T13:47:00Z">
        <w:del w:id="5261" w:author="STEC 042618" w:date="2018-04-18T13:45:00Z">
          <w:r w:rsidRPr="0003648D" w:rsidDel="0069045A">
            <w:delText>that</w:delText>
          </w:r>
        </w:del>
      </w:ins>
      <w:ins w:id="5262" w:author="STEC" w:date="2017-12-15T13:46:00Z">
        <w:del w:id="5263" w:author="STEC 042618" w:date="2018-04-18T13:45:00Z">
          <w:r w:rsidRPr="0003648D" w:rsidDel="0069045A">
            <w:delText xml:space="preserve"> improve</w:delText>
          </w:r>
        </w:del>
      </w:ins>
      <w:ins w:id="5264" w:author="STEC" w:date="2017-12-15T13:47:00Z">
        <w:del w:id="5265" w:author="STEC 042618" w:date="2018-04-18T13:45:00Z">
          <w:r w:rsidRPr="0003648D" w:rsidDel="0069045A">
            <w:delText>s</w:delText>
          </w:r>
        </w:del>
      </w:ins>
      <w:ins w:id="5266" w:author="STEC" w:date="2017-12-15T13:46:00Z">
        <w:del w:id="5267" w:author="STEC 042618" w:date="2018-04-18T13:45:00Z">
          <w:r w:rsidRPr="0003648D" w:rsidDel="0069045A">
            <w:delText xml:space="preserve"> the PFRS capability of the Resource</w:delText>
          </w:r>
        </w:del>
      </w:ins>
      <w:ins w:id="5268" w:author="STEC" w:date="2017-12-15T13:42:00Z">
        <w:del w:id="5269" w:author="STEC 042618" w:date="2018-04-26T10:31:00Z">
          <w:r w:rsidRPr="0003648D" w:rsidDel="00BE6549">
            <w:delText>.</w:delText>
          </w:r>
        </w:del>
      </w:ins>
      <w:ins w:id="5270" w:author="STEC" w:date="2017-12-15T13:40:00Z">
        <w:del w:id="5271" w:author="STEC 042618" w:date="2018-04-26T10:31:00Z">
          <w:r w:rsidRPr="0003648D" w:rsidDel="00BE6549">
            <w:delText xml:space="preserve"> </w:delText>
          </w:r>
        </w:del>
      </w:ins>
    </w:p>
    <w:p w14:paraId="74CBE0C4" w14:textId="77777777" w:rsidR="00C11683" w:rsidRPr="00EB6A56" w:rsidRDefault="00C11683" w:rsidP="00C11683">
      <w:pPr>
        <w:pStyle w:val="H5"/>
        <w:rPr>
          <w:b w:val="0"/>
        </w:rPr>
      </w:pPr>
      <w:bookmarkStart w:id="5272" w:name="_Toc141777778"/>
      <w:bookmarkStart w:id="5273" w:name="_Toc203961359"/>
      <w:bookmarkStart w:id="5274" w:name="_Toc400968485"/>
      <w:bookmarkStart w:id="5275" w:name="_Toc402362733"/>
      <w:bookmarkStart w:id="5276" w:name="_Toc405554799"/>
      <w:bookmarkStart w:id="5277" w:name="_Toc458771458"/>
      <w:bookmarkStart w:id="5278" w:name="_Toc458771581"/>
      <w:bookmarkStart w:id="5279" w:name="_Toc460939760"/>
      <w:bookmarkStart w:id="5280" w:name="_Toc505095451"/>
      <w:bookmarkStart w:id="5281" w:name="_Toc141777782"/>
      <w:bookmarkStart w:id="5282" w:name="_Toc203961363"/>
      <w:bookmarkStart w:id="5283" w:name="_Toc400968489"/>
      <w:bookmarkStart w:id="5284" w:name="_Toc402362737"/>
      <w:bookmarkStart w:id="5285" w:name="_Toc405554803"/>
      <w:bookmarkStart w:id="5286" w:name="_Toc458771462"/>
      <w:bookmarkStart w:id="5287" w:name="_Toc458771585"/>
      <w:bookmarkStart w:id="5288" w:name="_Toc460939764"/>
      <w:bookmarkStart w:id="5289" w:name="_Toc465246217"/>
      <w:r w:rsidRPr="00EB6A56">
        <w:rPr>
          <w:b w:val="0"/>
        </w:rPr>
        <w:t>8.1.1.3.2</w:t>
      </w:r>
      <w:r w:rsidRPr="00EB6A56">
        <w:rPr>
          <w:b w:val="0"/>
        </w:rPr>
        <w:tab/>
        <w:t>Responsive Reserve Service Capacity Monitoring Criteria</w:t>
      </w:r>
      <w:bookmarkEnd w:id="5272"/>
      <w:bookmarkEnd w:id="5273"/>
      <w:bookmarkEnd w:id="5274"/>
      <w:bookmarkEnd w:id="5275"/>
      <w:bookmarkEnd w:id="5276"/>
      <w:bookmarkEnd w:id="5277"/>
      <w:bookmarkEnd w:id="5278"/>
      <w:bookmarkEnd w:id="5279"/>
      <w:bookmarkEnd w:id="5280"/>
    </w:p>
    <w:p w14:paraId="4C7AC134" w14:textId="77777777" w:rsidR="00C11683" w:rsidRDefault="00C11683" w:rsidP="00C11683">
      <w:pPr>
        <w:pStyle w:val="BodyText"/>
      </w:pPr>
      <w:r>
        <w:t>(1)</w:t>
      </w:r>
      <w:r>
        <w:tab/>
        <w:t xml:space="preserve">ERCOT shall continuously monitor the capacity of each Resource to provide Responsive Reserve.  ERCOT shall consider for each Resource providing Responsive Reserve capacity, the </w:t>
      </w:r>
      <w:ins w:id="5290" w:author="ERCOT 06XX18" w:date="2018-06-11T11:43:00Z">
        <w:r w:rsidR="00BB0FBE">
          <w:t xml:space="preserve">online versus offline status, </w:t>
        </w:r>
      </w:ins>
      <w:r>
        <w:t xml:space="preserve">actual generation, or Load, the Ancillary Service Schedule for RRS, the HSL, the LSL, ramp rates, and any other commitments of Ancillary Service capacity. </w:t>
      </w:r>
    </w:p>
    <w:p w14:paraId="1C52C76D" w14:textId="77777777" w:rsidR="00C11683" w:rsidRDefault="00C11683" w:rsidP="00C11683">
      <w:pPr>
        <w:pStyle w:val="BodyTextNumbered"/>
      </w:pPr>
      <w:r>
        <w:t>(2)</w:t>
      </w:r>
      <w:r>
        <w:tab/>
        <w:t>For Load Resources not deployed by a Dispatch Instruction from ERCOT, the amount of Responsive Reserve capacity provided must be measured as the Load Resource’s average Load level in the last five minutes.</w:t>
      </w:r>
    </w:p>
    <w:p w14:paraId="2EB96AC7" w14:textId="77777777" w:rsidR="00C11683" w:rsidRDefault="00C11683" w:rsidP="00C11683">
      <w:pPr>
        <w:pStyle w:val="BodyTextNumbered"/>
      </w:pPr>
      <w:r>
        <w:t>(3)</w:t>
      </w:r>
      <w:r>
        <w:tab/>
        <w:t xml:space="preserve">A </w:t>
      </w:r>
      <w:del w:id="5291" w:author="ERCOT 06XX18" w:date="2018-06-11T12:43:00Z">
        <w:r w:rsidDel="00734F3B">
          <w:delText xml:space="preserve">hydro </w:delText>
        </w:r>
      </w:del>
      <w:r>
        <w:t xml:space="preserve">Resource that is capable of providing </w:t>
      </w:r>
      <w:del w:id="5292" w:author="ERCOT 06XX18" w:date="2018-06-11T12:43:00Z">
        <w:r w:rsidDel="00734F3B">
          <w:delText xml:space="preserve">hydro </w:delText>
        </w:r>
      </w:del>
      <w:r>
        <w:t>Responsive Reserve and that has a status code of ONRR is considered to be providing responsive capability to the extent that it is not using that capacity to provide energy.</w:t>
      </w:r>
    </w:p>
    <w:p w14:paraId="1A422764" w14:textId="77777777" w:rsidR="00BB0FBE" w:rsidRPr="00EB6A56" w:rsidRDefault="00BB0FBE" w:rsidP="00BB0FBE">
      <w:pPr>
        <w:pStyle w:val="H5"/>
        <w:rPr>
          <w:ins w:id="5293" w:author="ERCOT 06XX18" w:date="2018-06-11T11:44:00Z"/>
          <w:b w:val="0"/>
        </w:rPr>
      </w:pPr>
      <w:ins w:id="5294" w:author="ERCOT 06XX18" w:date="2018-06-11T11:44:00Z">
        <w:r>
          <w:rPr>
            <w:b w:val="0"/>
          </w:rPr>
          <w:t>8.1.1.3.4</w:t>
        </w:r>
        <w:r w:rsidRPr="00EB6A56">
          <w:rPr>
            <w:b w:val="0"/>
          </w:rPr>
          <w:tab/>
        </w:r>
        <w:r>
          <w:rPr>
            <w:b w:val="0"/>
          </w:rPr>
          <w:t xml:space="preserve">Frequency Response </w:t>
        </w:r>
        <w:r w:rsidRPr="00EB6A56">
          <w:rPr>
            <w:b w:val="0"/>
          </w:rPr>
          <w:t>Service Capacity Monitoring Criteria</w:t>
        </w:r>
      </w:ins>
    </w:p>
    <w:p w14:paraId="76EDEBA9" w14:textId="77777777" w:rsidR="00BB0FBE" w:rsidRDefault="00BB0FBE" w:rsidP="00BB0FBE">
      <w:pPr>
        <w:pStyle w:val="BodyText"/>
        <w:rPr>
          <w:ins w:id="5295" w:author="ERCOT 06XX18" w:date="2018-06-11T11:44:00Z"/>
        </w:rPr>
      </w:pPr>
      <w:ins w:id="5296" w:author="ERCOT 06XX18" w:date="2018-06-11T11:44:00Z">
        <w:r>
          <w:t>(1)</w:t>
        </w:r>
        <w:r>
          <w:tab/>
          <w:t xml:space="preserve">ERCOT shall continuously monitor the capacity of each Resource to provide </w:t>
        </w:r>
      </w:ins>
      <w:ins w:id="5297" w:author="ERCOT 06XX18" w:date="2018-06-11T11:45:00Z">
        <w:r>
          <w:t>Frequency Responsive Service (FRS)</w:t>
        </w:r>
      </w:ins>
      <w:ins w:id="5298" w:author="ERCOT 06XX18" w:date="2018-06-11T11:44:00Z">
        <w:r>
          <w:t xml:space="preserve">.  ERCOT shall consider for each Resource providing </w:t>
        </w:r>
      </w:ins>
      <w:ins w:id="5299" w:author="ERCOT 06XX18" w:date="2018-06-11T11:45:00Z">
        <w:r>
          <w:t>FRS</w:t>
        </w:r>
      </w:ins>
      <w:ins w:id="5300" w:author="ERCOT 06XX18" w:date="2018-06-11T11:44:00Z">
        <w:r>
          <w:t xml:space="preserve"> capacity, actual generation, or Load, the Ancillary Service Schedule for </w:t>
        </w:r>
      </w:ins>
      <w:ins w:id="5301" w:author="ERCOT 06XX18" w:date="2018-06-11T11:46:00Z">
        <w:r>
          <w:t>FRS</w:t>
        </w:r>
      </w:ins>
      <w:ins w:id="5302" w:author="ERCOT 06XX18" w:date="2018-06-11T11:44:00Z">
        <w:r>
          <w:t xml:space="preserve">, the HSL, the LSL, and any other commitments of Ancillary Service capacity. </w:t>
        </w:r>
      </w:ins>
    </w:p>
    <w:p w14:paraId="2076A569" w14:textId="77777777" w:rsidR="00BB0FBE" w:rsidRDefault="00BB0FBE" w:rsidP="00BB0FBE">
      <w:pPr>
        <w:pStyle w:val="BodyTextNumbered"/>
        <w:rPr>
          <w:ins w:id="5303" w:author="ERCOT 06XX18" w:date="2018-06-11T11:44:00Z"/>
        </w:rPr>
      </w:pPr>
      <w:ins w:id="5304" w:author="ERCOT 06XX18" w:date="2018-06-11T11:44:00Z">
        <w:r>
          <w:t>(2)</w:t>
        </w:r>
        <w:r>
          <w:tab/>
          <w:t xml:space="preserve">For Load Resources not deployed by a Dispatch Instruction from ERCOT, the amount of </w:t>
        </w:r>
      </w:ins>
      <w:ins w:id="5305" w:author="ERCOT 06XX18" w:date="2018-06-11T11:46:00Z">
        <w:r>
          <w:t>FRS</w:t>
        </w:r>
      </w:ins>
      <w:ins w:id="5306" w:author="ERCOT 06XX18" w:date="2018-06-11T11:44:00Z">
        <w:r>
          <w:t xml:space="preserve"> capacity provided must be measured as the Load Resource’s average Load level in the last five minutes.</w:t>
        </w:r>
      </w:ins>
    </w:p>
    <w:p w14:paraId="02B48018" w14:textId="77777777" w:rsidR="00BB0FBE" w:rsidRDefault="00BB0FBE" w:rsidP="00BB0FBE">
      <w:pPr>
        <w:pStyle w:val="BodyTextNumbered"/>
        <w:rPr>
          <w:ins w:id="5307" w:author="ERCOT 06XX18" w:date="2018-06-11T11:44:00Z"/>
        </w:rPr>
      </w:pPr>
      <w:ins w:id="5308" w:author="ERCOT 06XX18" w:date="2018-06-11T11:44:00Z">
        <w:r>
          <w:t>(3)</w:t>
        </w:r>
        <w:r>
          <w:tab/>
          <w:t xml:space="preserve">A </w:t>
        </w:r>
        <w:del w:id="5309" w:author="ERCOT 06XX18" w:date="2018-06-11T12:43:00Z">
          <w:r w:rsidDel="00734F3B">
            <w:delText xml:space="preserve">hydro </w:delText>
          </w:r>
        </w:del>
        <w:r>
          <w:t xml:space="preserve">Resource that is capable of providing </w:t>
        </w:r>
        <w:del w:id="5310" w:author="ERCOT 06XX18" w:date="2018-06-11T12:44:00Z">
          <w:r w:rsidDel="00734F3B">
            <w:delText xml:space="preserve">hydro </w:delText>
          </w:r>
        </w:del>
      </w:ins>
      <w:ins w:id="5311" w:author="ERCOT 06XX18" w:date="2018-06-11T11:46:00Z">
        <w:r>
          <w:t>FRS</w:t>
        </w:r>
      </w:ins>
      <w:ins w:id="5312" w:author="ERCOT 06XX18" w:date="2018-06-11T11:44:00Z">
        <w:r>
          <w:t xml:space="preserve"> an</w:t>
        </w:r>
        <w:r w:rsidR="003B58E5">
          <w:t>d that has a status code of ONFRS</w:t>
        </w:r>
        <w:r>
          <w:t xml:space="preserve"> is considered to be providing </w:t>
        </w:r>
      </w:ins>
      <w:ins w:id="5313" w:author="ERCOT 06XX18" w:date="2018-06-11T11:47:00Z">
        <w:r>
          <w:t xml:space="preserve">frequency </w:t>
        </w:r>
      </w:ins>
      <w:ins w:id="5314" w:author="ERCOT 06XX18" w:date="2018-06-11T11:44:00Z">
        <w:r>
          <w:t>responsive capability to the extent that it is not using that capacity to provide energy.</w:t>
        </w:r>
      </w:ins>
    </w:p>
    <w:p w14:paraId="61A2CF1D" w14:textId="77777777" w:rsidR="00BB0FBE" w:rsidDel="00BB0FBE" w:rsidRDefault="00BB0FBE">
      <w:pPr>
        <w:pStyle w:val="BodyTextNumbered"/>
        <w:ind w:left="0" w:firstLine="0"/>
        <w:rPr>
          <w:del w:id="5315" w:author="ERCOT 06XX18" w:date="2018-06-11T11:47:00Z"/>
        </w:rPr>
        <w:pPrChange w:id="5316" w:author="ERCOT 06XX18" w:date="2018-06-11T11:47:00Z">
          <w:pPr>
            <w:pStyle w:val="BodyTextNumbered"/>
          </w:pPr>
        </w:pPrChange>
      </w:pPr>
    </w:p>
    <w:p w14:paraId="3DF086CC" w14:textId="77777777" w:rsidR="00C11683" w:rsidRDefault="00C11683">
      <w:pPr>
        <w:keepNext/>
        <w:tabs>
          <w:tab w:val="left" w:pos="1620"/>
        </w:tabs>
        <w:spacing w:before="240" w:after="240"/>
        <w:outlineLvl w:val="4"/>
        <w:rPr>
          <w:b/>
          <w:szCs w:val="26"/>
        </w:rPr>
        <w:pPrChange w:id="5317" w:author="ERCOT 06XX18" w:date="2018-06-11T11:47:00Z">
          <w:pPr>
            <w:keepNext/>
            <w:tabs>
              <w:tab w:val="left" w:pos="1620"/>
            </w:tabs>
            <w:spacing w:before="240" w:after="240"/>
            <w:ind w:left="1620" w:hanging="1620"/>
            <w:outlineLvl w:val="4"/>
          </w:pPr>
        </w:pPrChange>
      </w:pPr>
    </w:p>
    <w:p w14:paraId="4F7002DF" w14:textId="77777777" w:rsidR="00BA7A09" w:rsidRPr="0003648D" w:rsidRDefault="00BA7A09" w:rsidP="00BA7A09">
      <w:pPr>
        <w:keepNext/>
        <w:tabs>
          <w:tab w:val="left" w:pos="1620"/>
        </w:tabs>
        <w:spacing w:before="240" w:after="240"/>
        <w:ind w:left="1620" w:hanging="1620"/>
        <w:outlineLvl w:val="4"/>
        <w:rPr>
          <w:b/>
          <w:szCs w:val="26"/>
        </w:rPr>
      </w:pPr>
      <w:r w:rsidRPr="0003648D">
        <w:rPr>
          <w:b/>
          <w:szCs w:val="26"/>
        </w:rPr>
        <w:t>8.1.1.4.2</w:t>
      </w:r>
      <w:r w:rsidRPr="0003648D">
        <w:rPr>
          <w:b/>
          <w:szCs w:val="26"/>
        </w:rPr>
        <w:tab/>
        <w:t>Responsive Reserve Service Energy Deployment Criteria</w:t>
      </w:r>
      <w:bookmarkEnd w:id="5281"/>
      <w:bookmarkEnd w:id="5282"/>
      <w:bookmarkEnd w:id="5283"/>
      <w:bookmarkEnd w:id="5284"/>
      <w:bookmarkEnd w:id="5285"/>
      <w:bookmarkEnd w:id="5286"/>
      <w:bookmarkEnd w:id="5287"/>
      <w:bookmarkEnd w:id="5288"/>
      <w:bookmarkEnd w:id="5289"/>
    </w:p>
    <w:p w14:paraId="172AF8C9" w14:textId="77777777" w:rsidR="00BA7A09" w:rsidRPr="0003648D" w:rsidRDefault="00BA7A09" w:rsidP="00BA7A09">
      <w:pPr>
        <w:spacing w:after="240"/>
        <w:ind w:left="720" w:hanging="720"/>
        <w:rPr>
          <w:iCs/>
          <w:szCs w:val="20"/>
        </w:rPr>
      </w:pPr>
      <w:r w:rsidRPr="0003648D">
        <w:rPr>
          <w:iCs/>
          <w:szCs w:val="20"/>
        </w:rPr>
        <w:t>(1)</w:t>
      </w:r>
      <w:r w:rsidRPr="0003648D">
        <w:rPr>
          <w:iCs/>
          <w:szCs w:val="20"/>
        </w:rPr>
        <w:tab/>
        <w:t>Each QSE providing RRS shall so indicate by appropriate entries in the Resource’s Ancillary Service Schedule and the Ancillary Service Resource Responsibility providing that service.  ERCOT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ERCOT has deployed RRS shall be based on the requirements below and failure to meet any one of these requirements shall be reported to the Reliability Monitor as non-compliance:</w:t>
      </w:r>
      <w:r w:rsidR="00C11683">
        <w:rPr>
          <w:iCs/>
          <w:szCs w:val="20"/>
        </w:rPr>
        <w:t xml:space="preserve"> </w:t>
      </w:r>
    </w:p>
    <w:p w14:paraId="6696ED57" w14:textId="77777777" w:rsidR="00BA7A09" w:rsidRPr="0003648D" w:rsidRDefault="00BA7A09" w:rsidP="00BA7A09">
      <w:pPr>
        <w:spacing w:after="240"/>
        <w:ind w:left="1440" w:hanging="720"/>
        <w:rPr>
          <w:szCs w:val="20"/>
        </w:rPr>
      </w:pPr>
      <w:r w:rsidRPr="0003648D">
        <w:rPr>
          <w:szCs w:val="20"/>
        </w:rPr>
        <w:t>(a)</w:t>
      </w:r>
      <w:r w:rsidRPr="0003648D">
        <w:rPr>
          <w:szCs w:val="20"/>
        </w:rPr>
        <w:tab/>
        <w:t>Within one minute following a deployment instruction, the QSE must update the telemetered Ancillary Service Schedule for RRS for Generation Resources</w:t>
      </w:r>
      <w:ins w:id="5318" w:author="STEC" w:date="2017-12-15T13:58:00Z">
        <w:r w:rsidRPr="0003648D">
          <w:rPr>
            <w:szCs w:val="20"/>
          </w:rPr>
          <w:t xml:space="preserve">, </w:t>
        </w:r>
        <w:del w:id="5319" w:author="STEC 042618" w:date="2018-04-18T13:46:00Z">
          <w:r w:rsidRPr="0003648D" w:rsidDel="0069045A">
            <w:rPr>
              <w:szCs w:val="20"/>
            </w:rPr>
            <w:delText>Resources capable of FFR providing RRS,</w:delText>
          </w:r>
        </w:del>
      </w:ins>
      <w:del w:id="5320" w:author="STEC 042618" w:date="2018-04-18T13:46:00Z">
        <w:r w:rsidRPr="0003648D" w:rsidDel="0069045A">
          <w:rPr>
            <w:szCs w:val="20"/>
          </w:rPr>
          <w:delText xml:space="preserve"> </w:delText>
        </w:r>
      </w:del>
      <w:r w:rsidRPr="0003648D">
        <w:rPr>
          <w:szCs w:val="20"/>
        </w:rPr>
        <w:t>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p w14:paraId="471C16E5" w14:textId="77777777" w:rsidR="00BA7A09" w:rsidRPr="0003648D" w:rsidRDefault="00BA7A09" w:rsidP="00BA7A09">
      <w:pPr>
        <w:spacing w:after="240"/>
        <w:ind w:left="1440" w:hanging="720"/>
        <w:rPr>
          <w:szCs w:val="20"/>
        </w:rPr>
      </w:pPr>
      <w:del w:id="5321" w:author="STEC" w:date="2017-12-15T13:51:00Z">
        <w:r w:rsidRPr="0003648D" w:rsidDel="00FE5483">
          <w:rPr>
            <w:szCs w:val="20"/>
          </w:rPr>
          <w:delText>(b)</w:delText>
        </w:r>
        <w:r w:rsidRPr="0003648D" w:rsidDel="00FE5483">
          <w:rPr>
            <w:szCs w:val="20"/>
          </w:rPr>
          <w:tab/>
          <w:delText xml:space="preserve">A QSE providing RRS must reserve sufficient frequency responsive capacity on each Generation Resource with a RRS responsibility to supply the full amount of RRS scheduled for that Generation Resource.  The QSE shall not use NFRC, such as power augmentation capacity on a Generation Resource, to provide RRS. </w:delText>
        </w:r>
      </w:del>
      <w:r w:rsidRPr="0003648D">
        <w:rPr>
          <w:szCs w:val="20"/>
        </w:rPr>
        <w:t xml:space="preserve"> </w:t>
      </w:r>
    </w:p>
    <w:p w14:paraId="1BA72570" w14:textId="77777777" w:rsidR="00BA7A09" w:rsidRPr="0003648D" w:rsidRDefault="00BA7A09" w:rsidP="00BA7A09">
      <w:pPr>
        <w:spacing w:after="240"/>
        <w:ind w:left="1440" w:hanging="720"/>
        <w:rPr>
          <w:ins w:id="5322" w:author="STEC 042618" w:date="2018-03-28T17:49:00Z"/>
          <w:iCs/>
          <w:szCs w:val="20"/>
        </w:rPr>
      </w:pPr>
      <w:del w:id="5323" w:author="STEC" w:date="2017-12-15T13:56:00Z">
        <w:r w:rsidRPr="0003648D" w:rsidDel="00FE5483">
          <w:rPr>
            <w:szCs w:val="20"/>
          </w:rPr>
          <w:delText>(c)</w:delText>
        </w:r>
        <w:r w:rsidRPr="0003648D" w:rsidDel="00FE5483">
          <w:rPr>
            <w:szCs w:val="20"/>
          </w:rPr>
          <w:tab/>
          <w:delText>ERCOT shall evaluate the Primary Frequency Response of all RRS providers</w:delText>
        </w:r>
        <w:r w:rsidRPr="0003648D" w:rsidDel="00FE5483">
          <w:rPr>
            <w:iCs/>
            <w:szCs w:val="20"/>
          </w:rPr>
          <w:delText xml:space="preserve"> as calculated in Nodal Operating Guide Section 8, Attachment J, Initial and Sustained Measurements for Primary Frequency Response.</w:delText>
        </w:r>
      </w:del>
    </w:p>
    <w:p w14:paraId="7653EFC8" w14:textId="77777777" w:rsidR="009D4A5E" w:rsidRPr="0003648D" w:rsidRDefault="009D4A5E" w:rsidP="00BA7A09">
      <w:pPr>
        <w:spacing w:after="240"/>
        <w:ind w:left="1440" w:hanging="720"/>
        <w:rPr>
          <w:szCs w:val="20"/>
        </w:rPr>
      </w:pPr>
      <w:ins w:id="5324" w:author="STEC 042618" w:date="2018-03-28T17:49:00Z">
        <w:r w:rsidRPr="0003648D">
          <w:rPr>
            <w:szCs w:val="20"/>
          </w:rPr>
          <w:t xml:space="preserve">(b) </w:t>
        </w:r>
      </w:ins>
      <w:ins w:id="5325" w:author="STEC 042618" w:date="2018-03-28T17:50:00Z">
        <w:r w:rsidRPr="0003648D">
          <w:rPr>
            <w:szCs w:val="20"/>
          </w:rPr>
          <w:tab/>
          <w:t>ERCOT shall evaluate the Primary Frequency Response of all RRS providers</w:t>
        </w:r>
        <w:r w:rsidRPr="0003648D">
          <w:rPr>
            <w:iCs/>
            <w:szCs w:val="20"/>
          </w:rPr>
          <w:t xml:space="preserve"> as calculated in Nodal Operating Guide Section 8, Attachment J, Initial and Sustained Measurements for Primary Frequency Response.</w:t>
        </w:r>
      </w:ins>
    </w:p>
    <w:p w14:paraId="0D22D168" w14:textId="77777777" w:rsidR="00BA7A09" w:rsidRPr="0003648D" w:rsidRDefault="00BA7A09" w:rsidP="00BA7A09">
      <w:pPr>
        <w:spacing w:after="240"/>
        <w:ind w:left="1440" w:hanging="720"/>
        <w:rPr>
          <w:szCs w:val="20"/>
        </w:rPr>
      </w:pPr>
      <w:r w:rsidRPr="0003648D">
        <w:rPr>
          <w:szCs w:val="20"/>
        </w:rPr>
        <w:t>(</w:t>
      </w:r>
      <w:del w:id="5326" w:author="STEC 042618" w:date="2018-03-28T17:50:00Z">
        <w:r w:rsidRPr="0003648D" w:rsidDel="009D4A5E">
          <w:rPr>
            <w:szCs w:val="20"/>
          </w:rPr>
          <w:delText>d</w:delText>
        </w:r>
      </w:del>
      <w:ins w:id="5327" w:author="STEC" w:date="2017-12-15T13:57:00Z">
        <w:del w:id="5328" w:author="STEC 042618" w:date="2018-03-28T17:50:00Z">
          <w:r w:rsidRPr="0003648D" w:rsidDel="009D4A5E">
            <w:rPr>
              <w:szCs w:val="20"/>
            </w:rPr>
            <w:delText>b</w:delText>
          </w:r>
        </w:del>
      </w:ins>
      <w:ins w:id="5329" w:author="STEC 042618" w:date="2018-03-28T17:50:00Z">
        <w:r w:rsidR="009D4A5E" w:rsidRPr="0003648D">
          <w:rPr>
            <w:szCs w:val="20"/>
          </w:rPr>
          <w:t>c</w:t>
        </w:r>
      </w:ins>
      <w:r w:rsidRPr="0003648D">
        <w:rPr>
          <w:szCs w:val="20"/>
        </w:rPr>
        <w:t>)</w:t>
      </w:r>
      <w:r w:rsidRPr="0003648D">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BC83F1A" w14:textId="77777777" w:rsidR="00BA7A09" w:rsidRPr="0003648D" w:rsidRDefault="00BA7A09" w:rsidP="00BA7A09">
      <w:pPr>
        <w:spacing w:after="240"/>
        <w:ind w:left="2160" w:hanging="720"/>
        <w:rPr>
          <w:szCs w:val="20"/>
        </w:rPr>
      </w:pPr>
      <w:r w:rsidRPr="0003648D">
        <w:rPr>
          <w:szCs w:val="20"/>
        </w:rPr>
        <w:t>(i)</w:t>
      </w:r>
      <w:r w:rsidRPr="0003648D">
        <w:rPr>
          <w:szCs w:val="20"/>
        </w:rPr>
        <w:tab/>
        <w:t>The QSE’s Responsibility for RRS from non-Controllable Load Resources; or</w:t>
      </w:r>
    </w:p>
    <w:p w14:paraId="1C298464" w14:textId="77777777" w:rsidR="00BA7A09" w:rsidRPr="0003648D" w:rsidRDefault="00BA7A09" w:rsidP="00BA7A09">
      <w:pPr>
        <w:spacing w:after="240"/>
        <w:ind w:left="2160" w:hanging="720"/>
        <w:rPr>
          <w:szCs w:val="20"/>
        </w:rPr>
      </w:pPr>
      <w:r w:rsidRPr="0003648D">
        <w:rPr>
          <w:szCs w:val="20"/>
        </w:rPr>
        <w:t>(ii)</w:t>
      </w:r>
      <w:r w:rsidRPr="0003648D">
        <w:rPr>
          <w:szCs w:val="20"/>
        </w:rPr>
        <w:tab/>
        <w:t>The requested MW deployment.</w:t>
      </w:r>
    </w:p>
    <w:p w14:paraId="7FC8AFCA" w14:textId="77777777" w:rsidR="00BA7A09" w:rsidRPr="0003648D" w:rsidRDefault="00BA7A09" w:rsidP="00BA7A09">
      <w:pPr>
        <w:spacing w:after="240"/>
        <w:ind w:left="1440" w:hanging="720"/>
        <w:rPr>
          <w:szCs w:val="20"/>
        </w:rPr>
      </w:pPr>
      <w:r w:rsidRPr="0003648D">
        <w:rPr>
          <w:szCs w:val="20"/>
        </w:rPr>
        <w:tab/>
        <w:t xml:space="preserve">The QSE’s portfolio shall maintain this response until recalled or the Resource’s obligation to provide RRS expires.  The combination of the QSE’s RRS </w:t>
      </w:r>
      <w:r w:rsidRPr="0003648D">
        <w:rPr>
          <w:szCs w:val="20"/>
        </w:rPr>
        <w:lastRenderedPageBreak/>
        <w:t>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del w:id="5330" w:author="STEC" w:date="2017-12-27T09:26:00Z">
        <w:r w:rsidRPr="0003648D" w:rsidDel="00C82A9E">
          <w:rPr>
            <w:szCs w:val="20"/>
          </w:rPr>
          <w:delText xml:space="preserve"> Service</w:delText>
        </w:r>
      </w:del>
      <w:r w:rsidRPr="0003648D">
        <w:rPr>
          <w:szCs w:val="20"/>
        </w:rPr>
        <w:t>.</w:t>
      </w:r>
    </w:p>
    <w:p w14:paraId="510CD2D1" w14:textId="77777777" w:rsidR="00BA7A09" w:rsidRPr="0003648D" w:rsidRDefault="00BA7A09" w:rsidP="00BA7A09">
      <w:pPr>
        <w:spacing w:after="240"/>
        <w:ind w:left="1440" w:hanging="720"/>
        <w:rPr>
          <w:szCs w:val="20"/>
        </w:rPr>
      </w:pPr>
      <w:r w:rsidRPr="0003648D">
        <w:rPr>
          <w:szCs w:val="20"/>
        </w:rPr>
        <w:t>(</w:t>
      </w:r>
      <w:del w:id="5331" w:author="STEC 042618" w:date="2018-03-28T17:50:00Z">
        <w:r w:rsidRPr="0003648D" w:rsidDel="009D4A5E">
          <w:rPr>
            <w:szCs w:val="20"/>
          </w:rPr>
          <w:delText>e</w:delText>
        </w:r>
      </w:del>
      <w:ins w:id="5332" w:author="STEC" w:date="2017-12-15T13:57:00Z">
        <w:del w:id="5333" w:author="STEC 042618" w:date="2018-03-28T17:50:00Z">
          <w:r w:rsidRPr="0003648D" w:rsidDel="009D4A5E">
            <w:rPr>
              <w:szCs w:val="20"/>
            </w:rPr>
            <w:delText>c</w:delText>
          </w:r>
        </w:del>
      </w:ins>
      <w:ins w:id="5334" w:author="STEC 042618" w:date="2018-03-28T17:50:00Z">
        <w:r w:rsidR="009D4A5E" w:rsidRPr="0003648D">
          <w:rPr>
            <w:szCs w:val="20"/>
          </w:rPr>
          <w:t>d</w:t>
        </w:r>
      </w:ins>
      <w:r w:rsidRPr="0003648D">
        <w:rPr>
          <w:szCs w:val="20"/>
        </w:rPr>
        <w:t>)</w:t>
      </w:r>
      <w:r w:rsidRPr="0003648D">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74006E45" w14:textId="77777777" w:rsidR="00BA7A09" w:rsidRPr="0003648D" w:rsidRDefault="00BA7A09" w:rsidP="00BA7A09">
      <w:pPr>
        <w:spacing w:after="240"/>
        <w:ind w:left="1440" w:hanging="720"/>
        <w:rPr>
          <w:szCs w:val="20"/>
        </w:rPr>
      </w:pPr>
      <w:r w:rsidRPr="0003648D">
        <w:rPr>
          <w:szCs w:val="20"/>
        </w:rPr>
        <w:t>(</w:t>
      </w:r>
      <w:del w:id="5335" w:author="STEC 042618" w:date="2018-03-28T17:50:00Z">
        <w:r w:rsidRPr="0003648D" w:rsidDel="009D4A5E">
          <w:rPr>
            <w:szCs w:val="20"/>
          </w:rPr>
          <w:delText>f</w:delText>
        </w:r>
      </w:del>
      <w:ins w:id="5336" w:author="STEC" w:date="2017-12-15T13:57:00Z">
        <w:del w:id="5337" w:author="STEC 042618" w:date="2018-03-28T17:50:00Z">
          <w:r w:rsidRPr="0003648D" w:rsidDel="009D4A5E">
            <w:rPr>
              <w:szCs w:val="20"/>
            </w:rPr>
            <w:delText>d</w:delText>
          </w:r>
        </w:del>
      </w:ins>
      <w:ins w:id="5338" w:author="STEC 042618" w:date="2018-03-28T17:50:00Z">
        <w:r w:rsidR="009D4A5E" w:rsidRPr="0003648D">
          <w:rPr>
            <w:szCs w:val="20"/>
          </w:rPr>
          <w:t>e</w:t>
        </w:r>
      </w:ins>
      <w:r w:rsidRPr="0003648D">
        <w:rPr>
          <w:szCs w:val="20"/>
        </w:rPr>
        <w:t>)</w:t>
      </w:r>
      <w:r w:rsidRPr="0003648D">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4F933ECF" w14:textId="77777777" w:rsidR="00BA7A09" w:rsidRPr="0003648D" w:rsidRDefault="00BA7A09" w:rsidP="00BA7A09">
      <w:pPr>
        <w:spacing w:after="240"/>
        <w:ind w:left="1440" w:hanging="720"/>
        <w:rPr>
          <w:ins w:id="5339" w:author="STEC" w:date="2017-12-15T14:01:00Z"/>
          <w:szCs w:val="20"/>
        </w:rPr>
      </w:pPr>
      <w:r w:rsidRPr="0003648D">
        <w:rPr>
          <w:szCs w:val="20"/>
        </w:rPr>
        <w:t>(</w:t>
      </w:r>
      <w:del w:id="5340" w:author="STEC 042618" w:date="2018-03-28T17:50:00Z">
        <w:r w:rsidRPr="0003648D" w:rsidDel="009D4A5E">
          <w:rPr>
            <w:szCs w:val="20"/>
          </w:rPr>
          <w:delText>g</w:delText>
        </w:r>
      </w:del>
      <w:ins w:id="5341" w:author="STEC" w:date="2017-12-15T14:01:00Z">
        <w:del w:id="5342" w:author="STEC 042618" w:date="2018-03-28T17:50:00Z">
          <w:r w:rsidRPr="0003648D" w:rsidDel="009D4A5E">
            <w:rPr>
              <w:szCs w:val="20"/>
            </w:rPr>
            <w:delText>e</w:delText>
          </w:r>
        </w:del>
      </w:ins>
      <w:ins w:id="5343" w:author="STEC 042618" w:date="2018-03-28T17:50:00Z">
        <w:r w:rsidR="009D4A5E" w:rsidRPr="0003648D">
          <w:rPr>
            <w:szCs w:val="20"/>
          </w:rPr>
          <w:t>f</w:t>
        </w:r>
      </w:ins>
      <w:r w:rsidRPr="0003648D">
        <w:rPr>
          <w:szCs w:val="20"/>
        </w:rPr>
        <w:t>)</w:t>
      </w:r>
      <w:r w:rsidRPr="0003648D">
        <w:rPr>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5EDD5AD9" w14:textId="77777777" w:rsidR="00BA7A09" w:rsidRPr="0003648D" w:rsidDel="00334C3C" w:rsidRDefault="00BA7A09" w:rsidP="00BA7A09">
      <w:pPr>
        <w:spacing w:after="240"/>
        <w:ind w:left="1440" w:hanging="720"/>
        <w:rPr>
          <w:ins w:id="5344" w:author="STEC" w:date="2017-12-15T14:01:00Z"/>
          <w:del w:id="5345" w:author="STEC 042618" w:date="2018-04-26T13:56:00Z"/>
          <w:szCs w:val="20"/>
        </w:rPr>
      </w:pPr>
      <w:ins w:id="5346" w:author="STEC" w:date="2017-12-15T14:01:00Z">
        <w:del w:id="5347" w:author="STEC 042618" w:date="2018-04-26T13:56:00Z">
          <w:r w:rsidRPr="0003648D" w:rsidDel="00334C3C">
            <w:rPr>
              <w:szCs w:val="20"/>
            </w:rPr>
            <w:delText>(f</w:delText>
          </w:r>
        </w:del>
      </w:ins>
      <w:ins w:id="5348" w:author="STEC 042618" w:date="2018-03-28T17:50:00Z">
        <w:del w:id="5349" w:author="STEC 042618" w:date="2018-04-26T13:56:00Z">
          <w:r w:rsidR="009D4A5E" w:rsidRPr="0003648D" w:rsidDel="00334C3C">
            <w:rPr>
              <w:szCs w:val="20"/>
            </w:rPr>
            <w:delText>g</w:delText>
          </w:r>
        </w:del>
      </w:ins>
      <w:ins w:id="5350" w:author="STEC" w:date="2017-12-15T14:01:00Z">
        <w:del w:id="5351" w:author="STEC 042618" w:date="2018-04-26T13:56:00Z">
          <w:r w:rsidRPr="0003648D" w:rsidDel="00334C3C">
            <w:rPr>
              <w:szCs w:val="20"/>
            </w:rPr>
            <w:delText>)</w:delText>
          </w:r>
          <w:r w:rsidRPr="0003648D" w:rsidDel="00334C3C">
            <w:rPr>
              <w:szCs w:val="20"/>
            </w:rPr>
            <w:tab/>
          </w:r>
          <w:r w:rsidR="00BD1FF0" w:rsidRPr="0003648D" w:rsidDel="00334C3C">
            <w:rPr>
              <w:szCs w:val="20"/>
            </w:rPr>
            <w:delText xml:space="preserve">For Resources capable of FFR providing RRS, ten minutes following deployment </w:delText>
          </w:r>
        </w:del>
      </w:ins>
      <w:ins w:id="5352" w:author="STEC" w:date="2017-12-15T14:03:00Z">
        <w:del w:id="5353" w:author="STEC 042618" w:date="2018-04-26T13:56:00Z">
          <w:r w:rsidR="00BD1FF0" w:rsidRPr="0003648D" w:rsidDel="00334C3C">
            <w:rPr>
              <w:szCs w:val="20"/>
            </w:rPr>
            <w:delText>the</w:delText>
          </w:r>
        </w:del>
      </w:ins>
      <w:ins w:id="5354" w:author="STEC" w:date="2017-12-15T14:01:00Z">
        <w:del w:id="5355" w:author="STEC 042618" w:date="2018-04-26T13:56:00Z">
          <w:r w:rsidR="00BD1FF0" w:rsidRPr="0003648D" w:rsidDel="00334C3C">
            <w:rPr>
              <w:szCs w:val="20"/>
            </w:rPr>
            <w:delText xml:space="preserve"> response shall not be less than 95% of the requested MW deployment, nor more than 10</w:delText>
          </w:r>
        </w:del>
      </w:ins>
      <w:ins w:id="5356" w:author="STEC" w:date="2017-12-15T14:03:00Z">
        <w:del w:id="5357" w:author="STEC 042618" w:date="2018-04-26T13:56:00Z">
          <w:r w:rsidR="00BD1FF0" w:rsidRPr="0003648D" w:rsidDel="00334C3C">
            <w:rPr>
              <w:szCs w:val="20"/>
            </w:rPr>
            <w:delText>5</w:delText>
          </w:r>
        </w:del>
      </w:ins>
      <w:ins w:id="5358" w:author="STEC" w:date="2017-12-15T14:01:00Z">
        <w:del w:id="5359" w:author="STEC 042618" w:date="2018-04-26T13:56:00Z">
          <w:r w:rsidR="00BD1FF0" w:rsidRPr="0003648D" w:rsidDel="00334C3C">
            <w:rPr>
              <w:szCs w:val="20"/>
            </w:rPr>
            <w:delText xml:space="preserve">% of the </w:delText>
          </w:r>
        </w:del>
      </w:ins>
      <w:ins w:id="5360" w:author="STEC" w:date="2017-12-27T11:26:00Z">
        <w:del w:id="5361" w:author="STEC 042618" w:date="2018-04-26T13:56:00Z">
          <w:r w:rsidR="00BD1FF0" w:rsidRPr="0003648D" w:rsidDel="00334C3C">
            <w:rPr>
              <w:szCs w:val="20"/>
            </w:rPr>
            <w:delText xml:space="preserve">requested </w:delText>
          </w:r>
        </w:del>
      </w:ins>
      <w:ins w:id="5362" w:author="STEC" w:date="2017-12-15T14:03:00Z">
        <w:del w:id="5363" w:author="STEC 042618" w:date="2018-04-26T13:56:00Z">
          <w:r w:rsidR="00BD1FF0" w:rsidRPr="0003648D" w:rsidDel="00334C3C">
            <w:rPr>
              <w:szCs w:val="20"/>
            </w:rPr>
            <w:delText>MW deployment.</w:delText>
          </w:r>
        </w:del>
      </w:ins>
      <w:ins w:id="5364" w:author="STEC" w:date="2017-12-15T14:01:00Z">
        <w:del w:id="5365" w:author="STEC 042618" w:date="2018-04-26T13:56:00Z">
          <w:r w:rsidRPr="0003648D" w:rsidDel="00334C3C">
            <w:rPr>
              <w:szCs w:val="20"/>
            </w:rPr>
            <w:delText xml:space="preserve"> </w:delText>
          </w:r>
        </w:del>
      </w:ins>
    </w:p>
    <w:p w14:paraId="6CF313E4" w14:textId="77777777" w:rsidR="00BA7A09" w:rsidRPr="0003648D" w:rsidRDefault="00BA7A09" w:rsidP="00BA7A09">
      <w:pPr>
        <w:spacing w:after="240"/>
        <w:ind w:left="720" w:hanging="720"/>
        <w:rPr>
          <w:iCs/>
          <w:szCs w:val="20"/>
        </w:rPr>
      </w:pPr>
      <w:r w:rsidRPr="0003648D">
        <w:rPr>
          <w:iCs/>
          <w:szCs w:val="20"/>
        </w:rPr>
        <w:t>(2)</w:t>
      </w:r>
      <w:r w:rsidRPr="0003648D">
        <w:rPr>
          <w:iCs/>
          <w:szCs w:val="20"/>
        </w:rPr>
        <w:tab/>
        <w:t xml:space="preserve">For all Frequency Measurable Events (FMEs), ERCOT shall use the recorded data for each two-second scan rate value of real power output for each All-Inclusive Generation Resource, and Controllable Load Resource.  ERCOT shall use the recorded MW data beginning one minute before the start of the frequency excursion event until ten minutes after the start of the frequency excursion event.  Satisfactory performance must be measured by comparing actual </w:t>
      </w:r>
      <w:del w:id="5366" w:author="STEC" w:date="2017-12-15T14:05:00Z">
        <w:r w:rsidRPr="0003648D" w:rsidDel="00CB20E7">
          <w:rPr>
            <w:iCs/>
            <w:szCs w:val="20"/>
          </w:rPr>
          <w:delText>Primary Frequency Response</w:delText>
        </w:r>
      </w:del>
      <w:ins w:id="5367" w:author="STEC" w:date="2017-12-15T14:05:00Z">
        <w:del w:id="5368" w:author="STEC 042618" w:date="2018-04-18T13:47:00Z">
          <w:r w:rsidRPr="0003648D" w:rsidDel="0069045A">
            <w:rPr>
              <w:iCs/>
              <w:szCs w:val="20"/>
            </w:rPr>
            <w:delText>output</w:delText>
          </w:r>
        </w:del>
      </w:ins>
      <w:ins w:id="5369" w:author="STEC 042618" w:date="2018-04-18T13:47:00Z">
        <w:r w:rsidR="0069045A" w:rsidRPr="0003648D">
          <w:rPr>
            <w:iCs/>
            <w:szCs w:val="20"/>
          </w:rPr>
          <w:t>Primary Frequency Response delivered</w:t>
        </w:r>
      </w:ins>
      <w:r w:rsidRPr="0003648D">
        <w:rPr>
          <w:iCs/>
          <w:szCs w:val="20"/>
        </w:rPr>
        <w:t xml:space="preserve"> to the </w:t>
      </w:r>
      <w:del w:id="5370" w:author="STEC" w:date="2017-12-15T14:06:00Z">
        <w:r w:rsidRPr="0003648D" w:rsidDel="00CB20E7">
          <w:rPr>
            <w:iCs/>
            <w:szCs w:val="20"/>
          </w:rPr>
          <w:delText xml:space="preserve">expected Primary Frequency Response as required in the </w:delText>
        </w:r>
        <w:r w:rsidRPr="0003648D" w:rsidDel="00CB20E7">
          <w:rPr>
            <w:iCs/>
            <w:szCs w:val="20"/>
          </w:rPr>
          <w:lastRenderedPageBreak/>
          <w:delText>Operating Guides</w:delText>
        </w:r>
      </w:del>
      <w:ins w:id="5371" w:author="STEC 042618" w:date="2018-04-18T13:47:00Z">
        <w:r w:rsidR="0069045A" w:rsidRPr="0003648D">
          <w:rPr>
            <w:iCs/>
            <w:szCs w:val="20"/>
          </w:rPr>
          <w:t>expected Primary Frequency Response as required in the Operating Guides</w:t>
        </w:r>
      </w:ins>
      <w:ins w:id="5372" w:author="STEC" w:date="2017-12-15T14:06:00Z">
        <w:del w:id="5373" w:author="STEC 042618" w:date="2018-04-18T13:48:00Z">
          <w:r w:rsidRPr="0003648D" w:rsidDel="0069045A">
            <w:rPr>
              <w:iCs/>
              <w:szCs w:val="20"/>
            </w:rPr>
            <w:delText xml:space="preserve">telemetered </w:delText>
          </w:r>
        </w:del>
      </w:ins>
      <w:ins w:id="5374" w:author="STEC" w:date="2017-12-27T11:27:00Z">
        <w:del w:id="5375" w:author="STEC 042618" w:date="2018-04-18T13:48:00Z">
          <w:r w:rsidRPr="0003648D" w:rsidDel="0069045A">
            <w:rPr>
              <w:iCs/>
              <w:szCs w:val="20"/>
            </w:rPr>
            <w:delText>B</w:delText>
          </w:r>
        </w:del>
      </w:ins>
      <w:ins w:id="5376" w:author="STEC" w:date="2017-12-15T14:06:00Z">
        <w:del w:id="5377" w:author="STEC 042618" w:date="2018-04-18T13:48:00Z">
          <w:r w:rsidRPr="0003648D" w:rsidDel="0069045A">
            <w:rPr>
              <w:iCs/>
              <w:szCs w:val="20"/>
            </w:rPr>
            <w:delText>ase</w:delText>
          </w:r>
        </w:del>
      </w:ins>
      <w:ins w:id="5378" w:author="STEC" w:date="2017-12-27T11:27:00Z">
        <w:del w:id="5379" w:author="STEC 042618" w:date="2018-04-18T13:48:00Z">
          <w:r w:rsidRPr="0003648D" w:rsidDel="0069045A">
            <w:rPr>
              <w:iCs/>
              <w:szCs w:val="20"/>
            </w:rPr>
            <w:delText xml:space="preserve"> P</w:delText>
          </w:r>
        </w:del>
      </w:ins>
      <w:ins w:id="5380" w:author="STEC" w:date="2017-12-15T14:06:00Z">
        <w:del w:id="5381" w:author="STEC 042618" w:date="2018-04-18T13:48:00Z">
          <w:r w:rsidRPr="0003648D" w:rsidDel="0069045A">
            <w:rPr>
              <w:iCs/>
              <w:szCs w:val="20"/>
            </w:rPr>
            <w:delText>oint</w:delText>
          </w:r>
        </w:del>
      </w:ins>
      <w:r w:rsidRPr="0003648D">
        <w:rPr>
          <w:iCs/>
          <w:szCs w:val="20"/>
        </w:rPr>
        <w:t xml:space="preserve">. </w:t>
      </w:r>
    </w:p>
    <w:p w14:paraId="444F0298" w14:textId="77777777" w:rsidR="00BA7A09" w:rsidRPr="0003648D" w:rsidRDefault="00BA7A09" w:rsidP="00BA7A09">
      <w:pPr>
        <w:spacing w:after="240"/>
        <w:ind w:left="720" w:hanging="720"/>
        <w:rPr>
          <w:iCs/>
          <w:szCs w:val="20"/>
        </w:rPr>
      </w:pPr>
      <w:r w:rsidRPr="0003648D">
        <w:rPr>
          <w:iCs/>
          <w:szCs w:val="20"/>
        </w:rPr>
        <w:t>(3)</w:t>
      </w:r>
      <w:r w:rsidRPr="0003648D">
        <w:rPr>
          <w:iCs/>
          <w:szCs w:val="20"/>
        </w:rPr>
        <w:tab/>
        <w:t xml:space="preserve">ERCOT shall monitor the Primary Frequency Response that is delivered during FMEs of All-Inclusive Generation Resources and </w:t>
      </w:r>
      <w:r w:rsidRPr="0003648D">
        <w:rPr>
          <w:szCs w:val="20"/>
        </w:rPr>
        <w:t>Controllable Load Resources using the methodology specified in the Operating Guides.  ERCOT shall monitor the Primary Frequency Response that is delivered during FMEs of</w:t>
      </w:r>
      <w:r w:rsidRPr="0003648D">
        <w:rPr>
          <w:iCs/>
          <w:szCs w:val="20"/>
        </w:rPr>
        <w:t xml:space="preserve"> Controllable Load Resources, relay response for Loads and</w:t>
      </w:r>
      <w:del w:id="5382" w:author="ERCOT 06XX18" w:date="2018-06-11T12:44:00Z">
        <w:r w:rsidRPr="0003648D" w:rsidDel="00734F3B">
          <w:rPr>
            <w:iCs/>
            <w:szCs w:val="20"/>
          </w:rPr>
          <w:delText xml:space="preserve"> hydro</w:delText>
        </w:r>
      </w:del>
      <w:r w:rsidRPr="0003648D">
        <w:rPr>
          <w:iCs/>
          <w:szCs w:val="20"/>
        </w:rPr>
        <w:t xml:space="preserve"> </w:t>
      </w:r>
      <w:ins w:id="5383" w:author="ERCOT 06XX18" w:date="2018-06-11T12:44:00Z">
        <w:r w:rsidR="00734F3B" w:rsidRPr="0003648D">
          <w:rPr>
            <w:szCs w:val="20"/>
          </w:rPr>
          <w:t>Generation Resources operating in the synchronous condenser fast-response mode</w:t>
        </w:r>
        <w:r w:rsidR="00734F3B" w:rsidRPr="0003648D">
          <w:rPr>
            <w:iCs/>
            <w:szCs w:val="20"/>
          </w:rPr>
          <w:t xml:space="preserve"> </w:t>
        </w:r>
        <w:r w:rsidR="00734F3B">
          <w:rPr>
            <w:iCs/>
            <w:szCs w:val="20"/>
          </w:rPr>
          <w:t xml:space="preserve">providing </w:t>
        </w:r>
      </w:ins>
      <w:ins w:id="5384" w:author="STEC 042618" w:date="2018-04-18T13:49:00Z">
        <w:r w:rsidR="0069045A" w:rsidRPr="0003648D">
          <w:rPr>
            <w:iCs/>
            <w:szCs w:val="20"/>
          </w:rPr>
          <w:t>F</w:t>
        </w:r>
      </w:ins>
      <w:del w:id="5385" w:author="STEC 042618" w:date="2018-04-18T13:49:00Z">
        <w:r w:rsidRPr="0003648D" w:rsidDel="0069045A">
          <w:rPr>
            <w:iCs/>
            <w:szCs w:val="20"/>
          </w:rPr>
          <w:delText>R</w:delText>
        </w:r>
      </w:del>
      <w:r w:rsidRPr="0003648D">
        <w:rPr>
          <w:iCs/>
          <w:szCs w:val="20"/>
        </w:rPr>
        <w:t>RS</w:t>
      </w:r>
      <w:r w:rsidRPr="0003648D">
        <w:rPr>
          <w:szCs w:val="20"/>
        </w:rPr>
        <w:t xml:space="preserve"> at the frequency specified in paragraph (3)(b) of Section 3.18, Resource Limits in Providing Ancillary Service</w:t>
      </w:r>
      <w:r w:rsidRPr="0003648D">
        <w:rPr>
          <w:iCs/>
          <w:szCs w:val="20"/>
        </w:rPr>
        <w:t>.</w:t>
      </w:r>
    </w:p>
    <w:p w14:paraId="2623694C" w14:textId="77777777" w:rsidR="00BA7A09" w:rsidRPr="0003648D" w:rsidRDefault="00BA7A09" w:rsidP="00BA7A09">
      <w:pPr>
        <w:keepNext/>
        <w:tabs>
          <w:tab w:val="left" w:pos="1620"/>
        </w:tabs>
        <w:spacing w:before="240" w:after="240"/>
        <w:ind w:left="1620" w:hanging="1620"/>
        <w:outlineLvl w:val="4"/>
        <w:rPr>
          <w:ins w:id="5386" w:author="STEC" w:date="2017-12-15T14:10:00Z"/>
          <w:b/>
          <w:szCs w:val="26"/>
        </w:rPr>
      </w:pPr>
      <w:ins w:id="5387" w:author="STEC" w:date="2017-12-15T14:10:00Z">
        <w:r w:rsidRPr="0003648D">
          <w:rPr>
            <w:b/>
            <w:szCs w:val="26"/>
          </w:rPr>
          <w:t>8.1.1.4.</w:t>
        </w:r>
      </w:ins>
      <w:ins w:id="5388" w:author="STEC" w:date="2017-12-15T14:12:00Z">
        <w:r w:rsidRPr="0003648D">
          <w:rPr>
            <w:b/>
            <w:szCs w:val="26"/>
          </w:rPr>
          <w:t>4</w:t>
        </w:r>
      </w:ins>
      <w:ins w:id="5389" w:author="STEC" w:date="2017-12-15T14:10:00Z">
        <w:r w:rsidRPr="0003648D">
          <w:rPr>
            <w:b/>
            <w:szCs w:val="26"/>
          </w:rPr>
          <w:tab/>
        </w:r>
      </w:ins>
      <w:ins w:id="5390" w:author="STEC" w:date="2017-12-15T14:12:00Z">
        <w:del w:id="5391" w:author="STEC 042618" w:date="2018-03-28T17:50:00Z">
          <w:r w:rsidRPr="0003648D" w:rsidDel="009D4A5E">
            <w:rPr>
              <w:b/>
              <w:szCs w:val="26"/>
            </w:rPr>
            <w:delText xml:space="preserve">Primary </w:delText>
          </w:r>
        </w:del>
        <w:r w:rsidRPr="0003648D">
          <w:rPr>
            <w:b/>
            <w:szCs w:val="26"/>
          </w:rPr>
          <w:t>Frequency Response</w:t>
        </w:r>
      </w:ins>
      <w:ins w:id="5392" w:author="STEC" w:date="2017-12-15T14:10:00Z">
        <w:r w:rsidRPr="0003648D">
          <w:rPr>
            <w:b/>
            <w:szCs w:val="26"/>
          </w:rPr>
          <w:t xml:space="preserve"> Service</w:t>
        </w:r>
      </w:ins>
      <w:ins w:id="5393" w:author="STEC" w:date="2017-12-15T14:13:00Z">
        <w:r w:rsidRPr="0003648D">
          <w:rPr>
            <w:b/>
            <w:szCs w:val="26"/>
          </w:rPr>
          <w:t xml:space="preserve"> Energ</w:t>
        </w:r>
      </w:ins>
      <w:ins w:id="5394" w:author="STEC" w:date="2017-12-15T14:10:00Z">
        <w:r w:rsidRPr="0003648D">
          <w:rPr>
            <w:b/>
            <w:szCs w:val="26"/>
          </w:rPr>
          <w:t>y Deployment Criteria</w:t>
        </w:r>
      </w:ins>
    </w:p>
    <w:p w14:paraId="378B478D" w14:textId="77777777" w:rsidR="00BA7A09" w:rsidRPr="0003648D" w:rsidRDefault="00BA7A09" w:rsidP="00BA7A09">
      <w:pPr>
        <w:spacing w:after="240"/>
        <w:ind w:left="720" w:hanging="720"/>
        <w:rPr>
          <w:ins w:id="5395" w:author="STEC" w:date="2017-12-15T14:10:00Z"/>
          <w:iCs/>
          <w:szCs w:val="20"/>
        </w:rPr>
      </w:pPr>
      <w:ins w:id="5396" w:author="STEC" w:date="2017-12-15T14:10:00Z">
        <w:r w:rsidRPr="0003648D">
          <w:rPr>
            <w:iCs/>
            <w:szCs w:val="20"/>
          </w:rPr>
          <w:t>(1)</w:t>
        </w:r>
        <w:r w:rsidRPr="0003648D">
          <w:rPr>
            <w:iCs/>
            <w:szCs w:val="20"/>
          </w:rPr>
          <w:tab/>
          <w:t xml:space="preserve">Each QSE providing </w:t>
        </w:r>
        <w:del w:id="5397" w:author="STEC 042618" w:date="2018-03-28T17:51:00Z">
          <w:r w:rsidRPr="0003648D" w:rsidDel="009D4A5E">
            <w:rPr>
              <w:iCs/>
              <w:szCs w:val="20"/>
            </w:rPr>
            <w:delText>P</w:delText>
          </w:r>
        </w:del>
        <w:r w:rsidRPr="0003648D">
          <w:rPr>
            <w:iCs/>
            <w:szCs w:val="20"/>
          </w:rPr>
          <w:t xml:space="preserve">FRS shall so indicate by appropriate entries in the Resource’s Ancillary Service Schedule and the Ancillary Service Resource Responsibility providing that service.  </w:t>
        </w:r>
        <w:del w:id="5398" w:author="STEC 042618" w:date="2018-04-18T13:49:00Z">
          <w:r w:rsidRPr="0003648D" w:rsidDel="0069045A">
            <w:rPr>
              <w:iCs/>
              <w:szCs w:val="20"/>
            </w:rPr>
            <w:delText xml:space="preserve">ERCOT shall adjust the Generation Resource’s Base Point for any </w:delText>
          </w:r>
        </w:del>
      </w:ins>
      <w:ins w:id="5399" w:author="STEC" w:date="2017-12-15T14:11:00Z">
        <w:del w:id="5400" w:author="STEC 042618" w:date="2018-04-18T13:49:00Z">
          <w:r w:rsidRPr="0003648D" w:rsidDel="0069045A">
            <w:rPr>
              <w:iCs/>
              <w:szCs w:val="20"/>
            </w:rPr>
            <w:delText>self-deployed</w:delText>
          </w:r>
        </w:del>
      </w:ins>
      <w:ins w:id="5401" w:author="STEC" w:date="2017-12-15T14:10:00Z">
        <w:del w:id="5402" w:author="STEC 042618" w:date="2018-04-18T13:49:00Z">
          <w:r w:rsidRPr="0003648D" w:rsidDel="0069045A">
            <w:rPr>
              <w:iCs/>
              <w:szCs w:val="20"/>
            </w:rPr>
            <w:delText xml:space="preserve"> </w:delText>
          </w:r>
        </w:del>
      </w:ins>
      <w:ins w:id="5403" w:author="STEC" w:date="2017-12-15T14:11:00Z">
        <w:del w:id="5404" w:author="STEC 042618" w:date="2018-04-18T13:49:00Z">
          <w:r w:rsidRPr="0003648D" w:rsidDel="0069045A">
            <w:rPr>
              <w:iCs/>
              <w:szCs w:val="20"/>
            </w:rPr>
            <w:delText>PF</w:delText>
          </w:r>
        </w:del>
      </w:ins>
      <w:ins w:id="5405" w:author="STEC" w:date="2017-12-15T14:10:00Z">
        <w:del w:id="5406" w:author="STEC 042618" w:date="2018-04-18T13:49:00Z">
          <w:r w:rsidRPr="0003648D" w:rsidDel="0069045A">
            <w:rPr>
              <w:iCs/>
              <w:szCs w:val="20"/>
            </w:rPr>
            <w:delText>RS energy in the next cycle of SCED</w:delText>
          </w:r>
        </w:del>
      </w:ins>
      <w:ins w:id="5407" w:author="STEC" w:date="2017-12-15T14:12:00Z">
        <w:del w:id="5408" w:author="STEC 042618" w:date="2018-04-18T13:49:00Z">
          <w:r w:rsidRPr="0003648D" w:rsidDel="0069045A">
            <w:rPr>
              <w:iCs/>
              <w:szCs w:val="20"/>
            </w:rPr>
            <w:delText>.</w:delText>
          </w:r>
        </w:del>
      </w:ins>
      <w:ins w:id="5409" w:author="STEC" w:date="2017-12-15T14:10:00Z">
        <w:del w:id="5410" w:author="STEC 042618" w:date="2018-04-18T13:49:00Z">
          <w:r w:rsidRPr="0003648D" w:rsidDel="0069045A">
            <w:rPr>
              <w:iCs/>
              <w:szCs w:val="20"/>
            </w:rPr>
            <w:delText xml:space="preserve">  </w:delText>
          </w:r>
        </w:del>
        <w:r w:rsidRPr="0003648D">
          <w:rPr>
            <w:iCs/>
            <w:szCs w:val="20"/>
          </w:rPr>
          <w:t xml:space="preserve">For Controllable Load Resources, the QSE shall control its Resources to operate to the Resource’s Scheduled Power Consumption minus any Ancillary Service deployments.  Control performance during periods in which </w:t>
        </w:r>
      </w:ins>
      <w:ins w:id="5411" w:author="STEC" w:date="2017-12-15T14:12:00Z">
        <w:del w:id="5412" w:author="STEC 042618" w:date="2018-03-28T17:51:00Z">
          <w:r w:rsidRPr="0003648D" w:rsidDel="009D4A5E">
            <w:rPr>
              <w:iCs/>
              <w:szCs w:val="20"/>
            </w:rPr>
            <w:delText>P</w:delText>
          </w:r>
        </w:del>
        <w:r w:rsidRPr="0003648D">
          <w:rPr>
            <w:iCs/>
            <w:szCs w:val="20"/>
          </w:rPr>
          <w:t>FR</w:t>
        </w:r>
      </w:ins>
      <w:ins w:id="5413" w:author="STEC" w:date="2017-12-15T14:10:00Z">
        <w:r w:rsidRPr="0003648D">
          <w:rPr>
            <w:iCs/>
            <w:szCs w:val="20"/>
          </w:rPr>
          <w:t xml:space="preserve">S </w:t>
        </w:r>
      </w:ins>
      <w:ins w:id="5414" w:author="STEC" w:date="2017-12-15T14:12:00Z">
        <w:r w:rsidRPr="0003648D">
          <w:rPr>
            <w:iCs/>
            <w:szCs w:val="20"/>
          </w:rPr>
          <w:t xml:space="preserve">has been self-deployed </w:t>
        </w:r>
      </w:ins>
      <w:ins w:id="5415" w:author="STEC" w:date="2017-12-15T14:10:00Z">
        <w:r w:rsidRPr="0003648D">
          <w:rPr>
            <w:iCs/>
            <w:szCs w:val="20"/>
          </w:rPr>
          <w:t xml:space="preserve">shall be based on the requirements below and failure to meet any one of these requirements </w:t>
        </w:r>
      </w:ins>
      <w:ins w:id="5416" w:author="STEC" w:date="2017-12-15T14:12:00Z">
        <w:r w:rsidRPr="0003648D">
          <w:rPr>
            <w:iCs/>
            <w:szCs w:val="20"/>
          </w:rPr>
          <w:t>may</w:t>
        </w:r>
      </w:ins>
      <w:ins w:id="5417" w:author="STEC" w:date="2017-12-15T14:10:00Z">
        <w:r w:rsidRPr="0003648D">
          <w:rPr>
            <w:iCs/>
            <w:szCs w:val="20"/>
          </w:rPr>
          <w:t xml:space="preserve"> be reported to the Reliability Monitor as non-compliance:</w:t>
        </w:r>
      </w:ins>
    </w:p>
    <w:p w14:paraId="7544B5E0" w14:textId="77777777" w:rsidR="00BA7A09" w:rsidRPr="0003648D" w:rsidRDefault="00BA7A09" w:rsidP="00BA7A09">
      <w:pPr>
        <w:spacing w:after="240"/>
        <w:ind w:left="1440" w:hanging="720"/>
        <w:rPr>
          <w:ins w:id="5418" w:author="STEC" w:date="2017-12-15T14:10:00Z"/>
          <w:szCs w:val="20"/>
        </w:rPr>
      </w:pPr>
      <w:ins w:id="5419" w:author="STEC" w:date="2017-12-15T14:10:00Z">
        <w:del w:id="5420" w:author="STEC 042618" w:date="2018-04-26T10:32:00Z">
          <w:r w:rsidRPr="0003648D" w:rsidDel="004A6C04">
            <w:rPr>
              <w:szCs w:val="20"/>
            </w:rPr>
            <w:delText>(a)</w:delText>
          </w:r>
          <w:r w:rsidRPr="0003648D" w:rsidDel="004A6C04">
            <w:rPr>
              <w:szCs w:val="20"/>
            </w:rPr>
            <w:tab/>
          </w:r>
        </w:del>
        <w:del w:id="5421" w:author="STEC 042618" w:date="2018-04-18T13:50:00Z">
          <w:r w:rsidRPr="0003648D" w:rsidDel="0069045A">
            <w:rPr>
              <w:szCs w:val="20"/>
            </w:rPr>
            <w:delText xml:space="preserve">Within one minute following a </w:delText>
          </w:r>
        </w:del>
      </w:ins>
      <w:ins w:id="5422" w:author="STEC" w:date="2017-12-15T14:13:00Z">
        <w:del w:id="5423" w:author="STEC 042618" w:date="2018-04-18T13:50:00Z">
          <w:r w:rsidRPr="0003648D" w:rsidDel="0069045A">
            <w:rPr>
              <w:szCs w:val="20"/>
            </w:rPr>
            <w:delText>PFRS self-</w:delText>
          </w:r>
        </w:del>
      </w:ins>
      <w:ins w:id="5424" w:author="STEC" w:date="2017-12-15T14:10:00Z">
        <w:del w:id="5425" w:author="STEC 042618" w:date="2018-04-18T13:50:00Z">
          <w:r w:rsidRPr="0003648D" w:rsidDel="0069045A">
            <w:rPr>
              <w:szCs w:val="20"/>
            </w:rPr>
            <w:delText xml:space="preserve">deployment, the QSE must update the telemetered Ancillary Service Schedule for </w:delText>
          </w:r>
        </w:del>
      </w:ins>
      <w:ins w:id="5426" w:author="STEC" w:date="2017-12-15T14:13:00Z">
        <w:del w:id="5427" w:author="STEC 042618" w:date="2018-04-18T13:50:00Z">
          <w:r w:rsidRPr="0003648D" w:rsidDel="0069045A">
            <w:rPr>
              <w:szCs w:val="20"/>
            </w:rPr>
            <w:delText>PF</w:delText>
          </w:r>
        </w:del>
      </w:ins>
      <w:ins w:id="5428" w:author="STEC" w:date="2017-12-15T14:10:00Z">
        <w:del w:id="5429" w:author="STEC 042618" w:date="2018-04-18T13:50:00Z">
          <w:r w:rsidRPr="0003648D" w:rsidDel="0069045A">
            <w:rPr>
              <w:szCs w:val="20"/>
            </w:rPr>
            <w:delText>RS for Generation Resources</w:delText>
          </w:r>
        </w:del>
      </w:ins>
      <w:ins w:id="5430" w:author="STEC" w:date="2017-12-15T14:13:00Z">
        <w:del w:id="5431" w:author="STEC 042618" w:date="2018-04-18T13:50:00Z">
          <w:r w:rsidRPr="0003648D" w:rsidDel="0069045A">
            <w:rPr>
              <w:szCs w:val="20"/>
            </w:rPr>
            <w:delText>, Resources capable of FFR providing PFRS,</w:delText>
          </w:r>
        </w:del>
      </w:ins>
      <w:ins w:id="5432" w:author="STEC" w:date="2017-12-15T14:10:00Z">
        <w:del w:id="5433" w:author="STEC 042618" w:date="2018-04-18T13:50:00Z">
          <w:r w:rsidRPr="0003648D" w:rsidDel="0069045A">
            <w:rPr>
              <w:szCs w:val="20"/>
            </w:rPr>
            <w:delText xml:space="preserve"> and Load Resources </w:delText>
          </w:r>
        </w:del>
      </w:ins>
      <w:ins w:id="5434" w:author="STEC 042618" w:date="2018-03-28T17:52:00Z">
        <w:del w:id="5435" w:author="STEC 042618" w:date="2018-04-18T13:50:00Z">
          <w:r w:rsidR="009D4A5E" w:rsidRPr="0003648D" w:rsidDel="0069045A">
            <w:rPr>
              <w:szCs w:val="20"/>
            </w:rPr>
            <w:delText xml:space="preserve">providing FRS </w:delText>
          </w:r>
        </w:del>
      </w:ins>
      <w:ins w:id="5436" w:author="STEC" w:date="2017-12-15T14:10:00Z">
        <w:del w:id="5437" w:author="STEC 042618" w:date="2018-04-18T13:50:00Z">
          <w:r w:rsidRPr="0003648D" w:rsidDel="0069045A">
            <w:rPr>
              <w:szCs w:val="20"/>
            </w:rPr>
            <w:delText xml:space="preserve">to reflect the deployment amount.  The difference between the sum of the QSE’s Resource </w:delText>
          </w:r>
        </w:del>
      </w:ins>
      <w:ins w:id="5438" w:author="STEC" w:date="2017-12-15T14:14:00Z">
        <w:del w:id="5439" w:author="STEC 042618" w:date="2018-04-18T13:50:00Z">
          <w:r w:rsidRPr="0003648D" w:rsidDel="0069045A">
            <w:rPr>
              <w:szCs w:val="20"/>
            </w:rPr>
            <w:delText>PF</w:delText>
          </w:r>
        </w:del>
      </w:ins>
      <w:ins w:id="5440" w:author="STEC" w:date="2017-12-15T14:10:00Z">
        <w:del w:id="5441" w:author="STEC 042618" w:date="2018-04-18T13:50:00Z">
          <w:r w:rsidRPr="0003648D" w:rsidDel="0069045A">
            <w:rPr>
              <w:szCs w:val="20"/>
            </w:rPr>
            <w:delText xml:space="preserve">RS schedules and the sum of the QSE’s Resource </w:delText>
          </w:r>
        </w:del>
      </w:ins>
      <w:ins w:id="5442" w:author="STEC" w:date="2017-12-15T14:14:00Z">
        <w:del w:id="5443" w:author="STEC 042618" w:date="2018-04-18T13:50:00Z">
          <w:r w:rsidRPr="0003648D" w:rsidDel="0069045A">
            <w:rPr>
              <w:szCs w:val="20"/>
            </w:rPr>
            <w:delText>PF</w:delText>
          </w:r>
        </w:del>
      </w:ins>
      <w:ins w:id="5444" w:author="STEC" w:date="2017-12-15T14:10:00Z">
        <w:del w:id="5445" w:author="STEC 042618" w:date="2018-04-18T13:50:00Z">
          <w:r w:rsidRPr="0003648D" w:rsidDel="0069045A">
            <w:rPr>
              <w:szCs w:val="20"/>
            </w:rPr>
            <w:delText xml:space="preserve">RS responsibilities must be equal to the QSE’s total </w:delText>
          </w:r>
        </w:del>
      </w:ins>
      <w:ins w:id="5446" w:author="STEC" w:date="2017-12-15T14:14:00Z">
        <w:del w:id="5447" w:author="STEC 042618" w:date="2018-04-18T13:50:00Z">
          <w:r w:rsidRPr="0003648D" w:rsidDel="0069045A">
            <w:rPr>
              <w:szCs w:val="20"/>
            </w:rPr>
            <w:delText>PF</w:delText>
          </w:r>
        </w:del>
      </w:ins>
      <w:ins w:id="5448" w:author="STEC" w:date="2017-12-15T14:10:00Z">
        <w:del w:id="5449" w:author="STEC 042618" w:date="2018-04-18T13:50:00Z">
          <w:r w:rsidRPr="0003648D" w:rsidDel="0069045A">
            <w:rPr>
              <w:szCs w:val="20"/>
            </w:rPr>
            <w:delText xml:space="preserve">RS </w:delText>
          </w:r>
        </w:del>
      </w:ins>
      <w:ins w:id="5450" w:author="STEC" w:date="2017-12-15T14:14:00Z">
        <w:del w:id="5451" w:author="STEC 042618" w:date="2018-04-18T13:50:00Z">
          <w:r w:rsidRPr="0003648D" w:rsidDel="0069045A">
            <w:rPr>
              <w:szCs w:val="20"/>
            </w:rPr>
            <w:delText>self-</w:delText>
          </w:r>
        </w:del>
      </w:ins>
      <w:ins w:id="5452" w:author="STEC" w:date="2017-12-15T14:10:00Z">
        <w:del w:id="5453" w:author="STEC 042618" w:date="2018-04-18T13:50:00Z">
          <w:r w:rsidRPr="0003648D" w:rsidDel="0069045A">
            <w:rPr>
              <w:szCs w:val="20"/>
            </w:rPr>
            <w:delText xml:space="preserve">deployment </w:delText>
          </w:r>
        </w:del>
      </w:ins>
      <w:ins w:id="5454" w:author="STEC" w:date="2017-12-15T14:14:00Z">
        <w:del w:id="5455" w:author="STEC 042618" w:date="2018-04-18T13:50:00Z">
          <w:r w:rsidRPr="0003648D" w:rsidDel="0069045A">
            <w:rPr>
              <w:szCs w:val="20"/>
            </w:rPr>
            <w:delText>amounts</w:delText>
          </w:r>
        </w:del>
      </w:ins>
      <w:ins w:id="5456" w:author="STEC" w:date="2017-12-15T14:10:00Z">
        <w:del w:id="5457" w:author="STEC 042618" w:date="2018-04-18T13:50:00Z">
          <w:r w:rsidRPr="0003648D" w:rsidDel="0069045A">
            <w:rPr>
              <w:szCs w:val="20"/>
            </w:rPr>
            <w:delText>.</w:delText>
          </w:r>
        </w:del>
      </w:ins>
    </w:p>
    <w:p w14:paraId="6802416B" w14:textId="77777777" w:rsidR="00BA7A09" w:rsidRPr="0003648D" w:rsidRDefault="00BA7A09" w:rsidP="00BA7A09">
      <w:pPr>
        <w:spacing w:after="240"/>
        <w:ind w:left="1440" w:hanging="720"/>
        <w:rPr>
          <w:ins w:id="5458" w:author="STEC" w:date="2017-12-15T14:10:00Z"/>
          <w:szCs w:val="20"/>
        </w:rPr>
      </w:pPr>
      <w:ins w:id="5459" w:author="STEC" w:date="2017-12-15T14:10:00Z">
        <w:r w:rsidRPr="0003648D">
          <w:rPr>
            <w:szCs w:val="20"/>
          </w:rPr>
          <w:t>(</w:t>
        </w:r>
      </w:ins>
      <w:ins w:id="5460" w:author="STEC 042618" w:date="2018-04-26T10:32:00Z">
        <w:r w:rsidR="004A6C04" w:rsidRPr="0003648D">
          <w:rPr>
            <w:szCs w:val="20"/>
          </w:rPr>
          <w:t>a</w:t>
        </w:r>
      </w:ins>
      <w:ins w:id="5461" w:author="STEC" w:date="2017-12-15T14:10:00Z">
        <w:del w:id="5462" w:author="STEC 042618" w:date="2018-04-26T10:32:00Z">
          <w:r w:rsidRPr="0003648D" w:rsidDel="004A6C04">
            <w:rPr>
              <w:szCs w:val="20"/>
            </w:rPr>
            <w:delText>b</w:delText>
          </w:r>
        </w:del>
        <w:r w:rsidRPr="0003648D">
          <w:rPr>
            <w:szCs w:val="20"/>
          </w:rPr>
          <w:t>)</w:t>
        </w:r>
        <w:r w:rsidRPr="0003648D">
          <w:rPr>
            <w:szCs w:val="20"/>
          </w:rPr>
          <w:tab/>
          <w:t xml:space="preserve">A QSE providing </w:t>
        </w:r>
      </w:ins>
      <w:ins w:id="5463" w:author="STEC" w:date="2017-12-15T14:14:00Z">
        <w:del w:id="5464" w:author="STEC 042618" w:date="2018-03-28T17:53:00Z">
          <w:r w:rsidRPr="0003648D" w:rsidDel="009D4A5E">
            <w:rPr>
              <w:szCs w:val="20"/>
            </w:rPr>
            <w:delText>P</w:delText>
          </w:r>
        </w:del>
        <w:r w:rsidRPr="0003648D">
          <w:rPr>
            <w:szCs w:val="20"/>
          </w:rPr>
          <w:t>F</w:t>
        </w:r>
      </w:ins>
      <w:ins w:id="5465" w:author="STEC" w:date="2017-12-15T14:10:00Z">
        <w:r w:rsidRPr="0003648D">
          <w:rPr>
            <w:szCs w:val="20"/>
          </w:rPr>
          <w:t xml:space="preserve">RS must reserve sufficient </w:t>
        </w:r>
      </w:ins>
      <w:ins w:id="5466" w:author="STEC 042618" w:date="2018-04-18T13:51:00Z">
        <w:r w:rsidR="0069045A" w:rsidRPr="0003648D">
          <w:rPr>
            <w:szCs w:val="20"/>
          </w:rPr>
          <w:t>PFR capable</w:t>
        </w:r>
      </w:ins>
      <w:ins w:id="5467" w:author="STEC" w:date="2017-12-15T14:10:00Z">
        <w:del w:id="5468" w:author="STEC 042618" w:date="2018-04-18T13:51:00Z">
          <w:r w:rsidRPr="0003648D" w:rsidDel="0069045A">
            <w:rPr>
              <w:szCs w:val="20"/>
            </w:rPr>
            <w:delText>frequency responsive</w:delText>
          </w:r>
        </w:del>
        <w:r w:rsidRPr="0003648D">
          <w:rPr>
            <w:szCs w:val="20"/>
          </w:rPr>
          <w:t xml:space="preserve"> capacity on each Generation Resource</w:t>
        </w:r>
      </w:ins>
      <w:ins w:id="5469" w:author="STEC" w:date="2017-12-15T14:15:00Z">
        <w:r w:rsidRPr="0003648D">
          <w:rPr>
            <w:szCs w:val="20"/>
          </w:rPr>
          <w:t xml:space="preserve"> with a </w:t>
        </w:r>
        <w:del w:id="5470" w:author="STEC 042618" w:date="2018-03-28T17:53:00Z">
          <w:r w:rsidRPr="0003648D" w:rsidDel="009D4A5E">
            <w:rPr>
              <w:szCs w:val="20"/>
            </w:rPr>
            <w:delText>P</w:delText>
          </w:r>
        </w:del>
        <w:r w:rsidRPr="0003648D">
          <w:rPr>
            <w:szCs w:val="20"/>
          </w:rPr>
          <w:t xml:space="preserve">FRS responsibility or </w:t>
        </w:r>
      </w:ins>
      <w:ins w:id="5471" w:author="ERCOT 06XX18" w:date="2018-06-01T14:14:00Z">
        <w:r w:rsidR="00D15A4A" w:rsidRPr="0003648D">
          <w:rPr>
            <w:szCs w:val="20"/>
          </w:rPr>
          <w:t xml:space="preserve">must reserve sufficient </w:t>
        </w:r>
      </w:ins>
      <w:ins w:id="5472" w:author="STEC" w:date="2017-12-15T14:15:00Z">
        <w:del w:id="5473" w:author="ERCOT 06XX18" w:date="2018-06-01T14:14:00Z">
          <w:r w:rsidRPr="0003648D" w:rsidDel="00D15A4A">
            <w:rPr>
              <w:szCs w:val="20"/>
            </w:rPr>
            <w:delText>Resource</w:delText>
          </w:r>
        </w:del>
      </w:ins>
      <w:ins w:id="5474" w:author="ERCOT 06XX18" w:date="2018-06-01T14:14:00Z">
        <w:r w:rsidR="00D15A4A" w:rsidRPr="0003648D">
          <w:rPr>
            <w:szCs w:val="20"/>
          </w:rPr>
          <w:t>capacity</w:t>
        </w:r>
      </w:ins>
      <w:ins w:id="5475" w:author="STEC" w:date="2017-12-15T14:15:00Z">
        <w:r w:rsidRPr="0003648D">
          <w:rPr>
            <w:szCs w:val="20"/>
          </w:rPr>
          <w:t xml:space="preserve"> capable of FFR</w:t>
        </w:r>
      </w:ins>
      <w:ins w:id="5476" w:author="STEC" w:date="2017-12-15T14:10:00Z">
        <w:r w:rsidRPr="0003648D">
          <w:rPr>
            <w:szCs w:val="20"/>
          </w:rPr>
          <w:t xml:space="preserve"> </w:t>
        </w:r>
        <w:del w:id="5477" w:author="ERCOT 06XX18" w:date="2018-06-01T14:15:00Z">
          <w:r w:rsidRPr="0003648D" w:rsidDel="00D15A4A">
            <w:rPr>
              <w:szCs w:val="20"/>
            </w:rPr>
            <w:delText xml:space="preserve">with a </w:delText>
          </w:r>
        </w:del>
      </w:ins>
      <w:ins w:id="5478" w:author="STEC" w:date="2017-12-15T14:15:00Z">
        <w:del w:id="5479" w:author="ERCOT 06XX18" w:date="2018-06-01T14:15:00Z">
          <w:r w:rsidRPr="0003648D" w:rsidDel="00D15A4A">
            <w:rPr>
              <w:szCs w:val="20"/>
            </w:rPr>
            <w:delText>PF</w:delText>
          </w:r>
        </w:del>
      </w:ins>
      <w:ins w:id="5480" w:author="STEC" w:date="2017-12-15T14:10:00Z">
        <w:del w:id="5481" w:author="ERCOT 06XX18" w:date="2018-06-01T14:15:00Z">
          <w:r w:rsidRPr="0003648D" w:rsidDel="00D15A4A">
            <w:rPr>
              <w:szCs w:val="20"/>
            </w:rPr>
            <w:delText xml:space="preserve">RS responsibility </w:delText>
          </w:r>
        </w:del>
        <w:r w:rsidRPr="0003648D">
          <w:rPr>
            <w:szCs w:val="20"/>
          </w:rPr>
          <w:t xml:space="preserve">to supply the full amount of </w:t>
        </w:r>
      </w:ins>
      <w:ins w:id="5482" w:author="STEC" w:date="2017-12-15T14:15:00Z">
        <w:del w:id="5483" w:author="STEC 042618" w:date="2018-03-28T17:53:00Z">
          <w:r w:rsidRPr="0003648D" w:rsidDel="009D4A5E">
            <w:rPr>
              <w:szCs w:val="20"/>
            </w:rPr>
            <w:delText>P</w:delText>
          </w:r>
        </w:del>
        <w:r w:rsidRPr="0003648D">
          <w:rPr>
            <w:szCs w:val="20"/>
          </w:rPr>
          <w:t>F</w:t>
        </w:r>
      </w:ins>
      <w:ins w:id="5484" w:author="STEC" w:date="2017-12-15T14:10:00Z">
        <w:r w:rsidRPr="0003648D">
          <w:rPr>
            <w:szCs w:val="20"/>
          </w:rPr>
          <w:t xml:space="preserve">RS scheduled for that Resource.  The QSE shall not use NFRC, such as power augmentation capacity on a Generation Resource, to provide </w:t>
        </w:r>
      </w:ins>
      <w:ins w:id="5485" w:author="STEC" w:date="2017-12-15T14:16:00Z">
        <w:del w:id="5486" w:author="STEC 042618" w:date="2018-03-28T17:53:00Z">
          <w:r w:rsidRPr="0003648D" w:rsidDel="009D4A5E">
            <w:rPr>
              <w:szCs w:val="20"/>
            </w:rPr>
            <w:delText>P</w:delText>
          </w:r>
        </w:del>
        <w:r w:rsidRPr="0003648D">
          <w:rPr>
            <w:szCs w:val="20"/>
          </w:rPr>
          <w:t>F</w:t>
        </w:r>
      </w:ins>
      <w:ins w:id="5487" w:author="STEC" w:date="2017-12-15T14:10:00Z">
        <w:r w:rsidRPr="0003648D">
          <w:rPr>
            <w:szCs w:val="20"/>
          </w:rPr>
          <w:t xml:space="preserve">RS.  </w:t>
        </w:r>
      </w:ins>
    </w:p>
    <w:p w14:paraId="39948734" w14:textId="77777777" w:rsidR="00BA7A09" w:rsidRPr="0003648D" w:rsidRDefault="00BA7A09" w:rsidP="00BA7A09">
      <w:pPr>
        <w:spacing w:after="240"/>
        <w:ind w:left="1440" w:hanging="720"/>
        <w:rPr>
          <w:ins w:id="5488" w:author="STEC" w:date="2017-12-15T14:10:00Z"/>
          <w:szCs w:val="20"/>
        </w:rPr>
      </w:pPr>
      <w:ins w:id="5489" w:author="STEC" w:date="2017-12-15T14:10:00Z">
        <w:r w:rsidRPr="0003648D">
          <w:rPr>
            <w:szCs w:val="20"/>
          </w:rPr>
          <w:t>(</w:t>
        </w:r>
      </w:ins>
      <w:ins w:id="5490" w:author="STEC 042618" w:date="2018-04-26T10:32:00Z">
        <w:r w:rsidR="004A6C04" w:rsidRPr="0003648D">
          <w:rPr>
            <w:szCs w:val="20"/>
          </w:rPr>
          <w:t>b</w:t>
        </w:r>
      </w:ins>
      <w:ins w:id="5491" w:author="STEC" w:date="2017-12-15T14:10:00Z">
        <w:del w:id="5492" w:author="STEC 042618" w:date="2018-04-26T10:32:00Z">
          <w:r w:rsidRPr="0003648D" w:rsidDel="004A6C04">
            <w:rPr>
              <w:szCs w:val="20"/>
            </w:rPr>
            <w:delText>c</w:delText>
          </w:r>
        </w:del>
        <w:r w:rsidRPr="0003648D">
          <w:rPr>
            <w:szCs w:val="20"/>
          </w:rPr>
          <w:t>)</w:t>
        </w:r>
        <w:r w:rsidRPr="0003648D">
          <w:rPr>
            <w:szCs w:val="20"/>
          </w:rPr>
          <w:tab/>
          <w:t xml:space="preserve">ERCOT shall evaluate the Primary Frequency Response of all </w:t>
        </w:r>
      </w:ins>
      <w:ins w:id="5493" w:author="STEC" w:date="2017-12-15T14:16:00Z">
        <w:del w:id="5494" w:author="STEC 042618" w:date="2018-03-28T17:54:00Z">
          <w:r w:rsidRPr="0003648D" w:rsidDel="009D4A5E">
            <w:rPr>
              <w:szCs w:val="20"/>
            </w:rPr>
            <w:delText>P</w:delText>
          </w:r>
        </w:del>
        <w:r w:rsidRPr="0003648D">
          <w:rPr>
            <w:szCs w:val="20"/>
          </w:rPr>
          <w:t>F</w:t>
        </w:r>
      </w:ins>
      <w:ins w:id="5495" w:author="STEC" w:date="2017-12-15T14:10:00Z">
        <w:r w:rsidRPr="0003648D">
          <w:rPr>
            <w:szCs w:val="20"/>
          </w:rPr>
          <w:t>RS providers</w:t>
        </w:r>
        <w:r w:rsidRPr="0003648D" w:rsidDel="00C02AC3">
          <w:rPr>
            <w:iCs/>
            <w:szCs w:val="20"/>
          </w:rPr>
          <w:t xml:space="preserve"> </w:t>
        </w:r>
        <w:r w:rsidRPr="0003648D">
          <w:rPr>
            <w:iCs/>
            <w:szCs w:val="20"/>
          </w:rPr>
          <w:t>as calculated in Nodal Operating Guide Section 8, Attachment J, Initial and Sustained Measurements for Primary Frequency Response.</w:t>
        </w:r>
      </w:ins>
    </w:p>
    <w:p w14:paraId="1213ADDC" w14:textId="77777777" w:rsidR="00BA7A09" w:rsidRPr="0003648D" w:rsidRDefault="00BA7A09" w:rsidP="00BA7A09">
      <w:pPr>
        <w:spacing w:after="240"/>
        <w:ind w:left="720" w:hanging="720"/>
        <w:rPr>
          <w:ins w:id="5496" w:author="STEC" w:date="2017-12-15T14:10:00Z"/>
          <w:iCs/>
          <w:szCs w:val="20"/>
        </w:rPr>
      </w:pPr>
      <w:ins w:id="5497" w:author="STEC" w:date="2017-12-15T14:10:00Z">
        <w:r w:rsidRPr="0003648D">
          <w:rPr>
            <w:iCs/>
            <w:szCs w:val="20"/>
          </w:rPr>
          <w:t>(2)</w:t>
        </w:r>
        <w:r w:rsidRPr="0003648D">
          <w:rPr>
            <w:iCs/>
            <w:szCs w:val="20"/>
          </w:rPr>
          <w:tab/>
          <w:t xml:space="preserve">For all Frequency Measurable Events (FMEs), ERCOT shall use the recorded data for each two-second scan rate value of real power output for each All-Inclusive Generation Resource, </w:t>
        </w:r>
      </w:ins>
      <w:ins w:id="5498" w:author="STEC" w:date="2017-12-15T14:17:00Z">
        <w:r w:rsidRPr="0003648D">
          <w:rPr>
            <w:iCs/>
            <w:szCs w:val="20"/>
          </w:rPr>
          <w:t xml:space="preserve">Resource capable of FFR providing </w:t>
        </w:r>
        <w:del w:id="5499" w:author="STEC 042618" w:date="2018-03-28T17:54:00Z">
          <w:r w:rsidRPr="0003648D" w:rsidDel="00843CFD">
            <w:rPr>
              <w:iCs/>
              <w:szCs w:val="20"/>
            </w:rPr>
            <w:delText>P</w:delText>
          </w:r>
        </w:del>
        <w:r w:rsidRPr="0003648D">
          <w:rPr>
            <w:iCs/>
            <w:szCs w:val="20"/>
          </w:rPr>
          <w:t xml:space="preserve">FRS, </w:t>
        </w:r>
      </w:ins>
      <w:ins w:id="5500" w:author="STEC" w:date="2017-12-15T14:10:00Z">
        <w:r w:rsidRPr="0003648D">
          <w:rPr>
            <w:iCs/>
            <w:szCs w:val="20"/>
          </w:rPr>
          <w:t xml:space="preserve">and Controllable Load Resource.  ERCOT shall use the recorded MW data beginning one minute before the start of the frequency excursion event until ten minutes after the start of the frequency excursion event.  Satisfactory performance </w:t>
        </w:r>
      </w:ins>
      <w:ins w:id="5501" w:author="STEC" w:date="2017-12-15T14:17:00Z">
        <w:r w:rsidRPr="0003648D">
          <w:rPr>
            <w:iCs/>
            <w:szCs w:val="20"/>
          </w:rPr>
          <w:t xml:space="preserve">for those Resources with a </w:t>
        </w:r>
        <w:del w:id="5502" w:author="STEC 042618" w:date="2018-03-28T17:54:00Z">
          <w:r w:rsidRPr="0003648D" w:rsidDel="00843CFD">
            <w:rPr>
              <w:iCs/>
              <w:szCs w:val="20"/>
            </w:rPr>
            <w:delText>P</w:delText>
          </w:r>
        </w:del>
        <w:r w:rsidRPr="0003648D">
          <w:rPr>
            <w:iCs/>
            <w:szCs w:val="20"/>
          </w:rPr>
          <w:t xml:space="preserve">FRS responsibility </w:t>
        </w:r>
      </w:ins>
      <w:ins w:id="5503" w:author="STEC" w:date="2017-12-15T14:10:00Z">
        <w:r w:rsidRPr="0003648D">
          <w:rPr>
            <w:iCs/>
            <w:szCs w:val="20"/>
          </w:rPr>
          <w:t xml:space="preserve">must be </w:t>
        </w:r>
        <w:r w:rsidRPr="0003648D">
          <w:rPr>
            <w:iCs/>
            <w:szCs w:val="20"/>
          </w:rPr>
          <w:lastRenderedPageBreak/>
          <w:t xml:space="preserve">measured by comparing actual Primary Frequency Response to the expected Primary Frequency Response as required in the Operating Guides. </w:t>
        </w:r>
      </w:ins>
    </w:p>
    <w:p w14:paraId="18018DD7" w14:textId="77777777" w:rsidR="00BA7A09" w:rsidRPr="0003648D" w:rsidRDefault="00BA7A09" w:rsidP="00BA7A09">
      <w:pPr>
        <w:spacing w:after="240"/>
        <w:ind w:left="720" w:hanging="720"/>
        <w:rPr>
          <w:ins w:id="5504" w:author="STEC" w:date="2017-12-15T14:10:00Z"/>
          <w:iCs/>
          <w:szCs w:val="20"/>
        </w:rPr>
      </w:pPr>
      <w:ins w:id="5505" w:author="STEC" w:date="2017-12-15T14:10:00Z">
        <w:r w:rsidRPr="0003648D">
          <w:rPr>
            <w:iCs/>
            <w:szCs w:val="20"/>
          </w:rPr>
          <w:t>(3)</w:t>
        </w:r>
        <w:r w:rsidRPr="0003648D">
          <w:rPr>
            <w:iCs/>
            <w:szCs w:val="20"/>
          </w:rPr>
          <w:tab/>
          <w:t>ERCOT shall monitor the Primary Frequency Response that is delivered during FMEs of All-Inclusive Generation Resources</w:t>
        </w:r>
      </w:ins>
      <w:ins w:id="5506" w:author="STEC" w:date="2017-12-15T14:17:00Z">
        <w:r w:rsidRPr="0003648D">
          <w:rPr>
            <w:iCs/>
            <w:szCs w:val="20"/>
          </w:rPr>
          <w:t>, Resources capable of FFR,</w:t>
        </w:r>
      </w:ins>
      <w:ins w:id="5507" w:author="STEC" w:date="2017-12-15T14:10:00Z">
        <w:r w:rsidRPr="0003648D">
          <w:rPr>
            <w:iCs/>
            <w:szCs w:val="20"/>
          </w:rPr>
          <w:t xml:space="preserve"> and </w:t>
        </w:r>
        <w:r w:rsidRPr="0003648D">
          <w:rPr>
            <w:szCs w:val="20"/>
          </w:rPr>
          <w:t xml:space="preserve">Controllable Load Resources </w:t>
        </w:r>
      </w:ins>
      <w:ins w:id="5508" w:author="STEC" w:date="2017-12-15T14:18:00Z">
        <w:r w:rsidRPr="0003648D">
          <w:rPr>
            <w:szCs w:val="20"/>
          </w:rPr>
          <w:t xml:space="preserve">with </w:t>
        </w:r>
        <w:del w:id="5509" w:author="STEC 042618" w:date="2018-03-28T17:54:00Z">
          <w:r w:rsidRPr="0003648D" w:rsidDel="00843CFD">
            <w:rPr>
              <w:szCs w:val="20"/>
            </w:rPr>
            <w:delText>P</w:delText>
          </w:r>
        </w:del>
        <w:r w:rsidRPr="0003648D">
          <w:rPr>
            <w:szCs w:val="20"/>
          </w:rPr>
          <w:t xml:space="preserve">FRS responsibilities </w:t>
        </w:r>
      </w:ins>
      <w:ins w:id="5510" w:author="STEC" w:date="2017-12-15T14:10:00Z">
        <w:r w:rsidRPr="0003648D">
          <w:rPr>
            <w:szCs w:val="20"/>
          </w:rPr>
          <w:t>using the methodology specified in the Operating Guides.  ERCOT shall monitor the Primary Frequency Response that is delivered during FMEs of</w:t>
        </w:r>
        <w:r w:rsidRPr="0003648D">
          <w:rPr>
            <w:iCs/>
            <w:szCs w:val="20"/>
          </w:rPr>
          <w:t xml:space="preserve"> Controllable Load Resources, relay response for Loads and</w:t>
        </w:r>
        <w:del w:id="5511" w:author="ERCOT 06XX18" w:date="2018-06-11T12:46:00Z">
          <w:r w:rsidRPr="0003648D" w:rsidDel="00734F3B">
            <w:rPr>
              <w:iCs/>
              <w:szCs w:val="20"/>
            </w:rPr>
            <w:delText xml:space="preserve"> hydro</w:delText>
          </w:r>
        </w:del>
        <w:r w:rsidRPr="0003648D">
          <w:rPr>
            <w:iCs/>
            <w:szCs w:val="20"/>
          </w:rPr>
          <w:t xml:space="preserve"> </w:t>
        </w:r>
      </w:ins>
      <w:ins w:id="5512" w:author="ERCOT 06XX18" w:date="2018-06-11T12:46:00Z">
        <w:r w:rsidR="00734F3B" w:rsidRPr="0003648D">
          <w:rPr>
            <w:szCs w:val="20"/>
          </w:rPr>
          <w:t>Generation Resources operating in the synchronous condenser fast-response mode</w:t>
        </w:r>
        <w:r w:rsidR="00734F3B" w:rsidRPr="0003648D">
          <w:rPr>
            <w:iCs/>
            <w:szCs w:val="20"/>
          </w:rPr>
          <w:t xml:space="preserve"> </w:t>
        </w:r>
        <w:r w:rsidR="00734F3B">
          <w:rPr>
            <w:iCs/>
            <w:szCs w:val="20"/>
          </w:rPr>
          <w:t xml:space="preserve">providing </w:t>
        </w:r>
      </w:ins>
      <w:ins w:id="5513" w:author="STEC" w:date="2017-12-15T14:10:00Z">
        <w:r w:rsidRPr="0003648D">
          <w:rPr>
            <w:iCs/>
            <w:szCs w:val="20"/>
          </w:rPr>
          <w:t>RRS</w:t>
        </w:r>
        <w:r w:rsidRPr="0003648D">
          <w:rPr>
            <w:szCs w:val="20"/>
          </w:rPr>
          <w:t xml:space="preserve"> at the frequency specified in paragraph (3)(b) of Section 3.18, Resource Limits in Providing Ancillary Service</w:t>
        </w:r>
        <w:r w:rsidRPr="0003648D">
          <w:rPr>
            <w:iCs/>
            <w:szCs w:val="20"/>
          </w:rPr>
          <w:t>.</w:t>
        </w:r>
      </w:ins>
    </w:p>
    <w:p w14:paraId="0EAB3E6F" w14:textId="77777777" w:rsidR="00BA7A09" w:rsidRPr="0003648D" w:rsidRDefault="00BA7A09" w:rsidP="00BA7A09">
      <w:pPr>
        <w:keepNext/>
        <w:widowControl w:val="0"/>
        <w:tabs>
          <w:tab w:val="left" w:pos="1260"/>
        </w:tabs>
        <w:spacing w:before="240" w:after="240"/>
        <w:ind w:left="1260" w:hanging="1260"/>
        <w:outlineLvl w:val="3"/>
        <w:rPr>
          <w:b/>
          <w:snapToGrid w:val="0"/>
          <w:szCs w:val="20"/>
        </w:rPr>
      </w:pPr>
      <w:bookmarkStart w:id="5514" w:name="_Toc117048411"/>
      <w:bookmarkStart w:id="5515" w:name="_Toc141777790"/>
      <w:bookmarkStart w:id="5516" w:name="_Toc203961376"/>
      <w:bookmarkStart w:id="5517" w:name="_Toc400968517"/>
      <w:bookmarkStart w:id="5518" w:name="_Toc402362765"/>
      <w:bookmarkStart w:id="5519" w:name="_Toc405554831"/>
      <w:bookmarkStart w:id="5520" w:name="_Toc458771490"/>
      <w:bookmarkStart w:id="5521" w:name="_Toc458771613"/>
      <w:bookmarkStart w:id="5522" w:name="_Toc460939790"/>
      <w:bookmarkStart w:id="5523" w:name="_Toc465246243"/>
      <w:r w:rsidRPr="0003648D">
        <w:rPr>
          <w:b/>
          <w:snapToGrid w:val="0"/>
          <w:szCs w:val="20"/>
        </w:rPr>
        <w:t>8.5.1.1</w:t>
      </w:r>
      <w:r w:rsidRPr="0003648D">
        <w:rPr>
          <w:b/>
          <w:snapToGrid w:val="0"/>
          <w:szCs w:val="20"/>
        </w:rPr>
        <w:tab/>
        <w:t>Governor in Service</w:t>
      </w:r>
      <w:bookmarkEnd w:id="5514"/>
      <w:bookmarkEnd w:id="5515"/>
      <w:bookmarkEnd w:id="5516"/>
      <w:bookmarkEnd w:id="5517"/>
      <w:bookmarkEnd w:id="5518"/>
      <w:bookmarkEnd w:id="5519"/>
      <w:bookmarkEnd w:id="5520"/>
      <w:bookmarkEnd w:id="5521"/>
      <w:bookmarkEnd w:id="5522"/>
      <w:bookmarkEnd w:id="5523"/>
    </w:p>
    <w:p w14:paraId="5A86ED2F" w14:textId="1BD106E0" w:rsidR="00BA7A09" w:rsidRPr="0003648D" w:rsidDel="00843CFD" w:rsidRDefault="00BA7A09" w:rsidP="00BA7A09">
      <w:pPr>
        <w:spacing w:after="240"/>
        <w:ind w:left="720" w:hanging="720"/>
        <w:rPr>
          <w:del w:id="5524" w:author="STEC 042618" w:date="2018-03-28T18:00:00Z"/>
          <w:iCs/>
          <w:szCs w:val="20"/>
        </w:rPr>
      </w:pPr>
      <w:r w:rsidRPr="0003648D">
        <w:rPr>
          <w:iCs/>
          <w:szCs w:val="20"/>
        </w:rPr>
        <w:t>(1)</w:t>
      </w:r>
      <w:r w:rsidRPr="0003648D">
        <w:rPr>
          <w:iCs/>
          <w:szCs w:val="20"/>
        </w:rPr>
        <w:tab/>
        <w:t xml:space="preserve">At all times an All-Inclusive Generation Resource </w:t>
      </w:r>
      <w:ins w:id="5525" w:author="STEC 042618" w:date="2018-03-28T17:55:00Z">
        <w:r w:rsidR="00843CFD" w:rsidRPr="0003648D">
          <w:rPr>
            <w:iCs/>
            <w:szCs w:val="20"/>
          </w:rPr>
          <w:t>is On-Line</w:t>
        </w:r>
      </w:ins>
      <w:del w:id="5526" w:author="STEC" w:date="2017-12-15T14:32:00Z">
        <w:r w:rsidRPr="0003648D" w:rsidDel="00F12963">
          <w:rPr>
            <w:iCs/>
            <w:szCs w:val="20"/>
          </w:rPr>
          <w:delText>is On-Line</w:delText>
        </w:r>
      </w:del>
      <w:ins w:id="5527" w:author="STEC" w:date="2017-12-15T14:32:00Z">
        <w:del w:id="5528" w:author="STEC 042618" w:date="2018-03-28T17:55:00Z">
          <w:r w:rsidRPr="0003648D" w:rsidDel="00843CFD">
            <w:rPr>
              <w:iCs/>
              <w:szCs w:val="20"/>
            </w:rPr>
            <w:delText xml:space="preserve">has a Primary Frequency Response Service (PFRS) </w:delText>
          </w:r>
        </w:del>
      </w:ins>
      <w:ins w:id="5529" w:author="STEC" w:date="2017-12-27T11:28:00Z">
        <w:del w:id="5530" w:author="STEC 042618" w:date="2018-03-28T17:55:00Z">
          <w:r w:rsidRPr="0003648D" w:rsidDel="00843CFD">
            <w:rPr>
              <w:iCs/>
              <w:szCs w:val="20"/>
            </w:rPr>
            <w:delText>Ancillary Service Resource R</w:delText>
          </w:r>
        </w:del>
      </w:ins>
      <w:ins w:id="5531" w:author="STEC" w:date="2017-12-15T14:32:00Z">
        <w:del w:id="5532" w:author="STEC 042618" w:date="2018-03-28T17:55:00Z">
          <w:r w:rsidRPr="0003648D" w:rsidDel="00843CFD">
            <w:rPr>
              <w:iCs/>
              <w:szCs w:val="20"/>
            </w:rPr>
            <w:delText>esponsibility</w:delText>
          </w:r>
        </w:del>
      </w:ins>
      <w:r w:rsidRPr="0003648D">
        <w:rPr>
          <w:iCs/>
          <w:szCs w:val="20"/>
        </w:rPr>
        <w:t xml:space="preserve">, its Governor must remain in service and be allowed to respond to all changes in system frequency except during startup, shutdown, or testing.  A Generation Entity </w:t>
      </w:r>
      <w:ins w:id="5533" w:author="STEC" w:date="2017-12-15T14:33:00Z">
        <w:del w:id="5534" w:author="STEC 042618" w:date="2018-03-28T17:56:00Z">
          <w:r w:rsidRPr="0003648D" w:rsidDel="00843CFD">
            <w:rPr>
              <w:iCs/>
              <w:szCs w:val="20"/>
            </w:rPr>
            <w:delText xml:space="preserve">with a PFRS </w:delText>
          </w:r>
        </w:del>
      </w:ins>
      <w:ins w:id="5535" w:author="STEC" w:date="2017-12-27T11:28:00Z">
        <w:del w:id="5536" w:author="STEC 042618" w:date="2018-03-28T17:56:00Z">
          <w:r w:rsidRPr="0003648D" w:rsidDel="00843CFD">
            <w:rPr>
              <w:iCs/>
              <w:szCs w:val="20"/>
            </w:rPr>
            <w:delText>Ancillary Service Resource R</w:delText>
          </w:r>
        </w:del>
      </w:ins>
      <w:ins w:id="5537" w:author="STEC" w:date="2017-12-15T14:33:00Z">
        <w:del w:id="5538" w:author="STEC 042618" w:date="2018-03-28T17:56:00Z">
          <w:r w:rsidRPr="0003648D" w:rsidDel="00843CFD">
            <w:rPr>
              <w:iCs/>
              <w:szCs w:val="20"/>
            </w:rPr>
            <w:delText xml:space="preserve">esponsibility </w:delText>
          </w:r>
        </w:del>
      </w:ins>
      <w:r w:rsidRPr="0003648D">
        <w:rPr>
          <w:iCs/>
          <w:szCs w:val="20"/>
        </w:rPr>
        <w:t xml:space="preserve">may not reduce Primary Frequency Response on an individual All-Inclusive Generation Resource even during abnormal conditions without ERCOT’s consent (conveyed by way of the Resource Entity’s Qualified Scheduling Entity (QSE)) unless equipment damage is imminent.  </w:t>
      </w:r>
      <w:ins w:id="5539" w:author="STEC 042618" w:date="2018-03-28T17:57:00Z">
        <w:r w:rsidR="00843CFD" w:rsidRPr="0003648D">
          <w:rPr>
            <w:iCs/>
            <w:szCs w:val="20"/>
          </w:rPr>
          <w:t>All All-Inclusive Generation Resources that have capacity available to either increase output or decrease output in Real-Time must provide Primary Frequency Response, which may make use of that available capacity.</w:t>
        </w:r>
      </w:ins>
      <w:del w:id="5540" w:author="STEC" w:date="2017-12-15T14:34:00Z">
        <w:r w:rsidR="00194566" w:rsidRPr="0003648D" w:rsidDel="00F12963">
          <w:rPr>
            <w:iCs/>
            <w:szCs w:val="20"/>
          </w:rPr>
          <w:delText>All All-Inclusive Generation Resources that have capacity available to either increase output or decrease output in Real-Time must provide Primary Frequency Response, which may make use of that available capacity.</w:delText>
        </w:r>
      </w:del>
      <w:r w:rsidR="00194566" w:rsidRPr="0003648D">
        <w:rPr>
          <w:iCs/>
          <w:szCs w:val="20"/>
        </w:rPr>
        <w:t xml:space="preserve">  Only</w:t>
      </w:r>
      <w:r w:rsidRPr="0003648D">
        <w:rPr>
          <w:iCs/>
          <w:szCs w:val="20"/>
        </w:rPr>
        <w:t xml:space="preserve"> Generation Resources providing </w:t>
      </w:r>
      <w:ins w:id="5541" w:author="ERCOT 06XX18" w:date="2018-06-12T11:18:00Z">
        <w:r w:rsidR="001C4D77">
          <w:rPr>
            <w:iCs/>
            <w:szCs w:val="20"/>
          </w:rPr>
          <w:t xml:space="preserve">Frequency Response Service (FRS), </w:t>
        </w:r>
      </w:ins>
      <w:r w:rsidRPr="0003648D">
        <w:rPr>
          <w:iCs/>
          <w:szCs w:val="20"/>
        </w:rPr>
        <w:t>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ins w:id="5542" w:author="STEC" w:date="2017-12-15T14:35:00Z">
        <w:r w:rsidRPr="0003648D">
          <w:rPr>
            <w:iCs/>
            <w:szCs w:val="20"/>
          </w:rPr>
          <w:t xml:space="preserve">  All-inclusive Generation Resources that do not have a </w:t>
        </w:r>
        <w:del w:id="5543" w:author="STEC 042618" w:date="2018-03-28T17:57:00Z">
          <w:r w:rsidRPr="0003648D" w:rsidDel="00843CFD">
            <w:rPr>
              <w:iCs/>
              <w:szCs w:val="20"/>
            </w:rPr>
            <w:delText>P</w:delText>
          </w:r>
        </w:del>
        <w:r w:rsidRPr="0003648D">
          <w:rPr>
            <w:iCs/>
            <w:szCs w:val="20"/>
          </w:rPr>
          <w:t xml:space="preserve">FRS </w:t>
        </w:r>
      </w:ins>
      <w:ins w:id="5544" w:author="STEC" w:date="2017-12-27T11:29:00Z">
        <w:r w:rsidRPr="0003648D">
          <w:rPr>
            <w:iCs/>
            <w:szCs w:val="20"/>
          </w:rPr>
          <w:t>Ancillary Service Resource R</w:t>
        </w:r>
      </w:ins>
      <w:ins w:id="5545" w:author="STEC" w:date="2017-12-15T14:35:00Z">
        <w:r w:rsidRPr="0003648D">
          <w:rPr>
            <w:iCs/>
            <w:szCs w:val="20"/>
          </w:rPr>
          <w:t xml:space="preserve">esponsibility </w:t>
        </w:r>
      </w:ins>
      <w:bookmarkStart w:id="5546" w:name="_Hlk510023605"/>
      <w:ins w:id="5547" w:author="ERCOT 06XX18" w:date="2018-06-01T10:36:00Z">
        <w:r w:rsidR="00F13164" w:rsidRPr="0003648D">
          <w:rPr>
            <w:iCs/>
            <w:szCs w:val="20"/>
          </w:rPr>
          <w:t xml:space="preserve">or Regulation Ancillary Service Resource Responsibility </w:t>
        </w:r>
      </w:ins>
      <w:ins w:id="5548" w:author="STEC 042618" w:date="2018-03-28T18:00:00Z">
        <w:r w:rsidR="00843CFD" w:rsidRPr="0003648D">
          <w:rPr>
            <w:szCs w:val="20"/>
          </w:rPr>
          <w:t xml:space="preserve">shall </w:t>
        </w:r>
      </w:ins>
      <w:ins w:id="5549" w:author="STEC 042618" w:date="2018-03-31T17:01:00Z">
        <w:r w:rsidR="00BA2DE9" w:rsidRPr="0003648D">
          <w:rPr>
            <w:szCs w:val="20"/>
          </w:rPr>
          <w:t xml:space="preserve">set their Governor </w:t>
        </w:r>
      </w:ins>
      <w:ins w:id="5550" w:author="ERCOT 06XX18" w:date="2018-06-12T14:53:00Z">
        <w:r w:rsidR="00B6471D">
          <w:rPr>
            <w:szCs w:val="20"/>
          </w:rPr>
          <w:t>D</w:t>
        </w:r>
      </w:ins>
      <w:ins w:id="5551" w:author="STEC 042618" w:date="2018-03-31T17:01:00Z">
        <w:del w:id="5552" w:author="ERCOT 06XX18" w:date="2018-06-12T14:53:00Z">
          <w:r w:rsidR="00BA2DE9" w:rsidRPr="0003648D" w:rsidDel="00B6471D">
            <w:rPr>
              <w:szCs w:val="20"/>
            </w:rPr>
            <w:delText>d</w:delText>
          </w:r>
        </w:del>
        <w:r w:rsidR="00BA2DE9" w:rsidRPr="0003648D">
          <w:rPr>
            <w:szCs w:val="20"/>
          </w:rPr>
          <w:t>ead</w:t>
        </w:r>
      </w:ins>
      <w:ins w:id="5553" w:author="STEC 042618" w:date="2018-03-31T17:02:00Z">
        <w:r w:rsidR="00BA2DE9" w:rsidRPr="0003648D">
          <w:rPr>
            <w:szCs w:val="20"/>
          </w:rPr>
          <w:t>-</w:t>
        </w:r>
      </w:ins>
      <w:ins w:id="5554" w:author="ERCOT 06XX18" w:date="2018-06-12T14:53:00Z">
        <w:r w:rsidR="00B6471D">
          <w:rPr>
            <w:szCs w:val="20"/>
          </w:rPr>
          <w:t>B</w:t>
        </w:r>
      </w:ins>
      <w:ins w:id="5555" w:author="STEC 042618" w:date="2018-03-31T17:01:00Z">
        <w:del w:id="5556" w:author="ERCOT 06XX18" w:date="2018-06-12T14:53:00Z">
          <w:r w:rsidR="00BA2DE9" w:rsidRPr="0003648D" w:rsidDel="00B6471D">
            <w:rPr>
              <w:szCs w:val="20"/>
            </w:rPr>
            <w:delText>b</w:delText>
          </w:r>
        </w:del>
        <w:r w:rsidR="00BA2DE9" w:rsidRPr="0003648D">
          <w:rPr>
            <w:szCs w:val="20"/>
          </w:rPr>
          <w:t>and</w:t>
        </w:r>
      </w:ins>
      <w:ins w:id="5557" w:author="STEC 042618" w:date="2018-03-31T17:02:00Z">
        <w:r w:rsidR="00BA2DE9" w:rsidRPr="0003648D">
          <w:rPr>
            <w:szCs w:val="20"/>
          </w:rPr>
          <w:t xml:space="preserve"> no greater than ±0.</w:t>
        </w:r>
      </w:ins>
      <w:ins w:id="5558" w:author="ERCOT 06XX18" w:date="2018-06-12T09:57:00Z">
        <w:r w:rsidR="00534CA6">
          <w:rPr>
            <w:szCs w:val="20"/>
          </w:rPr>
          <w:t>0</w:t>
        </w:r>
      </w:ins>
      <w:ins w:id="5559" w:author="STEC 042618" w:date="2018-03-31T17:02:00Z">
        <w:r w:rsidR="00BA2DE9" w:rsidRPr="0003648D">
          <w:rPr>
            <w:szCs w:val="20"/>
          </w:rPr>
          <w:t>36 Hz</w:t>
        </w:r>
        <w:r w:rsidR="003D0777" w:rsidRPr="0003648D">
          <w:rPr>
            <w:szCs w:val="20"/>
          </w:rPr>
          <w:t xml:space="preserve"> from nominal frequency of 60 Hz.</w:t>
        </w:r>
      </w:ins>
      <w:ins w:id="5560" w:author="ERCOT 06XX18" w:date="2018-06-01T10:38:00Z">
        <w:r w:rsidR="00F13164" w:rsidRPr="0003648D">
          <w:rPr>
            <w:szCs w:val="20"/>
          </w:rPr>
          <w:t xml:space="preserve"> </w:t>
        </w:r>
        <w:r w:rsidR="00F13164" w:rsidRPr="0003648D">
          <w:rPr>
            <w:iCs/>
            <w:szCs w:val="20"/>
          </w:rPr>
          <w:t xml:space="preserve">All-inclusive Generation Resource that chooses to widen </w:t>
        </w:r>
      </w:ins>
      <w:ins w:id="5561" w:author="ERCOT 06XX18" w:date="2018-06-01T10:39:00Z">
        <w:r w:rsidR="00F13164" w:rsidRPr="0003648D">
          <w:rPr>
            <w:iCs/>
            <w:szCs w:val="20"/>
          </w:rPr>
          <w:t>its</w:t>
        </w:r>
      </w:ins>
      <w:ins w:id="5562" w:author="ERCOT 06XX18" w:date="2018-06-01T10:38:00Z">
        <w:r w:rsidR="00F13164" w:rsidRPr="0003648D">
          <w:rPr>
            <w:iCs/>
            <w:szCs w:val="20"/>
          </w:rPr>
          <w:t xml:space="preserve"> </w:t>
        </w:r>
      </w:ins>
      <w:ins w:id="5563" w:author="ERCOT 06XX18" w:date="2018-06-12T14:54:00Z">
        <w:r w:rsidR="00B6471D">
          <w:rPr>
            <w:iCs/>
            <w:szCs w:val="20"/>
          </w:rPr>
          <w:t>Governor De</w:t>
        </w:r>
      </w:ins>
      <w:ins w:id="5564" w:author="ERCOT 06XX18" w:date="2018-06-01T10:39:00Z">
        <w:r w:rsidR="00F13164" w:rsidRPr="0003648D">
          <w:rPr>
            <w:iCs/>
            <w:szCs w:val="20"/>
          </w:rPr>
          <w:t>ad-</w:t>
        </w:r>
      </w:ins>
      <w:ins w:id="5565" w:author="ERCOT 06XX18" w:date="2018-06-12T14:54:00Z">
        <w:r w:rsidR="00B6471D">
          <w:rPr>
            <w:iCs/>
            <w:szCs w:val="20"/>
          </w:rPr>
          <w:t>B</w:t>
        </w:r>
      </w:ins>
      <w:ins w:id="5566" w:author="ERCOT 06XX18" w:date="2018-06-01T10:39:00Z">
        <w:r w:rsidR="00F13164" w:rsidRPr="0003648D">
          <w:rPr>
            <w:iCs/>
            <w:szCs w:val="20"/>
          </w:rPr>
          <w:t>and greate</w:t>
        </w:r>
        <w:r w:rsidR="00B6471D">
          <w:rPr>
            <w:iCs/>
            <w:szCs w:val="20"/>
          </w:rPr>
          <w:t>r than what is prescribed in Nodal</w:t>
        </w:r>
      </w:ins>
      <w:ins w:id="5567" w:author="ERCOT 06XX18" w:date="2018-06-01T10:41:00Z">
        <w:r w:rsidR="00F13164" w:rsidRPr="0003648D">
          <w:rPr>
            <w:iCs/>
            <w:szCs w:val="20"/>
          </w:rPr>
          <w:t xml:space="preserve"> Operating Guide Section 2.2.7</w:t>
        </w:r>
      </w:ins>
      <w:ins w:id="5568" w:author="ERCOT 06XX18" w:date="2018-06-12T14:52:00Z">
        <w:r w:rsidR="00B6471D">
          <w:rPr>
            <w:iCs/>
            <w:szCs w:val="20"/>
          </w:rPr>
          <w:t>,</w:t>
        </w:r>
      </w:ins>
      <w:ins w:id="5569" w:author="ERCOT 06XX18" w:date="2018-06-01T10:41:00Z">
        <w:r w:rsidR="00F13164" w:rsidRPr="0003648D">
          <w:rPr>
            <w:iCs/>
            <w:szCs w:val="20"/>
          </w:rPr>
          <w:t xml:space="preserve"> Turbine Speed Governors, must update its </w:t>
        </w:r>
      </w:ins>
      <w:ins w:id="5570" w:author="ERCOT 06XX18" w:date="2018-06-12T14:53:00Z">
        <w:r w:rsidR="00B6471D" w:rsidRPr="00B6471D">
          <w:rPr>
            <w:iCs/>
            <w:szCs w:val="20"/>
          </w:rPr>
          <w:t>R</w:t>
        </w:r>
        <w:r w:rsidR="00B6471D">
          <w:rPr>
            <w:iCs/>
            <w:szCs w:val="20"/>
          </w:rPr>
          <w:t>esource Asset Registration Form</w:t>
        </w:r>
      </w:ins>
      <w:ins w:id="5571" w:author="ERCOT 06XX18" w:date="2018-06-01T10:42:00Z">
        <w:r w:rsidR="00F13164" w:rsidRPr="0003648D">
          <w:rPr>
            <w:iCs/>
            <w:szCs w:val="20"/>
          </w:rPr>
          <w:t xml:space="preserve"> with the new dead-band</w:t>
        </w:r>
      </w:ins>
      <w:ins w:id="5572" w:author="ERCOT 06XX18" w:date="2018-06-01T10:44:00Z">
        <w:r w:rsidR="00515182" w:rsidRPr="0003648D">
          <w:rPr>
            <w:iCs/>
            <w:szCs w:val="20"/>
          </w:rPr>
          <w:t xml:space="preserve"> value</w:t>
        </w:r>
      </w:ins>
      <w:ins w:id="5573" w:author="ERCOT 06XX18" w:date="2018-06-01T10:42:00Z">
        <w:r w:rsidR="00F13164" w:rsidRPr="0003648D">
          <w:rPr>
            <w:iCs/>
            <w:szCs w:val="20"/>
          </w:rPr>
          <w:t>.</w:t>
        </w:r>
      </w:ins>
      <w:ins w:id="5574" w:author="ERCOT 06XX18" w:date="2018-06-01T10:39:00Z">
        <w:r w:rsidR="00F13164" w:rsidRPr="0003648D">
          <w:rPr>
            <w:iCs/>
            <w:szCs w:val="20"/>
          </w:rPr>
          <w:t xml:space="preserve"> </w:t>
        </w:r>
      </w:ins>
      <w:ins w:id="5575" w:author="STEC 042618" w:date="2018-03-28T18:00:00Z">
        <w:del w:id="5576" w:author="STEC 042618" w:date="2018-03-31T17:01:00Z">
          <w:r w:rsidR="00843CFD" w:rsidRPr="0003648D" w:rsidDel="00BA2DE9">
            <w:rPr>
              <w:szCs w:val="20"/>
            </w:rPr>
            <w:delText>be responsive to frequency deviations greater than 60.0</w:delText>
          </w:r>
        </w:del>
      </w:ins>
      <w:ins w:id="5577" w:author="STEC 042618" w:date="2018-03-28T18:03:00Z">
        <w:del w:id="5578" w:author="STEC 042618" w:date="2018-03-31T17:01:00Z">
          <w:r w:rsidR="00843CFD" w:rsidRPr="0003648D" w:rsidDel="00BA2DE9">
            <w:rPr>
              <w:szCs w:val="20"/>
            </w:rPr>
            <w:delText>3</w:delText>
          </w:r>
        </w:del>
      </w:ins>
      <w:ins w:id="5579" w:author="STEC 042618" w:date="2018-03-28T18:00:00Z">
        <w:del w:id="5580" w:author="STEC 042618" w:date="2018-03-31T17:01:00Z">
          <w:r w:rsidR="00843CFD" w:rsidRPr="0003648D" w:rsidDel="00BA2DE9">
            <w:rPr>
              <w:szCs w:val="20"/>
            </w:rPr>
            <w:delText>7 Hz and less than 59.9</w:delText>
          </w:r>
        </w:del>
      </w:ins>
      <w:ins w:id="5581" w:author="STEC 042618" w:date="2018-03-28T18:03:00Z">
        <w:del w:id="5582" w:author="STEC 042618" w:date="2018-03-31T17:01:00Z">
          <w:r w:rsidR="00843CFD" w:rsidRPr="0003648D" w:rsidDel="00BA2DE9">
            <w:rPr>
              <w:szCs w:val="20"/>
            </w:rPr>
            <w:delText>6</w:delText>
          </w:r>
        </w:del>
      </w:ins>
      <w:ins w:id="5583" w:author="STEC 042618" w:date="2018-03-28T18:00:00Z">
        <w:del w:id="5584" w:author="STEC 042618" w:date="2018-03-31T17:01:00Z">
          <w:r w:rsidR="00843CFD" w:rsidRPr="0003648D" w:rsidDel="00BA2DE9">
            <w:rPr>
              <w:szCs w:val="20"/>
            </w:rPr>
            <w:delText>3 Hz</w:delText>
          </w:r>
        </w:del>
        <w:r w:rsidR="00843CFD" w:rsidRPr="0003648D">
          <w:rPr>
            <w:szCs w:val="20"/>
          </w:rPr>
          <w:t>.</w:t>
        </w:r>
      </w:ins>
      <w:bookmarkEnd w:id="5546"/>
      <w:ins w:id="5585" w:author="STEC" w:date="2017-12-15T14:35:00Z">
        <w:del w:id="5586" w:author="STEC 042618" w:date="2018-03-28T18:00:00Z">
          <w:r w:rsidRPr="0003648D" w:rsidDel="00843CFD">
            <w:rPr>
              <w:iCs/>
              <w:szCs w:val="20"/>
            </w:rPr>
            <w:delText>are exempted by ERCOT from providing P</w:delText>
          </w:r>
        </w:del>
      </w:ins>
      <w:ins w:id="5587" w:author="STEC" w:date="2017-12-15T14:43:00Z">
        <w:del w:id="5588" w:author="STEC 042618" w:date="2018-03-28T18:00:00Z">
          <w:r w:rsidRPr="0003648D" w:rsidDel="00843CFD">
            <w:rPr>
              <w:iCs/>
              <w:szCs w:val="20"/>
            </w:rPr>
            <w:delText xml:space="preserve">rimary </w:delText>
          </w:r>
        </w:del>
      </w:ins>
      <w:ins w:id="5589" w:author="STEC" w:date="2017-12-15T14:35:00Z">
        <w:del w:id="5590" w:author="STEC 042618" w:date="2018-03-28T18:00:00Z">
          <w:r w:rsidRPr="0003648D" w:rsidDel="00843CFD">
            <w:rPr>
              <w:iCs/>
              <w:szCs w:val="20"/>
            </w:rPr>
            <w:delText>F</w:delText>
          </w:r>
        </w:del>
      </w:ins>
      <w:ins w:id="5591" w:author="STEC" w:date="2017-12-15T14:43:00Z">
        <w:del w:id="5592" w:author="STEC 042618" w:date="2018-03-28T18:00:00Z">
          <w:r w:rsidRPr="0003648D" w:rsidDel="00843CFD">
            <w:rPr>
              <w:iCs/>
              <w:szCs w:val="20"/>
            </w:rPr>
            <w:delText xml:space="preserve">requency </w:delText>
          </w:r>
        </w:del>
      </w:ins>
      <w:ins w:id="5593" w:author="STEC" w:date="2017-12-15T14:35:00Z">
        <w:del w:id="5594" w:author="STEC 042618" w:date="2018-03-28T18:00:00Z">
          <w:r w:rsidRPr="0003648D" w:rsidDel="00843CFD">
            <w:rPr>
              <w:iCs/>
              <w:szCs w:val="20"/>
            </w:rPr>
            <w:delText>R</w:delText>
          </w:r>
        </w:del>
      </w:ins>
      <w:ins w:id="5595" w:author="STEC" w:date="2017-12-15T14:43:00Z">
        <w:del w:id="5596" w:author="STEC 042618" w:date="2018-03-28T18:00:00Z">
          <w:r w:rsidRPr="0003648D" w:rsidDel="00843CFD">
            <w:rPr>
              <w:iCs/>
              <w:szCs w:val="20"/>
            </w:rPr>
            <w:delText>esponse</w:delText>
          </w:r>
        </w:del>
      </w:ins>
      <w:ins w:id="5597" w:author="STEC" w:date="2017-12-15T14:35:00Z">
        <w:del w:id="5598" w:author="STEC 042618" w:date="2018-03-28T18:00:00Z">
          <w:r w:rsidRPr="0003648D" w:rsidDel="00843CFD">
            <w:rPr>
              <w:iCs/>
              <w:szCs w:val="20"/>
            </w:rPr>
            <w:delText>.</w:delText>
          </w:r>
        </w:del>
      </w:ins>
    </w:p>
    <w:p w14:paraId="0545FB25" w14:textId="77777777" w:rsidR="00BA7A09" w:rsidRPr="0003648D" w:rsidRDefault="00BA7A09" w:rsidP="00843CFD">
      <w:pPr>
        <w:spacing w:after="240"/>
        <w:ind w:left="720" w:hanging="720"/>
        <w:rPr>
          <w:b/>
          <w:bCs/>
          <w:snapToGrid w:val="0"/>
          <w:szCs w:val="20"/>
        </w:rPr>
      </w:pPr>
      <w:bookmarkStart w:id="5599" w:name="_Toc400968519"/>
      <w:bookmarkStart w:id="5600" w:name="_Toc402362767"/>
      <w:bookmarkStart w:id="5601" w:name="_Toc405554833"/>
      <w:bookmarkStart w:id="5602" w:name="_Toc458771492"/>
      <w:bookmarkStart w:id="5603" w:name="_Toc458771615"/>
      <w:bookmarkStart w:id="5604" w:name="_Toc460939792"/>
      <w:bookmarkStart w:id="5605" w:name="_Toc465246245"/>
      <w:r w:rsidRPr="0003648D">
        <w:rPr>
          <w:b/>
          <w:bCs/>
          <w:snapToGrid w:val="0"/>
          <w:szCs w:val="20"/>
        </w:rPr>
        <w:t xml:space="preserve">8.5.1.3 </w:t>
      </w:r>
      <w:r w:rsidRPr="0003648D">
        <w:rPr>
          <w:b/>
          <w:bCs/>
          <w:snapToGrid w:val="0"/>
          <w:szCs w:val="20"/>
        </w:rPr>
        <w:tab/>
        <w:t>Wind-powered Generation Resource (WGR) Primary Frequency Response</w:t>
      </w:r>
      <w:bookmarkEnd w:id="5599"/>
      <w:bookmarkEnd w:id="5600"/>
      <w:bookmarkEnd w:id="5601"/>
      <w:bookmarkEnd w:id="5602"/>
      <w:bookmarkEnd w:id="5603"/>
      <w:bookmarkEnd w:id="5604"/>
      <w:bookmarkEnd w:id="5605"/>
    </w:p>
    <w:p w14:paraId="68C07076" w14:textId="77777777" w:rsidR="00BA7A09" w:rsidRPr="0003648D" w:rsidRDefault="00BA7A09" w:rsidP="00BA7A09">
      <w:pPr>
        <w:spacing w:after="240"/>
        <w:ind w:left="720" w:hanging="720"/>
        <w:rPr>
          <w:iCs/>
          <w:szCs w:val="20"/>
        </w:rPr>
      </w:pPr>
      <w:r w:rsidRPr="0003648D">
        <w:rPr>
          <w:szCs w:val="20"/>
        </w:rPr>
        <w:t>(1)</w:t>
      </w:r>
      <w:r w:rsidRPr="0003648D">
        <w:rPr>
          <w:szCs w:val="20"/>
        </w:rPr>
        <w:tab/>
        <w:t>Wind-powered Generation Resources (WGRs) with Standard Generation Interconnection Agreements (SGIAs) signed after January 1, 2010 shall provide Primary Frequency Response to frequency deviations from 60 Hz</w:t>
      </w:r>
      <w:ins w:id="5606" w:author="STEC" w:date="2017-12-15T14:37:00Z">
        <w:del w:id="5607" w:author="STEC 042618" w:date="2018-03-28T18:10:00Z">
          <w:r w:rsidRPr="0003648D" w:rsidDel="002C4196">
            <w:rPr>
              <w:szCs w:val="20"/>
            </w:rPr>
            <w:delText xml:space="preserve"> when they have a PFRS </w:delText>
          </w:r>
        </w:del>
      </w:ins>
      <w:ins w:id="5608" w:author="STEC" w:date="2017-12-27T11:29:00Z">
        <w:del w:id="5609" w:author="STEC 042618" w:date="2018-03-28T18:10:00Z">
          <w:r w:rsidRPr="0003648D" w:rsidDel="002C4196">
            <w:rPr>
              <w:iCs/>
              <w:szCs w:val="20"/>
            </w:rPr>
            <w:delText xml:space="preserve">Ancillary Service </w:delText>
          </w:r>
          <w:r w:rsidRPr="0003648D" w:rsidDel="002C4196">
            <w:rPr>
              <w:iCs/>
              <w:szCs w:val="20"/>
            </w:rPr>
            <w:lastRenderedPageBreak/>
            <w:delText>Resource R</w:delText>
          </w:r>
        </w:del>
      </w:ins>
      <w:ins w:id="5610" w:author="STEC" w:date="2017-12-15T14:37:00Z">
        <w:del w:id="5611" w:author="STEC 042618" w:date="2018-03-28T18:10:00Z">
          <w:r w:rsidRPr="0003648D" w:rsidDel="002C4196">
            <w:rPr>
              <w:szCs w:val="20"/>
            </w:rPr>
            <w:delText>esponsibility</w:delText>
          </w:r>
        </w:del>
      </w:ins>
      <w:r w:rsidRPr="0003648D">
        <w:rPr>
          <w:szCs w:val="20"/>
        </w:rPr>
        <w:t xml:space="preserve">.  The WGR automatic control system design shall have an adjustable dead band that can be set as specified in the Operating Guides.  The Primary Frequency Response shall be </w:t>
      </w:r>
      <w:r w:rsidRPr="0003648D">
        <w:rPr>
          <w:iCs/>
          <w:szCs w:val="20"/>
        </w:rPr>
        <w:t>specified in the Operating Guides</w:t>
      </w:r>
      <w:r w:rsidRPr="0003648D">
        <w:rPr>
          <w:szCs w:val="20"/>
        </w:rPr>
        <w:t>.  For WGRs with SGIAs executed on or prior to January 1, 2010, those not already equipped with Primary Frequency Response shall by December 1, 2011 acquire that capability.  Those WGRs that cannot technically be retrofitted with Primary Frequency Response capability shall submit an attestation to ERCOT by June 1, 2010 explaining the technical infeasibility.  At ERCOT’s sole discretion, those WGRs for which Primary Frequency Response is technically infeasible may be granted a permanent exemption from the requirement.  ERCOT shall make a determination within 180 days of receipt of the attestation.  If ERCOT does not grant an exemption, the WGR shall acquire the capability to provide Primary Frequency Response within 24 months of being notified of that determination.  If ERCOT grants the exemption, then ERCOT may require the WGR to install alternate measures, such as over-frequency relays, that are technically feasible and would approximate Primary Frequency Response to events above 60.1 Hz.</w:t>
      </w:r>
    </w:p>
    <w:p w14:paraId="39A75DA6" w14:textId="77777777" w:rsidR="00BA7A09" w:rsidRPr="0003648D" w:rsidRDefault="00BA7A09" w:rsidP="00BA7A09">
      <w:pPr>
        <w:keepNext/>
        <w:tabs>
          <w:tab w:val="left" w:pos="1080"/>
        </w:tabs>
        <w:spacing w:before="240" w:after="240"/>
        <w:ind w:left="1080" w:hanging="1080"/>
        <w:outlineLvl w:val="2"/>
        <w:rPr>
          <w:b/>
          <w:bCs/>
          <w:i/>
          <w:szCs w:val="20"/>
          <w:lang w:val="x-none" w:eastAsia="x-none"/>
        </w:rPr>
      </w:pPr>
      <w:bookmarkStart w:id="5612" w:name="_Toc117048413"/>
      <w:bookmarkStart w:id="5613" w:name="_Toc141777792"/>
      <w:bookmarkStart w:id="5614" w:name="_Toc203961378"/>
      <w:bookmarkStart w:id="5615" w:name="_Toc400968520"/>
      <w:bookmarkStart w:id="5616" w:name="_Toc402362768"/>
      <w:bookmarkStart w:id="5617" w:name="_Toc405554834"/>
      <w:bookmarkStart w:id="5618" w:name="_Toc458771493"/>
      <w:bookmarkStart w:id="5619" w:name="_Toc458771616"/>
      <w:bookmarkStart w:id="5620" w:name="_Toc460939793"/>
      <w:bookmarkStart w:id="5621" w:name="_Toc465246246"/>
      <w:r w:rsidRPr="0003648D">
        <w:rPr>
          <w:b/>
          <w:bCs/>
          <w:i/>
          <w:szCs w:val="20"/>
          <w:lang w:val="x-none" w:eastAsia="x-none"/>
        </w:rPr>
        <w:t>8.5.2</w:t>
      </w:r>
      <w:r w:rsidRPr="0003648D">
        <w:rPr>
          <w:b/>
          <w:bCs/>
          <w:i/>
          <w:szCs w:val="20"/>
          <w:lang w:val="x-none" w:eastAsia="x-none"/>
        </w:rPr>
        <w:tab/>
        <w:t>Primary Frequency Response Measurements</w:t>
      </w:r>
      <w:bookmarkEnd w:id="5612"/>
      <w:bookmarkEnd w:id="5613"/>
      <w:bookmarkEnd w:id="5614"/>
      <w:bookmarkEnd w:id="5615"/>
      <w:bookmarkEnd w:id="5616"/>
      <w:bookmarkEnd w:id="5617"/>
      <w:bookmarkEnd w:id="5618"/>
      <w:bookmarkEnd w:id="5619"/>
      <w:bookmarkEnd w:id="5620"/>
      <w:bookmarkEnd w:id="5621"/>
    </w:p>
    <w:p w14:paraId="64C069AB" w14:textId="77777777" w:rsidR="00BA7A09" w:rsidRPr="0003648D" w:rsidRDefault="00BA7A09" w:rsidP="00BA7A09">
      <w:pPr>
        <w:spacing w:after="240"/>
        <w:ind w:left="720" w:hanging="720"/>
        <w:rPr>
          <w:szCs w:val="20"/>
        </w:rPr>
      </w:pPr>
      <w:r w:rsidRPr="0003648D">
        <w:rPr>
          <w:szCs w:val="20"/>
        </w:rPr>
        <w:t>(1)</w:t>
      </w:r>
      <w:r w:rsidRPr="0003648D">
        <w:rPr>
          <w:szCs w:val="20"/>
        </w:rPr>
        <w:tab/>
        <w:t>ERCOT, with the assistance of the appropriate Technical Advisory Committee (TAC) subcommittee, shall analyze the performance of All-Inclusive Generation Resources</w:t>
      </w:r>
      <w:ins w:id="5622" w:author="STEC" w:date="2017-12-15T14:39:00Z">
        <w:r w:rsidRPr="0003648D">
          <w:rPr>
            <w:szCs w:val="20"/>
          </w:rPr>
          <w:t>, Resources capable of Fast Frequency Response</w:t>
        </w:r>
      </w:ins>
      <w:ins w:id="5623" w:author="STEC" w:date="2017-12-15T14:40:00Z">
        <w:r w:rsidRPr="0003648D">
          <w:rPr>
            <w:szCs w:val="20"/>
          </w:rPr>
          <w:t xml:space="preserve"> (FFR)</w:t>
        </w:r>
      </w:ins>
      <w:ins w:id="5624" w:author="STEC" w:date="2017-12-15T14:39:00Z">
        <w:r w:rsidRPr="0003648D">
          <w:rPr>
            <w:szCs w:val="20"/>
          </w:rPr>
          <w:t>,</w:t>
        </w:r>
      </w:ins>
      <w:r w:rsidRPr="0003648D">
        <w:rPr>
          <w:szCs w:val="20"/>
        </w:rPr>
        <w:t xml:space="preserve"> and Controllable Load Resources for all Frequency Measurable Events (FMEs) in accordance with the Operating Guides.  In support of this analysis, ERCOT shall post the following:</w:t>
      </w:r>
    </w:p>
    <w:p w14:paraId="44A2A016" w14:textId="77777777" w:rsidR="00BA7A09" w:rsidRPr="0003648D" w:rsidRDefault="00BA7A09" w:rsidP="00BA7A09">
      <w:pPr>
        <w:spacing w:after="240"/>
        <w:ind w:left="1440" w:hanging="720"/>
        <w:rPr>
          <w:szCs w:val="20"/>
        </w:rPr>
      </w:pPr>
      <w:r w:rsidRPr="0003648D">
        <w:rPr>
          <w:szCs w:val="20"/>
        </w:rPr>
        <w:t>(a)</w:t>
      </w:r>
      <w:r w:rsidRPr="0003648D">
        <w:rPr>
          <w:szCs w:val="20"/>
        </w:rPr>
        <w:tab/>
        <w:t>ERCOT shall post on the Market Information System (MIS) Public Area the occurrence of an FME within 14 calendar days of occurrence.</w:t>
      </w:r>
    </w:p>
    <w:p w14:paraId="2DE4331A" w14:textId="77777777" w:rsidR="00BA7A09" w:rsidRPr="0003648D" w:rsidRDefault="00BA7A09" w:rsidP="00BA7A09">
      <w:pPr>
        <w:spacing w:after="240"/>
        <w:ind w:left="1440" w:hanging="720"/>
        <w:rPr>
          <w:szCs w:val="20"/>
        </w:rPr>
      </w:pPr>
      <w:r w:rsidRPr="0003648D">
        <w:rPr>
          <w:szCs w:val="20"/>
        </w:rPr>
        <w:t>(b)</w:t>
      </w:r>
      <w:r w:rsidRPr="0003648D">
        <w:rPr>
          <w:szCs w:val="20"/>
        </w:rPr>
        <w:tab/>
        <w:t>ERCOT shall post on the MIS Certified Area for Performance, Disturbance, Compliance Working Group (PDCWG) analysis, the Primary Frequency Response Unit Performance for each All-Inclusive Generation Resource and Controllable Load Resource that is measured in the FME.</w:t>
      </w:r>
    </w:p>
    <w:p w14:paraId="26892E62" w14:textId="77777777" w:rsidR="00BA7A09" w:rsidRPr="0003648D" w:rsidRDefault="00BA7A09" w:rsidP="00BA7A09">
      <w:pPr>
        <w:spacing w:after="240"/>
        <w:ind w:left="1440" w:hanging="720"/>
        <w:rPr>
          <w:szCs w:val="20"/>
        </w:rPr>
      </w:pPr>
      <w:r w:rsidRPr="0003648D">
        <w:rPr>
          <w:szCs w:val="20"/>
        </w:rPr>
        <w:t>(c)</w:t>
      </w:r>
      <w:r w:rsidRPr="0003648D">
        <w:rPr>
          <w:szCs w:val="20"/>
        </w:rPr>
        <w:tab/>
        <w:t>ERCOT shall post on the MIS Public Area a monthly report that displays the frequency response of the ERCOT System for a rolling average of the last six FMEs.</w:t>
      </w:r>
    </w:p>
    <w:p w14:paraId="77C53971" w14:textId="77777777" w:rsidR="00BA7A09" w:rsidRPr="0003648D" w:rsidRDefault="00BA7A09" w:rsidP="00BA7A09">
      <w:pPr>
        <w:spacing w:after="240"/>
        <w:ind w:left="1440" w:hanging="720"/>
        <w:rPr>
          <w:szCs w:val="20"/>
        </w:rPr>
      </w:pPr>
      <w:r w:rsidRPr="0003648D">
        <w:rPr>
          <w:szCs w:val="20"/>
        </w:rPr>
        <w:t>(d)</w:t>
      </w:r>
      <w:r w:rsidRPr="0003648D">
        <w:rPr>
          <w:szCs w:val="20"/>
        </w:rPr>
        <w:tab/>
        <w:t>ERCOT shall post on the MIS Public Area an annual report that displays the minimum frequency response computation methodology of the ERCOT System.</w:t>
      </w:r>
    </w:p>
    <w:p w14:paraId="6439AE11" w14:textId="77777777" w:rsidR="00BA7A09" w:rsidRPr="0003648D" w:rsidRDefault="00BA7A09" w:rsidP="00BA7A09">
      <w:pPr>
        <w:spacing w:after="240"/>
        <w:ind w:left="1440" w:hanging="720"/>
        <w:rPr>
          <w:szCs w:val="20"/>
        </w:rPr>
      </w:pPr>
      <w:r w:rsidRPr="0003648D">
        <w:rPr>
          <w:szCs w:val="20"/>
        </w:rPr>
        <w:t>(e)</w:t>
      </w:r>
      <w:r w:rsidRPr="0003648D">
        <w:rPr>
          <w:szCs w:val="20"/>
        </w:rPr>
        <w:tab/>
        <w:t>ERCOT shall post on the MIS Certified Area the Primary Frequency Response 12-month rolling average for each All-Inclusive Generation Resource</w:t>
      </w:r>
      <w:ins w:id="5625" w:author="STEC" w:date="2017-12-15T14:40:00Z">
        <w:r w:rsidRPr="0003648D">
          <w:rPr>
            <w:szCs w:val="20"/>
          </w:rPr>
          <w:t>, Resources capable of FFR</w:t>
        </w:r>
      </w:ins>
      <w:ins w:id="5626" w:author="STEC" w:date="2017-12-27T11:29:00Z">
        <w:r w:rsidRPr="0003648D">
          <w:rPr>
            <w:szCs w:val="20"/>
          </w:rPr>
          <w:t>,</w:t>
        </w:r>
      </w:ins>
      <w:r w:rsidRPr="0003648D">
        <w:rPr>
          <w:szCs w:val="20"/>
        </w:rPr>
        <w:t xml:space="preserve"> and Controllable Load Resource.  </w:t>
      </w:r>
    </w:p>
    <w:p w14:paraId="13D7B27F" w14:textId="77777777" w:rsidR="00BA7A09" w:rsidRPr="0003648D" w:rsidRDefault="00BA7A09" w:rsidP="00BA7A09">
      <w:pPr>
        <w:keepNext/>
        <w:widowControl w:val="0"/>
        <w:tabs>
          <w:tab w:val="left" w:pos="1260"/>
        </w:tabs>
        <w:spacing w:before="240" w:after="240"/>
        <w:ind w:left="1260" w:hanging="1260"/>
        <w:outlineLvl w:val="3"/>
        <w:rPr>
          <w:b/>
          <w:snapToGrid w:val="0"/>
          <w:szCs w:val="20"/>
        </w:rPr>
      </w:pPr>
      <w:bookmarkStart w:id="5627" w:name="_Toc117048414"/>
      <w:bookmarkStart w:id="5628" w:name="_Toc141777793"/>
      <w:bookmarkStart w:id="5629" w:name="_Toc203961379"/>
      <w:bookmarkStart w:id="5630" w:name="_Toc400968521"/>
      <w:bookmarkStart w:id="5631" w:name="_Toc402362769"/>
      <w:bookmarkStart w:id="5632" w:name="_Toc405554835"/>
      <w:bookmarkStart w:id="5633" w:name="_Toc458771495"/>
      <w:bookmarkStart w:id="5634" w:name="_Toc458771618"/>
      <w:bookmarkStart w:id="5635" w:name="_Toc460939794"/>
      <w:bookmarkStart w:id="5636" w:name="_Toc465246247"/>
      <w:r w:rsidRPr="0003648D">
        <w:rPr>
          <w:b/>
          <w:snapToGrid w:val="0"/>
          <w:szCs w:val="20"/>
        </w:rPr>
        <w:lastRenderedPageBreak/>
        <w:t>8.5.2.1</w:t>
      </w:r>
      <w:r w:rsidRPr="0003648D">
        <w:rPr>
          <w:b/>
          <w:snapToGrid w:val="0"/>
          <w:szCs w:val="20"/>
        </w:rPr>
        <w:tab/>
        <w:t>ERCOT Required Primary Frequency Response</w:t>
      </w:r>
      <w:bookmarkEnd w:id="5627"/>
      <w:bookmarkEnd w:id="5628"/>
      <w:bookmarkEnd w:id="5629"/>
      <w:bookmarkEnd w:id="5630"/>
      <w:bookmarkEnd w:id="5631"/>
      <w:bookmarkEnd w:id="5632"/>
      <w:bookmarkEnd w:id="5633"/>
      <w:bookmarkEnd w:id="5634"/>
      <w:bookmarkEnd w:id="5635"/>
      <w:bookmarkEnd w:id="5636"/>
    </w:p>
    <w:p w14:paraId="54E77054" w14:textId="77777777" w:rsidR="00BA7A09" w:rsidRPr="0003648D" w:rsidRDefault="00BA7A09" w:rsidP="00BA7A09">
      <w:pPr>
        <w:spacing w:after="240"/>
        <w:ind w:left="720" w:hanging="720"/>
        <w:rPr>
          <w:ins w:id="5637" w:author="STEC" w:date="2017-12-15T14:43:00Z"/>
          <w:iCs/>
          <w:szCs w:val="20"/>
        </w:rPr>
      </w:pPr>
      <w:r w:rsidRPr="0003648D">
        <w:rPr>
          <w:iCs/>
          <w:szCs w:val="20"/>
        </w:rPr>
        <w:t>(1)</w:t>
      </w:r>
      <w:r w:rsidRPr="0003648D">
        <w:rPr>
          <w:iCs/>
          <w:szCs w:val="20"/>
        </w:rPr>
        <w:tab/>
      </w:r>
      <w:r w:rsidRPr="0003648D">
        <w:rPr>
          <w:szCs w:val="20"/>
        </w:rPr>
        <w:t>All All-Inclusive Generation Resources</w:t>
      </w:r>
      <w:ins w:id="5638" w:author="STEC" w:date="2017-12-15T14:41:00Z">
        <w:r w:rsidRPr="0003648D">
          <w:rPr>
            <w:szCs w:val="20"/>
          </w:rPr>
          <w:t>, Resources capable of FFR,</w:t>
        </w:r>
      </w:ins>
      <w:r w:rsidRPr="0003648D">
        <w:rPr>
          <w:szCs w:val="20"/>
        </w:rPr>
        <w:t xml:space="preserve"> and Controllable Load Resources shall provide Primary Frequency Response in accordance with the requirements established in the Operating Guides</w:t>
      </w:r>
      <w:ins w:id="5639" w:author="STEC" w:date="2017-12-15T14:41:00Z">
        <w:del w:id="5640" w:author="STEC 042618" w:date="2018-03-28T18:10:00Z">
          <w:r w:rsidRPr="0003648D" w:rsidDel="002C4196">
            <w:rPr>
              <w:szCs w:val="20"/>
            </w:rPr>
            <w:delText xml:space="preserve"> when they have a PFRS </w:delText>
          </w:r>
        </w:del>
      </w:ins>
      <w:ins w:id="5641" w:author="STEC" w:date="2017-12-27T11:29:00Z">
        <w:del w:id="5642" w:author="STEC 042618" w:date="2018-03-28T18:10:00Z">
          <w:r w:rsidRPr="0003648D" w:rsidDel="002C4196">
            <w:rPr>
              <w:iCs/>
              <w:szCs w:val="20"/>
            </w:rPr>
            <w:delText>Ancillary Service Resource R</w:delText>
          </w:r>
        </w:del>
      </w:ins>
      <w:ins w:id="5643" w:author="STEC" w:date="2017-12-15T14:41:00Z">
        <w:del w:id="5644" w:author="STEC 042618" w:date="2018-03-28T18:10:00Z">
          <w:r w:rsidRPr="0003648D" w:rsidDel="002C4196">
            <w:rPr>
              <w:szCs w:val="20"/>
            </w:rPr>
            <w:delText>esponsibility</w:delText>
          </w:r>
        </w:del>
      </w:ins>
      <w:r w:rsidRPr="0003648D">
        <w:rPr>
          <w:iCs/>
          <w:szCs w:val="20"/>
        </w:rPr>
        <w:t>.</w:t>
      </w:r>
      <w:ins w:id="5645" w:author="STEC" w:date="2017-12-15T14:42:00Z">
        <w:r w:rsidRPr="0003648D">
          <w:rPr>
            <w:iCs/>
            <w:szCs w:val="20"/>
          </w:rPr>
          <w:t xml:space="preserve">  </w:t>
        </w:r>
      </w:ins>
    </w:p>
    <w:p w14:paraId="4DCD1736" w14:textId="77777777" w:rsidR="00BA7A09" w:rsidRPr="0003648D" w:rsidDel="002C4196" w:rsidRDefault="00BA7A09" w:rsidP="00BA7A09">
      <w:pPr>
        <w:spacing w:after="240"/>
        <w:ind w:left="720" w:hanging="720"/>
        <w:rPr>
          <w:del w:id="5646" w:author="STEC 042618" w:date="2018-03-28T18:11:00Z"/>
          <w:iCs/>
          <w:szCs w:val="20"/>
        </w:rPr>
      </w:pPr>
      <w:ins w:id="5647" w:author="STEC" w:date="2017-12-15T14:43:00Z">
        <w:del w:id="5648" w:author="STEC 042618" w:date="2018-03-28T18:11:00Z">
          <w:r w:rsidRPr="0003648D" w:rsidDel="002C4196">
            <w:rPr>
              <w:iCs/>
              <w:szCs w:val="20"/>
            </w:rPr>
            <w:delText>(2)</w:delText>
          </w:r>
          <w:r w:rsidRPr="0003648D" w:rsidDel="002C4196">
            <w:rPr>
              <w:iCs/>
              <w:szCs w:val="20"/>
            </w:rPr>
            <w:tab/>
            <w:delText xml:space="preserve">Resources that do not have a PFRS </w:delText>
          </w:r>
        </w:del>
      </w:ins>
      <w:ins w:id="5649" w:author="STEC" w:date="2017-12-27T11:29:00Z">
        <w:del w:id="5650" w:author="STEC 042618" w:date="2018-03-28T18:11:00Z">
          <w:r w:rsidRPr="0003648D" w:rsidDel="002C4196">
            <w:rPr>
              <w:iCs/>
              <w:szCs w:val="20"/>
            </w:rPr>
            <w:delText>Ancillary Service Resource R</w:delText>
          </w:r>
        </w:del>
      </w:ins>
      <w:ins w:id="5651" w:author="STEC" w:date="2017-12-15T14:43:00Z">
        <w:del w:id="5652" w:author="STEC 042618" w:date="2018-03-28T18:11:00Z">
          <w:r w:rsidRPr="0003648D" w:rsidDel="002C4196">
            <w:rPr>
              <w:iCs/>
              <w:szCs w:val="20"/>
            </w:rPr>
            <w:delText>esponsibility are exempted by ERCOT from providing Primary Frequency Response.</w:delText>
          </w:r>
        </w:del>
      </w:ins>
    </w:p>
    <w:p w14:paraId="50006482" w14:textId="77777777" w:rsidR="00BA7A09" w:rsidRPr="0003648D" w:rsidRDefault="00BA7A09" w:rsidP="00BA7A09">
      <w:pPr>
        <w:spacing w:after="240"/>
        <w:ind w:left="720" w:hanging="720"/>
        <w:rPr>
          <w:iCs/>
          <w:szCs w:val="20"/>
        </w:rPr>
      </w:pPr>
      <w:r w:rsidRPr="0003648D">
        <w:rPr>
          <w:iCs/>
          <w:szCs w:val="20"/>
        </w:rPr>
        <w:t>(</w:t>
      </w:r>
      <w:del w:id="5653" w:author="STEC" w:date="2017-12-15T14:43:00Z">
        <w:r w:rsidRPr="0003648D" w:rsidDel="00FA4BBB">
          <w:rPr>
            <w:iCs/>
            <w:szCs w:val="20"/>
          </w:rPr>
          <w:delText>2</w:delText>
        </w:r>
      </w:del>
      <w:ins w:id="5654" w:author="STEC" w:date="2017-12-15T14:43:00Z">
        <w:del w:id="5655" w:author="STEC 042618" w:date="2018-03-28T18:11:00Z">
          <w:r w:rsidRPr="0003648D" w:rsidDel="002C4196">
            <w:rPr>
              <w:iCs/>
              <w:szCs w:val="20"/>
            </w:rPr>
            <w:delText>3</w:delText>
          </w:r>
        </w:del>
      </w:ins>
      <w:ins w:id="5656" w:author="STEC 042618" w:date="2018-03-28T18:11:00Z">
        <w:r w:rsidR="002C4196" w:rsidRPr="0003648D">
          <w:rPr>
            <w:iCs/>
            <w:szCs w:val="20"/>
          </w:rPr>
          <w:t>2</w:t>
        </w:r>
      </w:ins>
      <w:r w:rsidRPr="0003648D">
        <w:rPr>
          <w:iCs/>
          <w:szCs w:val="20"/>
        </w:rPr>
        <w:t>)</w:t>
      </w:r>
      <w:r w:rsidRPr="0003648D">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p w14:paraId="3A1CACAA" w14:textId="77777777" w:rsidR="00BA7A09" w:rsidRPr="0003648D" w:rsidRDefault="00BA7A09" w:rsidP="00BA7A09">
      <w:pPr>
        <w:spacing w:after="240"/>
        <w:ind w:left="720" w:hanging="720"/>
        <w:rPr>
          <w:iCs/>
          <w:szCs w:val="20"/>
        </w:rPr>
      </w:pPr>
      <w:r w:rsidRPr="0003648D">
        <w:rPr>
          <w:iCs/>
          <w:szCs w:val="20"/>
        </w:rPr>
        <w:t>(</w:t>
      </w:r>
      <w:del w:id="5657" w:author="STEC" w:date="2017-12-15T14:43:00Z">
        <w:r w:rsidRPr="0003648D" w:rsidDel="00FA4BBB">
          <w:rPr>
            <w:iCs/>
            <w:szCs w:val="20"/>
          </w:rPr>
          <w:delText>3</w:delText>
        </w:r>
      </w:del>
      <w:ins w:id="5658" w:author="STEC" w:date="2017-12-15T14:43:00Z">
        <w:del w:id="5659" w:author="STEC 042618" w:date="2018-03-28T18:11:00Z">
          <w:r w:rsidRPr="0003648D" w:rsidDel="002C4196">
            <w:rPr>
              <w:iCs/>
              <w:szCs w:val="20"/>
            </w:rPr>
            <w:delText>4</w:delText>
          </w:r>
        </w:del>
      </w:ins>
      <w:ins w:id="5660" w:author="STEC 042618" w:date="2018-03-28T18:11:00Z">
        <w:r w:rsidR="002C4196" w:rsidRPr="0003648D">
          <w:rPr>
            <w:iCs/>
            <w:szCs w:val="20"/>
          </w:rPr>
          <w:t>3</w:t>
        </w:r>
      </w:ins>
      <w:r w:rsidRPr="0003648D">
        <w:rPr>
          <w:iCs/>
          <w:szCs w:val="20"/>
        </w:rPr>
        <w:t>)</w:t>
      </w:r>
      <w:r w:rsidRPr="0003648D">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p w14:paraId="7918BCA3" w14:textId="77777777" w:rsidR="00624C32" w:rsidRPr="0003648D" w:rsidRDefault="00624C32" w:rsidP="00624C32">
      <w:pPr>
        <w:pStyle w:val="H3"/>
      </w:pPr>
      <w:bookmarkStart w:id="5661" w:name="_Toc309731025"/>
      <w:bookmarkStart w:id="5662" w:name="_Toc405814007"/>
      <w:bookmarkStart w:id="5663" w:name="_Toc422207897"/>
      <w:bookmarkStart w:id="5664" w:name="_Toc438044811"/>
      <w:bookmarkStart w:id="5665" w:name="_Toc447622594"/>
      <w:bookmarkStart w:id="5666" w:name="_Toc480881512"/>
      <w:r w:rsidRPr="0003648D">
        <w:t>9.2.3</w:t>
      </w:r>
      <w:r w:rsidRPr="0003648D">
        <w:tab/>
        <w:t>DAM Settlement Charge Types</w:t>
      </w:r>
      <w:bookmarkEnd w:id="5661"/>
      <w:bookmarkEnd w:id="5662"/>
      <w:bookmarkEnd w:id="5663"/>
      <w:bookmarkEnd w:id="5664"/>
      <w:bookmarkEnd w:id="5665"/>
      <w:bookmarkEnd w:id="5666"/>
    </w:p>
    <w:p w14:paraId="4509B2F9" w14:textId="77777777" w:rsidR="00624C32" w:rsidRPr="0003648D" w:rsidRDefault="00624C32" w:rsidP="00624C32">
      <w:pPr>
        <w:pStyle w:val="BodyTextNumbered"/>
      </w:pPr>
      <w:r w:rsidRPr="0003648D">
        <w:rPr>
          <w:iCs w:val="0"/>
        </w:rPr>
        <w:t>(1)</w:t>
      </w:r>
      <w:r w:rsidRPr="0003648D">
        <w:rPr>
          <w:iCs w:val="0"/>
        </w:rPr>
        <w:tab/>
      </w:r>
      <w:r w:rsidRPr="0003648D">
        <w:t>ERCOT shall provide, on each Settlement Statement, the dollar amount for each DAM Settlement charge and payment.  The DAM settlement “Charge Types” are:</w:t>
      </w:r>
    </w:p>
    <w:p w14:paraId="2023DABE" w14:textId="77777777" w:rsidR="00624C32" w:rsidRPr="0003648D" w:rsidRDefault="00624C32" w:rsidP="00C61586">
      <w:pPr>
        <w:spacing w:after="240"/>
        <w:ind w:left="1440" w:hanging="720"/>
        <w:rPr>
          <w:szCs w:val="20"/>
        </w:rPr>
      </w:pPr>
      <w:r w:rsidRPr="0003648D">
        <w:rPr>
          <w:szCs w:val="20"/>
        </w:rPr>
        <w:t>(a)</w:t>
      </w:r>
      <w:r w:rsidRPr="0003648D">
        <w:rPr>
          <w:szCs w:val="20"/>
        </w:rPr>
        <w:tab/>
        <w:t>Section 4.6.2.1, Day-Ahead Energy Payment;</w:t>
      </w:r>
    </w:p>
    <w:p w14:paraId="1A8B6E29" w14:textId="77777777" w:rsidR="00624C32" w:rsidRPr="0003648D" w:rsidRDefault="00624C32" w:rsidP="00C61586">
      <w:pPr>
        <w:spacing w:after="240"/>
        <w:ind w:left="1440" w:hanging="720"/>
        <w:rPr>
          <w:szCs w:val="20"/>
        </w:rPr>
      </w:pPr>
      <w:r w:rsidRPr="0003648D">
        <w:rPr>
          <w:szCs w:val="20"/>
        </w:rPr>
        <w:t>(b)</w:t>
      </w:r>
      <w:r w:rsidRPr="0003648D">
        <w:rPr>
          <w:szCs w:val="20"/>
        </w:rPr>
        <w:tab/>
        <w:t>Section 4.6.2.2, Day-Ahead Energy Charge;</w:t>
      </w:r>
    </w:p>
    <w:p w14:paraId="720DEB24" w14:textId="77777777" w:rsidR="00624C32" w:rsidRPr="0003648D" w:rsidRDefault="00624C32" w:rsidP="00C61586">
      <w:pPr>
        <w:spacing w:after="240"/>
        <w:ind w:left="1440" w:hanging="720"/>
        <w:rPr>
          <w:szCs w:val="20"/>
        </w:rPr>
      </w:pPr>
      <w:r w:rsidRPr="0003648D">
        <w:rPr>
          <w:szCs w:val="20"/>
        </w:rPr>
        <w:t>(c)</w:t>
      </w:r>
      <w:r w:rsidRPr="0003648D">
        <w:rPr>
          <w:szCs w:val="20"/>
        </w:rPr>
        <w:tab/>
        <w:t>Section 4.6.2.3.1, Day-Ahead Make-Whole Payment;</w:t>
      </w:r>
    </w:p>
    <w:p w14:paraId="1B02B286" w14:textId="77777777" w:rsidR="00624C32" w:rsidRPr="0003648D" w:rsidRDefault="00624C32" w:rsidP="00C61586">
      <w:pPr>
        <w:spacing w:after="240"/>
        <w:ind w:left="1440" w:hanging="720"/>
        <w:rPr>
          <w:szCs w:val="20"/>
        </w:rPr>
      </w:pPr>
      <w:r w:rsidRPr="0003648D">
        <w:rPr>
          <w:szCs w:val="20"/>
        </w:rPr>
        <w:t>(d)</w:t>
      </w:r>
      <w:r w:rsidRPr="0003648D">
        <w:rPr>
          <w:szCs w:val="20"/>
        </w:rPr>
        <w:tab/>
        <w:t>Section 4.6.2.3.2, Day-Ahead Make-Whole Charge;</w:t>
      </w:r>
    </w:p>
    <w:p w14:paraId="51878EA1" w14:textId="77777777" w:rsidR="00624C32" w:rsidRPr="0003648D" w:rsidRDefault="00624C32" w:rsidP="00C61586">
      <w:pPr>
        <w:spacing w:after="240"/>
        <w:ind w:left="1440" w:hanging="720"/>
        <w:rPr>
          <w:szCs w:val="20"/>
        </w:rPr>
      </w:pPr>
      <w:r w:rsidRPr="0003648D">
        <w:rPr>
          <w:szCs w:val="20"/>
        </w:rPr>
        <w:t>(e)</w:t>
      </w:r>
      <w:r w:rsidRPr="0003648D">
        <w:rPr>
          <w:szCs w:val="20"/>
        </w:rPr>
        <w:tab/>
        <w:t>Section 4.6.3, Settlement for PTP Obligations Bought in DAM;</w:t>
      </w:r>
    </w:p>
    <w:p w14:paraId="5877890F" w14:textId="77777777" w:rsidR="00624C32" w:rsidRPr="0003648D" w:rsidRDefault="00624C32" w:rsidP="00C61586">
      <w:pPr>
        <w:spacing w:after="240"/>
        <w:ind w:left="1440" w:hanging="720"/>
        <w:rPr>
          <w:szCs w:val="20"/>
        </w:rPr>
      </w:pPr>
      <w:r w:rsidRPr="0003648D">
        <w:rPr>
          <w:szCs w:val="20"/>
        </w:rPr>
        <w:t>(f)</w:t>
      </w:r>
      <w:r w:rsidRPr="0003648D">
        <w:rPr>
          <w:szCs w:val="20"/>
        </w:rPr>
        <w:tab/>
        <w:t>Section 4.6.4.1.1, Regulation Up Service Payment;</w:t>
      </w:r>
    </w:p>
    <w:p w14:paraId="7CD1E4BB" w14:textId="77777777" w:rsidR="00624C32" w:rsidRPr="0003648D" w:rsidRDefault="00624C32" w:rsidP="00C61586">
      <w:pPr>
        <w:spacing w:after="240"/>
        <w:ind w:left="1440" w:hanging="720"/>
        <w:rPr>
          <w:szCs w:val="20"/>
        </w:rPr>
      </w:pPr>
      <w:r w:rsidRPr="0003648D">
        <w:rPr>
          <w:szCs w:val="20"/>
        </w:rPr>
        <w:t>(g)</w:t>
      </w:r>
      <w:r w:rsidRPr="0003648D">
        <w:rPr>
          <w:szCs w:val="20"/>
        </w:rPr>
        <w:tab/>
        <w:t>Section 4.6.4.1.2, Regulation Down Service Payment;</w:t>
      </w:r>
    </w:p>
    <w:p w14:paraId="1B40C36F" w14:textId="77777777" w:rsidR="00624C32" w:rsidRPr="0003648D" w:rsidDel="00565892" w:rsidRDefault="00624C32" w:rsidP="00C61586">
      <w:pPr>
        <w:spacing w:after="240"/>
        <w:ind w:left="1440" w:hanging="720"/>
        <w:rPr>
          <w:del w:id="5667" w:author="STEC 042618" w:date="2018-04-13T12:21:00Z"/>
          <w:szCs w:val="20"/>
        </w:rPr>
      </w:pPr>
      <w:r w:rsidRPr="0003648D">
        <w:rPr>
          <w:szCs w:val="20"/>
        </w:rPr>
        <w:t>(h)</w:t>
      </w:r>
      <w:r w:rsidRPr="0003648D">
        <w:rPr>
          <w:szCs w:val="20"/>
        </w:rPr>
        <w:tab/>
        <w:t>Section 4.6.4.1.3, Responsive Reserve Service Payment;</w:t>
      </w:r>
    </w:p>
    <w:p w14:paraId="1E964993" w14:textId="77777777" w:rsidR="00624C32" w:rsidRPr="0003648D" w:rsidRDefault="00624C32" w:rsidP="00C61586">
      <w:pPr>
        <w:spacing w:after="240"/>
        <w:ind w:left="1440" w:hanging="720"/>
        <w:rPr>
          <w:ins w:id="5668" w:author="STEC 042618" w:date="2018-04-13T12:21:00Z"/>
          <w:szCs w:val="20"/>
        </w:rPr>
      </w:pPr>
      <w:r w:rsidRPr="0003648D">
        <w:rPr>
          <w:szCs w:val="20"/>
        </w:rPr>
        <w:t>(i)</w:t>
      </w:r>
      <w:r w:rsidRPr="0003648D">
        <w:rPr>
          <w:szCs w:val="20"/>
        </w:rPr>
        <w:tab/>
        <w:t>Section 4.6.4.1.4, Non-Spinning Reserve Service Payment;</w:t>
      </w:r>
    </w:p>
    <w:p w14:paraId="0691547D" w14:textId="77777777" w:rsidR="00565892" w:rsidRPr="0003648D" w:rsidRDefault="00565892" w:rsidP="00C61586">
      <w:pPr>
        <w:spacing w:after="240"/>
        <w:ind w:left="1440" w:hanging="720"/>
        <w:rPr>
          <w:szCs w:val="20"/>
        </w:rPr>
      </w:pPr>
      <w:ins w:id="5669" w:author="STEC 042618" w:date="2018-04-13T12:21:00Z">
        <w:r w:rsidRPr="0003648D">
          <w:rPr>
            <w:szCs w:val="20"/>
          </w:rPr>
          <w:t>(j)</w:t>
        </w:r>
        <w:r w:rsidRPr="0003648D">
          <w:rPr>
            <w:szCs w:val="20"/>
          </w:rPr>
          <w:tab/>
          <w:t>Section 4.6.4.1.5, Frequency Response Service Payment;</w:t>
        </w:r>
      </w:ins>
    </w:p>
    <w:p w14:paraId="1062E8D9" w14:textId="77777777" w:rsidR="00624C32" w:rsidRPr="0003648D" w:rsidRDefault="00624C32" w:rsidP="00C61586">
      <w:pPr>
        <w:spacing w:after="240"/>
        <w:ind w:left="1440" w:hanging="720"/>
        <w:rPr>
          <w:szCs w:val="20"/>
        </w:rPr>
      </w:pPr>
      <w:r w:rsidRPr="0003648D">
        <w:rPr>
          <w:szCs w:val="20"/>
        </w:rPr>
        <w:t>(</w:t>
      </w:r>
      <w:ins w:id="5670" w:author="STEC 042618" w:date="2018-04-13T12:15:00Z">
        <w:r w:rsidRPr="0003648D">
          <w:rPr>
            <w:szCs w:val="20"/>
          </w:rPr>
          <w:t>k</w:t>
        </w:r>
      </w:ins>
      <w:del w:id="5671" w:author="STEC 042618" w:date="2018-04-13T12:15:00Z">
        <w:r w:rsidRPr="0003648D" w:rsidDel="00624C32">
          <w:rPr>
            <w:szCs w:val="20"/>
          </w:rPr>
          <w:delText>j</w:delText>
        </w:r>
      </w:del>
      <w:r w:rsidRPr="0003648D">
        <w:rPr>
          <w:szCs w:val="20"/>
        </w:rPr>
        <w:t>)</w:t>
      </w:r>
      <w:r w:rsidRPr="0003648D">
        <w:rPr>
          <w:szCs w:val="20"/>
        </w:rPr>
        <w:tab/>
        <w:t>Section 4.6.4.2.1, Regulation Up Service Charge;</w:t>
      </w:r>
    </w:p>
    <w:p w14:paraId="3D8B9178" w14:textId="77777777" w:rsidR="00624C32" w:rsidRPr="0003648D" w:rsidRDefault="00624C32" w:rsidP="00C61586">
      <w:pPr>
        <w:spacing w:after="240"/>
        <w:ind w:left="1440" w:hanging="720"/>
        <w:rPr>
          <w:szCs w:val="20"/>
        </w:rPr>
      </w:pPr>
      <w:r w:rsidRPr="0003648D">
        <w:rPr>
          <w:szCs w:val="20"/>
        </w:rPr>
        <w:t>(</w:t>
      </w:r>
      <w:ins w:id="5672" w:author="STEC 042618" w:date="2018-04-13T12:15:00Z">
        <w:r w:rsidRPr="0003648D">
          <w:rPr>
            <w:szCs w:val="20"/>
          </w:rPr>
          <w:t>l</w:t>
        </w:r>
      </w:ins>
      <w:del w:id="5673" w:author="STEC 042618" w:date="2018-04-13T12:15:00Z">
        <w:r w:rsidRPr="0003648D" w:rsidDel="00624C32">
          <w:rPr>
            <w:szCs w:val="20"/>
          </w:rPr>
          <w:delText>k</w:delText>
        </w:r>
      </w:del>
      <w:r w:rsidRPr="0003648D">
        <w:rPr>
          <w:szCs w:val="20"/>
        </w:rPr>
        <w:t>)</w:t>
      </w:r>
      <w:r w:rsidRPr="0003648D">
        <w:rPr>
          <w:szCs w:val="20"/>
        </w:rPr>
        <w:tab/>
        <w:t xml:space="preserve">Section 4.6.4.2.2, </w:t>
      </w:r>
      <w:hyperlink w:anchor="_Toc109527549" w:history="1">
        <w:r w:rsidRPr="0003648D">
          <w:rPr>
            <w:szCs w:val="20"/>
          </w:rPr>
          <w:t>Regulation Down Service Charge</w:t>
        </w:r>
      </w:hyperlink>
      <w:r w:rsidRPr="0003648D">
        <w:rPr>
          <w:szCs w:val="20"/>
        </w:rPr>
        <w:t>;</w:t>
      </w:r>
    </w:p>
    <w:p w14:paraId="2E586AC2" w14:textId="77777777" w:rsidR="00624C32" w:rsidRPr="0003648D" w:rsidRDefault="00624C32" w:rsidP="00C61586">
      <w:pPr>
        <w:spacing w:after="240"/>
        <w:ind w:left="1440" w:hanging="720"/>
        <w:rPr>
          <w:szCs w:val="20"/>
        </w:rPr>
      </w:pPr>
      <w:r w:rsidRPr="0003648D">
        <w:rPr>
          <w:szCs w:val="20"/>
        </w:rPr>
        <w:t>(</w:t>
      </w:r>
      <w:ins w:id="5674" w:author="STEC 042618" w:date="2018-04-13T12:15:00Z">
        <w:r w:rsidRPr="0003648D">
          <w:rPr>
            <w:szCs w:val="20"/>
          </w:rPr>
          <w:t>m</w:t>
        </w:r>
      </w:ins>
      <w:del w:id="5675" w:author="STEC 042618" w:date="2018-04-13T12:15:00Z">
        <w:r w:rsidRPr="0003648D" w:rsidDel="00624C32">
          <w:rPr>
            <w:szCs w:val="20"/>
          </w:rPr>
          <w:delText>l</w:delText>
        </w:r>
      </w:del>
      <w:r w:rsidRPr="0003648D">
        <w:rPr>
          <w:szCs w:val="20"/>
        </w:rPr>
        <w:t>)</w:t>
      </w:r>
      <w:r w:rsidRPr="0003648D">
        <w:rPr>
          <w:szCs w:val="20"/>
        </w:rPr>
        <w:tab/>
        <w:t>Section 4.6.4.2.3, Responsive Reserve Service Charge;</w:t>
      </w:r>
    </w:p>
    <w:p w14:paraId="110456DE" w14:textId="77777777" w:rsidR="00624C32" w:rsidRPr="0003648D" w:rsidRDefault="00624C32" w:rsidP="00C61586">
      <w:pPr>
        <w:spacing w:after="240"/>
        <w:ind w:left="1440" w:hanging="720"/>
        <w:rPr>
          <w:szCs w:val="20"/>
        </w:rPr>
      </w:pPr>
      <w:r w:rsidRPr="0003648D">
        <w:rPr>
          <w:szCs w:val="20"/>
        </w:rPr>
        <w:lastRenderedPageBreak/>
        <w:t>(</w:t>
      </w:r>
      <w:ins w:id="5676" w:author="STEC 042618" w:date="2018-04-13T12:15:00Z">
        <w:r w:rsidR="00565892" w:rsidRPr="0003648D">
          <w:rPr>
            <w:szCs w:val="20"/>
          </w:rPr>
          <w:t>n</w:t>
        </w:r>
      </w:ins>
      <w:del w:id="5677" w:author="STEC 042618" w:date="2018-04-13T12:15:00Z">
        <w:r w:rsidRPr="0003648D" w:rsidDel="00624C32">
          <w:rPr>
            <w:szCs w:val="20"/>
          </w:rPr>
          <w:delText>m</w:delText>
        </w:r>
      </w:del>
      <w:r w:rsidRPr="0003648D">
        <w:rPr>
          <w:szCs w:val="20"/>
        </w:rPr>
        <w:t>)</w:t>
      </w:r>
      <w:r w:rsidRPr="0003648D">
        <w:rPr>
          <w:szCs w:val="20"/>
        </w:rPr>
        <w:tab/>
        <w:t>Section 4.6.4.2.4, Non-Spinning Reserve Service Charge;</w:t>
      </w:r>
    </w:p>
    <w:p w14:paraId="6E853393" w14:textId="77777777" w:rsidR="00565892" w:rsidRPr="0003648D" w:rsidRDefault="00565892" w:rsidP="00C61586">
      <w:pPr>
        <w:spacing w:after="240"/>
        <w:ind w:left="1440" w:hanging="720"/>
        <w:rPr>
          <w:ins w:id="5678" w:author="STEC 042618" w:date="2018-04-13T12:24:00Z"/>
          <w:szCs w:val="20"/>
        </w:rPr>
      </w:pPr>
      <w:ins w:id="5679" w:author="STEC 042618" w:date="2018-04-13T12:24:00Z">
        <w:r w:rsidRPr="0003648D">
          <w:rPr>
            <w:szCs w:val="20"/>
          </w:rPr>
          <w:t>(o)</w:t>
        </w:r>
        <w:r w:rsidRPr="0003648D">
          <w:rPr>
            <w:szCs w:val="20"/>
          </w:rPr>
          <w:tab/>
          <w:t>Section 4.6.4.2.5, Frequency Response Service Charge;</w:t>
        </w:r>
      </w:ins>
    </w:p>
    <w:p w14:paraId="07187FB3" w14:textId="77777777" w:rsidR="00624C32" w:rsidRPr="0003648D" w:rsidRDefault="00624C32" w:rsidP="00C61586">
      <w:pPr>
        <w:spacing w:after="240"/>
        <w:ind w:left="1440" w:hanging="720"/>
        <w:rPr>
          <w:szCs w:val="20"/>
        </w:rPr>
      </w:pPr>
      <w:r w:rsidRPr="0003648D">
        <w:rPr>
          <w:szCs w:val="20"/>
        </w:rPr>
        <w:t>(</w:t>
      </w:r>
      <w:del w:id="5680" w:author="STEC 042618" w:date="2018-04-13T12:15:00Z">
        <w:r w:rsidRPr="0003648D" w:rsidDel="00624C32">
          <w:rPr>
            <w:szCs w:val="20"/>
          </w:rPr>
          <w:delText>n</w:delText>
        </w:r>
      </w:del>
      <w:ins w:id="5681" w:author="STEC 042618" w:date="2018-04-13T15:45:00Z">
        <w:r w:rsidR="007A49B2" w:rsidRPr="0003648D">
          <w:rPr>
            <w:szCs w:val="20"/>
          </w:rPr>
          <w:t>p</w:t>
        </w:r>
      </w:ins>
      <w:r w:rsidR="009227B5" w:rsidRPr="0003648D">
        <w:rPr>
          <w:szCs w:val="20"/>
        </w:rPr>
        <w:t>)</w:t>
      </w:r>
      <w:r w:rsidR="007A49B2" w:rsidRPr="0003648D">
        <w:rPr>
          <w:szCs w:val="20"/>
        </w:rPr>
        <w:tab/>
      </w:r>
      <w:r w:rsidRPr="0003648D">
        <w:rPr>
          <w:szCs w:val="20"/>
        </w:rPr>
        <w:t>Section 7.9.1.1, Payments and Charges for PTP Obligations Settled in DAM;</w:t>
      </w:r>
    </w:p>
    <w:p w14:paraId="51E79BB7" w14:textId="77777777" w:rsidR="00624C32" w:rsidRPr="0003648D" w:rsidRDefault="00624C32" w:rsidP="00C61586">
      <w:pPr>
        <w:spacing w:after="240"/>
        <w:ind w:left="1440" w:hanging="720"/>
        <w:rPr>
          <w:szCs w:val="20"/>
        </w:rPr>
      </w:pPr>
      <w:r w:rsidRPr="0003648D">
        <w:rPr>
          <w:szCs w:val="20"/>
        </w:rPr>
        <w:t>(</w:t>
      </w:r>
      <w:ins w:id="5682" w:author="STEC 042618" w:date="2018-04-13T12:15:00Z">
        <w:r w:rsidRPr="0003648D">
          <w:rPr>
            <w:szCs w:val="20"/>
          </w:rPr>
          <w:t>q</w:t>
        </w:r>
      </w:ins>
      <w:del w:id="5683" w:author="STEC 042618" w:date="2018-04-13T12:15:00Z">
        <w:r w:rsidRPr="0003648D" w:rsidDel="00624C32">
          <w:rPr>
            <w:szCs w:val="20"/>
          </w:rPr>
          <w:delText>o</w:delText>
        </w:r>
      </w:del>
      <w:r w:rsidRPr="0003648D">
        <w:rPr>
          <w:szCs w:val="20"/>
        </w:rPr>
        <w:t>)</w:t>
      </w:r>
      <w:r w:rsidRPr="0003648D">
        <w:rPr>
          <w:szCs w:val="20"/>
        </w:rPr>
        <w:tab/>
        <w:t>Section 7.9.1.2, Payments for PTP Options Settled in DAM;</w:t>
      </w:r>
    </w:p>
    <w:p w14:paraId="3D4DA355" w14:textId="77777777" w:rsidR="00624C32" w:rsidRPr="0003648D" w:rsidRDefault="00624C32" w:rsidP="00C61586">
      <w:pPr>
        <w:spacing w:after="240"/>
        <w:ind w:left="1440" w:hanging="720"/>
        <w:rPr>
          <w:szCs w:val="20"/>
        </w:rPr>
      </w:pPr>
      <w:r w:rsidRPr="0003648D">
        <w:rPr>
          <w:szCs w:val="20"/>
        </w:rPr>
        <w:t>(</w:t>
      </w:r>
      <w:ins w:id="5684" w:author="STEC 042618" w:date="2018-04-13T12:15:00Z">
        <w:r w:rsidRPr="0003648D">
          <w:rPr>
            <w:szCs w:val="20"/>
          </w:rPr>
          <w:t>r</w:t>
        </w:r>
      </w:ins>
      <w:del w:id="5685" w:author="STEC 042618" w:date="2018-04-13T12:15:00Z">
        <w:r w:rsidRPr="0003648D" w:rsidDel="00624C32">
          <w:rPr>
            <w:szCs w:val="20"/>
          </w:rPr>
          <w:delText>p</w:delText>
        </w:r>
      </w:del>
      <w:r w:rsidRPr="0003648D">
        <w:rPr>
          <w:szCs w:val="20"/>
        </w:rPr>
        <w:t>)</w:t>
      </w:r>
      <w:r w:rsidRPr="0003648D">
        <w:rPr>
          <w:szCs w:val="20"/>
        </w:rPr>
        <w:tab/>
        <w:t>Section 7.9.1.4, Payments for FGRs Settled in DAM;</w:t>
      </w:r>
    </w:p>
    <w:p w14:paraId="667FC446" w14:textId="77777777" w:rsidR="00624C32" w:rsidRPr="0003648D" w:rsidRDefault="00624C32" w:rsidP="00C61586">
      <w:pPr>
        <w:spacing w:after="240"/>
        <w:ind w:left="1440" w:hanging="720"/>
        <w:rPr>
          <w:szCs w:val="20"/>
        </w:rPr>
      </w:pPr>
      <w:r w:rsidRPr="0003648D">
        <w:rPr>
          <w:szCs w:val="20"/>
        </w:rPr>
        <w:t>(</w:t>
      </w:r>
      <w:ins w:id="5686" w:author="STEC 042618" w:date="2018-04-13T12:15:00Z">
        <w:r w:rsidRPr="0003648D">
          <w:rPr>
            <w:szCs w:val="20"/>
          </w:rPr>
          <w:t>s</w:t>
        </w:r>
      </w:ins>
      <w:del w:id="5687" w:author="STEC 042618" w:date="2018-04-13T12:15:00Z">
        <w:r w:rsidRPr="0003648D" w:rsidDel="00624C32">
          <w:rPr>
            <w:szCs w:val="20"/>
          </w:rPr>
          <w:delText>q</w:delText>
        </w:r>
      </w:del>
      <w:r w:rsidRPr="0003648D">
        <w:rPr>
          <w:szCs w:val="20"/>
        </w:rPr>
        <w:t>)</w:t>
      </w:r>
      <w:r w:rsidRPr="0003648D">
        <w:rPr>
          <w:szCs w:val="20"/>
        </w:rPr>
        <w:tab/>
        <w:t>Section 7.9.1.5, Payments and Charges for PTP Obligations with Refund Settled in DAM;</w:t>
      </w:r>
    </w:p>
    <w:p w14:paraId="4E99ADCF" w14:textId="77777777" w:rsidR="00624C32" w:rsidRPr="0003648D" w:rsidRDefault="00624C32" w:rsidP="00C61586">
      <w:pPr>
        <w:spacing w:after="240"/>
        <w:ind w:left="1440" w:hanging="720"/>
        <w:rPr>
          <w:szCs w:val="20"/>
        </w:rPr>
      </w:pPr>
      <w:r w:rsidRPr="0003648D">
        <w:rPr>
          <w:szCs w:val="20"/>
        </w:rPr>
        <w:t>(</w:t>
      </w:r>
      <w:ins w:id="5688" w:author="STEC 042618" w:date="2018-04-13T12:16:00Z">
        <w:r w:rsidRPr="0003648D">
          <w:rPr>
            <w:szCs w:val="20"/>
          </w:rPr>
          <w:t>t</w:t>
        </w:r>
      </w:ins>
      <w:del w:id="5689" w:author="STEC 042618" w:date="2018-04-13T12:16:00Z">
        <w:r w:rsidRPr="0003648D" w:rsidDel="00624C32">
          <w:rPr>
            <w:szCs w:val="20"/>
          </w:rPr>
          <w:delText>r</w:delText>
        </w:r>
      </w:del>
      <w:r w:rsidRPr="0003648D">
        <w:rPr>
          <w:szCs w:val="20"/>
        </w:rPr>
        <w:t>)</w:t>
      </w:r>
      <w:r w:rsidRPr="0003648D">
        <w:rPr>
          <w:szCs w:val="20"/>
        </w:rPr>
        <w:tab/>
        <w:t>Section 7.9.1.6, Payments for PTP Options with Refund Settled in DAM; and</w:t>
      </w:r>
    </w:p>
    <w:p w14:paraId="78ADCC1E" w14:textId="77777777" w:rsidR="00624C32" w:rsidRPr="0003648D" w:rsidRDefault="00624C32" w:rsidP="00C61586">
      <w:pPr>
        <w:spacing w:after="240"/>
        <w:ind w:left="1440" w:hanging="720"/>
        <w:rPr>
          <w:szCs w:val="20"/>
        </w:rPr>
      </w:pPr>
      <w:r w:rsidRPr="0003648D">
        <w:rPr>
          <w:szCs w:val="20"/>
        </w:rPr>
        <w:t>(</w:t>
      </w:r>
      <w:ins w:id="5690" w:author="STEC 042618" w:date="2018-04-13T12:16:00Z">
        <w:r w:rsidRPr="0003648D">
          <w:rPr>
            <w:szCs w:val="20"/>
          </w:rPr>
          <w:t>u</w:t>
        </w:r>
      </w:ins>
      <w:del w:id="5691" w:author="STEC 042618" w:date="2018-04-13T12:16:00Z">
        <w:r w:rsidRPr="0003648D" w:rsidDel="00624C32">
          <w:rPr>
            <w:szCs w:val="20"/>
          </w:rPr>
          <w:delText>s</w:delText>
        </w:r>
      </w:del>
      <w:r w:rsidRPr="0003648D">
        <w:rPr>
          <w:szCs w:val="20"/>
        </w:rPr>
        <w:t>)</w:t>
      </w:r>
      <w:r w:rsidRPr="0003648D">
        <w:rPr>
          <w:szCs w:val="20"/>
        </w:rPr>
        <w:tab/>
        <w:t>Paragraph (2) of Section 7.9.3.3, Shortfall Charges to CRR Owners.</w:t>
      </w:r>
    </w:p>
    <w:p w14:paraId="3E7C86A5" w14:textId="77777777" w:rsidR="00415C88" w:rsidRPr="0003648D" w:rsidRDefault="00415C88" w:rsidP="00415C88">
      <w:pPr>
        <w:pStyle w:val="H3"/>
      </w:pPr>
      <w:bookmarkStart w:id="5692" w:name="_Toc309731044"/>
      <w:bookmarkStart w:id="5693" w:name="_Toc405814019"/>
      <w:bookmarkStart w:id="5694" w:name="_Toc422207909"/>
      <w:bookmarkStart w:id="5695" w:name="_Toc438044823"/>
      <w:bookmarkStart w:id="5696" w:name="_Toc447622606"/>
      <w:bookmarkStart w:id="5697" w:name="_Toc480881524"/>
      <w:r w:rsidRPr="0003648D">
        <w:t>9.5.3</w:t>
      </w:r>
      <w:r w:rsidRPr="0003648D">
        <w:tab/>
        <w:t>Real-Time Market Settlement Charge Types</w:t>
      </w:r>
      <w:bookmarkEnd w:id="5692"/>
      <w:bookmarkEnd w:id="5693"/>
      <w:bookmarkEnd w:id="5694"/>
      <w:bookmarkEnd w:id="5695"/>
      <w:bookmarkEnd w:id="5696"/>
      <w:bookmarkEnd w:id="5697"/>
    </w:p>
    <w:p w14:paraId="4A464993" w14:textId="77777777" w:rsidR="00415C88" w:rsidRPr="0003648D" w:rsidRDefault="00415C88" w:rsidP="00415C88">
      <w:pPr>
        <w:pStyle w:val="List"/>
      </w:pPr>
      <w:r w:rsidRPr="0003648D">
        <w:t>(1)</w:t>
      </w:r>
      <w:r w:rsidRPr="0003648D">
        <w:tab/>
        <w:t>ERCOT shall provide, on each RTM Settlement Statement, the dollar amount for each RTM Settlement charge and payment.  The RTM Settlement “Charge Types” are:</w:t>
      </w:r>
    </w:p>
    <w:p w14:paraId="058159E2" w14:textId="77777777" w:rsidR="00415C88" w:rsidRPr="0003648D" w:rsidRDefault="00415C88" w:rsidP="00C61586">
      <w:pPr>
        <w:spacing w:after="240"/>
        <w:ind w:left="1440" w:hanging="720"/>
        <w:rPr>
          <w:szCs w:val="20"/>
        </w:rPr>
      </w:pPr>
      <w:r w:rsidRPr="0003648D">
        <w:rPr>
          <w:szCs w:val="20"/>
        </w:rPr>
        <w:t>(a)</w:t>
      </w:r>
      <w:r w:rsidRPr="0003648D">
        <w:rPr>
          <w:szCs w:val="20"/>
        </w:rPr>
        <w:tab/>
        <w:t>Section 5.7.1, RUC Make-Whole Payment;</w:t>
      </w:r>
    </w:p>
    <w:p w14:paraId="4E61DF89" w14:textId="77777777" w:rsidR="00415C88" w:rsidRPr="0003648D" w:rsidRDefault="00415C88" w:rsidP="00C61586">
      <w:pPr>
        <w:spacing w:after="240"/>
        <w:ind w:left="1440" w:hanging="720"/>
        <w:rPr>
          <w:szCs w:val="20"/>
        </w:rPr>
      </w:pPr>
      <w:r w:rsidRPr="0003648D">
        <w:rPr>
          <w:szCs w:val="20"/>
        </w:rPr>
        <w:t>(b)</w:t>
      </w:r>
      <w:r w:rsidRPr="0003648D">
        <w:rPr>
          <w:szCs w:val="20"/>
        </w:rPr>
        <w:tab/>
        <w:t>Section 5.7.2, RUC Clawback Charge;</w:t>
      </w:r>
    </w:p>
    <w:p w14:paraId="1BC95999" w14:textId="77777777" w:rsidR="00415C88" w:rsidRPr="0003648D" w:rsidRDefault="00415C88" w:rsidP="00C61586">
      <w:pPr>
        <w:spacing w:after="240"/>
        <w:ind w:left="1440" w:hanging="720"/>
        <w:rPr>
          <w:szCs w:val="20"/>
        </w:rPr>
      </w:pPr>
      <w:r w:rsidRPr="0003648D">
        <w:rPr>
          <w:szCs w:val="20"/>
        </w:rPr>
        <w:t>(c)</w:t>
      </w:r>
      <w:r w:rsidRPr="0003648D">
        <w:rPr>
          <w:szCs w:val="20"/>
        </w:rPr>
        <w:tab/>
        <w:t>Section 5.7.3, Payment When ERCOT Decommits a QSE-Committed Resource;</w:t>
      </w:r>
    </w:p>
    <w:p w14:paraId="167EF95C" w14:textId="77777777" w:rsidR="00415C88" w:rsidRPr="0003648D" w:rsidRDefault="00415C88" w:rsidP="00C61586">
      <w:pPr>
        <w:spacing w:after="240"/>
        <w:ind w:left="1440" w:hanging="720"/>
        <w:rPr>
          <w:szCs w:val="20"/>
        </w:rPr>
      </w:pPr>
      <w:r w:rsidRPr="0003648D">
        <w:rPr>
          <w:szCs w:val="20"/>
        </w:rPr>
        <w:t>(d)</w:t>
      </w:r>
      <w:r w:rsidRPr="0003648D">
        <w:rPr>
          <w:szCs w:val="20"/>
        </w:rPr>
        <w:tab/>
        <w:t>Section 5.7.4.1, RUC Capacity-Short Charge;</w:t>
      </w:r>
    </w:p>
    <w:p w14:paraId="2030E96F" w14:textId="77777777" w:rsidR="00415C88" w:rsidRPr="0003648D" w:rsidRDefault="00415C88" w:rsidP="00C61586">
      <w:pPr>
        <w:spacing w:after="240"/>
        <w:ind w:left="1440" w:hanging="720"/>
        <w:rPr>
          <w:szCs w:val="20"/>
        </w:rPr>
      </w:pPr>
      <w:r w:rsidRPr="0003648D">
        <w:rPr>
          <w:szCs w:val="20"/>
        </w:rPr>
        <w:t>(e)</w:t>
      </w:r>
      <w:r w:rsidRPr="0003648D">
        <w:rPr>
          <w:szCs w:val="20"/>
        </w:rPr>
        <w:tab/>
        <w:t>Section 5.7.4.2, RUC Make-Whole Uplift Charge;</w:t>
      </w:r>
    </w:p>
    <w:p w14:paraId="0F7804D8" w14:textId="77777777" w:rsidR="00415C88" w:rsidRPr="0003648D" w:rsidRDefault="00415C88" w:rsidP="00C61586">
      <w:pPr>
        <w:spacing w:after="240"/>
        <w:ind w:left="1440" w:hanging="720"/>
        <w:rPr>
          <w:szCs w:val="20"/>
        </w:rPr>
      </w:pPr>
      <w:r w:rsidRPr="0003648D">
        <w:rPr>
          <w:szCs w:val="20"/>
        </w:rPr>
        <w:t>(f)</w:t>
      </w:r>
      <w:r w:rsidRPr="0003648D">
        <w:rPr>
          <w:szCs w:val="20"/>
        </w:rPr>
        <w:tab/>
        <w:t xml:space="preserve">Section </w:t>
      </w:r>
      <w:hyperlink w:anchor="_Toc109528011" w:history="1">
        <w:r w:rsidRPr="0003648D">
          <w:rPr>
            <w:szCs w:val="20"/>
          </w:rPr>
          <w:t>5.7.5, RUC Clawback Payment</w:t>
        </w:r>
      </w:hyperlink>
      <w:r w:rsidRPr="0003648D">
        <w:rPr>
          <w:szCs w:val="20"/>
        </w:rPr>
        <w:t>;</w:t>
      </w:r>
    </w:p>
    <w:p w14:paraId="0A5E8AD2" w14:textId="77777777" w:rsidR="00415C88" w:rsidRPr="0003648D" w:rsidRDefault="00415C88" w:rsidP="00C61586">
      <w:pPr>
        <w:spacing w:after="240"/>
        <w:ind w:left="1440" w:hanging="720"/>
        <w:rPr>
          <w:szCs w:val="20"/>
        </w:rPr>
      </w:pPr>
      <w:r w:rsidRPr="0003648D">
        <w:rPr>
          <w:szCs w:val="20"/>
        </w:rPr>
        <w:t>(g)</w:t>
      </w:r>
      <w:r w:rsidRPr="0003648D">
        <w:rPr>
          <w:szCs w:val="20"/>
        </w:rPr>
        <w:tab/>
        <w:t xml:space="preserve">Section </w:t>
      </w:r>
      <w:hyperlink w:anchor="_Toc109528014" w:history="1">
        <w:r w:rsidRPr="0003648D">
          <w:rPr>
            <w:szCs w:val="20"/>
          </w:rPr>
          <w:t>5.7.6, RUC Decommitment Charge</w:t>
        </w:r>
      </w:hyperlink>
      <w:r w:rsidRPr="0003648D">
        <w:rPr>
          <w:szCs w:val="20"/>
        </w:rPr>
        <w:t>;</w:t>
      </w:r>
    </w:p>
    <w:p w14:paraId="68003E2D" w14:textId="77777777" w:rsidR="00415C88" w:rsidRPr="0003648D" w:rsidRDefault="00415C88" w:rsidP="00C61586">
      <w:pPr>
        <w:spacing w:after="240"/>
        <w:ind w:left="1440" w:hanging="720"/>
        <w:rPr>
          <w:szCs w:val="20"/>
        </w:rPr>
      </w:pPr>
      <w:r w:rsidRPr="0003648D">
        <w:rPr>
          <w:szCs w:val="20"/>
        </w:rPr>
        <w:t>(h)</w:t>
      </w:r>
      <w:r w:rsidRPr="0003648D">
        <w:rPr>
          <w:szCs w:val="20"/>
        </w:rPr>
        <w:tab/>
        <w:t xml:space="preserve">Section 6.6.3.1, Real-Time Energy Imbalance Payment or Charge at a Resource Node; </w:t>
      </w:r>
    </w:p>
    <w:p w14:paraId="6C5E44C6" w14:textId="77777777" w:rsidR="00415C88" w:rsidRPr="0003648D" w:rsidRDefault="00415C88" w:rsidP="00C61586">
      <w:pPr>
        <w:spacing w:after="240"/>
        <w:ind w:left="1440" w:hanging="720"/>
        <w:rPr>
          <w:szCs w:val="20"/>
        </w:rPr>
      </w:pPr>
      <w:r w:rsidRPr="0003648D">
        <w:rPr>
          <w:szCs w:val="20"/>
        </w:rPr>
        <w:t>(i)</w:t>
      </w:r>
      <w:r w:rsidRPr="0003648D">
        <w:rPr>
          <w:szCs w:val="20"/>
        </w:rPr>
        <w:tab/>
        <w:t>Section 6.6.3.2, Real-Time Energy Imbalance Payment or Charge at a Load Zone;</w:t>
      </w:r>
    </w:p>
    <w:p w14:paraId="77814681" w14:textId="77777777" w:rsidR="00415C88" w:rsidRPr="0003648D" w:rsidRDefault="00415C88" w:rsidP="00C61586">
      <w:pPr>
        <w:spacing w:after="240"/>
        <w:ind w:left="1440" w:hanging="720"/>
        <w:rPr>
          <w:szCs w:val="20"/>
        </w:rPr>
      </w:pPr>
      <w:r w:rsidRPr="0003648D">
        <w:rPr>
          <w:szCs w:val="20"/>
        </w:rPr>
        <w:t>(j)</w:t>
      </w:r>
      <w:r w:rsidRPr="0003648D">
        <w:rPr>
          <w:szCs w:val="20"/>
        </w:rPr>
        <w:tab/>
        <w:t>Section 6.6.3.3, Real-Time Energy Imbalance Payment or Charge at a Hub;</w:t>
      </w:r>
    </w:p>
    <w:p w14:paraId="357AB654" w14:textId="77777777" w:rsidR="00415C88" w:rsidRPr="0003648D" w:rsidRDefault="00415C88" w:rsidP="00C61586">
      <w:pPr>
        <w:spacing w:after="240"/>
        <w:ind w:left="1440" w:hanging="720"/>
        <w:rPr>
          <w:szCs w:val="20"/>
        </w:rPr>
      </w:pPr>
      <w:r w:rsidRPr="0003648D">
        <w:rPr>
          <w:szCs w:val="20"/>
        </w:rPr>
        <w:t>(k)</w:t>
      </w:r>
      <w:r w:rsidRPr="0003648D">
        <w:rPr>
          <w:szCs w:val="20"/>
        </w:rPr>
        <w:tab/>
        <w:t>Section 6.6.3.4, Real-Time Energy Payment for DC Tie Import;</w:t>
      </w:r>
    </w:p>
    <w:p w14:paraId="3FB18AE9" w14:textId="77777777" w:rsidR="00415C88" w:rsidRPr="0003648D" w:rsidRDefault="00415C88" w:rsidP="00C61586">
      <w:pPr>
        <w:spacing w:after="240"/>
        <w:ind w:left="1440" w:hanging="720"/>
        <w:rPr>
          <w:szCs w:val="20"/>
        </w:rPr>
      </w:pPr>
      <w:r w:rsidRPr="0003648D">
        <w:rPr>
          <w:szCs w:val="20"/>
        </w:rPr>
        <w:t>(l)</w:t>
      </w:r>
      <w:r w:rsidRPr="0003648D">
        <w:rPr>
          <w:szCs w:val="20"/>
        </w:rPr>
        <w:tab/>
        <w:t>Section 6.6.3.5, Real-Time Payment for a Block Load Transfer Point;</w:t>
      </w:r>
    </w:p>
    <w:p w14:paraId="192AD0AF" w14:textId="77777777" w:rsidR="00415C88" w:rsidRPr="0003648D" w:rsidRDefault="00415C88" w:rsidP="00415C88">
      <w:pPr>
        <w:spacing w:after="240"/>
        <w:ind w:left="1440" w:hanging="720"/>
        <w:rPr>
          <w:szCs w:val="20"/>
        </w:rPr>
      </w:pPr>
      <w:r w:rsidRPr="0003648D">
        <w:rPr>
          <w:szCs w:val="20"/>
        </w:rPr>
        <w:lastRenderedPageBreak/>
        <w:t>(m)</w:t>
      </w:r>
      <w:r w:rsidRPr="0003648D">
        <w:rPr>
          <w:szCs w:val="20"/>
        </w:rPr>
        <w:tab/>
        <w:t>Section 6.6.3.6, Real-Time Energy Charge for DC Tie Export Represented by the QSE Under the Oklaunion Exemption;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15C88" w:rsidRPr="0003648D" w14:paraId="13C18D8F" w14:textId="77777777" w:rsidTr="00415C88">
        <w:tc>
          <w:tcPr>
            <w:tcW w:w="9766" w:type="dxa"/>
            <w:shd w:val="pct12" w:color="auto" w:fill="auto"/>
          </w:tcPr>
          <w:p w14:paraId="1A947A5B" w14:textId="77777777" w:rsidR="00415C88" w:rsidRPr="0003648D" w:rsidRDefault="00415C88" w:rsidP="00415C88">
            <w:pPr>
              <w:spacing w:before="120" w:after="240"/>
              <w:rPr>
                <w:b/>
                <w:i/>
                <w:iCs/>
              </w:rPr>
            </w:pPr>
            <w:r w:rsidRPr="0003648D">
              <w:rPr>
                <w:b/>
                <w:i/>
                <w:iCs/>
              </w:rPr>
              <w:t>[NPRR664: Insert items (n) and (o) below upon system implementation and renumber accordingly:]</w:t>
            </w:r>
          </w:p>
          <w:p w14:paraId="4D26B20D" w14:textId="77777777" w:rsidR="00415C88" w:rsidRPr="0003648D" w:rsidRDefault="00415C88" w:rsidP="00C61586">
            <w:pPr>
              <w:spacing w:after="240"/>
              <w:ind w:left="1440" w:hanging="720"/>
              <w:rPr>
                <w:szCs w:val="20"/>
              </w:rPr>
            </w:pPr>
            <w:r w:rsidRPr="0003648D">
              <w:rPr>
                <w:szCs w:val="20"/>
              </w:rPr>
              <w:t>(n)</w:t>
            </w:r>
            <w:r w:rsidRPr="0003648D">
              <w:rPr>
                <w:szCs w:val="20"/>
              </w:rPr>
              <w:tab/>
              <w:t>Section 6.6.3.7, Real-Time Make-Whole Payment for Exceptional Fuel Cost;</w:t>
            </w:r>
          </w:p>
          <w:p w14:paraId="60897104" w14:textId="77777777" w:rsidR="00415C88" w:rsidRPr="0003648D" w:rsidRDefault="00415C88" w:rsidP="00C61586">
            <w:pPr>
              <w:spacing w:after="240"/>
              <w:ind w:left="1440" w:hanging="720"/>
            </w:pPr>
            <w:r w:rsidRPr="0003648D">
              <w:rPr>
                <w:szCs w:val="20"/>
              </w:rPr>
              <w:t>(o)</w:t>
            </w:r>
            <w:r w:rsidRPr="0003648D">
              <w:rPr>
                <w:szCs w:val="20"/>
              </w:rPr>
              <w:tab/>
              <w:t>Section 6.6.3.8, Real-Time Make-Whole Charge for Exceptional Fuel Cost;</w:t>
            </w:r>
          </w:p>
        </w:tc>
      </w:tr>
    </w:tbl>
    <w:p w14:paraId="03605808" w14:textId="77777777" w:rsidR="00415C88" w:rsidRPr="0003648D" w:rsidRDefault="00415C88" w:rsidP="009227B5">
      <w:pPr>
        <w:spacing w:before="240" w:after="240"/>
        <w:ind w:left="1440" w:hanging="720"/>
        <w:rPr>
          <w:szCs w:val="20"/>
        </w:rPr>
      </w:pPr>
      <w:r w:rsidRPr="0003648D">
        <w:rPr>
          <w:szCs w:val="20"/>
        </w:rPr>
        <w:t>(n)</w:t>
      </w:r>
      <w:r w:rsidRPr="0003648D">
        <w:rPr>
          <w:szCs w:val="20"/>
        </w:rPr>
        <w:tab/>
        <w:t>Section 6.6.3.7, Real-Time High Dispatch Limit Override Energy Payment;</w:t>
      </w:r>
    </w:p>
    <w:p w14:paraId="221DDD69" w14:textId="77777777" w:rsidR="00415C88" w:rsidRPr="0003648D" w:rsidRDefault="00415C88" w:rsidP="00C61586">
      <w:pPr>
        <w:spacing w:after="240"/>
        <w:ind w:left="1440" w:hanging="720"/>
        <w:rPr>
          <w:szCs w:val="20"/>
        </w:rPr>
      </w:pPr>
      <w:r w:rsidRPr="0003648D">
        <w:rPr>
          <w:szCs w:val="20"/>
        </w:rPr>
        <w:t>(o)</w:t>
      </w:r>
      <w:r w:rsidRPr="0003648D">
        <w:rPr>
          <w:szCs w:val="20"/>
        </w:rPr>
        <w:tab/>
        <w:t>Section 6.6.3.8, Real-Time High Dispatch Limit Override Energy Charge;</w:t>
      </w:r>
    </w:p>
    <w:p w14:paraId="6EC3C8F4" w14:textId="77777777" w:rsidR="00415C88" w:rsidRPr="0003648D" w:rsidRDefault="00415C88" w:rsidP="00C61586">
      <w:pPr>
        <w:spacing w:after="240"/>
        <w:ind w:left="1440" w:hanging="720"/>
        <w:rPr>
          <w:szCs w:val="20"/>
        </w:rPr>
      </w:pPr>
      <w:r w:rsidRPr="0003648D">
        <w:rPr>
          <w:szCs w:val="20"/>
        </w:rPr>
        <w:t>(p)</w:t>
      </w:r>
      <w:r w:rsidRPr="0003648D">
        <w:rPr>
          <w:szCs w:val="20"/>
        </w:rPr>
        <w:tab/>
        <w:t>Section 6.6.4, Real-Time Congestion Payment or Charge for Self-Schedules;</w:t>
      </w:r>
    </w:p>
    <w:p w14:paraId="6801213D" w14:textId="77777777" w:rsidR="00415C88" w:rsidRPr="0003648D" w:rsidRDefault="00415C88" w:rsidP="00C61586">
      <w:pPr>
        <w:spacing w:after="240"/>
        <w:ind w:left="1440" w:hanging="720"/>
        <w:rPr>
          <w:szCs w:val="20"/>
        </w:rPr>
      </w:pPr>
      <w:r w:rsidRPr="0003648D">
        <w:rPr>
          <w:szCs w:val="20"/>
        </w:rPr>
        <w:t>(q)</w:t>
      </w:r>
      <w:r w:rsidRPr="0003648D">
        <w:rPr>
          <w:szCs w:val="20"/>
        </w:rPr>
        <w:tab/>
        <w:t xml:space="preserve">Section 6.6.5.1.1.1, Base Point Deviation Charge for Over Generation; </w:t>
      </w:r>
    </w:p>
    <w:p w14:paraId="0E6510E2" w14:textId="77777777" w:rsidR="00415C88" w:rsidRPr="0003648D" w:rsidRDefault="00415C88" w:rsidP="00C61586">
      <w:pPr>
        <w:spacing w:after="240"/>
        <w:ind w:left="1440" w:hanging="720"/>
        <w:rPr>
          <w:szCs w:val="20"/>
        </w:rPr>
      </w:pPr>
      <w:r w:rsidRPr="0003648D">
        <w:rPr>
          <w:szCs w:val="20"/>
        </w:rPr>
        <w:t>(r)</w:t>
      </w:r>
      <w:r w:rsidRPr="0003648D">
        <w:rPr>
          <w:szCs w:val="20"/>
        </w:rPr>
        <w:tab/>
        <w:t xml:space="preserve">Section 6.6.5.1.1.2, Base Point Deviation Charge for Under Generation; </w:t>
      </w:r>
    </w:p>
    <w:p w14:paraId="56455AE8" w14:textId="77777777" w:rsidR="00415C88" w:rsidRPr="0003648D" w:rsidRDefault="00415C88" w:rsidP="00C61586">
      <w:pPr>
        <w:spacing w:after="240"/>
        <w:ind w:left="1440" w:hanging="720"/>
        <w:rPr>
          <w:szCs w:val="20"/>
        </w:rPr>
      </w:pPr>
      <w:r w:rsidRPr="0003648D">
        <w:rPr>
          <w:szCs w:val="20"/>
        </w:rPr>
        <w:t>(s)</w:t>
      </w:r>
      <w:r w:rsidRPr="0003648D">
        <w:rPr>
          <w:szCs w:val="20"/>
        </w:rPr>
        <w:tab/>
        <w:t xml:space="preserve">Section 6.6.5.2, IRR Generation Resource Base Point Deviation Charge; </w:t>
      </w:r>
    </w:p>
    <w:p w14:paraId="3DBD67F3" w14:textId="77777777" w:rsidR="00415C88" w:rsidRPr="0003648D" w:rsidRDefault="00415C88" w:rsidP="00C61586">
      <w:pPr>
        <w:spacing w:after="240"/>
        <w:ind w:left="1440" w:hanging="720"/>
        <w:rPr>
          <w:szCs w:val="20"/>
        </w:rPr>
      </w:pPr>
      <w:r w:rsidRPr="0003648D">
        <w:rPr>
          <w:szCs w:val="20"/>
        </w:rPr>
        <w:t>(t)</w:t>
      </w:r>
      <w:r w:rsidRPr="0003648D">
        <w:rPr>
          <w:szCs w:val="20"/>
        </w:rPr>
        <w:tab/>
        <w:t>Section 6.6.5.4, Base Point Deviation Payment;</w:t>
      </w:r>
    </w:p>
    <w:p w14:paraId="26499DCF" w14:textId="77777777" w:rsidR="00415C88" w:rsidRPr="0003648D" w:rsidRDefault="00415C88" w:rsidP="00C61586">
      <w:pPr>
        <w:spacing w:after="240"/>
        <w:ind w:left="1440" w:hanging="720"/>
        <w:rPr>
          <w:szCs w:val="20"/>
        </w:rPr>
      </w:pPr>
      <w:r w:rsidRPr="0003648D">
        <w:rPr>
          <w:szCs w:val="20"/>
        </w:rPr>
        <w:t>(u)</w:t>
      </w:r>
      <w:r w:rsidRPr="0003648D">
        <w:rPr>
          <w:szCs w:val="20"/>
        </w:rPr>
        <w:tab/>
        <w:t>Section 6.6.6.1, RMR Standby Payment;</w:t>
      </w:r>
    </w:p>
    <w:p w14:paraId="7137E171" w14:textId="77777777" w:rsidR="00415C88" w:rsidRPr="0003648D" w:rsidRDefault="00415C88" w:rsidP="00C61586">
      <w:pPr>
        <w:spacing w:after="240"/>
        <w:ind w:left="1440" w:hanging="720"/>
        <w:rPr>
          <w:szCs w:val="20"/>
        </w:rPr>
      </w:pPr>
      <w:r w:rsidRPr="0003648D">
        <w:rPr>
          <w:szCs w:val="20"/>
        </w:rPr>
        <w:t>(v)</w:t>
      </w:r>
      <w:r w:rsidRPr="0003648D">
        <w:rPr>
          <w:szCs w:val="20"/>
        </w:rPr>
        <w:tab/>
        <w:t>Section 6.6.6.2, RMR Payment for Energy;</w:t>
      </w:r>
    </w:p>
    <w:p w14:paraId="07D0A4B0" w14:textId="77777777" w:rsidR="00415C88" w:rsidRPr="0003648D" w:rsidRDefault="00415C88" w:rsidP="00C61586">
      <w:pPr>
        <w:spacing w:after="240"/>
        <w:ind w:left="1440" w:hanging="720"/>
        <w:rPr>
          <w:szCs w:val="20"/>
        </w:rPr>
      </w:pPr>
      <w:r w:rsidRPr="0003648D">
        <w:rPr>
          <w:szCs w:val="20"/>
        </w:rPr>
        <w:t>(w)</w:t>
      </w:r>
      <w:r w:rsidRPr="0003648D">
        <w:rPr>
          <w:szCs w:val="20"/>
        </w:rPr>
        <w:tab/>
        <w:t>Section 6.6.6.3, RMR Adjustment Charge;</w:t>
      </w:r>
    </w:p>
    <w:p w14:paraId="6A4AB87F" w14:textId="77777777" w:rsidR="00415C88" w:rsidRPr="0003648D" w:rsidRDefault="00415C88" w:rsidP="00C61586">
      <w:pPr>
        <w:spacing w:after="240"/>
        <w:ind w:left="1440" w:hanging="720"/>
        <w:rPr>
          <w:szCs w:val="20"/>
        </w:rPr>
      </w:pPr>
      <w:r w:rsidRPr="0003648D">
        <w:rPr>
          <w:szCs w:val="20"/>
        </w:rPr>
        <w:t>(x)</w:t>
      </w:r>
      <w:r w:rsidRPr="0003648D">
        <w:rPr>
          <w:szCs w:val="20"/>
        </w:rPr>
        <w:tab/>
        <w:t>Section 6.6.6.4, RMR Charge for Unexcused Misconduct;</w:t>
      </w:r>
    </w:p>
    <w:p w14:paraId="4F94C1B1" w14:textId="77777777" w:rsidR="00415C88" w:rsidRPr="0003648D" w:rsidRDefault="00415C88" w:rsidP="00C61586">
      <w:pPr>
        <w:spacing w:after="240"/>
        <w:ind w:left="1440" w:hanging="720"/>
        <w:rPr>
          <w:szCs w:val="20"/>
        </w:rPr>
      </w:pPr>
      <w:r w:rsidRPr="0003648D">
        <w:rPr>
          <w:szCs w:val="20"/>
        </w:rPr>
        <w:t>(y)</w:t>
      </w:r>
      <w:r w:rsidRPr="0003648D">
        <w:rPr>
          <w:szCs w:val="20"/>
        </w:rPr>
        <w:tab/>
        <w:t>Section 6.6.6.5, RMR Service Charge;</w:t>
      </w:r>
    </w:p>
    <w:p w14:paraId="18D7902D" w14:textId="77777777" w:rsidR="00415C88" w:rsidRPr="0003648D" w:rsidRDefault="00415C88" w:rsidP="00C61586">
      <w:pPr>
        <w:spacing w:after="240"/>
        <w:ind w:left="1440" w:hanging="720"/>
        <w:rPr>
          <w:szCs w:val="20"/>
        </w:rPr>
      </w:pPr>
      <w:r w:rsidRPr="0003648D">
        <w:rPr>
          <w:szCs w:val="20"/>
        </w:rPr>
        <w:t>(z)</w:t>
      </w:r>
      <w:r w:rsidRPr="0003648D">
        <w:rPr>
          <w:szCs w:val="20"/>
        </w:rPr>
        <w:tab/>
        <w:t>Paragraph (2) of Section 6.6.7.1, Voltage Support Service Payments;</w:t>
      </w:r>
    </w:p>
    <w:p w14:paraId="20C2BEE7" w14:textId="77777777" w:rsidR="00415C88" w:rsidRPr="0003648D" w:rsidRDefault="00415C88" w:rsidP="00C61586">
      <w:pPr>
        <w:spacing w:after="240"/>
        <w:ind w:left="1440" w:hanging="720"/>
        <w:rPr>
          <w:szCs w:val="20"/>
        </w:rPr>
      </w:pPr>
      <w:r w:rsidRPr="0003648D">
        <w:rPr>
          <w:szCs w:val="20"/>
        </w:rPr>
        <w:t>(aa)</w:t>
      </w:r>
      <w:r w:rsidRPr="0003648D">
        <w:rPr>
          <w:szCs w:val="20"/>
        </w:rPr>
        <w:tab/>
        <w:t>Paragraph (4) of Section 6.6.7.1;</w:t>
      </w:r>
    </w:p>
    <w:p w14:paraId="6A22725E" w14:textId="77777777" w:rsidR="00415C88" w:rsidRPr="0003648D" w:rsidRDefault="00415C88" w:rsidP="00C61586">
      <w:pPr>
        <w:spacing w:after="240"/>
        <w:ind w:left="1440" w:hanging="720"/>
        <w:rPr>
          <w:szCs w:val="20"/>
        </w:rPr>
      </w:pPr>
      <w:r w:rsidRPr="0003648D">
        <w:rPr>
          <w:szCs w:val="20"/>
        </w:rPr>
        <w:t>(bb)</w:t>
      </w:r>
      <w:r w:rsidRPr="0003648D">
        <w:rPr>
          <w:szCs w:val="20"/>
        </w:rPr>
        <w:tab/>
        <w:t>Section 6.6.7.2, Voltage Support Charge;</w:t>
      </w:r>
    </w:p>
    <w:p w14:paraId="468A60CE" w14:textId="77777777" w:rsidR="00415C88" w:rsidRPr="0003648D" w:rsidRDefault="00415C88" w:rsidP="00C61586">
      <w:pPr>
        <w:spacing w:after="240"/>
        <w:ind w:left="1440" w:hanging="720"/>
        <w:rPr>
          <w:szCs w:val="20"/>
        </w:rPr>
      </w:pPr>
      <w:r w:rsidRPr="0003648D">
        <w:rPr>
          <w:szCs w:val="20"/>
        </w:rPr>
        <w:t>(cc)</w:t>
      </w:r>
      <w:r w:rsidRPr="0003648D">
        <w:rPr>
          <w:szCs w:val="20"/>
        </w:rPr>
        <w:tab/>
        <w:t>Section 6.6.8.1, Black Start Hourly Standby Fee Payment;</w:t>
      </w:r>
    </w:p>
    <w:p w14:paraId="45B0A4D0" w14:textId="77777777" w:rsidR="00415C88" w:rsidRPr="0003648D" w:rsidRDefault="00415C88" w:rsidP="00C61586">
      <w:pPr>
        <w:spacing w:after="240"/>
        <w:ind w:left="1440" w:hanging="720"/>
        <w:rPr>
          <w:szCs w:val="20"/>
        </w:rPr>
      </w:pPr>
      <w:r w:rsidRPr="0003648D">
        <w:rPr>
          <w:szCs w:val="20"/>
        </w:rPr>
        <w:t>(dd)</w:t>
      </w:r>
      <w:r w:rsidRPr="0003648D">
        <w:rPr>
          <w:szCs w:val="20"/>
        </w:rPr>
        <w:tab/>
        <w:t>Section 6.6.8.2, Black Start Capacity Charge;</w:t>
      </w:r>
    </w:p>
    <w:p w14:paraId="24AFA192" w14:textId="77777777" w:rsidR="00415C88" w:rsidRPr="0003648D" w:rsidRDefault="00415C88" w:rsidP="00C61586">
      <w:pPr>
        <w:spacing w:after="240"/>
        <w:ind w:left="1440" w:hanging="720"/>
        <w:rPr>
          <w:szCs w:val="20"/>
        </w:rPr>
      </w:pPr>
      <w:r w:rsidRPr="0003648D">
        <w:rPr>
          <w:szCs w:val="20"/>
        </w:rPr>
        <w:t>(ee)</w:t>
      </w:r>
      <w:r w:rsidRPr="0003648D">
        <w:rPr>
          <w:szCs w:val="20"/>
        </w:rPr>
        <w:tab/>
        <w:t>Section 6.6.9.1, Payment for Emergency Power Increase Directed by ERCOT;</w:t>
      </w:r>
    </w:p>
    <w:p w14:paraId="00D627FF" w14:textId="77777777" w:rsidR="00415C88" w:rsidRPr="0003648D" w:rsidRDefault="00415C88" w:rsidP="00C61586">
      <w:pPr>
        <w:spacing w:after="240"/>
        <w:ind w:left="1440" w:hanging="720"/>
        <w:rPr>
          <w:szCs w:val="20"/>
        </w:rPr>
      </w:pPr>
      <w:r w:rsidRPr="0003648D">
        <w:rPr>
          <w:szCs w:val="20"/>
        </w:rPr>
        <w:t>(ff)</w:t>
      </w:r>
      <w:r w:rsidRPr="0003648D">
        <w:rPr>
          <w:szCs w:val="20"/>
        </w:rPr>
        <w:tab/>
        <w:t>Section 6.6.9.2, Charge for Emergency Power Increases;</w:t>
      </w:r>
    </w:p>
    <w:p w14:paraId="32C91FD4" w14:textId="77777777" w:rsidR="00415C88" w:rsidRPr="0003648D" w:rsidRDefault="00415C88" w:rsidP="00C61586">
      <w:pPr>
        <w:spacing w:after="240"/>
        <w:ind w:left="1440" w:hanging="720"/>
        <w:rPr>
          <w:szCs w:val="20"/>
        </w:rPr>
      </w:pPr>
      <w:r w:rsidRPr="0003648D">
        <w:rPr>
          <w:szCs w:val="20"/>
        </w:rPr>
        <w:lastRenderedPageBreak/>
        <w:t>(gg)</w:t>
      </w:r>
      <w:r w:rsidRPr="0003648D">
        <w:rPr>
          <w:szCs w:val="20"/>
        </w:rPr>
        <w:tab/>
        <w:t>Section 6.6.10, Real-Time Revenue Neutrality Allocation;</w:t>
      </w:r>
    </w:p>
    <w:p w14:paraId="68D6D8B6" w14:textId="77777777" w:rsidR="00415C88" w:rsidRPr="0003648D" w:rsidRDefault="00415C88" w:rsidP="00C61586">
      <w:pPr>
        <w:spacing w:after="240"/>
        <w:ind w:left="1440" w:hanging="720"/>
        <w:rPr>
          <w:szCs w:val="20"/>
        </w:rPr>
      </w:pPr>
      <w:r w:rsidRPr="0003648D">
        <w:rPr>
          <w:szCs w:val="20"/>
        </w:rPr>
        <w:t>(hh)</w:t>
      </w:r>
      <w:r w:rsidRPr="0003648D">
        <w:rPr>
          <w:szCs w:val="20"/>
        </w:rPr>
        <w:tab/>
        <w:t>Paragraph (1)(a) of Section 6.7.1, Payments for Ancillary Service Capacity Sold in a Supplemental Ancillary Services Market (SASM) or Reconfiguration Supplemental Ancillary Services Market (RSASM);</w:t>
      </w:r>
    </w:p>
    <w:p w14:paraId="1544BB83" w14:textId="77777777" w:rsidR="00415C88" w:rsidRPr="0003648D" w:rsidRDefault="00415C88" w:rsidP="00C61586">
      <w:pPr>
        <w:spacing w:after="240"/>
        <w:ind w:left="1440" w:hanging="720"/>
        <w:rPr>
          <w:szCs w:val="20"/>
        </w:rPr>
      </w:pPr>
      <w:r w:rsidRPr="0003648D">
        <w:rPr>
          <w:szCs w:val="20"/>
        </w:rPr>
        <w:t>(ii)</w:t>
      </w:r>
      <w:r w:rsidRPr="0003648D">
        <w:rPr>
          <w:szCs w:val="20"/>
        </w:rPr>
        <w:tab/>
        <w:t>Paragraph (1)(b) of Section 6.7.1;</w:t>
      </w:r>
    </w:p>
    <w:p w14:paraId="08DA5647" w14:textId="77777777" w:rsidR="00415C88" w:rsidRPr="0003648D" w:rsidRDefault="00415C88" w:rsidP="00C61586">
      <w:pPr>
        <w:spacing w:after="240"/>
        <w:ind w:left="1440" w:hanging="720"/>
        <w:rPr>
          <w:szCs w:val="20"/>
        </w:rPr>
      </w:pPr>
      <w:r w:rsidRPr="0003648D">
        <w:rPr>
          <w:szCs w:val="20"/>
        </w:rPr>
        <w:t>(jj)</w:t>
      </w:r>
      <w:r w:rsidRPr="0003648D">
        <w:rPr>
          <w:szCs w:val="20"/>
        </w:rPr>
        <w:tab/>
        <w:t>Paragraph (1)(c) of Section 6.7.1;</w:t>
      </w:r>
    </w:p>
    <w:p w14:paraId="3B2C926C" w14:textId="77777777" w:rsidR="00415C88" w:rsidRPr="0003648D" w:rsidRDefault="00415C88" w:rsidP="00C61586">
      <w:pPr>
        <w:spacing w:after="240"/>
        <w:ind w:left="1440" w:hanging="720"/>
        <w:rPr>
          <w:szCs w:val="20"/>
        </w:rPr>
      </w:pPr>
      <w:r w:rsidRPr="0003648D">
        <w:rPr>
          <w:szCs w:val="20"/>
        </w:rPr>
        <w:t>(kk)</w:t>
      </w:r>
      <w:r w:rsidRPr="0003648D">
        <w:rPr>
          <w:szCs w:val="20"/>
        </w:rPr>
        <w:tab/>
        <w:t xml:space="preserve">Paragraph (1)(d) of Section 6.7.1; </w:t>
      </w:r>
    </w:p>
    <w:p w14:paraId="37FA0EA7" w14:textId="77777777" w:rsidR="00415C88" w:rsidRPr="0003648D" w:rsidRDefault="00830E84" w:rsidP="00C61586">
      <w:pPr>
        <w:spacing w:after="240"/>
        <w:ind w:left="1440" w:hanging="720"/>
        <w:rPr>
          <w:ins w:id="5698" w:author="STEC 042618" w:date="2018-04-13T12:39:00Z"/>
          <w:szCs w:val="20"/>
        </w:rPr>
      </w:pPr>
      <w:ins w:id="5699" w:author="STEC 042618" w:date="2018-04-13T12:39:00Z">
        <w:r w:rsidRPr="0003648D">
          <w:rPr>
            <w:szCs w:val="20"/>
          </w:rPr>
          <w:t>(ll</w:t>
        </w:r>
        <w:r w:rsidR="00415C88" w:rsidRPr="0003648D">
          <w:rPr>
            <w:szCs w:val="20"/>
          </w:rPr>
          <w:t>)</w:t>
        </w:r>
        <w:r w:rsidR="00415C88" w:rsidRPr="0003648D">
          <w:rPr>
            <w:szCs w:val="20"/>
          </w:rPr>
          <w:tab/>
          <w:t xml:space="preserve">Paragraph (1)(e) of Section 6.7.1; </w:t>
        </w:r>
      </w:ins>
    </w:p>
    <w:p w14:paraId="0F10F935" w14:textId="77777777" w:rsidR="00415C88" w:rsidRPr="0003648D" w:rsidRDefault="00415C88" w:rsidP="00C61586">
      <w:pPr>
        <w:spacing w:after="240"/>
        <w:ind w:left="1440" w:hanging="720"/>
        <w:rPr>
          <w:szCs w:val="20"/>
        </w:rPr>
      </w:pPr>
      <w:r w:rsidRPr="0003648D">
        <w:rPr>
          <w:szCs w:val="20"/>
        </w:rPr>
        <w:t>(</w:t>
      </w:r>
      <w:ins w:id="5700" w:author="STEC 042618" w:date="2018-04-13T12:51:00Z">
        <w:r w:rsidR="00830E84" w:rsidRPr="0003648D">
          <w:rPr>
            <w:szCs w:val="20"/>
          </w:rPr>
          <w:t>mm</w:t>
        </w:r>
      </w:ins>
      <w:del w:id="5701" w:author="STEC 042618" w:date="2018-04-13T12:51:00Z">
        <w:r w:rsidRPr="0003648D" w:rsidDel="00830E84">
          <w:rPr>
            <w:szCs w:val="20"/>
          </w:rPr>
          <w:delText>ll</w:delText>
        </w:r>
      </w:del>
      <w:r w:rsidRPr="0003648D">
        <w:rPr>
          <w:szCs w:val="20"/>
        </w:rPr>
        <w:t>)</w:t>
      </w:r>
      <w:r w:rsidRPr="0003648D">
        <w:rPr>
          <w:szCs w:val="20"/>
        </w:rPr>
        <w:tab/>
        <w:t>Paragraph (1)(a) of Section 6.7.2, Payments for Ancillary Service Capacity Assigned in Real-Time Operations;</w:t>
      </w:r>
    </w:p>
    <w:p w14:paraId="1935263F" w14:textId="77777777" w:rsidR="00415C88" w:rsidRDefault="00415C88" w:rsidP="00C61586">
      <w:pPr>
        <w:spacing w:after="240"/>
        <w:ind w:left="1440" w:hanging="720"/>
        <w:rPr>
          <w:ins w:id="5702" w:author="ERCOT 06XX18" w:date="2018-06-06T14:14:00Z"/>
          <w:szCs w:val="20"/>
        </w:rPr>
      </w:pPr>
      <w:r w:rsidRPr="0003648D">
        <w:rPr>
          <w:szCs w:val="20"/>
        </w:rPr>
        <w:t>(</w:t>
      </w:r>
      <w:ins w:id="5703" w:author="STEC 042618" w:date="2018-04-13T12:51:00Z">
        <w:r w:rsidR="00830E84" w:rsidRPr="0003648D">
          <w:rPr>
            <w:szCs w:val="20"/>
          </w:rPr>
          <w:t>nn</w:t>
        </w:r>
      </w:ins>
      <w:del w:id="5704" w:author="STEC 042618" w:date="2018-04-13T12:51:00Z">
        <w:r w:rsidRPr="0003648D" w:rsidDel="00830E84">
          <w:rPr>
            <w:szCs w:val="20"/>
          </w:rPr>
          <w:delText>mm</w:delText>
        </w:r>
      </w:del>
      <w:r w:rsidRPr="0003648D">
        <w:rPr>
          <w:szCs w:val="20"/>
        </w:rPr>
        <w:t>)</w:t>
      </w:r>
      <w:r w:rsidRPr="0003648D">
        <w:rPr>
          <w:szCs w:val="20"/>
        </w:rPr>
        <w:tab/>
        <w:t>Paragraph (1)(b) of Section 6.7.2;</w:t>
      </w:r>
    </w:p>
    <w:p w14:paraId="2708F703" w14:textId="77777777" w:rsidR="00B8618F" w:rsidRPr="0003648D" w:rsidRDefault="00B8618F" w:rsidP="00C61586">
      <w:pPr>
        <w:spacing w:after="240"/>
        <w:ind w:left="1440" w:hanging="720"/>
        <w:rPr>
          <w:szCs w:val="20"/>
        </w:rPr>
      </w:pPr>
      <w:ins w:id="5705" w:author="ERCOT 06XX18" w:date="2018-06-06T14:14:00Z">
        <w:r>
          <w:rPr>
            <w:szCs w:val="20"/>
          </w:rPr>
          <w:t>(oo)</w:t>
        </w:r>
        <w:r>
          <w:rPr>
            <w:szCs w:val="20"/>
          </w:rPr>
          <w:tab/>
          <w:t>Paragraph (1)</w:t>
        </w:r>
      </w:ins>
      <w:ins w:id="5706" w:author="ERCOT 06XX18" w:date="2018-06-06T14:15:00Z">
        <w:r>
          <w:rPr>
            <w:szCs w:val="20"/>
          </w:rPr>
          <w:t xml:space="preserve">(c) of Section 6.7.2; </w:t>
        </w:r>
      </w:ins>
    </w:p>
    <w:p w14:paraId="1DF8E371" w14:textId="4B87CFB5" w:rsidR="00415C88" w:rsidRPr="0003648D" w:rsidRDefault="00415C88" w:rsidP="00C61586">
      <w:pPr>
        <w:spacing w:after="240"/>
        <w:ind w:left="1440" w:hanging="720"/>
        <w:rPr>
          <w:szCs w:val="20"/>
        </w:rPr>
      </w:pPr>
      <w:r w:rsidRPr="0003648D">
        <w:rPr>
          <w:szCs w:val="20"/>
        </w:rPr>
        <w:t>(</w:t>
      </w:r>
      <w:ins w:id="5707" w:author="ERCOT 06XX18" w:date="2018-06-12T14:50:00Z">
        <w:r w:rsidR="00B6471D">
          <w:rPr>
            <w:szCs w:val="20"/>
          </w:rPr>
          <w:t>pp</w:t>
        </w:r>
      </w:ins>
      <w:ins w:id="5708" w:author="STEC 042618" w:date="2018-04-13T12:51:00Z">
        <w:del w:id="5709" w:author="ERCOT 06XX18" w:date="2018-06-12T14:50:00Z">
          <w:r w:rsidR="00830E84" w:rsidRPr="0003648D" w:rsidDel="00B6471D">
            <w:rPr>
              <w:szCs w:val="20"/>
            </w:rPr>
            <w:delText>oo</w:delText>
          </w:r>
        </w:del>
      </w:ins>
      <w:del w:id="5710" w:author="STEC 042618" w:date="2018-04-13T12:51:00Z">
        <w:r w:rsidRPr="0003648D" w:rsidDel="00830E84">
          <w:rPr>
            <w:szCs w:val="20"/>
          </w:rPr>
          <w:delText>nn</w:delText>
        </w:r>
      </w:del>
      <w:r w:rsidRPr="0003648D">
        <w:rPr>
          <w:szCs w:val="20"/>
        </w:rPr>
        <w:t>)</w:t>
      </w:r>
      <w:r w:rsidRPr="0003648D">
        <w:rPr>
          <w:szCs w:val="20"/>
        </w:rPr>
        <w:tab/>
        <w:t>Paragraph (1)(a) of Section 6.7.2.1, Charges for Infeasible Ancillary Service Capacity Due to Transmission Constraints;</w:t>
      </w:r>
    </w:p>
    <w:p w14:paraId="703A261D" w14:textId="34382866" w:rsidR="00415C88" w:rsidRPr="0003648D" w:rsidRDefault="00415C88" w:rsidP="00C61586">
      <w:pPr>
        <w:spacing w:after="240"/>
        <w:ind w:left="1440" w:hanging="720"/>
        <w:rPr>
          <w:szCs w:val="20"/>
        </w:rPr>
      </w:pPr>
      <w:r w:rsidRPr="0003648D">
        <w:rPr>
          <w:szCs w:val="20"/>
        </w:rPr>
        <w:t>(</w:t>
      </w:r>
      <w:ins w:id="5711" w:author="ERCOT 06XX18" w:date="2018-06-12T14:50:00Z">
        <w:r w:rsidR="00B6471D">
          <w:rPr>
            <w:szCs w:val="20"/>
          </w:rPr>
          <w:t>qq</w:t>
        </w:r>
      </w:ins>
      <w:ins w:id="5712" w:author="STEC 042618" w:date="2018-04-13T12:51:00Z">
        <w:del w:id="5713" w:author="ERCOT 06XX18" w:date="2018-06-12T14:50:00Z">
          <w:r w:rsidR="00830E84" w:rsidRPr="0003648D" w:rsidDel="00B6471D">
            <w:rPr>
              <w:szCs w:val="20"/>
            </w:rPr>
            <w:delText>pp</w:delText>
          </w:r>
        </w:del>
      </w:ins>
      <w:del w:id="5714" w:author="STEC 042618" w:date="2018-04-13T12:51:00Z">
        <w:r w:rsidRPr="0003648D" w:rsidDel="00830E84">
          <w:rPr>
            <w:szCs w:val="20"/>
          </w:rPr>
          <w:delText>oo</w:delText>
        </w:r>
      </w:del>
      <w:r w:rsidRPr="0003648D">
        <w:rPr>
          <w:szCs w:val="20"/>
        </w:rPr>
        <w:t>)</w:t>
      </w:r>
      <w:r w:rsidRPr="0003648D">
        <w:rPr>
          <w:szCs w:val="20"/>
        </w:rPr>
        <w:tab/>
        <w:t>Paragraph (1)(b) of Section 6.7.2.1;</w:t>
      </w:r>
    </w:p>
    <w:p w14:paraId="01D50BFE" w14:textId="69729C21" w:rsidR="00415C88" w:rsidRPr="0003648D" w:rsidRDefault="00415C88" w:rsidP="00C61586">
      <w:pPr>
        <w:spacing w:after="240"/>
        <w:ind w:left="1440" w:hanging="720"/>
        <w:rPr>
          <w:szCs w:val="20"/>
        </w:rPr>
      </w:pPr>
      <w:r w:rsidRPr="0003648D">
        <w:rPr>
          <w:szCs w:val="20"/>
        </w:rPr>
        <w:t>(</w:t>
      </w:r>
      <w:ins w:id="5715" w:author="ERCOT 06XX18" w:date="2018-06-12T14:50:00Z">
        <w:r w:rsidR="00B6471D">
          <w:rPr>
            <w:szCs w:val="20"/>
          </w:rPr>
          <w:t>rr</w:t>
        </w:r>
      </w:ins>
      <w:ins w:id="5716" w:author="STEC 042618" w:date="2018-04-13T12:51:00Z">
        <w:del w:id="5717" w:author="ERCOT 06XX18" w:date="2018-06-12T14:50:00Z">
          <w:r w:rsidR="00830E84" w:rsidRPr="0003648D" w:rsidDel="00B6471D">
            <w:rPr>
              <w:szCs w:val="20"/>
            </w:rPr>
            <w:delText>qq</w:delText>
          </w:r>
        </w:del>
      </w:ins>
      <w:del w:id="5718" w:author="STEC 042618" w:date="2018-04-13T12:51:00Z">
        <w:r w:rsidRPr="0003648D" w:rsidDel="00830E84">
          <w:rPr>
            <w:szCs w:val="20"/>
          </w:rPr>
          <w:delText>pp</w:delText>
        </w:r>
      </w:del>
      <w:r w:rsidRPr="0003648D">
        <w:rPr>
          <w:szCs w:val="20"/>
        </w:rPr>
        <w:t>)</w:t>
      </w:r>
      <w:r w:rsidRPr="0003648D">
        <w:rPr>
          <w:szCs w:val="20"/>
        </w:rPr>
        <w:tab/>
        <w:t>Paragraph (1)(c) of Section 6.7.2.1;</w:t>
      </w:r>
    </w:p>
    <w:p w14:paraId="6539C0A6" w14:textId="6CDC9E57" w:rsidR="00415C88" w:rsidRPr="0003648D" w:rsidRDefault="00415C88" w:rsidP="00C61586">
      <w:pPr>
        <w:spacing w:after="240"/>
        <w:ind w:left="1440" w:hanging="720"/>
        <w:rPr>
          <w:ins w:id="5719" w:author="STEC 042618" w:date="2018-04-13T12:47:00Z"/>
          <w:szCs w:val="20"/>
        </w:rPr>
      </w:pPr>
      <w:r w:rsidRPr="0003648D">
        <w:rPr>
          <w:szCs w:val="20"/>
        </w:rPr>
        <w:t>(</w:t>
      </w:r>
      <w:ins w:id="5720" w:author="ERCOT 06XX18" w:date="2018-06-12T14:50:00Z">
        <w:r w:rsidR="00B6471D">
          <w:rPr>
            <w:szCs w:val="20"/>
          </w:rPr>
          <w:t>ss</w:t>
        </w:r>
      </w:ins>
      <w:ins w:id="5721" w:author="STEC 042618" w:date="2018-04-13T12:51:00Z">
        <w:del w:id="5722" w:author="ERCOT 06XX18" w:date="2018-06-12T14:50:00Z">
          <w:r w:rsidR="00830E84" w:rsidRPr="0003648D" w:rsidDel="00B6471D">
            <w:rPr>
              <w:szCs w:val="20"/>
            </w:rPr>
            <w:delText>rr</w:delText>
          </w:r>
        </w:del>
      </w:ins>
      <w:del w:id="5723" w:author="STEC 042618" w:date="2018-04-13T12:51:00Z">
        <w:r w:rsidRPr="0003648D" w:rsidDel="00830E84">
          <w:rPr>
            <w:szCs w:val="20"/>
          </w:rPr>
          <w:delText>qq</w:delText>
        </w:r>
      </w:del>
      <w:r w:rsidRPr="0003648D">
        <w:rPr>
          <w:szCs w:val="20"/>
        </w:rPr>
        <w:t>)</w:t>
      </w:r>
      <w:r w:rsidRPr="0003648D">
        <w:rPr>
          <w:szCs w:val="20"/>
        </w:rPr>
        <w:tab/>
        <w:t>Paragraph (1)(d) of Section 6.7.2.1;</w:t>
      </w:r>
    </w:p>
    <w:p w14:paraId="73A0950B" w14:textId="66B34F36" w:rsidR="00830E84" w:rsidRPr="0003648D" w:rsidRDefault="00830E84" w:rsidP="00C61586">
      <w:pPr>
        <w:spacing w:after="240"/>
        <w:ind w:left="1440" w:hanging="720"/>
        <w:rPr>
          <w:ins w:id="5724" w:author="STEC 042618" w:date="2018-04-13T12:47:00Z"/>
          <w:szCs w:val="20"/>
        </w:rPr>
      </w:pPr>
      <w:ins w:id="5725" w:author="STEC 042618" w:date="2018-04-13T12:47:00Z">
        <w:r w:rsidRPr="0003648D">
          <w:rPr>
            <w:szCs w:val="20"/>
          </w:rPr>
          <w:t>(</w:t>
        </w:r>
      </w:ins>
      <w:ins w:id="5726" w:author="ERCOT 06XX18" w:date="2018-06-12T14:50:00Z">
        <w:r w:rsidR="00B6471D">
          <w:rPr>
            <w:szCs w:val="20"/>
          </w:rPr>
          <w:t>tt</w:t>
        </w:r>
      </w:ins>
      <w:ins w:id="5727" w:author="STEC 042618" w:date="2018-04-13T12:47:00Z">
        <w:del w:id="5728" w:author="ERCOT 06XX18" w:date="2018-06-12T14:50:00Z">
          <w:r w:rsidRPr="0003648D" w:rsidDel="00B6471D">
            <w:rPr>
              <w:szCs w:val="20"/>
            </w:rPr>
            <w:delText>ss</w:delText>
          </w:r>
        </w:del>
        <w:r w:rsidRPr="0003648D">
          <w:rPr>
            <w:szCs w:val="20"/>
          </w:rPr>
          <w:t>)</w:t>
        </w:r>
        <w:r w:rsidRPr="0003648D">
          <w:rPr>
            <w:szCs w:val="20"/>
          </w:rPr>
          <w:tab/>
          <w:t>Paragraph (1)(e) of Section 6.7.2.1;</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15C88" w:rsidRPr="0003648D" w14:paraId="3EB0FBA0" w14:textId="77777777" w:rsidTr="00415C88">
        <w:tc>
          <w:tcPr>
            <w:tcW w:w="9766" w:type="dxa"/>
            <w:shd w:val="pct12" w:color="auto" w:fill="auto"/>
          </w:tcPr>
          <w:p w14:paraId="7282B7AF" w14:textId="07F2C222" w:rsidR="00415C88" w:rsidRPr="0003648D" w:rsidRDefault="00415C88" w:rsidP="00415C88">
            <w:pPr>
              <w:spacing w:before="120" w:after="240"/>
              <w:rPr>
                <w:b/>
                <w:i/>
                <w:iCs/>
              </w:rPr>
            </w:pPr>
            <w:r w:rsidRPr="0003648D">
              <w:rPr>
                <w:b/>
                <w:i/>
                <w:iCs/>
              </w:rPr>
              <w:t>[NPRR841: Insert item (</w:t>
            </w:r>
            <w:ins w:id="5729" w:author="ERCOT 06XX18" w:date="2018-06-12T14:50:00Z">
              <w:r w:rsidR="00B6471D">
                <w:rPr>
                  <w:b/>
                  <w:i/>
                  <w:iCs/>
                </w:rPr>
                <w:t>uu</w:t>
              </w:r>
            </w:ins>
            <w:ins w:id="5730" w:author="STEC 042618" w:date="2018-04-26T10:38:00Z">
              <w:del w:id="5731" w:author="ERCOT 06XX18" w:date="2018-06-12T14:50:00Z">
                <w:r w:rsidR="009227B5" w:rsidRPr="0003648D" w:rsidDel="00B6471D">
                  <w:rPr>
                    <w:b/>
                    <w:i/>
                    <w:iCs/>
                  </w:rPr>
                  <w:delText>tt</w:delText>
                </w:r>
              </w:del>
            </w:ins>
            <w:del w:id="5732" w:author="STEC 042618" w:date="2018-04-26T10:38:00Z">
              <w:r w:rsidRPr="0003648D" w:rsidDel="009227B5">
                <w:rPr>
                  <w:b/>
                  <w:i/>
                  <w:iCs/>
                </w:rPr>
                <w:delText>rr</w:delText>
              </w:r>
            </w:del>
            <w:r w:rsidRPr="0003648D">
              <w:rPr>
                <w:b/>
                <w:i/>
                <w:iCs/>
              </w:rPr>
              <w:t>) below upon system implementation and renumber accordingly:]</w:t>
            </w:r>
          </w:p>
          <w:p w14:paraId="1BCDBBF9" w14:textId="070E3AF7" w:rsidR="00415C88" w:rsidRPr="0003648D" w:rsidRDefault="00415C88" w:rsidP="009227B5">
            <w:pPr>
              <w:spacing w:after="240"/>
              <w:ind w:left="1440" w:hanging="720"/>
            </w:pPr>
            <w:r w:rsidRPr="0003648D">
              <w:rPr>
                <w:szCs w:val="20"/>
              </w:rPr>
              <w:t>(</w:t>
            </w:r>
            <w:ins w:id="5733" w:author="ERCOT 06XX18" w:date="2018-06-12T14:50:00Z">
              <w:r w:rsidR="00B6471D">
                <w:rPr>
                  <w:szCs w:val="20"/>
                </w:rPr>
                <w:t>uu</w:t>
              </w:r>
            </w:ins>
            <w:ins w:id="5734" w:author="STEC 042618" w:date="2018-04-26T10:38:00Z">
              <w:del w:id="5735" w:author="ERCOT 06XX18" w:date="2018-06-12T14:50:00Z">
                <w:r w:rsidR="009227B5" w:rsidRPr="0003648D" w:rsidDel="00B6471D">
                  <w:rPr>
                    <w:szCs w:val="20"/>
                  </w:rPr>
                  <w:delText>tt</w:delText>
                </w:r>
              </w:del>
            </w:ins>
            <w:del w:id="5736" w:author="STEC 042618" w:date="2018-04-26T10:38:00Z">
              <w:r w:rsidRPr="0003648D" w:rsidDel="009227B5">
                <w:rPr>
                  <w:szCs w:val="20"/>
                </w:rPr>
                <w:delText>rr</w:delText>
              </w:r>
            </w:del>
            <w:r w:rsidRPr="0003648D">
              <w:rPr>
                <w:szCs w:val="20"/>
              </w:rPr>
              <w:t>)</w:t>
            </w:r>
            <w:r w:rsidRPr="0003648D">
              <w:rPr>
                <w:szCs w:val="20"/>
              </w:rPr>
              <w:tab/>
              <w:t>Paragraph (3) of Section 6.7.2.2, Real-Time Adjustments to Day-Ahead Make-Whole Payments due to Ancillary Services Infeasibility Charges;</w:t>
            </w:r>
          </w:p>
        </w:tc>
      </w:tr>
    </w:tbl>
    <w:p w14:paraId="26B1FD7F" w14:textId="47F8DA71" w:rsidR="00415C88" w:rsidRPr="0003648D" w:rsidRDefault="00415C88" w:rsidP="00C61586">
      <w:pPr>
        <w:spacing w:before="240" w:after="240"/>
        <w:ind w:left="1440" w:hanging="720"/>
        <w:rPr>
          <w:szCs w:val="20"/>
        </w:rPr>
      </w:pPr>
      <w:r w:rsidRPr="0003648D">
        <w:rPr>
          <w:szCs w:val="20"/>
        </w:rPr>
        <w:t>(</w:t>
      </w:r>
      <w:ins w:id="5737" w:author="ERCOT 06XX18" w:date="2018-06-12T14:50:00Z">
        <w:r w:rsidR="00B6471D">
          <w:rPr>
            <w:szCs w:val="20"/>
          </w:rPr>
          <w:t>uu</w:t>
        </w:r>
      </w:ins>
      <w:ins w:id="5738" w:author="STEC 042618" w:date="2018-04-13T12:51:00Z">
        <w:del w:id="5739" w:author="ERCOT 06XX18" w:date="2018-06-12T14:50:00Z">
          <w:r w:rsidR="00F80F67" w:rsidRPr="0003648D" w:rsidDel="00B6471D">
            <w:rPr>
              <w:szCs w:val="20"/>
            </w:rPr>
            <w:delText>tt</w:delText>
          </w:r>
        </w:del>
      </w:ins>
      <w:del w:id="5740" w:author="STEC 042618" w:date="2018-04-13T12:51:00Z">
        <w:r w:rsidRPr="0003648D" w:rsidDel="00F80F67">
          <w:rPr>
            <w:szCs w:val="20"/>
          </w:rPr>
          <w:delText>rr</w:delText>
        </w:r>
      </w:del>
      <w:r w:rsidRPr="0003648D">
        <w:rPr>
          <w:szCs w:val="20"/>
        </w:rPr>
        <w:t>)</w:t>
      </w:r>
      <w:r w:rsidRPr="0003648D">
        <w:rPr>
          <w:szCs w:val="20"/>
        </w:rPr>
        <w:tab/>
        <w:t>Paragraph (1)(a) of Section 6.7.3, Charges for Ancillary Service Capacity Replaced Due to Failure to Provide;</w:t>
      </w:r>
    </w:p>
    <w:p w14:paraId="1556B8D9" w14:textId="30E0EA2F" w:rsidR="00415C88" w:rsidRPr="0003648D" w:rsidRDefault="00415C88" w:rsidP="00C61586">
      <w:pPr>
        <w:spacing w:after="240"/>
        <w:ind w:left="1440" w:hanging="720"/>
        <w:rPr>
          <w:szCs w:val="20"/>
        </w:rPr>
      </w:pPr>
      <w:r w:rsidRPr="0003648D">
        <w:rPr>
          <w:szCs w:val="20"/>
        </w:rPr>
        <w:t>(</w:t>
      </w:r>
      <w:ins w:id="5741" w:author="ERCOT 06XX18" w:date="2018-06-12T14:50:00Z">
        <w:r w:rsidR="00B6471D">
          <w:rPr>
            <w:szCs w:val="20"/>
          </w:rPr>
          <w:t>vv</w:t>
        </w:r>
      </w:ins>
      <w:ins w:id="5742" w:author="STEC 042618" w:date="2018-04-13T12:51:00Z">
        <w:del w:id="5743" w:author="ERCOT 06XX18" w:date="2018-06-12T14:50:00Z">
          <w:r w:rsidR="00F80F67" w:rsidRPr="0003648D" w:rsidDel="00B6471D">
            <w:rPr>
              <w:szCs w:val="20"/>
            </w:rPr>
            <w:delText>uu</w:delText>
          </w:r>
        </w:del>
      </w:ins>
      <w:del w:id="5744" w:author="STEC 042618" w:date="2018-04-13T12:51:00Z">
        <w:r w:rsidRPr="0003648D" w:rsidDel="00F80F67">
          <w:rPr>
            <w:szCs w:val="20"/>
          </w:rPr>
          <w:delText>ss</w:delText>
        </w:r>
      </w:del>
      <w:r w:rsidRPr="0003648D">
        <w:rPr>
          <w:szCs w:val="20"/>
        </w:rPr>
        <w:t>)</w:t>
      </w:r>
      <w:r w:rsidRPr="0003648D">
        <w:rPr>
          <w:szCs w:val="20"/>
        </w:rPr>
        <w:tab/>
        <w:t>Paragraph (1)(b) of Section 6.7.3;</w:t>
      </w:r>
    </w:p>
    <w:p w14:paraId="3AFE09CA" w14:textId="3F84CB57" w:rsidR="00415C88" w:rsidRPr="0003648D" w:rsidRDefault="00415C88" w:rsidP="00C61586">
      <w:pPr>
        <w:spacing w:after="240"/>
        <w:ind w:left="1440" w:hanging="720"/>
        <w:rPr>
          <w:szCs w:val="20"/>
        </w:rPr>
      </w:pPr>
      <w:r w:rsidRPr="0003648D">
        <w:rPr>
          <w:szCs w:val="20"/>
        </w:rPr>
        <w:t>(</w:t>
      </w:r>
      <w:ins w:id="5745" w:author="ERCOT 06XX18" w:date="2018-06-12T14:50:00Z">
        <w:r w:rsidR="00B6471D">
          <w:rPr>
            <w:szCs w:val="20"/>
          </w:rPr>
          <w:t>ww</w:t>
        </w:r>
      </w:ins>
      <w:ins w:id="5746" w:author="STEC 042618" w:date="2018-04-13T12:51:00Z">
        <w:del w:id="5747" w:author="ERCOT 06XX18" w:date="2018-06-12T14:50:00Z">
          <w:r w:rsidR="00F80F67" w:rsidRPr="0003648D" w:rsidDel="00B6471D">
            <w:rPr>
              <w:szCs w:val="20"/>
            </w:rPr>
            <w:delText>vv</w:delText>
          </w:r>
        </w:del>
      </w:ins>
      <w:del w:id="5748" w:author="STEC 042618" w:date="2018-04-13T12:51:00Z">
        <w:r w:rsidRPr="0003648D" w:rsidDel="00F80F67">
          <w:rPr>
            <w:szCs w:val="20"/>
          </w:rPr>
          <w:delText>tt</w:delText>
        </w:r>
      </w:del>
      <w:r w:rsidRPr="0003648D">
        <w:rPr>
          <w:szCs w:val="20"/>
        </w:rPr>
        <w:t>)</w:t>
      </w:r>
      <w:r w:rsidRPr="0003648D">
        <w:rPr>
          <w:szCs w:val="20"/>
        </w:rPr>
        <w:tab/>
        <w:t>Paragraph (1)(c) of Section 6.7.3;</w:t>
      </w:r>
    </w:p>
    <w:p w14:paraId="3ECA639F" w14:textId="6479A045" w:rsidR="00415C88" w:rsidRPr="0003648D" w:rsidRDefault="00415C88" w:rsidP="00C61586">
      <w:pPr>
        <w:spacing w:after="240"/>
        <w:ind w:left="1440" w:hanging="720"/>
        <w:rPr>
          <w:ins w:id="5749" w:author="STEC 042618" w:date="2018-04-13T12:48:00Z"/>
          <w:szCs w:val="20"/>
        </w:rPr>
      </w:pPr>
      <w:r w:rsidRPr="0003648D">
        <w:rPr>
          <w:szCs w:val="20"/>
        </w:rPr>
        <w:t>(</w:t>
      </w:r>
      <w:ins w:id="5750" w:author="ERCOT 06XX18" w:date="2018-06-12T14:50:00Z">
        <w:r w:rsidR="00B6471D">
          <w:rPr>
            <w:szCs w:val="20"/>
          </w:rPr>
          <w:t>xx</w:t>
        </w:r>
      </w:ins>
      <w:ins w:id="5751" w:author="STEC 042618" w:date="2018-04-13T12:51:00Z">
        <w:del w:id="5752" w:author="ERCOT 06XX18" w:date="2018-06-12T14:50:00Z">
          <w:r w:rsidR="00F80F67" w:rsidRPr="0003648D" w:rsidDel="00B6471D">
            <w:rPr>
              <w:szCs w:val="20"/>
            </w:rPr>
            <w:delText>ww</w:delText>
          </w:r>
        </w:del>
      </w:ins>
      <w:del w:id="5753" w:author="STEC 042618" w:date="2018-04-13T12:51:00Z">
        <w:r w:rsidRPr="0003648D" w:rsidDel="00F80F67">
          <w:rPr>
            <w:szCs w:val="20"/>
          </w:rPr>
          <w:delText>uu</w:delText>
        </w:r>
      </w:del>
      <w:r w:rsidRPr="0003648D">
        <w:rPr>
          <w:szCs w:val="20"/>
        </w:rPr>
        <w:t>)</w:t>
      </w:r>
      <w:r w:rsidRPr="0003648D">
        <w:rPr>
          <w:szCs w:val="20"/>
        </w:rPr>
        <w:tab/>
        <w:t>Paragraph (1)(d) of Section 6.7.3;</w:t>
      </w:r>
    </w:p>
    <w:p w14:paraId="755CB169" w14:textId="290664D7" w:rsidR="00830E84" w:rsidRPr="0003648D" w:rsidRDefault="00830E84" w:rsidP="00C61586">
      <w:pPr>
        <w:spacing w:after="240"/>
        <w:ind w:left="1440" w:hanging="720"/>
        <w:rPr>
          <w:szCs w:val="20"/>
        </w:rPr>
      </w:pPr>
      <w:ins w:id="5754" w:author="STEC 042618" w:date="2018-04-13T12:48:00Z">
        <w:r w:rsidRPr="0003648D">
          <w:rPr>
            <w:szCs w:val="20"/>
          </w:rPr>
          <w:t>(</w:t>
        </w:r>
      </w:ins>
      <w:ins w:id="5755" w:author="ERCOT 06XX18" w:date="2018-06-12T14:51:00Z">
        <w:r w:rsidR="00B6471D">
          <w:rPr>
            <w:szCs w:val="20"/>
          </w:rPr>
          <w:t>yy</w:t>
        </w:r>
      </w:ins>
      <w:ins w:id="5756" w:author="STEC 042618" w:date="2018-04-13T12:48:00Z">
        <w:del w:id="5757" w:author="ERCOT 06XX18" w:date="2018-06-12T14:51:00Z">
          <w:r w:rsidRPr="0003648D" w:rsidDel="00B6471D">
            <w:rPr>
              <w:szCs w:val="20"/>
            </w:rPr>
            <w:delText>uu</w:delText>
          </w:r>
        </w:del>
        <w:r w:rsidRPr="0003648D">
          <w:rPr>
            <w:szCs w:val="20"/>
          </w:rPr>
          <w:t>)</w:t>
        </w:r>
        <w:r w:rsidRPr="0003648D">
          <w:rPr>
            <w:szCs w:val="20"/>
          </w:rPr>
          <w:tab/>
          <w:t>Paragraph (1)(e) of Section 6.7.3;</w:t>
        </w:r>
      </w:ins>
    </w:p>
    <w:p w14:paraId="000F0382" w14:textId="7557438D" w:rsidR="00415C88" w:rsidRPr="0003648D" w:rsidRDefault="00415C88" w:rsidP="00C61586">
      <w:pPr>
        <w:spacing w:after="240"/>
        <w:ind w:left="1440" w:hanging="720"/>
        <w:rPr>
          <w:szCs w:val="20"/>
        </w:rPr>
      </w:pPr>
      <w:r w:rsidRPr="0003648D">
        <w:rPr>
          <w:szCs w:val="20"/>
        </w:rPr>
        <w:lastRenderedPageBreak/>
        <w:t>(</w:t>
      </w:r>
      <w:ins w:id="5758" w:author="ERCOT 06XX18" w:date="2018-06-12T14:51:00Z">
        <w:r w:rsidR="00B6471D">
          <w:rPr>
            <w:szCs w:val="20"/>
          </w:rPr>
          <w:t>zz</w:t>
        </w:r>
      </w:ins>
      <w:ins w:id="5759" w:author="STEC 042618" w:date="2018-04-13T12:52:00Z">
        <w:del w:id="5760" w:author="ERCOT 06XX18" w:date="2018-06-12T14:51:00Z">
          <w:r w:rsidR="00F80F67" w:rsidRPr="0003648D" w:rsidDel="00B6471D">
            <w:rPr>
              <w:szCs w:val="20"/>
            </w:rPr>
            <w:delText>xx</w:delText>
          </w:r>
        </w:del>
      </w:ins>
      <w:del w:id="5761" w:author="STEC 042618" w:date="2018-04-13T12:52:00Z">
        <w:r w:rsidRPr="0003648D" w:rsidDel="00F80F67">
          <w:rPr>
            <w:szCs w:val="20"/>
          </w:rPr>
          <w:delText>vv</w:delText>
        </w:r>
      </w:del>
      <w:r w:rsidRPr="0003648D">
        <w:rPr>
          <w:szCs w:val="20"/>
        </w:rPr>
        <w:t>)</w:t>
      </w:r>
      <w:r w:rsidRPr="0003648D">
        <w:rPr>
          <w:szCs w:val="20"/>
        </w:rPr>
        <w:tab/>
        <w:t>Paragraph (2) of Section 6.7.4, Adjustments to Cost Allocations for Ancillary Services Procurement;</w:t>
      </w:r>
    </w:p>
    <w:p w14:paraId="5B06372A" w14:textId="2FC761F3" w:rsidR="00415C88" w:rsidRPr="0003648D" w:rsidRDefault="00415C88" w:rsidP="00C61586">
      <w:pPr>
        <w:spacing w:after="240"/>
        <w:ind w:left="1440" w:hanging="720"/>
        <w:rPr>
          <w:szCs w:val="20"/>
        </w:rPr>
      </w:pPr>
      <w:r w:rsidRPr="0003648D">
        <w:rPr>
          <w:szCs w:val="20"/>
        </w:rPr>
        <w:t>(</w:t>
      </w:r>
      <w:ins w:id="5762" w:author="ERCOT 06XX18" w:date="2018-06-12T14:51:00Z">
        <w:r w:rsidR="00B6471D">
          <w:rPr>
            <w:szCs w:val="20"/>
          </w:rPr>
          <w:t>aaa</w:t>
        </w:r>
      </w:ins>
      <w:ins w:id="5763" w:author="STEC 042618" w:date="2018-04-13T12:52:00Z">
        <w:del w:id="5764" w:author="ERCOT 06XX18" w:date="2018-06-12T14:51:00Z">
          <w:r w:rsidR="00F80F67" w:rsidRPr="0003648D" w:rsidDel="00B6471D">
            <w:rPr>
              <w:szCs w:val="20"/>
            </w:rPr>
            <w:delText>yy</w:delText>
          </w:r>
        </w:del>
      </w:ins>
      <w:del w:id="5765" w:author="STEC 042618" w:date="2018-04-13T12:52:00Z">
        <w:r w:rsidRPr="0003648D" w:rsidDel="00F80F67">
          <w:rPr>
            <w:szCs w:val="20"/>
          </w:rPr>
          <w:delText>ww</w:delText>
        </w:r>
      </w:del>
      <w:r w:rsidRPr="0003648D">
        <w:rPr>
          <w:szCs w:val="20"/>
        </w:rPr>
        <w:t>)</w:t>
      </w:r>
      <w:r w:rsidRPr="0003648D">
        <w:rPr>
          <w:szCs w:val="20"/>
        </w:rPr>
        <w:tab/>
        <w:t>Paragraph (3) of Section 6.7.4;</w:t>
      </w:r>
    </w:p>
    <w:p w14:paraId="187F3528" w14:textId="0F056625" w:rsidR="00415C88" w:rsidRPr="0003648D" w:rsidRDefault="00415C88" w:rsidP="00C61586">
      <w:pPr>
        <w:spacing w:after="240"/>
        <w:ind w:left="1440" w:hanging="720"/>
        <w:rPr>
          <w:szCs w:val="20"/>
        </w:rPr>
      </w:pPr>
      <w:r w:rsidRPr="0003648D">
        <w:rPr>
          <w:szCs w:val="20"/>
        </w:rPr>
        <w:t>(</w:t>
      </w:r>
      <w:ins w:id="5766" w:author="ERCOT 06XX18" w:date="2018-06-12T14:51:00Z">
        <w:r w:rsidR="00B6471D">
          <w:rPr>
            <w:szCs w:val="20"/>
          </w:rPr>
          <w:t>bbb</w:t>
        </w:r>
      </w:ins>
      <w:ins w:id="5767" w:author="STEC 042618" w:date="2018-04-13T12:52:00Z">
        <w:del w:id="5768" w:author="ERCOT 06XX18" w:date="2018-06-12T14:51:00Z">
          <w:r w:rsidR="00F80F67" w:rsidRPr="0003648D" w:rsidDel="00B6471D">
            <w:rPr>
              <w:szCs w:val="20"/>
            </w:rPr>
            <w:delText>zz</w:delText>
          </w:r>
        </w:del>
      </w:ins>
      <w:del w:id="5769" w:author="STEC 042618" w:date="2018-04-13T12:52:00Z">
        <w:r w:rsidRPr="0003648D" w:rsidDel="00F80F67">
          <w:rPr>
            <w:szCs w:val="20"/>
          </w:rPr>
          <w:delText>xx</w:delText>
        </w:r>
      </w:del>
      <w:r w:rsidRPr="0003648D">
        <w:rPr>
          <w:szCs w:val="20"/>
        </w:rPr>
        <w:t>)</w:t>
      </w:r>
      <w:r w:rsidRPr="0003648D">
        <w:rPr>
          <w:szCs w:val="20"/>
        </w:rPr>
        <w:tab/>
        <w:t>Paragraph (4) of Section 6.7.4;</w:t>
      </w:r>
    </w:p>
    <w:p w14:paraId="6326FA0C" w14:textId="5D2C5C20" w:rsidR="00830E84" w:rsidRPr="0003648D" w:rsidRDefault="00415C88" w:rsidP="00C61586">
      <w:pPr>
        <w:spacing w:after="240"/>
        <w:ind w:left="1440" w:hanging="720"/>
        <w:rPr>
          <w:ins w:id="5770" w:author="STEC 042618" w:date="2018-04-13T12:49:00Z"/>
          <w:szCs w:val="20"/>
        </w:rPr>
      </w:pPr>
      <w:r w:rsidRPr="0003648D">
        <w:rPr>
          <w:szCs w:val="20"/>
        </w:rPr>
        <w:t>(</w:t>
      </w:r>
      <w:ins w:id="5771" w:author="ERCOT 06XX18" w:date="2018-06-12T14:51:00Z">
        <w:r w:rsidR="00B6471D">
          <w:rPr>
            <w:szCs w:val="20"/>
          </w:rPr>
          <w:t>ccc</w:t>
        </w:r>
      </w:ins>
      <w:ins w:id="5772" w:author="STEC 042618" w:date="2018-04-13T12:52:00Z">
        <w:del w:id="5773" w:author="ERCOT 06XX18" w:date="2018-06-12T14:51:00Z">
          <w:r w:rsidR="00F80F67" w:rsidRPr="0003648D" w:rsidDel="00B6471D">
            <w:rPr>
              <w:szCs w:val="20"/>
            </w:rPr>
            <w:delText>aaa</w:delText>
          </w:r>
        </w:del>
      </w:ins>
      <w:del w:id="5774" w:author="STEC 042618" w:date="2018-04-13T12:52:00Z">
        <w:r w:rsidRPr="0003648D" w:rsidDel="00F80F67">
          <w:rPr>
            <w:szCs w:val="20"/>
          </w:rPr>
          <w:delText>yy</w:delText>
        </w:r>
      </w:del>
      <w:r w:rsidRPr="0003648D">
        <w:rPr>
          <w:szCs w:val="20"/>
        </w:rPr>
        <w:t>)</w:t>
      </w:r>
      <w:r w:rsidRPr="0003648D">
        <w:rPr>
          <w:szCs w:val="20"/>
        </w:rPr>
        <w:tab/>
        <w:t>Paragraph (5) of Section 6.7.4;</w:t>
      </w:r>
    </w:p>
    <w:p w14:paraId="6953993D" w14:textId="09D72ACB" w:rsidR="00415C88" w:rsidRPr="0003648D" w:rsidRDefault="00830E84" w:rsidP="00C61586">
      <w:pPr>
        <w:spacing w:after="240"/>
        <w:ind w:left="1440" w:hanging="720"/>
        <w:rPr>
          <w:szCs w:val="20"/>
        </w:rPr>
      </w:pPr>
      <w:ins w:id="5775" w:author="STEC 042618" w:date="2018-04-13T12:49:00Z">
        <w:r w:rsidRPr="0003648D">
          <w:rPr>
            <w:szCs w:val="20"/>
          </w:rPr>
          <w:t>(</w:t>
        </w:r>
      </w:ins>
      <w:ins w:id="5776" w:author="ERCOT 06XX18" w:date="2018-06-12T14:51:00Z">
        <w:r w:rsidR="00B6471D">
          <w:rPr>
            <w:szCs w:val="20"/>
          </w:rPr>
          <w:t>ddd</w:t>
        </w:r>
      </w:ins>
      <w:ins w:id="5777" w:author="STEC 042618" w:date="2018-04-13T12:49:00Z">
        <w:del w:id="5778" w:author="ERCOT 06XX18" w:date="2018-06-12T14:51:00Z">
          <w:r w:rsidR="00F80F67" w:rsidRPr="0003648D" w:rsidDel="00B6471D">
            <w:rPr>
              <w:szCs w:val="20"/>
            </w:rPr>
            <w:delText>bbb</w:delText>
          </w:r>
        </w:del>
        <w:r w:rsidRPr="0003648D">
          <w:rPr>
            <w:szCs w:val="20"/>
          </w:rPr>
          <w:t>)</w:t>
        </w:r>
        <w:r w:rsidRPr="0003648D">
          <w:rPr>
            <w:szCs w:val="20"/>
          </w:rPr>
          <w:tab/>
          <w:t>Paragraph (6) of Section 6.7.4;</w:t>
        </w:r>
      </w:ins>
      <w:r w:rsidR="00415C88" w:rsidRPr="0003648D">
        <w:rPr>
          <w:szCs w:val="20"/>
        </w:rPr>
        <w:t xml:space="preserve"> </w:t>
      </w:r>
    </w:p>
    <w:p w14:paraId="472AB52B" w14:textId="1E916831" w:rsidR="00415C88" w:rsidRPr="0003648D" w:rsidRDefault="00415C88" w:rsidP="00C61586">
      <w:pPr>
        <w:spacing w:after="240"/>
        <w:ind w:left="1440" w:hanging="720"/>
        <w:rPr>
          <w:szCs w:val="20"/>
        </w:rPr>
      </w:pPr>
      <w:r w:rsidRPr="0003648D">
        <w:rPr>
          <w:szCs w:val="20"/>
        </w:rPr>
        <w:t>(</w:t>
      </w:r>
      <w:ins w:id="5779" w:author="ERCOT 06XX18" w:date="2018-06-12T14:51:00Z">
        <w:r w:rsidR="00B6471D">
          <w:rPr>
            <w:szCs w:val="20"/>
          </w:rPr>
          <w:t>eee</w:t>
        </w:r>
      </w:ins>
      <w:ins w:id="5780" w:author="STEC 042618" w:date="2018-04-13T12:52:00Z">
        <w:del w:id="5781" w:author="ERCOT 06XX18" w:date="2018-06-12T14:51:00Z">
          <w:r w:rsidR="00F80F67" w:rsidRPr="0003648D" w:rsidDel="00B6471D">
            <w:rPr>
              <w:szCs w:val="20"/>
            </w:rPr>
            <w:delText>ccc</w:delText>
          </w:r>
        </w:del>
      </w:ins>
      <w:del w:id="5782" w:author="STEC 042618" w:date="2018-04-13T12:52:00Z">
        <w:r w:rsidRPr="0003648D" w:rsidDel="00F80F67">
          <w:rPr>
            <w:szCs w:val="20"/>
          </w:rPr>
          <w:delText>zz</w:delText>
        </w:r>
      </w:del>
      <w:r w:rsidRPr="0003648D">
        <w:rPr>
          <w:szCs w:val="20"/>
        </w:rPr>
        <w:t>)</w:t>
      </w:r>
      <w:r w:rsidRPr="0003648D">
        <w:rPr>
          <w:szCs w:val="20"/>
        </w:rPr>
        <w:tab/>
        <w:t>Paragraph (7) of Section 6.7.5, Real-Time Ancillary Service Imbalance Payment or Charge (Real-Time Ancillary Service Imbalance Amount);</w:t>
      </w:r>
    </w:p>
    <w:p w14:paraId="4C74FDB3" w14:textId="4B56ED5A" w:rsidR="00415C88" w:rsidRPr="0003648D" w:rsidRDefault="00415C88" w:rsidP="00C61586">
      <w:pPr>
        <w:spacing w:after="240"/>
        <w:ind w:left="1440" w:hanging="720"/>
        <w:rPr>
          <w:szCs w:val="20"/>
        </w:rPr>
      </w:pPr>
      <w:r w:rsidRPr="0003648D">
        <w:rPr>
          <w:szCs w:val="20"/>
        </w:rPr>
        <w:t>(</w:t>
      </w:r>
      <w:ins w:id="5783" w:author="ERCOT 06XX18" w:date="2018-06-12T14:51:00Z">
        <w:r w:rsidR="00B6471D">
          <w:rPr>
            <w:szCs w:val="20"/>
          </w:rPr>
          <w:t>fff</w:t>
        </w:r>
      </w:ins>
      <w:ins w:id="5784" w:author="STEC 042618" w:date="2018-04-13T12:52:00Z">
        <w:del w:id="5785" w:author="ERCOT 06XX18" w:date="2018-06-12T14:51:00Z">
          <w:r w:rsidR="00F80F67" w:rsidRPr="0003648D" w:rsidDel="00B6471D">
            <w:rPr>
              <w:szCs w:val="20"/>
            </w:rPr>
            <w:delText>ddd</w:delText>
          </w:r>
        </w:del>
      </w:ins>
      <w:del w:id="5786" w:author="STEC 042618" w:date="2018-04-13T12:52:00Z">
        <w:r w:rsidRPr="0003648D" w:rsidDel="00F80F67">
          <w:rPr>
            <w:szCs w:val="20"/>
          </w:rPr>
          <w:delText>aaa</w:delText>
        </w:r>
      </w:del>
      <w:r w:rsidRPr="0003648D">
        <w:rPr>
          <w:szCs w:val="20"/>
        </w:rPr>
        <w:t>)</w:t>
      </w:r>
      <w:r w:rsidRPr="0003648D">
        <w:rPr>
          <w:szCs w:val="20"/>
        </w:rPr>
        <w:tab/>
        <w:t>Paragraph (7) of Section 6.7.5, (Real-Time Reliability Deployment Ancillary Service Imbalance Amount);</w:t>
      </w:r>
    </w:p>
    <w:p w14:paraId="3F359604" w14:textId="60DC6F75" w:rsidR="00415C88" w:rsidRPr="0003648D" w:rsidRDefault="00415C88" w:rsidP="00C61586">
      <w:pPr>
        <w:spacing w:after="240"/>
        <w:ind w:left="1440" w:hanging="720"/>
        <w:rPr>
          <w:szCs w:val="20"/>
        </w:rPr>
      </w:pPr>
      <w:r w:rsidRPr="0003648D">
        <w:rPr>
          <w:szCs w:val="20"/>
        </w:rPr>
        <w:t>(</w:t>
      </w:r>
      <w:ins w:id="5787" w:author="ERCOT 06XX18" w:date="2018-06-12T14:51:00Z">
        <w:r w:rsidR="00B6471D">
          <w:rPr>
            <w:szCs w:val="20"/>
          </w:rPr>
          <w:t>ggg</w:t>
        </w:r>
      </w:ins>
      <w:ins w:id="5788" w:author="STEC 042618" w:date="2018-04-13T12:52:00Z">
        <w:del w:id="5789" w:author="ERCOT 06XX18" w:date="2018-06-12T14:51:00Z">
          <w:r w:rsidR="00F80F67" w:rsidRPr="0003648D" w:rsidDel="00B6471D">
            <w:rPr>
              <w:szCs w:val="20"/>
            </w:rPr>
            <w:delText>eee</w:delText>
          </w:r>
        </w:del>
      </w:ins>
      <w:del w:id="5790" w:author="STEC 042618" w:date="2018-04-13T12:52:00Z">
        <w:r w:rsidRPr="0003648D" w:rsidDel="00F80F67">
          <w:rPr>
            <w:szCs w:val="20"/>
          </w:rPr>
          <w:delText>bbb</w:delText>
        </w:r>
      </w:del>
      <w:r w:rsidRPr="0003648D">
        <w:rPr>
          <w:szCs w:val="20"/>
        </w:rPr>
        <w:t>)</w:t>
      </w:r>
      <w:r w:rsidRPr="0003648D">
        <w:rPr>
          <w:szCs w:val="20"/>
        </w:rPr>
        <w:tab/>
        <w:t xml:space="preserve">Paragraph (8) of Section 6.7.5, (Real-Time RUC Ancillary Service Reserve Amount); </w:t>
      </w:r>
    </w:p>
    <w:p w14:paraId="05C8F711" w14:textId="03ACCC93" w:rsidR="00415C88" w:rsidRPr="0003648D" w:rsidRDefault="00415C88" w:rsidP="00C61586">
      <w:pPr>
        <w:spacing w:after="240"/>
        <w:ind w:left="1440" w:hanging="720"/>
        <w:rPr>
          <w:szCs w:val="20"/>
        </w:rPr>
      </w:pPr>
      <w:r w:rsidRPr="0003648D">
        <w:rPr>
          <w:szCs w:val="20"/>
        </w:rPr>
        <w:t>(</w:t>
      </w:r>
      <w:ins w:id="5791" w:author="ERCOT 06XX18" w:date="2018-06-12T14:51:00Z">
        <w:r w:rsidR="00B6471D">
          <w:rPr>
            <w:szCs w:val="20"/>
          </w:rPr>
          <w:t>hhh</w:t>
        </w:r>
      </w:ins>
      <w:ins w:id="5792" w:author="STEC 042618" w:date="2018-04-13T12:52:00Z">
        <w:del w:id="5793" w:author="ERCOT 06XX18" w:date="2018-06-12T14:51:00Z">
          <w:r w:rsidR="00F80F67" w:rsidRPr="0003648D" w:rsidDel="00B6471D">
            <w:rPr>
              <w:szCs w:val="20"/>
            </w:rPr>
            <w:delText>fff</w:delText>
          </w:r>
        </w:del>
      </w:ins>
      <w:del w:id="5794" w:author="STEC 042618" w:date="2018-04-13T12:52:00Z">
        <w:r w:rsidRPr="0003648D" w:rsidDel="00F80F67">
          <w:rPr>
            <w:szCs w:val="20"/>
          </w:rPr>
          <w:delText>ccc</w:delText>
        </w:r>
      </w:del>
      <w:r w:rsidRPr="0003648D">
        <w:rPr>
          <w:szCs w:val="20"/>
        </w:rPr>
        <w:t xml:space="preserve">) </w:t>
      </w:r>
      <w:r w:rsidRPr="0003648D">
        <w:rPr>
          <w:szCs w:val="20"/>
        </w:rPr>
        <w:tab/>
        <w:t xml:space="preserve">Paragraph (8) of Section 6.7.5, (Real-Time Reliability Deployment RUC Ancillary Service Reserve Amount); </w:t>
      </w:r>
    </w:p>
    <w:p w14:paraId="09BAF1F7" w14:textId="1730DA8D" w:rsidR="00415C88" w:rsidRPr="0003648D" w:rsidRDefault="00415C88" w:rsidP="00C61586">
      <w:pPr>
        <w:spacing w:after="240"/>
        <w:ind w:left="1440" w:hanging="720"/>
        <w:rPr>
          <w:szCs w:val="20"/>
        </w:rPr>
      </w:pPr>
      <w:r w:rsidRPr="0003648D">
        <w:rPr>
          <w:szCs w:val="20"/>
        </w:rPr>
        <w:t>(</w:t>
      </w:r>
      <w:ins w:id="5795" w:author="ERCOT 06XX18" w:date="2018-06-12T14:52:00Z">
        <w:r w:rsidR="00B6471D">
          <w:rPr>
            <w:szCs w:val="20"/>
          </w:rPr>
          <w:t>iii</w:t>
        </w:r>
      </w:ins>
      <w:ins w:id="5796" w:author="STEC 042618" w:date="2018-04-13T12:53:00Z">
        <w:del w:id="5797" w:author="ERCOT 06XX18" w:date="2018-06-12T14:52:00Z">
          <w:r w:rsidR="00F80F67" w:rsidRPr="0003648D" w:rsidDel="00B6471D">
            <w:rPr>
              <w:szCs w:val="20"/>
            </w:rPr>
            <w:delText>ggg</w:delText>
          </w:r>
        </w:del>
      </w:ins>
      <w:del w:id="5798" w:author="STEC 042618" w:date="2018-04-13T12:52:00Z">
        <w:r w:rsidRPr="0003648D" w:rsidDel="00F80F67">
          <w:rPr>
            <w:szCs w:val="20"/>
          </w:rPr>
          <w:delText>ddd</w:delText>
        </w:r>
      </w:del>
      <w:r w:rsidRPr="0003648D">
        <w:rPr>
          <w:szCs w:val="20"/>
        </w:rPr>
        <w:t>)</w:t>
      </w:r>
      <w:r w:rsidRPr="0003648D">
        <w:rPr>
          <w:szCs w:val="20"/>
        </w:rPr>
        <w:tab/>
        <w:t>Section 6.7.6, Real Time Ancillary Service Imbalance Revenue Neutrality Allocation (Load-Allocated Ancillary Service Imbalance Revenue Neutrality Amount);</w:t>
      </w:r>
    </w:p>
    <w:p w14:paraId="63E13957" w14:textId="483D2113" w:rsidR="00415C88" w:rsidRPr="0003648D" w:rsidRDefault="00415C88" w:rsidP="00C61586">
      <w:pPr>
        <w:spacing w:after="240"/>
        <w:ind w:left="1440" w:hanging="720"/>
        <w:rPr>
          <w:szCs w:val="20"/>
        </w:rPr>
      </w:pPr>
      <w:r w:rsidRPr="0003648D">
        <w:rPr>
          <w:szCs w:val="20"/>
        </w:rPr>
        <w:t>(</w:t>
      </w:r>
      <w:ins w:id="5799" w:author="ERCOT 06XX18" w:date="2018-06-12T14:52:00Z">
        <w:r w:rsidR="00B6471D">
          <w:rPr>
            <w:szCs w:val="20"/>
          </w:rPr>
          <w:t>jjj</w:t>
        </w:r>
      </w:ins>
      <w:ins w:id="5800" w:author="STEC 042618" w:date="2018-04-13T12:53:00Z">
        <w:del w:id="5801" w:author="ERCOT 06XX18" w:date="2018-06-12T14:52:00Z">
          <w:r w:rsidR="00F80F67" w:rsidRPr="0003648D" w:rsidDel="00B6471D">
            <w:rPr>
              <w:szCs w:val="20"/>
            </w:rPr>
            <w:delText>hhh</w:delText>
          </w:r>
        </w:del>
      </w:ins>
      <w:del w:id="5802" w:author="STEC 042618" w:date="2018-04-13T12:53:00Z">
        <w:r w:rsidRPr="0003648D" w:rsidDel="00F80F67">
          <w:rPr>
            <w:szCs w:val="20"/>
          </w:rPr>
          <w:delText>eee</w:delText>
        </w:r>
      </w:del>
      <w:r w:rsidRPr="0003648D">
        <w:rPr>
          <w:szCs w:val="20"/>
        </w:rPr>
        <w:t>)</w:t>
      </w:r>
      <w:r w:rsidRPr="0003648D">
        <w:rPr>
          <w:szCs w:val="20"/>
        </w:rPr>
        <w:tab/>
        <w:t>Section 6.7.6, (Load-Allocated Reliability Deployment Ancillary Service Imbalance Revenue Neutrality Amount);</w:t>
      </w:r>
    </w:p>
    <w:p w14:paraId="5261A9AD" w14:textId="6C2AA52D" w:rsidR="00415C88" w:rsidRPr="0003648D" w:rsidRDefault="00415C88" w:rsidP="00C61586">
      <w:pPr>
        <w:spacing w:after="240"/>
        <w:ind w:left="1440" w:hanging="720"/>
        <w:rPr>
          <w:szCs w:val="20"/>
        </w:rPr>
      </w:pPr>
      <w:r w:rsidRPr="0003648D">
        <w:rPr>
          <w:szCs w:val="20"/>
        </w:rPr>
        <w:t>(</w:t>
      </w:r>
      <w:ins w:id="5803" w:author="ERCOT 06XX18" w:date="2018-06-12T14:52:00Z">
        <w:r w:rsidR="00B6471D">
          <w:rPr>
            <w:szCs w:val="20"/>
          </w:rPr>
          <w:t>kkk</w:t>
        </w:r>
      </w:ins>
      <w:ins w:id="5804" w:author="STEC 042618" w:date="2018-04-13T12:53:00Z">
        <w:del w:id="5805" w:author="ERCOT 06XX18" w:date="2018-06-12T14:52:00Z">
          <w:r w:rsidR="00F80F67" w:rsidRPr="0003648D" w:rsidDel="00B6471D">
            <w:rPr>
              <w:szCs w:val="20"/>
            </w:rPr>
            <w:delText>iii</w:delText>
          </w:r>
        </w:del>
      </w:ins>
      <w:del w:id="5806" w:author="STEC 042618" w:date="2018-04-13T12:53:00Z">
        <w:r w:rsidRPr="0003648D" w:rsidDel="00F80F67">
          <w:rPr>
            <w:szCs w:val="20"/>
          </w:rPr>
          <w:delText>fff</w:delText>
        </w:r>
      </w:del>
      <w:r w:rsidRPr="0003648D">
        <w:rPr>
          <w:szCs w:val="20"/>
        </w:rPr>
        <w:t>)</w:t>
      </w:r>
      <w:r w:rsidRPr="0003648D">
        <w:rPr>
          <w:szCs w:val="20"/>
        </w:rPr>
        <w:tab/>
        <w:t>Section 7.9.2.1, Payments and Charges for PTP Obligations Settled in Real-Time; and</w:t>
      </w:r>
    </w:p>
    <w:p w14:paraId="07B74158" w14:textId="3B0F8FEE" w:rsidR="00415C88" w:rsidRPr="0003648D" w:rsidRDefault="00415C88" w:rsidP="00C61586">
      <w:pPr>
        <w:spacing w:after="240"/>
        <w:ind w:left="1440" w:hanging="720"/>
        <w:rPr>
          <w:szCs w:val="20"/>
        </w:rPr>
      </w:pPr>
      <w:r w:rsidRPr="0003648D">
        <w:rPr>
          <w:szCs w:val="20"/>
        </w:rPr>
        <w:t>(</w:t>
      </w:r>
      <w:ins w:id="5807" w:author="ERCOT 06XX18" w:date="2018-06-12T14:52:00Z">
        <w:r w:rsidR="00B6471D">
          <w:rPr>
            <w:szCs w:val="20"/>
          </w:rPr>
          <w:t>lll</w:t>
        </w:r>
      </w:ins>
      <w:ins w:id="5808" w:author="STEC 042618" w:date="2018-04-13T12:53:00Z">
        <w:del w:id="5809" w:author="ERCOT 06XX18" w:date="2018-06-12T14:52:00Z">
          <w:r w:rsidR="00F80F67" w:rsidRPr="0003648D" w:rsidDel="00B6471D">
            <w:rPr>
              <w:szCs w:val="20"/>
            </w:rPr>
            <w:delText>jjj</w:delText>
          </w:r>
        </w:del>
      </w:ins>
      <w:del w:id="5810" w:author="STEC 042618" w:date="2018-04-13T12:53:00Z">
        <w:r w:rsidRPr="0003648D" w:rsidDel="00F80F67">
          <w:rPr>
            <w:szCs w:val="20"/>
          </w:rPr>
          <w:delText>ggg</w:delText>
        </w:r>
      </w:del>
      <w:r w:rsidRPr="0003648D">
        <w:rPr>
          <w:szCs w:val="20"/>
        </w:rPr>
        <w:t>)</w:t>
      </w:r>
      <w:r w:rsidRPr="0003648D">
        <w:rPr>
          <w:szCs w:val="20"/>
        </w:rPr>
        <w:tab/>
        <w:t>Section 9.16.1, ERCOT System Administration Fee.</w:t>
      </w:r>
    </w:p>
    <w:p w14:paraId="1C528B3D" w14:textId="77777777" w:rsidR="00415C88" w:rsidRPr="0003648D" w:rsidRDefault="00415C88" w:rsidP="00415C88">
      <w:pPr>
        <w:pStyle w:val="List"/>
      </w:pPr>
      <w:r w:rsidRPr="0003648D">
        <w:t>(2)</w:t>
      </w:r>
      <w:r w:rsidRPr="0003648D">
        <w:tab/>
        <w:t>In the event that ERCOT is unable to execute the Day-Ahead Market (DAM), ERCOT shall provide, on each RTM Settlement Statement, the dollar amount for the following RTM Congestion Revenue Right (CRR) Settlement charges and payments:</w:t>
      </w:r>
    </w:p>
    <w:p w14:paraId="25B45477" w14:textId="77777777" w:rsidR="00415C88" w:rsidRPr="0003648D" w:rsidRDefault="00415C88" w:rsidP="00C61586">
      <w:pPr>
        <w:spacing w:after="240"/>
        <w:ind w:left="1440" w:hanging="720"/>
        <w:rPr>
          <w:szCs w:val="20"/>
        </w:rPr>
      </w:pPr>
      <w:r w:rsidRPr="0003648D">
        <w:rPr>
          <w:szCs w:val="20"/>
        </w:rPr>
        <w:t>(a)</w:t>
      </w:r>
      <w:r w:rsidRPr="0003648D">
        <w:rPr>
          <w:szCs w:val="20"/>
        </w:rPr>
        <w:tab/>
        <w:t>Section 7.9.2.4, Payments for FGRs in Real-Time; and</w:t>
      </w:r>
    </w:p>
    <w:p w14:paraId="121920A4" w14:textId="77777777" w:rsidR="00152993" w:rsidRPr="00C61586" w:rsidRDefault="00415C88" w:rsidP="00C61586">
      <w:pPr>
        <w:spacing w:after="240"/>
        <w:ind w:left="1440" w:hanging="720"/>
        <w:rPr>
          <w:szCs w:val="20"/>
        </w:rPr>
      </w:pPr>
      <w:r w:rsidRPr="0003648D">
        <w:rPr>
          <w:szCs w:val="20"/>
        </w:rPr>
        <w:t>(b)</w:t>
      </w:r>
      <w:r w:rsidRPr="0003648D">
        <w:rPr>
          <w:szCs w:val="20"/>
        </w:rPr>
        <w:tab/>
        <w:t>Section 7.9.2.5, Payments and Charges for PTP Obligations with Refund in Real-Time.</w:t>
      </w:r>
    </w:p>
    <w:sectPr w:rsidR="00152993" w:rsidRPr="00C61586" w:rsidSect="0074209E">
      <w:headerReference w:type="default" r:id="rId140"/>
      <w:footerReference w:type="default" r:id="rId14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28" w:author="ERCOT 06XX18" w:date="2018-06-11T14:03:00Z" w:initials="AM">
    <w:p w14:paraId="74035798" w14:textId="77777777" w:rsidR="00817153" w:rsidRDefault="00817153">
      <w:pPr>
        <w:pStyle w:val="CommentText"/>
      </w:pPr>
      <w:r>
        <w:rPr>
          <w:rStyle w:val="CommentReference"/>
        </w:rPr>
        <w:annotationRef/>
      </w:r>
      <w:r>
        <w:t xml:space="preserve">Corrected.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0357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16D18" w14:textId="77777777" w:rsidR="008341AA" w:rsidRDefault="008341AA">
      <w:r>
        <w:separator/>
      </w:r>
    </w:p>
  </w:endnote>
  <w:endnote w:type="continuationSeparator" w:id="0">
    <w:p w14:paraId="58799595" w14:textId="77777777" w:rsidR="008341AA" w:rsidRDefault="00834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7C39C" w14:textId="77777777" w:rsidR="00817153" w:rsidRDefault="00817153"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863NPRR-09 ERCOT Comments 06XX18 DRAFT</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6471D">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6471D">
      <w:rPr>
        <w:rFonts w:ascii="Arial" w:hAnsi="Arial"/>
        <w:noProof/>
        <w:sz w:val="18"/>
      </w:rPr>
      <w:t>150</w:t>
    </w:r>
    <w:r>
      <w:rPr>
        <w:rFonts w:ascii="Arial" w:hAnsi="Arial"/>
        <w:sz w:val="18"/>
      </w:rPr>
      <w:fldChar w:fldCharType="end"/>
    </w:r>
  </w:p>
  <w:p w14:paraId="6667E4C7" w14:textId="77777777" w:rsidR="00817153" w:rsidRDefault="00817153"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63845" w14:textId="77777777" w:rsidR="008341AA" w:rsidRDefault="008341AA">
      <w:r>
        <w:separator/>
      </w:r>
    </w:p>
  </w:footnote>
  <w:footnote w:type="continuationSeparator" w:id="0">
    <w:p w14:paraId="1B3A67C5" w14:textId="77777777" w:rsidR="008341AA" w:rsidRDefault="00834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FF0B8" w14:textId="77777777" w:rsidR="00817153" w:rsidRPr="00B872FA" w:rsidRDefault="00817153" w:rsidP="00B872FA">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0561E6"/>
    <w:multiLevelType w:val="hybridMultilevel"/>
    <w:tmpl w:val="3664F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61C3971"/>
    <w:multiLevelType w:val="hybridMultilevel"/>
    <w:tmpl w:val="A80AF8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28"/>
  </w:num>
  <w:num w:numId="3">
    <w:abstractNumId w:val="20"/>
  </w:num>
  <w:num w:numId="4">
    <w:abstractNumId w:val="29"/>
  </w:num>
  <w:num w:numId="5">
    <w:abstractNumId w:val="11"/>
  </w:num>
  <w:num w:numId="6">
    <w:abstractNumId w:val="24"/>
  </w:num>
  <w:num w:numId="7">
    <w:abstractNumId w:val="17"/>
  </w:num>
  <w:num w:numId="8">
    <w:abstractNumId w:val="23"/>
  </w:num>
  <w:num w:numId="9">
    <w:abstractNumId w:val="26"/>
  </w:num>
  <w:num w:numId="10">
    <w:abstractNumId w:val="27"/>
  </w:num>
  <w:num w:numId="11">
    <w:abstractNumId w:val="18"/>
  </w:num>
  <w:num w:numId="12">
    <w:abstractNumId w:val="25"/>
  </w:num>
  <w:num w:numId="13">
    <w:abstractNumId w:val="15"/>
  </w:num>
  <w:num w:numId="14">
    <w:abstractNumId w:val="16"/>
  </w:num>
  <w:num w:numId="15">
    <w:abstractNumId w:val="21"/>
  </w:num>
  <w:num w:numId="16">
    <w:abstractNumId w:val="12"/>
  </w:num>
  <w:num w:numId="17">
    <w:abstractNumId w:val="1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2"/>
  </w:num>
  <w:num w:numId="29">
    <w:abstractNumId w:val="19"/>
  </w:num>
  <w:num w:numId="30">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6XX18">
    <w15:presenceInfo w15:providerId="None" w15:userId="ERCOT 06XX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761"/>
    <w:rsid w:val="00002BB3"/>
    <w:rsid w:val="00010A4D"/>
    <w:rsid w:val="00015A93"/>
    <w:rsid w:val="00015CA4"/>
    <w:rsid w:val="0002211C"/>
    <w:rsid w:val="00022E3F"/>
    <w:rsid w:val="000315C0"/>
    <w:rsid w:val="00031917"/>
    <w:rsid w:val="00035C4F"/>
    <w:rsid w:val="0003648D"/>
    <w:rsid w:val="00037668"/>
    <w:rsid w:val="000501AB"/>
    <w:rsid w:val="00054634"/>
    <w:rsid w:val="00054E92"/>
    <w:rsid w:val="00061ECD"/>
    <w:rsid w:val="000644BD"/>
    <w:rsid w:val="00074B2C"/>
    <w:rsid w:val="00075A94"/>
    <w:rsid w:val="0007758F"/>
    <w:rsid w:val="00081161"/>
    <w:rsid w:val="00087406"/>
    <w:rsid w:val="00087735"/>
    <w:rsid w:val="000927D3"/>
    <w:rsid w:val="00094944"/>
    <w:rsid w:val="000A5395"/>
    <w:rsid w:val="000C0E8A"/>
    <w:rsid w:val="000D2E9C"/>
    <w:rsid w:val="000D36E4"/>
    <w:rsid w:val="000D4131"/>
    <w:rsid w:val="000D4E15"/>
    <w:rsid w:val="000F0DEA"/>
    <w:rsid w:val="000F220C"/>
    <w:rsid w:val="000F4B2D"/>
    <w:rsid w:val="000F544E"/>
    <w:rsid w:val="000F5B29"/>
    <w:rsid w:val="000F6C75"/>
    <w:rsid w:val="00105EC3"/>
    <w:rsid w:val="001065E9"/>
    <w:rsid w:val="00113A9C"/>
    <w:rsid w:val="0012400C"/>
    <w:rsid w:val="001245E5"/>
    <w:rsid w:val="00132855"/>
    <w:rsid w:val="0014598B"/>
    <w:rsid w:val="00151771"/>
    <w:rsid w:val="00152993"/>
    <w:rsid w:val="001608EF"/>
    <w:rsid w:val="00162053"/>
    <w:rsid w:val="00163974"/>
    <w:rsid w:val="00170297"/>
    <w:rsid w:val="001704B8"/>
    <w:rsid w:val="00171F33"/>
    <w:rsid w:val="001816C5"/>
    <w:rsid w:val="00182AC5"/>
    <w:rsid w:val="00190272"/>
    <w:rsid w:val="00193AB0"/>
    <w:rsid w:val="00194566"/>
    <w:rsid w:val="00195B9F"/>
    <w:rsid w:val="001A04B9"/>
    <w:rsid w:val="001A227D"/>
    <w:rsid w:val="001A6307"/>
    <w:rsid w:val="001A72EE"/>
    <w:rsid w:val="001C1B92"/>
    <w:rsid w:val="001C4D77"/>
    <w:rsid w:val="001C5E44"/>
    <w:rsid w:val="001D076D"/>
    <w:rsid w:val="001E2032"/>
    <w:rsid w:val="001E3A15"/>
    <w:rsid w:val="001F1542"/>
    <w:rsid w:val="001F4C1D"/>
    <w:rsid w:val="00200715"/>
    <w:rsid w:val="00202348"/>
    <w:rsid w:val="00203CAF"/>
    <w:rsid w:val="00205E17"/>
    <w:rsid w:val="0021321E"/>
    <w:rsid w:val="00217302"/>
    <w:rsid w:val="00220917"/>
    <w:rsid w:val="00223AFB"/>
    <w:rsid w:val="002370F4"/>
    <w:rsid w:val="00237863"/>
    <w:rsid w:val="002511A5"/>
    <w:rsid w:val="00251B68"/>
    <w:rsid w:val="00255D83"/>
    <w:rsid w:val="00265516"/>
    <w:rsid w:val="002664E9"/>
    <w:rsid w:val="00296C1C"/>
    <w:rsid w:val="002B0021"/>
    <w:rsid w:val="002C4196"/>
    <w:rsid w:val="002C46FE"/>
    <w:rsid w:val="002C6AC5"/>
    <w:rsid w:val="002D5913"/>
    <w:rsid w:val="002D75B6"/>
    <w:rsid w:val="002E4E23"/>
    <w:rsid w:val="002E6698"/>
    <w:rsid w:val="002F014D"/>
    <w:rsid w:val="002F0E83"/>
    <w:rsid w:val="002F5D9F"/>
    <w:rsid w:val="002F64C9"/>
    <w:rsid w:val="002F7CE8"/>
    <w:rsid w:val="003010C0"/>
    <w:rsid w:val="00303398"/>
    <w:rsid w:val="0030386E"/>
    <w:rsid w:val="003115FF"/>
    <w:rsid w:val="00315C88"/>
    <w:rsid w:val="00332A97"/>
    <w:rsid w:val="00334C3C"/>
    <w:rsid w:val="0033614C"/>
    <w:rsid w:val="00342870"/>
    <w:rsid w:val="00346555"/>
    <w:rsid w:val="00350C00"/>
    <w:rsid w:val="00352B4E"/>
    <w:rsid w:val="00364610"/>
    <w:rsid w:val="00365E18"/>
    <w:rsid w:val="00366113"/>
    <w:rsid w:val="00367C2E"/>
    <w:rsid w:val="003720DF"/>
    <w:rsid w:val="00372E19"/>
    <w:rsid w:val="00392B6D"/>
    <w:rsid w:val="00394316"/>
    <w:rsid w:val="003A2B2E"/>
    <w:rsid w:val="003B3941"/>
    <w:rsid w:val="003B58E5"/>
    <w:rsid w:val="003B6B31"/>
    <w:rsid w:val="003C270C"/>
    <w:rsid w:val="003D0777"/>
    <w:rsid w:val="003D0994"/>
    <w:rsid w:val="003E5931"/>
    <w:rsid w:val="003F43D5"/>
    <w:rsid w:val="00414194"/>
    <w:rsid w:val="00415C88"/>
    <w:rsid w:val="00416E9B"/>
    <w:rsid w:val="00422564"/>
    <w:rsid w:val="00423824"/>
    <w:rsid w:val="0043567D"/>
    <w:rsid w:val="004445D4"/>
    <w:rsid w:val="00444685"/>
    <w:rsid w:val="00450D65"/>
    <w:rsid w:val="00451AA4"/>
    <w:rsid w:val="00465CED"/>
    <w:rsid w:val="00477D89"/>
    <w:rsid w:val="00481A43"/>
    <w:rsid w:val="00485275"/>
    <w:rsid w:val="004900C0"/>
    <w:rsid w:val="00494FA3"/>
    <w:rsid w:val="004A02B0"/>
    <w:rsid w:val="004A3ECC"/>
    <w:rsid w:val="004A6C04"/>
    <w:rsid w:val="004B27C3"/>
    <w:rsid w:val="004B7A17"/>
    <w:rsid w:val="004B7B90"/>
    <w:rsid w:val="004C2043"/>
    <w:rsid w:val="004C68B5"/>
    <w:rsid w:val="004E2C19"/>
    <w:rsid w:val="004F5C50"/>
    <w:rsid w:val="00515182"/>
    <w:rsid w:val="005234B0"/>
    <w:rsid w:val="005266BC"/>
    <w:rsid w:val="00534CA6"/>
    <w:rsid w:val="005463A9"/>
    <w:rsid w:val="00552BDA"/>
    <w:rsid w:val="00557FED"/>
    <w:rsid w:val="00565892"/>
    <w:rsid w:val="00566298"/>
    <w:rsid w:val="00570788"/>
    <w:rsid w:val="005768E3"/>
    <w:rsid w:val="005945B2"/>
    <w:rsid w:val="005C6B56"/>
    <w:rsid w:val="005D284C"/>
    <w:rsid w:val="005D3BF9"/>
    <w:rsid w:val="005E1184"/>
    <w:rsid w:val="005E1C3E"/>
    <w:rsid w:val="005E7F0C"/>
    <w:rsid w:val="005F1CB4"/>
    <w:rsid w:val="005F35A8"/>
    <w:rsid w:val="005F4877"/>
    <w:rsid w:val="005F7C0F"/>
    <w:rsid w:val="00603722"/>
    <w:rsid w:val="00604512"/>
    <w:rsid w:val="006045C1"/>
    <w:rsid w:val="006151D4"/>
    <w:rsid w:val="00624C32"/>
    <w:rsid w:val="006268F1"/>
    <w:rsid w:val="00633E23"/>
    <w:rsid w:val="006364A7"/>
    <w:rsid w:val="006401A0"/>
    <w:rsid w:val="006423A8"/>
    <w:rsid w:val="0064323E"/>
    <w:rsid w:val="00646CEC"/>
    <w:rsid w:val="006473DC"/>
    <w:rsid w:val="00655961"/>
    <w:rsid w:val="00660DA6"/>
    <w:rsid w:val="00671426"/>
    <w:rsid w:val="006727B8"/>
    <w:rsid w:val="00673B94"/>
    <w:rsid w:val="00680AC6"/>
    <w:rsid w:val="006835D8"/>
    <w:rsid w:val="0069045A"/>
    <w:rsid w:val="006949FA"/>
    <w:rsid w:val="006967AF"/>
    <w:rsid w:val="006A2D11"/>
    <w:rsid w:val="006A3FC1"/>
    <w:rsid w:val="006A4AE8"/>
    <w:rsid w:val="006B4B4F"/>
    <w:rsid w:val="006B4DE0"/>
    <w:rsid w:val="006B6A7D"/>
    <w:rsid w:val="006C0E09"/>
    <w:rsid w:val="006C316E"/>
    <w:rsid w:val="006C3ED3"/>
    <w:rsid w:val="006C5AF4"/>
    <w:rsid w:val="006D0F7C"/>
    <w:rsid w:val="006D309F"/>
    <w:rsid w:val="006D3FD7"/>
    <w:rsid w:val="006E6F24"/>
    <w:rsid w:val="006F2F4D"/>
    <w:rsid w:val="006F36F1"/>
    <w:rsid w:val="00700D23"/>
    <w:rsid w:val="00702883"/>
    <w:rsid w:val="0070628C"/>
    <w:rsid w:val="007073D9"/>
    <w:rsid w:val="00710355"/>
    <w:rsid w:val="00712C46"/>
    <w:rsid w:val="00715947"/>
    <w:rsid w:val="00716662"/>
    <w:rsid w:val="00720725"/>
    <w:rsid w:val="007269C4"/>
    <w:rsid w:val="00734F3B"/>
    <w:rsid w:val="00736CA4"/>
    <w:rsid w:val="0074209E"/>
    <w:rsid w:val="0075099D"/>
    <w:rsid w:val="0075555E"/>
    <w:rsid w:val="00755B1B"/>
    <w:rsid w:val="00761894"/>
    <w:rsid w:val="00761BAF"/>
    <w:rsid w:val="007624F3"/>
    <w:rsid w:val="007708B1"/>
    <w:rsid w:val="007720E6"/>
    <w:rsid w:val="007775C5"/>
    <w:rsid w:val="00781A65"/>
    <w:rsid w:val="007976ED"/>
    <w:rsid w:val="007A082E"/>
    <w:rsid w:val="007A49B2"/>
    <w:rsid w:val="007A657D"/>
    <w:rsid w:val="007C45F6"/>
    <w:rsid w:val="007D5F71"/>
    <w:rsid w:val="007E1E11"/>
    <w:rsid w:val="007E5245"/>
    <w:rsid w:val="007E6D29"/>
    <w:rsid w:val="007F28D7"/>
    <w:rsid w:val="007F2CA8"/>
    <w:rsid w:val="007F7161"/>
    <w:rsid w:val="00804126"/>
    <w:rsid w:val="0081134C"/>
    <w:rsid w:val="00812FBA"/>
    <w:rsid w:val="00816820"/>
    <w:rsid w:val="00817153"/>
    <w:rsid w:val="00823240"/>
    <w:rsid w:val="00827958"/>
    <w:rsid w:val="00830837"/>
    <w:rsid w:val="00830E84"/>
    <w:rsid w:val="00830F30"/>
    <w:rsid w:val="008341AA"/>
    <w:rsid w:val="00835A1C"/>
    <w:rsid w:val="00843CFD"/>
    <w:rsid w:val="0085559E"/>
    <w:rsid w:val="0085733B"/>
    <w:rsid w:val="00865450"/>
    <w:rsid w:val="00871572"/>
    <w:rsid w:val="00871FD9"/>
    <w:rsid w:val="0087242C"/>
    <w:rsid w:val="00872631"/>
    <w:rsid w:val="00877C00"/>
    <w:rsid w:val="00894381"/>
    <w:rsid w:val="00895E07"/>
    <w:rsid w:val="00896B1B"/>
    <w:rsid w:val="008A1F53"/>
    <w:rsid w:val="008A43EA"/>
    <w:rsid w:val="008A66EC"/>
    <w:rsid w:val="008B0812"/>
    <w:rsid w:val="008B5304"/>
    <w:rsid w:val="008B6266"/>
    <w:rsid w:val="008C03D6"/>
    <w:rsid w:val="008E173F"/>
    <w:rsid w:val="008E1868"/>
    <w:rsid w:val="008E559E"/>
    <w:rsid w:val="008E6C73"/>
    <w:rsid w:val="008F1C60"/>
    <w:rsid w:val="008F2B82"/>
    <w:rsid w:val="0090538E"/>
    <w:rsid w:val="00912D6D"/>
    <w:rsid w:val="0091344F"/>
    <w:rsid w:val="00913C09"/>
    <w:rsid w:val="00916080"/>
    <w:rsid w:val="00921369"/>
    <w:rsid w:val="00921A68"/>
    <w:rsid w:val="009227B5"/>
    <w:rsid w:val="0093066F"/>
    <w:rsid w:val="009325CF"/>
    <w:rsid w:val="009325E3"/>
    <w:rsid w:val="009326F6"/>
    <w:rsid w:val="009358F0"/>
    <w:rsid w:val="009429C9"/>
    <w:rsid w:val="00944B1C"/>
    <w:rsid w:val="00946AB4"/>
    <w:rsid w:val="009474D9"/>
    <w:rsid w:val="00973372"/>
    <w:rsid w:val="009751B5"/>
    <w:rsid w:val="00975978"/>
    <w:rsid w:val="0097632E"/>
    <w:rsid w:val="009929C1"/>
    <w:rsid w:val="00995CB0"/>
    <w:rsid w:val="009A6E08"/>
    <w:rsid w:val="009B3A5A"/>
    <w:rsid w:val="009B7509"/>
    <w:rsid w:val="009C2136"/>
    <w:rsid w:val="009C6070"/>
    <w:rsid w:val="009D4A5E"/>
    <w:rsid w:val="009E2041"/>
    <w:rsid w:val="009E6446"/>
    <w:rsid w:val="009E75DD"/>
    <w:rsid w:val="009F791C"/>
    <w:rsid w:val="00A015C4"/>
    <w:rsid w:val="00A112CE"/>
    <w:rsid w:val="00A15172"/>
    <w:rsid w:val="00A21483"/>
    <w:rsid w:val="00A318B3"/>
    <w:rsid w:val="00A42405"/>
    <w:rsid w:val="00A43371"/>
    <w:rsid w:val="00A60587"/>
    <w:rsid w:val="00A623CA"/>
    <w:rsid w:val="00A6286E"/>
    <w:rsid w:val="00A6324C"/>
    <w:rsid w:val="00A7125C"/>
    <w:rsid w:val="00A849AD"/>
    <w:rsid w:val="00A84BEC"/>
    <w:rsid w:val="00A8788D"/>
    <w:rsid w:val="00A96782"/>
    <w:rsid w:val="00AC136C"/>
    <w:rsid w:val="00AD4918"/>
    <w:rsid w:val="00AD6197"/>
    <w:rsid w:val="00AF1BAC"/>
    <w:rsid w:val="00B026C4"/>
    <w:rsid w:val="00B1154F"/>
    <w:rsid w:val="00B14B15"/>
    <w:rsid w:val="00B14B44"/>
    <w:rsid w:val="00B22083"/>
    <w:rsid w:val="00B26A3E"/>
    <w:rsid w:val="00B336FE"/>
    <w:rsid w:val="00B33FCA"/>
    <w:rsid w:val="00B47ED2"/>
    <w:rsid w:val="00B5080A"/>
    <w:rsid w:val="00B56896"/>
    <w:rsid w:val="00B60E99"/>
    <w:rsid w:val="00B6357E"/>
    <w:rsid w:val="00B6471D"/>
    <w:rsid w:val="00B840AE"/>
    <w:rsid w:val="00B84599"/>
    <w:rsid w:val="00B8618F"/>
    <w:rsid w:val="00B863A6"/>
    <w:rsid w:val="00B872FA"/>
    <w:rsid w:val="00B93769"/>
    <w:rsid w:val="00B943AE"/>
    <w:rsid w:val="00B95822"/>
    <w:rsid w:val="00B95AD2"/>
    <w:rsid w:val="00BA12BE"/>
    <w:rsid w:val="00BA2DE9"/>
    <w:rsid w:val="00BA308D"/>
    <w:rsid w:val="00BA3911"/>
    <w:rsid w:val="00BA545C"/>
    <w:rsid w:val="00BA7A09"/>
    <w:rsid w:val="00BB0FBE"/>
    <w:rsid w:val="00BB12E4"/>
    <w:rsid w:val="00BB243A"/>
    <w:rsid w:val="00BB4180"/>
    <w:rsid w:val="00BB75C9"/>
    <w:rsid w:val="00BC5B7A"/>
    <w:rsid w:val="00BD1FF0"/>
    <w:rsid w:val="00BD7258"/>
    <w:rsid w:val="00BE0F2B"/>
    <w:rsid w:val="00BE4E29"/>
    <w:rsid w:val="00BE6549"/>
    <w:rsid w:val="00BF101A"/>
    <w:rsid w:val="00BF11B4"/>
    <w:rsid w:val="00C0598D"/>
    <w:rsid w:val="00C113AB"/>
    <w:rsid w:val="00C11683"/>
    <w:rsid w:val="00C11956"/>
    <w:rsid w:val="00C13331"/>
    <w:rsid w:val="00C32440"/>
    <w:rsid w:val="00C36251"/>
    <w:rsid w:val="00C372CC"/>
    <w:rsid w:val="00C379AD"/>
    <w:rsid w:val="00C413AE"/>
    <w:rsid w:val="00C462C4"/>
    <w:rsid w:val="00C602E5"/>
    <w:rsid w:val="00C61529"/>
    <w:rsid w:val="00C61586"/>
    <w:rsid w:val="00C6591A"/>
    <w:rsid w:val="00C748FD"/>
    <w:rsid w:val="00C7522A"/>
    <w:rsid w:val="00C81213"/>
    <w:rsid w:val="00C8137E"/>
    <w:rsid w:val="00C919F9"/>
    <w:rsid w:val="00C92187"/>
    <w:rsid w:val="00C9772D"/>
    <w:rsid w:val="00CA5137"/>
    <w:rsid w:val="00CB2BBE"/>
    <w:rsid w:val="00CD37AC"/>
    <w:rsid w:val="00CD3F3C"/>
    <w:rsid w:val="00CD64E1"/>
    <w:rsid w:val="00CD7353"/>
    <w:rsid w:val="00CE11C3"/>
    <w:rsid w:val="00CE64B6"/>
    <w:rsid w:val="00CE6E50"/>
    <w:rsid w:val="00CE76E9"/>
    <w:rsid w:val="00CF4E51"/>
    <w:rsid w:val="00D07175"/>
    <w:rsid w:val="00D12007"/>
    <w:rsid w:val="00D14AF1"/>
    <w:rsid w:val="00D15A4A"/>
    <w:rsid w:val="00D232EC"/>
    <w:rsid w:val="00D23EF8"/>
    <w:rsid w:val="00D24D03"/>
    <w:rsid w:val="00D3320E"/>
    <w:rsid w:val="00D35039"/>
    <w:rsid w:val="00D4046E"/>
    <w:rsid w:val="00D4362F"/>
    <w:rsid w:val="00D52484"/>
    <w:rsid w:val="00D55D02"/>
    <w:rsid w:val="00D67ACE"/>
    <w:rsid w:val="00D82B21"/>
    <w:rsid w:val="00D82B94"/>
    <w:rsid w:val="00D93F97"/>
    <w:rsid w:val="00DA5BB4"/>
    <w:rsid w:val="00DA5D9A"/>
    <w:rsid w:val="00DB582C"/>
    <w:rsid w:val="00DC11B1"/>
    <w:rsid w:val="00DC2692"/>
    <w:rsid w:val="00DC714F"/>
    <w:rsid w:val="00DD4739"/>
    <w:rsid w:val="00DD4C4C"/>
    <w:rsid w:val="00DE5DCF"/>
    <w:rsid w:val="00DE5F33"/>
    <w:rsid w:val="00DF7496"/>
    <w:rsid w:val="00DF7D18"/>
    <w:rsid w:val="00E07B54"/>
    <w:rsid w:val="00E11F78"/>
    <w:rsid w:val="00E14696"/>
    <w:rsid w:val="00E15D4F"/>
    <w:rsid w:val="00E216BC"/>
    <w:rsid w:val="00E30E23"/>
    <w:rsid w:val="00E33B81"/>
    <w:rsid w:val="00E621E1"/>
    <w:rsid w:val="00E73986"/>
    <w:rsid w:val="00E75302"/>
    <w:rsid w:val="00E77C53"/>
    <w:rsid w:val="00E85D80"/>
    <w:rsid w:val="00E9481B"/>
    <w:rsid w:val="00EA27C8"/>
    <w:rsid w:val="00EA29DD"/>
    <w:rsid w:val="00EB3979"/>
    <w:rsid w:val="00EB744E"/>
    <w:rsid w:val="00EC3E5B"/>
    <w:rsid w:val="00EC40FA"/>
    <w:rsid w:val="00EC4313"/>
    <w:rsid w:val="00EC55B3"/>
    <w:rsid w:val="00ED4E0A"/>
    <w:rsid w:val="00EE6681"/>
    <w:rsid w:val="00F00B33"/>
    <w:rsid w:val="00F04B6B"/>
    <w:rsid w:val="00F13164"/>
    <w:rsid w:val="00F177B9"/>
    <w:rsid w:val="00F2476F"/>
    <w:rsid w:val="00F41EDA"/>
    <w:rsid w:val="00F44996"/>
    <w:rsid w:val="00F506A2"/>
    <w:rsid w:val="00F52D9B"/>
    <w:rsid w:val="00F61AFE"/>
    <w:rsid w:val="00F679F6"/>
    <w:rsid w:val="00F70F65"/>
    <w:rsid w:val="00F714F6"/>
    <w:rsid w:val="00F80F67"/>
    <w:rsid w:val="00F940B1"/>
    <w:rsid w:val="00F95561"/>
    <w:rsid w:val="00F96C1D"/>
    <w:rsid w:val="00F96FB2"/>
    <w:rsid w:val="00FA6521"/>
    <w:rsid w:val="00FB15D1"/>
    <w:rsid w:val="00FB1B29"/>
    <w:rsid w:val="00FB51D8"/>
    <w:rsid w:val="00FB556C"/>
    <w:rsid w:val="00FB6CD3"/>
    <w:rsid w:val="00FD08E8"/>
    <w:rsid w:val="00FD16A4"/>
    <w:rsid w:val="00FF33E9"/>
    <w:rsid w:val="00FF6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80BC"/>
  <w15:chartTrackingRefBased/>
  <w15:docId w15:val="{588BD016-0C44-4ACF-AD5D-A5956975B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FollowedHyperlink">
    <w:name w:val="FollowedHyperlink"/>
    <w:rsid w:val="00F44996"/>
    <w:rPr>
      <w:color w:val="954F72"/>
      <w:u w:val="single"/>
    </w:rPr>
  </w:style>
  <w:style w:type="table" w:customStyle="1" w:styleId="BoxedLanguage">
    <w:name w:val="Boxed Language"/>
    <w:basedOn w:val="TableNormal"/>
    <w:rsid w:val="00BA7A0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BA7A09"/>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BA7A09"/>
    <w:rPr>
      <w:sz w:val="18"/>
      <w:szCs w:val="20"/>
    </w:rPr>
  </w:style>
  <w:style w:type="character" w:customStyle="1" w:styleId="FootnoteTextChar">
    <w:name w:val="Footnote Text Char"/>
    <w:link w:val="FootnoteText"/>
    <w:rsid w:val="00BA7A09"/>
    <w:rPr>
      <w:sz w:val="18"/>
    </w:rPr>
  </w:style>
  <w:style w:type="paragraph" w:customStyle="1" w:styleId="Formula">
    <w:name w:val="Formula"/>
    <w:basedOn w:val="Normal"/>
    <w:link w:val="FormulaChar"/>
    <w:autoRedefine/>
    <w:rsid w:val="0075099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55D02"/>
    <w:pPr>
      <w:tabs>
        <w:tab w:val="left" w:pos="2340"/>
        <w:tab w:val="left" w:pos="3420"/>
      </w:tabs>
      <w:spacing w:after="240"/>
      <w:ind w:left="3150" w:hanging="2430"/>
    </w:pPr>
    <w:rPr>
      <w:b/>
      <w:bCs/>
    </w:rPr>
  </w:style>
  <w:style w:type="table" w:customStyle="1" w:styleId="FormulaVariableTable">
    <w:name w:val="Formula Variable Table"/>
    <w:basedOn w:val="TableNormal"/>
    <w:rsid w:val="00BA7A0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BA7A09"/>
    <w:pPr>
      <w:numPr>
        <w:ilvl w:val="0"/>
        <w:numId w:val="0"/>
      </w:numPr>
      <w:tabs>
        <w:tab w:val="left" w:pos="900"/>
      </w:tabs>
      <w:ind w:left="900" w:hanging="900"/>
    </w:pPr>
  </w:style>
  <w:style w:type="paragraph" w:customStyle="1" w:styleId="H3">
    <w:name w:val="H3"/>
    <w:basedOn w:val="Heading3"/>
    <w:next w:val="BodyText"/>
    <w:link w:val="H3Char"/>
    <w:rsid w:val="00BA7A09"/>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BA7A09"/>
    <w:pPr>
      <w:numPr>
        <w:ilvl w:val="0"/>
        <w:numId w:val="0"/>
      </w:numPr>
      <w:tabs>
        <w:tab w:val="left" w:pos="1260"/>
      </w:tabs>
      <w:spacing w:before="240"/>
      <w:ind w:left="1260" w:hanging="1260"/>
    </w:pPr>
  </w:style>
  <w:style w:type="paragraph" w:customStyle="1" w:styleId="H5">
    <w:name w:val="H5"/>
    <w:basedOn w:val="Heading5"/>
    <w:next w:val="BodyText"/>
    <w:link w:val="H5Char"/>
    <w:rsid w:val="00BA7A09"/>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BA7A09"/>
    <w:pPr>
      <w:keepNext/>
      <w:tabs>
        <w:tab w:val="left" w:pos="1800"/>
      </w:tabs>
      <w:spacing w:after="240"/>
      <w:ind w:left="1800" w:hanging="1800"/>
    </w:pPr>
    <w:rPr>
      <w:bCs/>
      <w:sz w:val="24"/>
      <w:szCs w:val="22"/>
    </w:rPr>
  </w:style>
  <w:style w:type="paragraph" w:customStyle="1" w:styleId="H7">
    <w:name w:val="H7"/>
    <w:basedOn w:val="Heading7"/>
    <w:next w:val="BodyText"/>
    <w:rsid w:val="00BA7A09"/>
    <w:pPr>
      <w:keepNext/>
      <w:tabs>
        <w:tab w:val="left" w:pos="1980"/>
      </w:tabs>
      <w:spacing w:after="240"/>
      <w:ind w:left="1980" w:hanging="1980"/>
    </w:pPr>
    <w:rPr>
      <w:b/>
      <w:i/>
      <w:szCs w:val="24"/>
    </w:rPr>
  </w:style>
  <w:style w:type="paragraph" w:customStyle="1" w:styleId="H8">
    <w:name w:val="H8"/>
    <w:basedOn w:val="Heading8"/>
    <w:next w:val="BodyText"/>
    <w:rsid w:val="00BA7A09"/>
    <w:pPr>
      <w:keepNext/>
      <w:tabs>
        <w:tab w:val="left" w:pos="2160"/>
      </w:tabs>
      <w:spacing w:after="240"/>
      <w:ind w:left="2160" w:hanging="2160"/>
    </w:pPr>
    <w:rPr>
      <w:b/>
      <w:i w:val="0"/>
      <w:iCs/>
      <w:szCs w:val="24"/>
    </w:rPr>
  </w:style>
  <w:style w:type="paragraph" w:customStyle="1" w:styleId="H9">
    <w:name w:val="H9"/>
    <w:basedOn w:val="Heading9"/>
    <w:next w:val="BodyText"/>
    <w:rsid w:val="00BA7A09"/>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BA7A09"/>
    <w:pPr>
      <w:keepNext/>
      <w:spacing w:before="240" w:after="240"/>
    </w:pPr>
    <w:rPr>
      <w:b/>
      <w:iCs/>
      <w:szCs w:val="20"/>
    </w:rPr>
  </w:style>
  <w:style w:type="paragraph" w:customStyle="1" w:styleId="Instructions">
    <w:name w:val="Instructions"/>
    <w:basedOn w:val="BodyText"/>
    <w:link w:val="InstructionsChar"/>
    <w:rsid w:val="00BA7A09"/>
    <w:pPr>
      <w:spacing w:before="0" w:after="240"/>
    </w:pPr>
    <w:rPr>
      <w:b/>
      <w:i/>
      <w:iCs/>
    </w:rPr>
  </w:style>
  <w:style w:type="paragraph" w:styleId="List">
    <w:name w:val="List"/>
    <w:aliases w:val=" Char2 Char Char Char Char, Char2 Char"/>
    <w:basedOn w:val="Normal"/>
    <w:link w:val="ListChar"/>
    <w:rsid w:val="00BA7A09"/>
    <w:pPr>
      <w:spacing w:after="240"/>
      <w:ind w:left="720" w:hanging="720"/>
    </w:pPr>
    <w:rPr>
      <w:szCs w:val="20"/>
    </w:rPr>
  </w:style>
  <w:style w:type="paragraph" w:styleId="List2">
    <w:name w:val="List 2"/>
    <w:basedOn w:val="Normal"/>
    <w:rsid w:val="00BA7A09"/>
    <w:pPr>
      <w:spacing w:after="240"/>
      <w:ind w:left="1440" w:hanging="720"/>
    </w:pPr>
    <w:rPr>
      <w:szCs w:val="20"/>
    </w:rPr>
  </w:style>
  <w:style w:type="paragraph" w:styleId="List3">
    <w:name w:val="List 3"/>
    <w:basedOn w:val="Normal"/>
    <w:rsid w:val="00BA7A09"/>
    <w:pPr>
      <w:spacing w:after="240"/>
      <w:ind w:left="2160" w:hanging="720"/>
    </w:pPr>
    <w:rPr>
      <w:szCs w:val="20"/>
    </w:rPr>
  </w:style>
  <w:style w:type="paragraph" w:customStyle="1" w:styleId="ListIntroduction">
    <w:name w:val="List Introduction"/>
    <w:basedOn w:val="BodyText"/>
    <w:rsid w:val="00BA7A09"/>
    <w:pPr>
      <w:keepNext/>
      <w:spacing w:before="0" w:after="240"/>
    </w:pPr>
    <w:rPr>
      <w:iCs/>
      <w:szCs w:val="20"/>
    </w:rPr>
  </w:style>
  <w:style w:type="paragraph" w:customStyle="1" w:styleId="ListSub">
    <w:name w:val="List Sub"/>
    <w:basedOn w:val="List"/>
    <w:rsid w:val="00BA7A09"/>
    <w:pPr>
      <w:ind w:firstLine="0"/>
    </w:pPr>
  </w:style>
  <w:style w:type="character" w:styleId="PageNumber">
    <w:name w:val="page number"/>
    <w:basedOn w:val="DefaultParagraphFont"/>
    <w:rsid w:val="00BA7A09"/>
  </w:style>
  <w:style w:type="paragraph" w:customStyle="1" w:styleId="Spaceafterbox">
    <w:name w:val="Space after box"/>
    <w:basedOn w:val="Normal"/>
    <w:rsid w:val="00BA7A09"/>
    <w:rPr>
      <w:szCs w:val="20"/>
    </w:rPr>
  </w:style>
  <w:style w:type="paragraph" w:customStyle="1" w:styleId="TableBody">
    <w:name w:val="Table Body"/>
    <w:basedOn w:val="BodyText"/>
    <w:rsid w:val="00BA7A09"/>
    <w:pPr>
      <w:spacing w:before="0" w:after="60"/>
    </w:pPr>
    <w:rPr>
      <w:iCs/>
      <w:sz w:val="20"/>
      <w:szCs w:val="20"/>
    </w:rPr>
  </w:style>
  <w:style w:type="paragraph" w:customStyle="1" w:styleId="TableBullet">
    <w:name w:val="Table Bullet"/>
    <w:basedOn w:val="TableBody"/>
    <w:rsid w:val="00BA7A09"/>
    <w:pPr>
      <w:numPr>
        <w:numId w:val="7"/>
      </w:numPr>
      <w:ind w:left="0" w:firstLine="0"/>
    </w:pPr>
  </w:style>
  <w:style w:type="paragraph" w:customStyle="1" w:styleId="TableHead">
    <w:name w:val="Table Head"/>
    <w:basedOn w:val="BodyText"/>
    <w:rsid w:val="00BA7A09"/>
    <w:pPr>
      <w:spacing w:before="0" w:after="240"/>
    </w:pPr>
    <w:rPr>
      <w:b/>
      <w:iCs/>
      <w:sz w:val="20"/>
      <w:szCs w:val="20"/>
    </w:rPr>
  </w:style>
  <w:style w:type="paragraph" w:styleId="TOC1">
    <w:name w:val="toc 1"/>
    <w:basedOn w:val="Normal"/>
    <w:next w:val="Normal"/>
    <w:autoRedefine/>
    <w:uiPriority w:val="39"/>
    <w:rsid w:val="00BA7A0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BA7A0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BA7A0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B8618F"/>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BA7A0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BA7A0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A7A0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A7A09"/>
    <w:pPr>
      <w:ind w:left="1680"/>
    </w:pPr>
    <w:rPr>
      <w:sz w:val="18"/>
      <w:szCs w:val="18"/>
    </w:rPr>
  </w:style>
  <w:style w:type="paragraph" w:styleId="TOC9">
    <w:name w:val="toc 9"/>
    <w:basedOn w:val="Normal"/>
    <w:next w:val="Normal"/>
    <w:autoRedefine/>
    <w:uiPriority w:val="39"/>
    <w:rsid w:val="00BA7A09"/>
    <w:pPr>
      <w:ind w:left="1920"/>
    </w:pPr>
    <w:rPr>
      <w:sz w:val="18"/>
      <w:szCs w:val="18"/>
    </w:rPr>
  </w:style>
  <w:style w:type="paragraph" w:customStyle="1" w:styleId="VariableDefinition">
    <w:name w:val="Variable Definition"/>
    <w:basedOn w:val="BodyTextIndent"/>
    <w:rsid w:val="00BA7A09"/>
    <w:pPr>
      <w:tabs>
        <w:tab w:val="left" w:pos="2160"/>
      </w:tabs>
      <w:spacing w:before="0" w:after="240"/>
      <w:ind w:left="2160" w:hanging="1440"/>
      <w:contextualSpacing/>
    </w:pPr>
    <w:rPr>
      <w:iCs/>
      <w:szCs w:val="20"/>
    </w:rPr>
  </w:style>
  <w:style w:type="table" w:customStyle="1" w:styleId="VariableTable">
    <w:name w:val="Variable Table"/>
    <w:basedOn w:val="TableNormal"/>
    <w:rsid w:val="00BA7A09"/>
    <w:tblPr/>
  </w:style>
  <w:style w:type="character" w:customStyle="1" w:styleId="NormalArialChar">
    <w:name w:val="Normal+Arial Char"/>
    <w:link w:val="NormalArial"/>
    <w:rsid w:val="00BA7A09"/>
    <w:rPr>
      <w:rFonts w:ascii="Arial" w:hAnsi="Arial"/>
      <w:sz w:val="24"/>
      <w:szCs w:val="24"/>
    </w:rPr>
  </w:style>
  <w:style w:type="paragraph" w:styleId="NormalWeb">
    <w:name w:val="Normal (Web)"/>
    <w:basedOn w:val="Normal"/>
    <w:unhideWhenUsed/>
    <w:rsid w:val="00BA7A09"/>
    <w:pPr>
      <w:spacing w:before="100" w:beforeAutospacing="1" w:after="100" w:afterAutospacing="1"/>
    </w:pPr>
  </w:style>
  <w:style w:type="character" w:customStyle="1" w:styleId="ListChar">
    <w:name w:val="List Char"/>
    <w:aliases w:val=" Char2 Char Char Char Char Char, Char2 Char Char"/>
    <w:link w:val="List"/>
    <w:rsid w:val="00BA7A09"/>
    <w:rPr>
      <w:sz w:val="24"/>
    </w:rPr>
  </w:style>
  <w:style w:type="paragraph" w:styleId="Revision">
    <w:name w:val="Revision"/>
    <w:hidden/>
    <w:rsid w:val="00BA7A09"/>
    <w:rPr>
      <w:sz w:val="24"/>
      <w:szCs w:val="24"/>
    </w:rPr>
  </w:style>
  <w:style w:type="character" w:customStyle="1" w:styleId="BodyTextNumberedChar1">
    <w:name w:val="Body Text Numbered Char1"/>
    <w:link w:val="BodyTextNumbered"/>
    <w:rsid w:val="00BA7A09"/>
    <w:rPr>
      <w:iCs/>
      <w:sz w:val="24"/>
    </w:rPr>
  </w:style>
  <w:style w:type="paragraph" w:customStyle="1" w:styleId="BodyTextNumbered">
    <w:name w:val="Body Text Numbered"/>
    <w:basedOn w:val="BodyText"/>
    <w:link w:val="BodyTextNumberedChar1"/>
    <w:rsid w:val="00BA7A09"/>
    <w:pPr>
      <w:spacing w:before="0" w:after="240"/>
      <w:ind w:left="720" w:hanging="720"/>
    </w:pPr>
    <w:rPr>
      <w:iCs/>
      <w:szCs w:val="20"/>
    </w:rPr>
  </w:style>
  <w:style w:type="character" w:customStyle="1" w:styleId="H4Char">
    <w:name w:val="H4 Char"/>
    <w:link w:val="H4"/>
    <w:rsid w:val="00BA7A09"/>
    <w:rPr>
      <w:b/>
      <w:bCs/>
      <w:snapToGrid w:val="0"/>
      <w:sz w:val="24"/>
    </w:rPr>
  </w:style>
  <w:style w:type="character" w:customStyle="1" w:styleId="BodyTextNumberedChar">
    <w:name w:val="Body Text Numbered Char"/>
    <w:rsid w:val="00BA7A09"/>
    <w:rPr>
      <w:rFonts w:ascii="Times New Roman" w:eastAsia="Times New Roman" w:hAnsi="Times New Roman" w:cs="Times New Roman"/>
      <w:sz w:val="24"/>
      <w:szCs w:val="20"/>
    </w:rPr>
  </w:style>
  <w:style w:type="character" w:customStyle="1" w:styleId="H6Char">
    <w:name w:val="H6 Char"/>
    <w:link w:val="H6"/>
    <w:rsid w:val="00BA7A09"/>
    <w:rPr>
      <w:b/>
      <w:bCs/>
      <w:sz w:val="24"/>
      <w:szCs w:val="22"/>
    </w:rPr>
  </w:style>
  <w:style w:type="character" w:customStyle="1" w:styleId="FormulaBoldChar">
    <w:name w:val="Formula Bold Char"/>
    <w:link w:val="FormulaBold"/>
    <w:rsid w:val="00D55D02"/>
    <w:rPr>
      <w:b/>
      <w:bCs/>
      <w:sz w:val="24"/>
      <w:szCs w:val="24"/>
    </w:rPr>
  </w:style>
  <w:style w:type="character" w:customStyle="1" w:styleId="H3Char">
    <w:name w:val="H3 Char"/>
    <w:link w:val="H3"/>
    <w:rsid w:val="00BA7A09"/>
    <w:rPr>
      <w:b/>
      <w:bCs/>
      <w:i/>
      <w:sz w:val="24"/>
    </w:rPr>
  </w:style>
  <w:style w:type="character" w:customStyle="1" w:styleId="FormulaChar">
    <w:name w:val="Formula Char"/>
    <w:link w:val="Formula"/>
    <w:rsid w:val="0075099D"/>
    <w:rPr>
      <w:bCs/>
      <w:sz w:val="24"/>
      <w:szCs w:val="24"/>
    </w:rPr>
  </w:style>
  <w:style w:type="paragraph" w:customStyle="1" w:styleId="tablebody0">
    <w:name w:val="tablebody"/>
    <w:basedOn w:val="Normal"/>
    <w:rsid w:val="00BA7A09"/>
    <w:pPr>
      <w:spacing w:after="60"/>
    </w:pPr>
    <w:rPr>
      <w:sz w:val="20"/>
      <w:szCs w:val="20"/>
    </w:rPr>
  </w:style>
  <w:style w:type="character" w:customStyle="1" w:styleId="Heading1Char">
    <w:name w:val="Heading 1 Char"/>
    <w:aliases w:val="h1 Char"/>
    <w:link w:val="Heading1"/>
    <w:rsid w:val="00BA7A09"/>
    <w:rPr>
      <w:b/>
      <w:caps/>
      <w:sz w:val="24"/>
    </w:rPr>
  </w:style>
  <w:style w:type="character" w:customStyle="1" w:styleId="Heading2Char">
    <w:name w:val="Heading 2 Char"/>
    <w:aliases w:val="h2 Char"/>
    <w:link w:val="Heading2"/>
    <w:rsid w:val="00BA7A09"/>
    <w:rPr>
      <w:b/>
      <w:sz w:val="24"/>
    </w:rPr>
  </w:style>
  <w:style w:type="character" w:customStyle="1" w:styleId="Heading3Char">
    <w:name w:val="Heading 3 Char"/>
    <w:aliases w:val="h3 Char"/>
    <w:link w:val="Heading3"/>
    <w:rsid w:val="00BA7A09"/>
    <w:rPr>
      <w:b/>
      <w:bCs/>
      <w:i/>
      <w:iCs/>
      <w:sz w:val="24"/>
    </w:rPr>
  </w:style>
  <w:style w:type="character" w:customStyle="1" w:styleId="Heading4Char">
    <w:name w:val="Heading 4 Char"/>
    <w:aliases w:val="h4 Char"/>
    <w:link w:val="Heading4"/>
    <w:rsid w:val="00BA7A09"/>
    <w:rPr>
      <w:b/>
      <w:bCs/>
      <w:snapToGrid w:val="0"/>
      <w:sz w:val="24"/>
    </w:rPr>
  </w:style>
  <w:style w:type="character" w:customStyle="1" w:styleId="Heading5Char">
    <w:name w:val="Heading 5 Char"/>
    <w:aliases w:val="h5 Char"/>
    <w:link w:val="Heading5"/>
    <w:rsid w:val="00BA7A09"/>
    <w:rPr>
      <w:b/>
      <w:i/>
      <w:sz w:val="26"/>
    </w:rPr>
  </w:style>
  <w:style w:type="character" w:customStyle="1" w:styleId="Heading6Char">
    <w:name w:val="Heading 6 Char"/>
    <w:aliases w:val="h6 Char"/>
    <w:link w:val="Heading6"/>
    <w:rsid w:val="00BA7A09"/>
    <w:rPr>
      <w:b/>
      <w:sz w:val="22"/>
    </w:rPr>
  </w:style>
  <w:style w:type="character" w:customStyle="1" w:styleId="Heading7Char">
    <w:name w:val="Heading 7 Char"/>
    <w:link w:val="Heading7"/>
    <w:rsid w:val="00BA7A09"/>
    <w:rPr>
      <w:sz w:val="24"/>
    </w:rPr>
  </w:style>
  <w:style w:type="character" w:customStyle="1" w:styleId="Heading8Char">
    <w:name w:val="Heading 8 Char"/>
    <w:link w:val="Heading8"/>
    <w:rsid w:val="00BA7A09"/>
    <w:rPr>
      <w:i/>
      <w:sz w:val="24"/>
    </w:rPr>
  </w:style>
  <w:style w:type="character" w:customStyle="1" w:styleId="Heading9Char">
    <w:name w:val="Heading 9 Char"/>
    <w:link w:val="Heading9"/>
    <w:rsid w:val="00BA7A09"/>
    <w:rPr>
      <w:rFonts w:ascii="Arial" w:hAnsi="Arial"/>
      <w:sz w:val="22"/>
    </w:rPr>
  </w:style>
  <w:style w:type="character" w:customStyle="1" w:styleId="BodyTextChar">
    <w:name w:val="Body Text Char"/>
    <w:rsid w:val="00BA7A0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A7A0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A7A09"/>
    <w:rPr>
      <w:iCs/>
      <w:sz w:val="24"/>
      <w:lang w:val="en-US" w:eastAsia="en-US" w:bidi="ar-SA"/>
    </w:rPr>
  </w:style>
  <w:style w:type="character" w:customStyle="1" w:styleId="FooterChar">
    <w:name w:val="Footer Char"/>
    <w:link w:val="Footer"/>
    <w:rsid w:val="00BA7A09"/>
    <w:rPr>
      <w:sz w:val="24"/>
      <w:szCs w:val="24"/>
    </w:rPr>
  </w:style>
  <w:style w:type="character" w:customStyle="1" w:styleId="HeaderChar">
    <w:name w:val="Header Char"/>
    <w:link w:val="Header"/>
    <w:rsid w:val="00BA7A09"/>
    <w:rPr>
      <w:rFonts w:ascii="Arial" w:hAnsi="Arial"/>
      <w:b/>
      <w:bCs/>
      <w:sz w:val="24"/>
      <w:szCs w:val="24"/>
    </w:rPr>
  </w:style>
  <w:style w:type="paragraph" w:customStyle="1" w:styleId="tablecontents">
    <w:name w:val="table contents"/>
    <w:basedOn w:val="Normal"/>
    <w:rsid w:val="00BA7A09"/>
    <w:rPr>
      <w:sz w:val="20"/>
      <w:szCs w:val="20"/>
    </w:rPr>
  </w:style>
  <w:style w:type="character" w:customStyle="1" w:styleId="BalloonTextChar">
    <w:name w:val="Balloon Text Char"/>
    <w:link w:val="BalloonText"/>
    <w:rsid w:val="00BA7A09"/>
    <w:rPr>
      <w:rFonts w:ascii="Tahoma" w:hAnsi="Tahoma" w:cs="Tahoma"/>
      <w:sz w:val="16"/>
      <w:szCs w:val="16"/>
    </w:rPr>
  </w:style>
  <w:style w:type="character" w:customStyle="1" w:styleId="CommentTextChar">
    <w:name w:val="Comment Text Char"/>
    <w:link w:val="CommentText"/>
    <w:rsid w:val="00BA7A09"/>
  </w:style>
  <w:style w:type="character" w:customStyle="1" w:styleId="CommentSubjectChar">
    <w:name w:val="Comment Subject Char"/>
    <w:link w:val="CommentSubject"/>
    <w:rsid w:val="00BA7A09"/>
    <w:rPr>
      <w:b/>
      <w:bCs/>
    </w:rPr>
  </w:style>
  <w:style w:type="paragraph" w:styleId="DocumentMap">
    <w:name w:val="Document Map"/>
    <w:basedOn w:val="Normal"/>
    <w:link w:val="DocumentMapChar"/>
    <w:rsid w:val="00BA7A09"/>
    <w:pPr>
      <w:shd w:val="clear" w:color="auto" w:fill="000080"/>
    </w:pPr>
    <w:rPr>
      <w:rFonts w:ascii="Tahoma" w:hAnsi="Tahoma" w:cs="Tahoma"/>
      <w:sz w:val="20"/>
      <w:szCs w:val="20"/>
    </w:rPr>
  </w:style>
  <w:style w:type="character" w:customStyle="1" w:styleId="DocumentMapChar">
    <w:name w:val="Document Map Char"/>
    <w:link w:val="DocumentMap"/>
    <w:rsid w:val="00BA7A09"/>
    <w:rPr>
      <w:rFonts w:ascii="Tahoma" w:hAnsi="Tahoma" w:cs="Tahoma"/>
      <w:shd w:val="clear" w:color="auto" w:fill="000080"/>
    </w:rPr>
  </w:style>
  <w:style w:type="paragraph" w:customStyle="1" w:styleId="Default">
    <w:name w:val="Default"/>
    <w:rsid w:val="00BA7A0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A7A09"/>
    <w:pPr>
      <w:tabs>
        <w:tab w:val="left" w:pos="2160"/>
      </w:tabs>
      <w:spacing w:after="240"/>
      <w:ind w:left="4320" w:hanging="3600"/>
      <w:contextualSpacing/>
    </w:pPr>
    <w:rPr>
      <w:iCs/>
      <w:szCs w:val="20"/>
    </w:rPr>
  </w:style>
  <w:style w:type="paragraph" w:styleId="BlockText">
    <w:name w:val="Block Text"/>
    <w:basedOn w:val="Normal"/>
    <w:rsid w:val="00BA7A09"/>
    <w:pPr>
      <w:spacing w:after="120"/>
      <w:ind w:left="1440" w:right="1440"/>
    </w:pPr>
    <w:rPr>
      <w:szCs w:val="20"/>
    </w:rPr>
  </w:style>
  <w:style w:type="character" w:customStyle="1" w:styleId="H2Char">
    <w:name w:val="H2 Char"/>
    <w:link w:val="H2"/>
    <w:rsid w:val="00BA7A09"/>
    <w:rPr>
      <w:b/>
      <w:sz w:val="24"/>
    </w:rPr>
  </w:style>
  <w:style w:type="character" w:customStyle="1" w:styleId="CharChar">
    <w:name w:val="Char Char"/>
    <w:rsid w:val="00BA7A09"/>
    <w:rPr>
      <w:iCs/>
      <w:sz w:val="24"/>
      <w:lang w:val="en-US" w:eastAsia="en-US" w:bidi="ar-SA"/>
    </w:rPr>
  </w:style>
  <w:style w:type="character" w:customStyle="1" w:styleId="BodyTextCharChar2">
    <w:name w:val="Body Text Char Char2"/>
    <w:rsid w:val="00BA7A09"/>
    <w:rPr>
      <w:iCs/>
      <w:sz w:val="24"/>
      <w:lang w:val="en-US" w:eastAsia="en-US" w:bidi="ar-SA"/>
    </w:rPr>
  </w:style>
  <w:style w:type="paragraph" w:customStyle="1" w:styleId="Char3">
    <w:name w:val="Char3"/>
    <w:basedOn w:val="Normal"/>
    <w:rsid w:val="00BA7A09"/>
    <w:pPr>
      <w:spacing w:after="160" w:line="240" w:lineRule="exact"/>
    </w:pPr>
    <w:rPr>
      <w:rFonts w:ascii="Verdana" w:hAnsi="Verdana"/>
      <w:sz w:val="16"/>
      <w:szCs w:val="20"/>
    </w:rPr>
  </w:style>
  <w:style w:type="paragraph" w:customStyle="1" w:styleId="Char">
    <w:name w:val="Char"/>
    <w:basedOn w:val="Normal"/>
    <w:rsid w:val="00BA7A09"/>
    <w:pPr>
      <w:spacing w:after="160" w:line="240" w:lineRule="exact"/>
    </w:pPr>
    <w:rPr>
      <w:rFonts w:ascii="Verdana" w:hAnsi="Verdana"/>
      <w:sz w:val="16"/>
      <w:szCs w:val="20"/>
    </w:rPr>
  </w:style>
  <w:style w:type="paragraph" w:customStyle="1" w:styleId="formula0">
    <w:name w:val="formula"/>
    <w:basedOn w:val="Normal"/>
    <w:rsid w:val="00BA7A09"/>
    <w:pPr>
      <w:spacing w:after="120"/>
      <w:ind w:left="720" w:hanging="720"/>
    </w:pPr>
  </w:style>
  <w:style w:type="character" w:customStyle="1" w:styleId="InstructionsChar">
    <w:name w:val="Instructions Char"/>
    <w:link w:val="Instructions"/>
    <w:rsid w:val="00BA7A09"/>
    <w:rPr>
      <w:b/>
      <w:i/>
      <w:iCs/>
      <w:sz w:val="24"/>
      <w:szCs w:val="24"/>
    </w:rPr>
  </w:style>
  <w:style w:type="paragraph" w:customStyle="1" w:styleId="Char4">
    <w:name w:val="Char4"/>
    <w:basedOn w:val="Normal"/>
    <w:rsid w:val="00BA7A09"/>
    <w:pPr>
      <w:spacing w:after="160" w:line="240" w:lineRule="exact"/>
    </w:pPr>
    <w:rPr>
      <w:rFonts w:ascii="Verdana" w:hAnsi="Verdana"/>
      <w:sz w:val="16"/>
      <w:szCs w:val="20"/>
    </w:rPr>
  </w:style>
  <w:style w:type="paragraph" w:customStyle="1" w:styleId="Char32">
    <w:name w:val="Char32"/>
    <w:basedOn w:val="Normal"/>
    <w:rsid w:val="00BA7A09"/>
    <w:pPr>
      <w:spacing w:after="160" w:line="240" w:lineRule="exact"/>
    </w:pPr>
    <w:rPr>
      <w:rFonts w:ascii="Verdana" w:hAnsi="Verdana"/>
      <w:sz w:val="16"/>
      <w:szCs w:val="20"/>
    </w:rPr>
  </w:style>
  <w:style w:type="paragraph" w:customStyle="1" w:styleId="Char31">
    <w:name w:val="Char31"/>
    <w:basedOn w:val="Normal"/>
    <w:rsid w:val="00BA7A09"/>
    <w:pPr>
      <w:spacing w:after="160" w:line="240" w:lineRule="exact"/>
    </w:pPr>
    <w:rPr>
      <w:rFonts w:ascii="Verdana" w:hAnsi="Verdana"/>
      <w:sz w:val="16"/>
      <w:szCs w:val="20"/>
    </w:rPr>
  </w:style>
  <w:style w:type="character" w:customStyle="1" w:styleId="H5Char">
    <w:name w:val="H5 Char"/>
    <w:link w:val="H5"/>
    <w:rsid w:val="00BA7A09"/>
    <w:rPr>
      <w:b/>
      <w:bCs/>
      <w:i/>
      <w:iCs/>
      <w:sz w:val="24"/>
      <w:szCs w:val="26"/>
    </w:rPr>
  </w:style>
  <w:style w:type="paragraph" w:customStyle="1" w:styleId="TableBulletBullet">
    <w:name w:val="Table Bullet/Bullet"/>
    <w:basedOn w:val="Normal"/>
    <w:rsid w:val="00BA7A09"/>
    <w:pPr>
      <w:numPr>
        <w:numId w:val="14"/>
      </w:numPr>
    </w:pPr>
    <w:rPr>
      <w:szCs w:val="20"/>
    </w:rPr>
  </w:style>
  <w:style w:type="paragraph" w:customStyle="1" w:styleId="Char1">
    <w:name w:val="Char1"/>
    <w:basedOn w:val="Normal"/>
    <w:rsid w:val="00BA7A09"/>
    <w:pPr>
      <w:spacing w:after="160" w:line="240" w:lineRule="exact"/>
    </w:pPr>
    <w:rPr>
      <w:rFonts w:ascii="Verdana" w:hAnsi="Verdana"/>
      <w:sz w:val="16"/>
      <w:szCs w:val="20"/>
    </w:rPr>
  </w:style>
  <w:style w:type="paragraph" w:customStyle="1" w:styleId="Char11">
    <w:name w:val="Char11"/>
    <w:basedOn w:val="Normal"/>
    <w:rsid w:val="00BA7A09"/>
    <w:pPr>
      <w:spacing w:after="160" w:line="240" w:lineRule="exact"/>
    </w:pPr>
    <w:rPr>
      <w:rFonts w:ascii="Verdana" w:hAnsi="Verdana"/>
      <w:sz w:val="16"/>
      <w:szCs w:val="20"/>
    </w:rPr>
  </w:style>
  <w:style w:type="character" w:customStyle="1" w:styleId="H3Char1">
    <w:name w:val="H3 Char1"/>
    <w:rsid w:val="00624C32"/>
    <w:rPr>
      <w:b w:val="0"/>
      <w:bCs w:val="0"/>
      <w:i w:val="0"/>
      <w:sz w:val="24"/>
      <w:lang w:val="en-US" w:eastAsia="en-US" w:bidi="ar-SA"/>
    </w:rPr>
  </w:style>
  <w:style w:type="character" w:customStyle="1" w:styleId="msoins0">
    <w:name w:val="msoins"/>
    <w:rsid w:val="00FB556C"/>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83347">
      <w:bodyDiv w:val="1"/>
      <w:marLeft w:val="0"/>
      <w:marRight w:val="0"/>
      <w:marTop w:val="0"/>
      <w:marBottom w:val="0"/>
      <w:divBdr>
        <w:top w:val="none" w:sz="0" w:space="0" w:color="auto"/>
        <w:left w:val="none" w:sz="0" w:space="0" w:color="auto"/>
        <w:bottom w:val="none" w:sz="0" w:space="0" w:color="auto"/>
        <w:right w:val="none" w:sz="0" w:space="0" w:color="auto"/>
      </w:divBdr>
    </w:div>
    <w:div w:id="626593093">
      <w:bodyDiv w:val="1"/>
      <w:marLeft w:val="0"/>
      <w:marRight w:val="0"/>
      <w:marTop w:val="0"/>
      <w:marBottom w:val="0"/>
      <w:divBdr>
        <w:top w:val="none" w:sz="0" w:space="0" w:color="auto"/>
        <w:left w:val="none" w:sz="0" w:space="0" w:color="auto"/>
        <w:bottom w:val="none" w:sz="0" w:space="0" w:color="auto"/>
        <w:right w:val="none" w:sz="0" w:space="0" w:color="auto"/>
      </w:divBdr>
    </w:div>
    <w:div w:id="1155146941">
      <w:bodyDiv w:val="1"/>
      <w:marLeft w:val="0"/>
      <w:marRight w:val="0"/>
      <w:marTop w:val="0"/>
      <w:marBottom w:val="0"/>
      <w:divBdr>
        <w:top w:val="none" w:sz="0" w:space="0" w:color="auto"/>
        <w:left w:val="none" w:sz="0" w:space="0" w:color="auto"/>
        <w:bottom w:val="none" w:sz="0" w:space="0" w:color="auto"/>
        <w:right w:val="none" w:sz="0" w:space="0" w:color="auto"/>
      </w:divBdr>
      <w:divsChild>
        <w:div w:id="708840504">
          <w:marLeft w:val="878"/>
          <w:marRight w:val="0"/>
          <w:marTop w:val="77"/>
          <w:marBottom w:val="0"/>
          <w:divBdr>
            <w:top w:val="none" w:sz="0" w:space="0" w:color="auto"/>
            <w:left w:val="none" w:sz="0" w:space="0" w:color="auto"/>
            <w:bottom w:val="none" w:sz="0" w:space="0" w:color="auto"/>
            <w:right w:val="none" w:sz="0" w:space="0" w:color="auto"/>
          </w:divBdr>
        </w:div>
        <w:div w:id="1376196799">
          <w:marLeft w:val="878"/>
          <w:marRight w:val="0"/>
          <w:marTop w:val="77"/>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1454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117" Type="http://schemas.openxmlformats.org/officeDocument/2006/relationships/oleObject" Target="embeddings/oleObject73.bin"/><Relationship Id="rId21" Type="http://schemas.openxmlformats.org/officeDocument/2006/relationships/oleObject" Target="embeddings/oleObject3.bin"/><Relationship Id="rId42" Type="http://schemas.openxmlformats.org/officeDocument/2006/relationships/oleObject" Target="embeddings/oleObject18.bin"/><Relationship Id="rId47" Type="http://schemas.openxmlformats.org/officeDocument/2006/relationships/image" Target="media/image16.wmf"/><Relationship Id="rId63" Type="http://schemas.openxmlformats.org/officeDocument/2006/relationships/image" Target="media/image20.wmf"/><Relationship Id="rId68" Type="http://schemas.openxmlformats.org/officeDocument/2006/relationships/image" Target="media/image24.wmf"/><Relationship Id="rId84" Type="http://schemas.openxmlformats.org/officeDocument/2006/relationships/oleObject" Target="embeddings/oleObject48.bin"/><Relationship Id="rId89" Type="http://schemas.openxmlformats.org/officeDocument/2006/relationships/oleObject" Target="embeddings/oleObject52.bin"/><Relationship Id="rId112" Type="http://schemas.openxmlformats.org/officeDocument/2006/relationships/image" Target="media/image34.wmf"/><Relationship Id="rId133" Type="http://schemas.openxmlformats.org/officeDocument/2006/relationships/oleObject" Target="embeddings/oleObject85.bin"/><Relationship Id="rId138" Type="http://schemas.openxmlformats.org/officeDocument/2006/relationships/comments" Target="comments.xml"/><Relationship Id="rId16" Type="http://schemas.openxmlformats.org/officeDocument/2006/relationships/image" Target="media/image7.wmf"/><Relationship Id="rId107" Type="http://schemas.openxmlformats.org/officeDocument/2006/relationships/oleObject" Target="embeddings/oleObject68.bin"/><Relationship Id="rId11" Type="http://schemas.openxmlformats.org/officeDocument/2006/relationships/image" Target="media/image2.wmf"/><Relationship Id="rId32" Type="http://schemas.openxmlformats.org/officeDocument/2006/relationships/image" Target="media/image12.wmf"/><Relationship Id="rId37" Type="http://schemas.openxmlformats.org/officeDocument/2006/relationships/oleObject" Target="embeddings/oleObject14.bin"/><Relationship Id="rId53" Type="http://schemas.openxmlformats.org/officeDocument/2006/relationships/oleObject" Target="embeddings/oleObject26.bin"/><Relationship Id="rId58" Type="http://schemas.openxmlformats.org/officeDocument/2006/relationships/oleObject" Target="embeddings/oleObject30.bin"/><Relationship Id="rId74" Type="http://schemas.openxmlformats.org/officeDocument/2006/relationships/oleObject" Target="embeddings/oleObject40.bin"/><Relationship Id="rId79" Type="http://schemas.openxmlformats.org/officeDocument/2006/relationships/image" Target="media/image26.wmf"/><Relationship Id="rId102" Type="http://schemas.openxmlformats.org/officeDocument/2006/relationships/oleObject" Target="embeddings/oleObject64.bin"/><Relationship Id="rId123" Type="http://schemas.openxmlformats.org/officeDocument/2006/relationships/oleObject" Target="embeddings/oleObject76.bin"/><Relationship Id="rId128" Type="http://schemas.openxmlformats.org/officeDocument/2006/relationships/oleObject" Target="embeddings/oleObject80.bin"/><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53.bin"/><Relationship Id="rId95" Type="http://schemas.openxmlformats.org/officeDocument/2006/relationships/oleObject" Target="embeddings/oleObject57.bin"/><Relationship Id="rId22" Type="http://schemas.openxmlformats.org/officeDocument/2006/relationships/oleObject" Target="embeddings/oleObject4.bin"/><Relationship Id="rId27" Type="http://schemas.openxmlformats.org/officeDocument/2006/relationships/oleObject" Target="embeddings/oleObject8.bin"/><Relationship Id="rId43" Type="http://schemas.openxmlformats.org/officeDocument/2006/relationships/oleObject" Target="embeddings/oleObject19.bin"/><Relationship Id="rId48" Type="http://schemas.openxmlformats.org/officeDocument/2006/relationships/oleObject" Target="embeddings/oleObject23.bin"/><Relationship Id="rId64" Type="http://schemas.openxmlformats.org/officeDocument/2006/relationships/image" Target="media/image21.wmf"/><Relationship Id="rId69" Type="http://schemas.openxmlformats.org/officeDocument/2006/relationships/oleObject" Target="embeddings/oleObject36.bin"/><Relationship Id="rId113" Type="http://schemas.openxmlformats.org/officeDocument/2006/relationships/oleObject" Target="embeddings/oleObject70.bin"/><Relationship Id="rId118" Type="http://schemas.openxmlformats.org/officeDocument/2006/relationships/image" Target="media/image36.wmf"/><Relationship Id="rId134" Type="http://schemas.openxmlformats.org/officeDocument/2006/relationships/oleObject" Target="embeddings/oleObject86.bin"/><Relationship Id="rId139" Type="http://schemas.microsoft.com/office/2011/relationships/commentsExtended" Target="commentsExtended.xml"/><Relationship Id="rId8" Type="http://schemas.openxmlformats.org/officeDocument/2006/relationships/hyperlink" Target="http://www.ercot.com/mktrules/issues/NPRR863" TargetMode="External"/><Relationship Id="rId51" Type="http://schemas.openxmlformats.org/officeDocument/2006/relationships/image" Target="media/image18.wmf"/><Relationship Id="rId72" Type="http://schemas.openxmlformats.org/officeDocument/2006/relationships/oleObject" Target="embeddings/oleObject38.bin"/><Relationship Id="rId80" Type="http://schemas.openxmlformats.org/officeDocument/2006/relationships/oleObject" Target="embeddings/oleObject45.bin"/><Relationship Id="rId85" Type="http://schemas.openxmlformats.org/officeDocument/2006/relationships/oleObject" Target="embeddings/oleObject49.bin"/><Relationship Id="rId93" Type="http://schemas.openxmlformats.org/officeDocument/2006/relationships/oleObject" Target="embeddings/oleObject55.bin"/><Relationship Id="rId98" Type="http://schemas.openxmlformats.org/officeDocument/2006/relationships/oleObject" Target="embeddings/oleObject60.bin"/><Relationship Id="rId121" Type="http://schemas.openxmlformats.org/officeDocument/2006/relationships/oleObject" Target="embeddings/oleObject75.bin"/><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oleObject" Target="embeddings/oleObject6.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oleObject" Target="embeddings/oleObject22.bin"/><Relationship Id="rId59" Type="http://schemas.openxmlformats.org/officeDocument/2006/relationships/oleObject" Target="embeddings/oleObject31.bin"/><Relationship Id="rId67" Type="http://schemas.openxmlformats.org/officeDocument/2006/relationships/oleObject" Target="embeddings/oleObject35.bin"/><Relationship Id="rId103" Type="http://schemas.openxmlformats.org/officeDocument/2006/relationships/oleObject" Target="embeddings/oleObject65.bin"/><Relationship Id="rId108" Type="http://schemas.openxmlformats.org/officeDocument/2006/relationships/oleObject" Target="embeddings/oleObject69.bin"/><Relationship Id="rId116" Type="http://schemas.openxmlformats.org/officeDocument/2006/relationships/image" Target="media/image35.wmf"/><Relationship Id="rId124" Type="http://schemas.openxmlformats.org/officeDocument/2006/relationships/image" Target="media/image39.wmf"/><Relationship Id="rId129" Type="http://schemas.openxmlformats.org/officeDocument/2006/relationships/oleObject" Target="embeddings/oleObject81.bin"/><Relationship Id="rId137" Type="http://schemas.openxmlformats.org/officeDocument/2006/relationships/oleObject" Target="embeddings/oleObject89.bin"/><Relationship Id="rId20" Type="http://schemas.openxmlformats.org/officeDocument/2006/relationships/image" Target="media/image9.wmf"/><Relationship Id="rId41" Type="http://schemas.openxmlformats.org/officeDocument/2006/relationships/image" Target="media/image15.wmf"/><Relationship Id="rId54" Type="http://schemas.openxmlformats.org/officeDocument/2006/relationships/oleObject" Target="embeddings/oleObject27.bin"/><Relationship Id="rId62" Type="http://schemas.openxmlformats.org/officeDocument/2006/relationships/oleObject" Target="embeddings/oleObject34.bin"/><Relationship Id="rId70" Type="http://schemas.openxmlformats.org/officeDocument/2006/relationships/image" Target="media/image25.wmf"/><Relationship Id="rId75" Type="http://schemas.openxmlformats.org/officeDocument/2006/relationships/oleObject" Target="embeddings/oleObject41.bin"/><Relationship Id="rId83" Type="http://schemas.openxmlformats.org/officeDocument/2006/relationships/oleObject" Target="embeddings/oleObject47.bin"/><Relationship Id="rId88" Type="http://schemas.openxmlformats.org/officeDocument/2006/relationships/oleObject" Target="embeddings/oleObject51.bin"/><Relationship Id="rId91" Type="http://schemas.openxmlformats.org/officeDocument/2006/relationships/oleObject" Target="embeddings/oleObject54.bin"/><Relationship Id="rId96" Type="http://schemas.openxmlformats.org/officeDocument/2006/relationships/oleObject" Target="embeddings/oleObject58.bin"/><Relationship Id="rId111" Type="http://schemas.openxmlformats.org/officeDocument/2006/relationships/image" Target="media/image33.wmf"/><Relationship Id="rId132" Type="http://schemas.openxmlformats.org/officeDocument/2006/relationships/oleObject" Target="embeddings/oleObject84.bin"/><Relationship Id="rId14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image" Target="media/image14.wmf"/><Relationship Id="rId49" Type="http://schemas.openxmlformats.org/officeDocument/2006/relationships/image" Target="media/image17.wmf"/><Relationship Id="rId57" Type="http://schemas.openxmlformats.org/officeDocument/2006/relationships/image" Target="media/image19.wmf"/><Relationship Id="rId106" Type="http://schemas.openxmlformats.org/officeDocument/2006/relationships/oleObject" Target="embeddings/oleObject67.bin"/><Relationship Id="rId114" Type="http://schemas.openxmlformats.org/officeDocument/2006/relationships/oleObject" Target="embeddings/oleObject71.bin"/><Relationship Id="rId119" Type="http://schemas.openxmlformats.org/officeDocument/2006/relationships/oleObject" Target="embeddings/oleObject74.bin"/><Relationship Id="rId127" Type="http://schemas.openxmlformats.org/officeDocument/2006/relationships/oleObject" Target="embeddings/oleObject79.bin"/><Relationship Id="rId10" Type="http://schemas.openxmlformats.org/officeDocument/2006/relationships/image" Target="media/image1.wmf"/><Relationship Id="rId31" Type="http://schemas.openxmlformats.org/officeDocument/2006/relationships/image" Target="media/image11.wmf"/><Relationship Id="rId44" Type="http://schemas.openxmlformats.org/officeDocument/2006/relationships/oleObject" Target="embeddings/oleObject20.bin"/><Relationship Id="rId52" Type="http://schemas.openxmlformats.org/officeDocument/2006/relationships/oleObject" Target="embeddings/oleObject25.bin"/><Relationship Id="rId60" Type="http://schemas.openxmlformats.org/officeDocument/2006/relationships/oleObject" Target="embeddings/oleObject32.bin"/><Relationship Id="rId65" Type="http://schemas.openxmlformats.org/officeDocument/2006/relationships/image" Target="media/image22.wmf"/><Relationship Id="rId73" Type="http://schemas.openxmlformats.org/officeDocument/2006/relationships/oleObject" Target="embeddings/oleObject39.bin"/><Relationship Id="rId78" Type="http://schemas.openxmlformats.org/officeDocument/2006/relationships/oleObject" Target="embeddings/oleObject44.bin"/><Relationship Id="rId81" Type="http://schemas.openxmlformats.org/officeDocument/2006/relationships/image" Target="media/image27.wmf"/><Relationship Id="rId86" Type="http://schemas.openxmlformats.org/officeDocument/2006/relationships/image" Target="media/image28.wmf"/><Relationship Id="rId94" Type="http://schemas.openxmlformats.org/officeDocument/2006/relationships/oleObject" Target="embeddings/oleObject56.bin"/><Relationship Id="rId99" Type="http://schemas.openxmlformats.org/officeDocument/2006/relationships/oleObject" Target="embeddings/oleObject61.bin"/><Relationship Id="rId101" Type="http://schemas.openxmlformats.org/officeDocument/2006/relationships/oleObject" Target="embeddings/oleObject63.bin"/><Relationship Id="rId122" Type="http://schemas.openxmlformats.org/officeDocument/2006/relationships/image" Target="media/image38.wmf"/><Relationship Id="rId130" Type="http://schemas.openxmlformats.org/officeDocument/2006/relationships/oleObject" Target="embeddings/oleObject82.bin"/><Relationship Id="rId135" Type="http://schemas.openxmlformats.org/officeDocument/2006/relationships/oleObject" Target="embeddings/oleObject87.bin"/><Relationship Id="rId143"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ercot.com/mktrules/issues/NPRR863" TargetMode="External"/><Relationship Id="rId13" Type="http://schemas.openxmlformats.org/officeDocument/2006/relationships/image" Target="media/image4.wmf"/><Relationship Id="rId18" Type="http://schemas.openxmlformats.org/officeDocument/2006/relationships/oleObject" Target="embeddings/oleObject1.bin"/><Relationship Id="rId39" Type="http://schemas.openxmlformats.org/officeDocument/2006/relationships/oleObject" Target="embeddings/oleObject16.bin"/><Relationship Id="rId109" Type="http://schemas.openxmlformats.org/officeDocument/2006/relationships/image" Target="media/image31.wmf"/><Relationship Id="rId34" Type="http://schemas.openxmlformats.org/officeDocument/2006/relationships/image" Target="media/image13.wmf"/><Relationship Id="rId50" Type="http://schemas.openxmlformats.org/officeDocument/2006/relationships/oleObject" Target="embeddings/oleObject24.bin"/><Relationship Id="rId55" Type="http://schemas.openxmlformats.org/officeDocument/2006/relationships/oleObject" Target="embeddings/oleObject28.bin"/><Relationship Id="rId76" Type="http://schemas.openxmlformats.org/officeDocument/2006/relationships/oleObject" Target="embeddings/oleObject42.bin"/><Relationship Id="rId97" Type="http://schemas.openxmlformats.org/officeDocument/2006/relationships/oleObject" Target="embeddings/oleObject59.bin"/><Relationship Id="rId104" Type="http://schemas.openxmlformats.org/officeDocument/2006/relationships/oleObject" Target="embeddings/oleObject66.bin"/><Relationship Id="rId120" Type="http://schemas.openxmlformats.org/officeDocument/2006/relationships/image" Target="media/image37.wmf"/><Relationship Id="rId125" Type="http://schemas.openxmlformats.org/officeDocument/2006/relationships/oleObject" Target="embeddings/oleObject77.bin"/><Relationship Id="rId141"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37.bin"/><Relationship Id="rId92" Type="http://schemas.openxmlformats.org/officeDocument/2006/relationships/image" Target="media/image29.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oleObject" Target="embeddings/oleObject17.bin"/><Relationship Id="rId45" Type="http://schemas.openxmlformats.org/officeDocument/2006/relationships/oleObject" Target="embeddings/oleObject21.bin"/><Relationship Id="rId66" Type="http://schemas.openxmlformats.org/officeDocument/2006/relationships/image" Target="media/image23.wmf"/><Relationship Id="rId87" Type="http://schemas.openxmlformats.org/officeDocument/2006/relationships/oleObject" Target="embeddings/oleObject50.bin"/><Relationship Id="rId110" Type="http://schemas.openxmlformats.org/officeDocument/2006/relationships/image" Target="media/image32.wmf"/><Relationship Id="rId115" Type="http://schemas.openxmlformats.org/officeDocument/2006/relationships/oleObject" Target="embeddings/oleObject72.bin"/><Relationship Id="rId131" Type="http://schemas.openxmlformats.org/officeDocument/2006/relationships/oleObject" Target="embeddings/oleObject83.bin"/><Relationship Id="rId136" Type="http://schemas.openxmlformats.org/officeDocument/2006/relationships/oleObject" Target="embeddings/oleObject88.bin"/><Relationship Id="rId61" Type="http://schemas.openxmlformats.org/officeDocument/2006/relationships/oleObject" Target="embeddings/oleObject33.bin"/><Relationship Id="rId82" Type="http://schemas.openxmlformats.org/officeDocument/2006/relationships/oleObject" Target="embeddings/oleObject46.bin"/><Relationship Id="rId19" Type="http://schemas.openxmlformats.org/officeDocument/2006/relationships/oleObject" Target="embeddings/oleObject2.bin"/><Relationship Id="rId14" Type="http://schemas.openxmlformats.org/officeDocument/2006/relationships/image" Target="media/image5.wmf"/><Relationship Id="rId30" Type="http://schemas.openxmlformats.org/officeDocument/2006/relationships/oleObject" Target="embeddings/oleObject11.bin"/><Relationship Id="rId35" Type="http://schemas.openxmlformats.org/officeDocument/2006/relationships/oleObject" Target="embeddings/oleObject13.bin"/><Relationship Id="rId56" Type="http://schemas.openxmlformats.org/officeDocument/2006/relationships/oleObject" Target="embeddings/oleObject29.bin"/><Relationship Id="rId77" Type="http://schemas.openxmlformats.org/officeDocument/2006/relationships/oleObject" Target="embeddings/oleObject43.bin"/><Relationship Id="rId100" Type="http://schemas.openxmlformats.org/officeDocument/2006/relationships/oleObject" Target="embeddings/oleObject62.bin"/><Relationship Id="rId105" Type="http://schemas.openxmlformats.org/officeDocument/2006/relationships/image" Target="media/image30.png"/><Relationship Id="rId126" Type="http://schemas.openxmlformats.org/officeDocument/2006/relationships/oleObject" Target="embeddings/oleObject7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7C4D5-A23E-4D93-8041-FEB8A382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150</Pages>
  <Words>49276</Words>
  <Characters>280875</Characters>
  <Application>Microsoft Office Word</Application>
  <DocSecurity>0</DocSecurity>
  <Lines>2340</Lines>
  <Paragraphs>658</Paragraphs>
  <ScaleCrop>false</ScaleCrop>
  <HeadingPairs>
    <vt:vector size="2" baseType="variant">
      <vt:variant>
        <vt:lpstr>Title</vt:lpstr>
      </vt:variant>
      <vt:variant>
        <vt:i4>1</vt:i4>
      </vt:variant>
    </vt:vector>
  </HeadingPairs>
  <TitlesOfParts>
    <vt:vector size="1" baseType="lpstr">
      <vt:lpstr>Protocols Workshop</vt:lpstr>
    </vt:vector>
  </TitlesOfParts>
  <Company>Microsoft</Company>
  <LinksUpToDate>false</LinksUpToDate>
  <CharactersWithSpaces>329493</CharactersWithSpaces>
  <SharedDoc>false</SharedDoc>
  <HLinks>
    <vt:vector size="30" baseType="variant">
      <vt:variant>
        <vt:i4>1769530</vt:i4>
      </vt:variant>
      <vt:variant>
        <vt:i4>276</vt:i4>
      </vt:variant>
      <vt:variant>
        <vt:i4>0</vt:i4>
      </vt:variant>
      <vt:variant>
        <vt:i4>5</vt:i4>
      </vt:variant>
      <vt:variant>
        <vt:lpwstr/>
      </vt:variant>
      <vt:variant>
        <vt:lpwstr>_Toc109528014</vt:lpwstr>
      </vt:variant>
      <vt:variant>
        <vt:i4>1769530</vt:i4>
      </vt:variant>
      <vt:variant>
        <vt:i4>273</vt:i4>
      </vt:variant>
      <vt:variant>
        <vt:i4>0</vt:i4>
      </vt:variant>
      <vt:variant>
        <vt:i4>5</vt:i4>
      </vt:variant>
      <vt:variant>
        <vt:lpwstr/>
      </vt:variant>
      <vt:variant>
        <vt:lpwstr>_Toc109528011</vt:lpwstr>
      </vt:variant>
      <vt:variant>
        <vt:i4>1114175</vt:i4>
      </vt:variant>
      <vt:variant>
        <vt:i4>270</vt:i4>
      </vt:variant>
      <vt:variant>
        <vt:i4>0</vt:i4>
      </vt:variant>
      <vt:variant>
        <vt:i4>5</vt:i4>
      </vt:variant>
      <vt:variant>
        <vt:lpwstr/>
      </vt:variant>
      <vt:variant>
        <vt:lpwstr>_Toc109527549</vt:lpwstr>
      </vt:variant>
      <vt:variant>
        <vt:i4>1245249</vt:i4>
      </vt:variant>
      <vt:variant>
        <vt:i4>3</vt:i4>
      </vt:variant>
      <vt:variant>
        <vt:i4>0</vt:i4>
      </vt:variant>
      <vt:variant>
        <vt:i4>5</vt:i4>
      </vt:variant>
      <vt:variant>
        <vt:lpwstr>http://www.ercot.com/mktrules/issues/NPRR863</vt:lpwstr>
      </vt:variant>
      <vt:variant>
        <vt:lpwstr/>
      </vt:variant>
      <vt:variant>
        <vt:i4>1245249</vt:i4>
      </vt:variant>
      <vt:variant>
        <vt:i4>0</vt:i4>
      </vt:variant>
      <vt:variant>
        <vt:i4>0</vt:i4>
      </vt:variant>
      <vt:variant>
        <vt:i4>5</vt:i4>
      </vt:variant>
      <vt:variant>
        <vt:lpwstr>http://www.ercot.com/mktrules/issues/NPRR863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06XX18</cp:lastModifiedBy>
  <cp:revision>6</cp:revision>
  <cp:lastPrinted>2001-06-20T16:28:00Z</cp:lastPrinted>
  <dcterms:created xsi:type="dcterms:W3CDTF">2018-06-12T19:41:00Z</dcterms:created>
  <dcterms:modified xsi:type="dcterms:W3CDTF">2018-06-12T19:54:00Z</dcterms:modified>
</cp:coreProperties>
</file>