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rsidR="00D62FE5" w:rsidRPr="00F90EF2" w:rsidRDefault="00D62FE5">
      <w:pPr>
        <w:pStyle w:val="BodyTextIndent"/>
        <w:jc w:val="center"/>
        <w:rPr>
          <w:sz w:val="32"/>
          <w:szCs w:val="32"/>
        </w:rPr>
      </w:pPr>
      <w:r w:rsidRPr="00F90EF2">
        <w:rPr>
          <w:sz w:val="32"/>
          <w:szCs w:val="32"/>
        </w:rPr>
        <w:t xml:space="preserve">ERCOT Board approved </w:t>
      </w:r>
      <w:r w:rsidR="00D057C3" w:rsidRPr="00F90EF2">
        <w:rPr>
          <w:sz w:val="32"/>
          <w:szCs w:val="32"/>
        </w:rPr>
        <w:t>12/</w:t>
      </w:r>
      <w:del w:id="0" w:author="ERCOT" w:date="2018-09-13T11:56:00Z">
        <w:r w:rsidR="00D057C3" w:rsidRPr="00F90EF2" w:rsidDel="00C25142">
          <w:rPr>
            <w:sz w:val="32"/>
            <w:szCs w:val="32"/>
          </w:rPr>
          <w:delText>1</w:delText>
        </w:r>
        <w:r w:rsidR="00932A25" w:rsidDel="00C25142">
          <w:rPr>
            <w:sz w:val="32"/>
            <w:szCs w:val="32"/>
          </w:rPr>
          <w:delText>2</w:delText>
        </w:r>
      </w:del>
      <w:ins w:id="1" w:author="ERCOT" w:date="2018-09-13T11:56:00Z">
        <w:r w:rsidR="00C25142">
          <w:rPr>
            <w:sz w:val="32"/>
            <w:szCs w:val="32"/>
          </w:rPr>
          <w:t>XX</w:t>
        </w:r>
      </w:ins>
      <w:r w:rsidR="001E6F07" w:rsidRPr="00F90EF2">
        <w:rPr>
          <w:sz w:val="32"/>
          <w:szCs w:val="32"/>
        </w:rPr>
        <w:t>/201</w:t>
      </w:r>
      <w:del w:id="2" w:author="ERCOT" w:date="2018-09-13T11:56:00Z">
        <w:r w:rsidR="00932A25" w:rsidDel="00C25142">
          <w:rPr>
            <w:sz w:val="32"/>
            <w:szCs w:val="32"/>
          </w:rPr>
          <w:delText>7</w:delText>
        </w:r>
      </w:del>
      <w:ins w:id="3" w:author="ERCOT" w:date="2018-09-13T11:56:00Z">
        <w:r w:rsidR="00C25142">
          <w:rPr>
            <w:sz w:val="32"/>
            <w:szCs w:val="32"/>
          </w:rPr>
          <w:t>8</w:t>
        </w:r>
      </w:ins>
    </w:p>
    <w:p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ins w:id="4" w:author="ERCOT" w:date="2018-09-13T11:55:00Z">
        <w:r w:rsidR="00C25142">
          <w:rPr>
            <w:sz w:val="32"/>
            <w:szCs w:val="32"/>
          </w:rPr>
          <w:t>1</w:t>
        </w:r>
      </w:ins>
      <w:del w:id="5" w:author="ERCOT" w:date="2018-09-13T11:55:00Z">
        <w:r w:rsidR="00B61F02" w:rsidDel="00C25142">
          <w:rPr>
            <w:sz w:val="32"/>
            <w:szCs w:val="32"/>
          </w:rPr>
          <w:delText>6</w:delText>
        </w:r>
      </w:del>
      <w:r w:rsidRPr="00F90EF2">
        <w:rPr>
          <w:sz w:val="32"/>
          <w:szCs w:val="32"/>
        </w:rPr>
        <w:t>/</w:t>
      </w:r>
      <w:r w:rsidR="005A4323" w:rsidRPr="00F90EF2">
        <w:rPr>
          <w:sz w:val="32"/>
          <w:szCs w:val="32"/>
        </w:rPr>
        <w:t>01</w:t>
      </w:r>
      <w:r w:rsidRPr="00F90EF2">
        <w:rPr>
          <w:sz w:val="32"/>
          <w:szCs w:val="32"/>
        </w:rPr>
        <w:t>/</w:t>
      </w:r>
      <w:r w:rsidR="006F34CB" w:rsidRPr="00F90EF2">
        <w:rPr>
          <w:sz w:val="32"/>
          <w:szCs w:val="32"/>
        </w:rPr>
        <w:t>201</w:t>
      </w:r>
      <w:del w:id="6" w:author="ERCOT" w:date="2018-09-13T11:55:00Z">
        <w:r w:rsidR="000C0E53" w:rsidDel="00C25142">
          <w:rPr>
            <w:sz w:val="32"/>
            <w:szCs w:val="32"/>
          </w:rPr>
          <w:delText>8</w:delText>
        </w:r>
      </w:del>
      <w:ins w:id="7" w:author="ERCOT" w:date="2018-09-13T11:56:00Z">
        <w:r w:rsidR="00C25142">
          <w:rPr>
            <w:sz w:val="32"/>
            <w:szCs w:val="32"/>
          </w:rPr>
          <w:t>9</w:t>
        </w:r>
      </w:ins>
    </w:p>
    <w:p w:rsidR="00D62FE5" w:rsidRDefault="00D62FE5">
      <w:pPr>
        <w:pStyle w:val="BodyTextIndent"/>
        <w:jc w:val="center"/>
        <w:rPr>
          <w:sz w:val="48"/>
        </w:rPr>
      </w:pPr>
    </w:p>
    <w:p w:rsidR="006A63B5" w:rsidRDefault="006A63B5">
      <w:pPr>
        <w:pStyle w:val="BodyTextIndent"/>
        <w:jc w:val="center"/>
        <w:rPr>
          <w:sz w:val="48"/>
        </w:rPr>
      </w:pPr>
    </w:p>
    <w:p w:rsidR="00B320AB" w:rsidRDefault="00B320AB"/>
    <w:p w:rsidR="00B320AB" w:rsidRDefault="00B320AB">
      <w:pPr>
        <w:pStyle w:val="Heading8"/>
      </w:pPr>
      <w:r>
        <w:t>TABLE OF CONTENTS</w:t>
      </w:r>
    </w:p>
    <w:p w:rsidR="00B320AB" w:rsidRDefault="00B320AB">
      <w:pPr>
        <w:rPr>
          <w:b/>
          <w:bCs/>
        </w:rPr>
      </w:pPr>
    </w:p>
    <w:p w:rsidR="0071158E" w:rsidRPr="0071158E" w:rsidRDefault="00B320AB">
      <w:pPr>
        <w:pStyle w:val="TOC3"/>
        <w:tabs>
          <w:tab w:val="right" w:leader="dot" w:pos="9350"/>
        </w:tabs>
        <w:rPr>
          <w:rFonts w:ascii="Calibri" w:hAnsi="Calibr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469653409" w:history="1">
        <w:r w:rsidR="0071158E" w:rsidRPr="007F254E">
          <w:rPr>
            <w:rStyle w:val="Hyperlink"/>
            <w:noProof/>
          </w:rPr>
          <w:t>Introduction</w:t>
        </w:r>
        <w:r w:rsidR="0071158E">
          <w:rPr>
            <w:noProof/>
            <w:webHidden/>
          </w:rPr>
          <w:tab/>
        </w:r>
        <w:r w:rsidR="0071158E">
          <w:rPr>
            <w:noProof/>
            <w:webHidden/>
          </w:rPr>
          <w:fldChar w:fldCharType="begin"/>
        </w:r>
        <w:r w:rsidR="0071158E">
          <w:rPr>
            <w:noProof/>
            <w:webHidden/>
          </w:rPr>
          <w:instrText xml:space="preserve"> PAGEREF _Toc469653409 \h </w:instrText>
        </w:r>
        <w:r w:rsidR="0071158E">
          <w:rPr>
            <w:noProof/>
            <w:webHidden/>
          </w:rPr>
        </w:r>
        <w:r w:rsidR="0071158E">
          <w:rPr>
            <w:noProof/>
            <w:webHidden/>
          </w:rPr>
          <w:fldChar w:fldCharType="separate"/>
        </w:r>
        <w:r w:rsidR="00EE5F0E">
          <w:rPr>
            <w:noProof/>
            <w:webHidden/>
          </w:rPr>
          <w:t>2</w:t>
        </w:r>
        <w:r w:rsidR="0071158E">
          <w:rPr>
            <w:noProof/>
            <w:webHidden/>
          </w:rPr>
          <w:fldChar w:fldCharType="end"/>
        </w:r>
      </w:hyperlink>
    </w:p>
    <w:p w:rsidR="0071158E" w:rsidRPr="0071158E" w:rsidRDefault="00D2288E">
      <w:pPr>
        <w:pStyle w:val="TOC3"/>
        <w:tabs>
          <w:tab w:val="right" w:leader="dot" w:pos="9350"/>
        </w:tabs>
        <w:rPr>
          <w:rFonts w:ascii="Calibri" w:hAnsi="Calibri"/>
          <w:smallCaps w:val="0"/>
          <w:noProof/>
          <w:sz w:val="22"/>
          <w:szCs w:val="22"/>
        </w:rPr>
      </w:pPr>
      <w:hyperlink w:anchor="_Toc469653410" w:history="1">
        <w:r w:rsidR="0071158E" w:rsidRPr="007F254E">
          <w:rPr>
            <w:rStyle w:val="Hyperlink"/>
            <w:noProof/>
          </w:rPr>
          <w:t>Regulation Service Requirement Details</w:t>
        </w:r>
        <w:r w:rsidR="0071158E">
          <w:rPr>
            <w:noProof/>
            <w:webHidden/>
          </w:rPr>
          <w:tab/>
        </w:r>
        <w:r w:rsidR="0071158E">
          <w:rPr>
            <w:noProof/>
            <w:webHidden/>
          </w:rPr>
          <w:fldChar w:fldCharType="begin"/>
        </w:r>
        <w:r w:rsidR="0071158E">
          <w:rPr>
            <w:noProof/>
            <w:webHidden/>
          </w:rPr>
          <w:instrText xml:space="preserve"> PAGEREF _Toc469653410 \h </w:instrText>
        </w:r>
        <w:r w:rsidR="0071158E">
          <w:rPr>
            <w:noProof/>
            <w:webHidden/>
          </w:rPr>
        </w:r>
        <w:r w:rsidR="0071158E">
          <w:rPr>
            <w:noProof/>
            <w:webHidden/>
          </w:rPr>
          <w:fldChar w:fldCharType="separate"/>
        </w:r>
        <w:r w:rsidR="00EE5F0E">
          <w:rPr>
            <w:noProof/>
            <w:webHidden/>
          </w:rPr>
          <w:t>3</w:t>
        </w:r>
        <w:r w:rsidR="0071158E">
          <w:rPr>
            <w:noProof/>
            <w:webHidden/>
          </w:rPr>
          <w:fldChar w:fldCharType="end"/>
        </w:r>
      </w:hyperlink>
    </w:p>
    <w:p w:rsidR="0071158E" w:rsidRPr="0071158E" w:rsidRDefault="00D2288E">
      <w:pPr>
        <w:pStyle w:val="TOC3"/>
        <w:tabs>
          <w:tab w:val="right" w:leader="dot" w:pos="9350"/>
        </w:tabs>
        <w:rPr>
          <w:rFonts w:ascii="Calibri" w:hAnsi="Calibri"/>
          <w:smallCaps w:val="0"/>
          <w:noProof/>
          <w:sz w:val="22"/>
          <w:szCs w:val="22"/>
        </w:rPr>
      </w:pPr>
      <w:hyperlink w:anchor="_Toc469653411" w:history="1">
        <w:r w:rsidR="0071158E" w:rsidRPr="007F254E">
          <w:rPr>
            <w:rStyle w:val="Hyperlink"/>
            <w:noProof/>
          </w:rPr>
          <w:t>Non-Spinning Reserve Service (Non-Spin) Requirement Details</w:t>
        </w:r>
        <w:r w:rsidR="0071158E">
          <w:rPr>
            <w:noProof/>
            <w:webHidden/>
          </w:rPr>
          <w:tab/>
        </w:r>
        <w:r w:rsidR="0071158E">
          <w:rPr>
            <w:noProof/>
            <w:webHidden/>
          </w:rPr>
          <w:fldChar w:fldCharType="begin"/>
        </w:r>
        <w:r w:rsidR="0071158E">
          <w:rPr>
            <w:noProof/>
            <w:webHidden/>
          </w:rPr>
          <w:instrText xml:space="preserve"> PAGEREF _Toc469653411 \h </w:instrText>
        </w:r>
        <w:r w:rsidR="0071158E">
          <w:rPr>
            <w:noProof/>
            <w:webHidden/>
          </w:rPr>
        </w:r>
        <w:r w:rsidR="0071158E">
          <w:rPr>
            <w:noProof/>
            <w:webHidden/>
          </w:rPr>
          <w:fldChar w:fldCharType="separate"/>
        </w:r>
        <w:r w:rsidR="00EE5F0E">
          <w:rPr>
            <w:noProof/>
            <w:webHidden/>
          </w:rPr>
          <w:t>7</w:t>
        </w:r>
        <w:r w:rsidR="0071158E">
          <w:rPr>
            <w:noProof/>
            <w:webHidden/>
          </w:rPr>
          <w:fldChar w:fldCharType="end"/>
        </w:r>
      </w:hyperlink>
    </w:p>
    <w:p w:rsidR="0071158E" w:rsidRPr="0071158E" w:rsidRDefault="00D2288E">
      <w:pPr>
        <w:pStyle w:val="TOC3"/>
        <w:tabs>
          <w:tab w:val="right" w:leader="dot" w:pos="9350"/>
        </w:tabs>
        <w:rPr>
          <w:rFonts w:ascii="Calibri" w:hAnsi="Calibri"/>
          <w:smallCaps w:val="0"/>
          <w:noProof/>
          <w:sz w:val="22"/>
          <w:szCs w:val="22"/>
        </w:rPr>
      </w:pPr>
      <w:hyperlink w:anchor="_Toc469653412" w:history="1">
        <w:r w:rsidR="0071158E" w:rsidRPr="007F254E">
          <w:rPr>
            <w:rStyle w:val="Hyperlink"/>
            <w:noProof/>
          </w:rPr>
          <w:t>Responsive Reserve (RRS) Requirement Details</w:t>
        </w:r>
        <w:r w:rsidR="0071158E">
          <w:rPr>
            <w:noProof/>
            <w:webHidden/>
          </w:rPr>
          <w:tab/>
        </w:r>
        <w:r w:rsidR="006A639D">
          <w:rPr>
            <w:noProof/>
            <w:webHidden/>
          </w:rPr>
          <w:t>10</w:t>
        </w:r>
      </w:hyperlink>
    </w:p>
    <w:p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8" w:name="_Toc469653409"/>
      <w:r>
        <w:lastRenderedPageBreak/>
        <w:t>Introduction</w:t>
      </w:r>
      <w:bookmarkEnd w:id="8"/>
    </w:p>
    <w:p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Service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 xml:space="preserve">If the AS requirements identified through this process for a particular operating day are found to be insufficient based on the expected operating conditions for that day, ERCOT may make an updated AS requirements posting for that day if the need for incremental adjustments is identified day-ahead and may use the Supplemental Ancillary Service Market (SASM) process for similar adjustments made closer to real-time.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rsidR="00B320AB" w:rsidRPr="003A24F9" w:rsidRDefault="00DC7664" w:rsidP="00DC7664">
      <w:pPr>
        <w:pStyle w:val="H3"/>
        <w:spacing w:before="480"/>
        <w:ind w:left="0" w:firstLine="0"/>
        <w:jc w:val="both"/>
      </w:pPr>
      <w:bookmarkStart w:id="9" w:name="_Toc342049962"/>
      <w:r>
        <w:br w:type="page"/>
      </w:r>
      <w:bookmarkStart w:id="10" w:name="_Toc469653410"/>
      <w:r w:rsidR="00B320AB" w:rsidRPr="003A24F9">
        <w:lastRenderedPageBreak/>
        <w:t xml:space="preserve">Regulation </w:t>
      </w:r>
      <w:r w:rsidR="00070BB4" w:rsidRPr="003A24F9">
        <w:t>Service</w:t>
      </w:r>
      <w:r w:rsidR="00B320AB" w:rsidRPr="003A24F9">
        <w:t xml:space="preserve"> Requirement Details</w:t>
      </w:r>
      <w:bookmarkEnd w:id="9"/>
      <w:bookmarkEnd w:id="10"/>
    </w:p>
    <w:p w:rsidR="00B320AB" w:rsidRDefault="00B320AB" w:rsidP="00DC7664">
      <w:pPr>
        <w:pStyle w:val="Heading5"/>
        <w:spacing w:after="100" w:afterAutospacing="1"/>
        <w:jc w:val="both"/>
      </w:pPr>
      <w:r>
        <w:t>Introduction</w:t>
      </w:r>
    </w:p>
    <w:p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rsidR="00B320AB" w:rsidRDefault="00B320AB" w:rsidP="00DC7664">
      <w:pPr>
        <w:pStyle w:val="Heading5"/>
        <w:spacing w:after="100" w:afterAutospacing="1"/>
        <w:jc w:val="both"/>
      </w:pPr>
      <w:r>
        <w:t>Summary</w:t>
      </w:r>
    </w:p>
    <w:p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rsidR="00B320AB" w:rsidRDefault="00B320AB" w:rsidP="00DC7664">
      <w:pPr>
        <w:pStyle w:val="Heading5"/>
        <w:spacing w:after="100" w:afterAutospacing="1"/>
        <w:jc w:val="both"/>
      </w:pPr>
      <w:r>
        <w:t>Procedure</w:t>
      </w:r>
    </w:p>
    <w:p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penetration, ERCOT will calculate the increase in installed </w:t>
      </w:r>
      <w:r>
        <w:rPr>
          <w:iCs/>
          <w:szCs w:val="20"/>
        </w:rPr>
        <w:t xml:space="preserve">wind </w:t>
      </w:r>
      <w:r w:rsidRPr="003A24F9">
        <w:rPr>
          <w:iCs/>
          <w:szCs w:val="20"/>
        </w:rPr>
        <w:t>generation capacity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tables of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 data</w:t>
      </w:r>
      <w:r w:rsidR="007B033F" w:rsidRPr="003A24F9">
        <w:rPr>
          <w:iCs/>
          <w:szCs w:val="20"/>
        </w:rPr>
        <w:t xml:space="preserve">. </w:t>
      </w:r>
      <w:r w:rsidR="001001E7" w:rsidRPr="003A24F9">
        <w:rPr>
          <w:iCs/>
          <w:szCs w:val="20"/>
        </w:rPr>
        <w:t xml:space="preserve"> The increase in wind 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C9640A">
        <w:rPr>
          <w:iCs/>
          <w:szCs w:val="20"/>
        </w:rPr>
        <w:t>resources</w:t>
      </w:r>
      <w:r w:rsidR="001001E7" w:rsidRPr="003A24F9">
        <w:rPr>
          <w:iCs/>
          <w:szCs w:val="20"/>
        </w:rPr>
        <w:t xml:space="preserve"> in the ERCOT network model at the time of the procurement study and subtracting out the total nameplate capacity of wind resources in the ERCOT model at the end of the month being studied from the previous year.</w:t>
      </w:r>
    </w:p>
    <w:p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rsidR="00487DA1" w:rsidRDefault="00487DA1" w:rsidP="00DC7664">
      <w:pPr>
        <w:jc w:val="both"/>
      </w:pPr>
    </w:p>
    <w:p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689"/>
        <w:gridCol w:w="578"/>
        <w:gridCol w:w="578"/>
        <w:gridCol w:w="578"/>
        <w:gridCol w:w="578"/>
        <w:gridCol w:w="578"/>
        <w:gridCol w:w="578"/>
        <w:gridCol w:w="578"/>
        <w:gridCol w:w="578"/>
        <w:gridCol w:w="578"/>
        <w:gridCol w:w="578"/>
        <w:gridCol w:w="578"/>
        <w:gridCol w:w="578"/>
        <w:gridCol w:w="578"/>
        <w:gridCol w:w="578"/>
        <w:gridCol w:w="578"/>
        <w:gridCol w:w="578"/>
        <w:gridCol w:w="578"/>
        <w:gridCol w:w="578"/>
        <w:gridCol w:w="578"/>
        <w:gridCol w:w="578"/>
        <w:gridCol w:w="578"/>
        <w:gridCol w:w="578"/>
        <w:gridCol w:w="598"/>
      </w:tblGrid>
      <w:tr w:rsidR="00CC576E" w:rsidRPr="00CC576E"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 w:author="ERCOT" w:date="2018-09-13T13:26:00Z">
              <w:r>
                <w:rPr>
                  <w:rFonts w:ascii="Calibri" w:hAnsi="Calibri"/>
                  <w:color w:val="000000"/>
                  <w:sz w:val="22"/>
                  <w:szCs w:val="22"/>
                </w:rPr>
                <w:t>3.1</w:t>
              </w:r>
            </w:ins>
            <w:del w:id="20" w:author="ERCOT" w:date="2018-09-13T13:26:00Z">
              <w:r w:rsidDel="005D2EE3">
                <w:rPr>
                  <w:rFonts w:ascii="Calibri" w:hAnsi="Calibri"/>
                  <w:color w:val="000000"/>
                  <w:sz w:val="22"/>
                  <w:szCs w:val="22"/>
                </w:rPr>
                <w:delText>5.6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 w:author="ERCOT" w:date="2018-09-13T13:26:00Z">
              <w:r>
                <w:rPr>
                  <w:rFonts w:ascii="Calibri" w:hAnsi="Calibri"/>
                  <w:color w:val="000000"/>
                  <w:sz w:val="22"/>
                  <w:szCs w:val="22"/>
                </w:rPr>
                <w:t>4.0</w:t>
              </w:r>
            </w:ins>
            <w:del w:id="22" w:author="ERCOT" w:date="2018-09-13T13:26:00Z">
              <w:r w:rsidDel="005D2EE3">
                <w:rPr>
                  <w:rFonts w:ascii="Calibri" w:hAnsi="Calibri"/>
                  <w:color w:val="000000"/>
                  <w:sz w:val="22"/>
                  <w:szCs w:val="22"/>
                </w:rPr>
                <w:delText>2.1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 w:author="ERCOT" w:date="2018-09-13T13:26:00Z">
              <w:r>
                <w:rPr>
                  <w:rFonts w:ascii="Calibri" w:hAnsi="Calibri"/>
                  <w:color w:val="000000"/>
                  <w:sz w:val="22"/>
                  <w:szCs w:val="22"/>
                </w:rPr>
                <w:t>3.2</w:t>
              </w:r>
            </w:ins>
            <w:del w:id="24"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5" w:author="ERCOT" w:date="2018-09-13T13:26:00Z">
              <w:r>
                <w:rPr>
                  <w:rFonts w:ascii="Calibri" w:hAnsi="Calibri"/>
                  <w:color w:val="000000"/>
                  <w:sz w:val="22"/>
                  <w:szCs w:val="22"/>
                </w:rPr>
                <w:t>2.3</w:t>
              </w:r>
            </w:ins>
            <w:del w:id="26" w:author="ERCOT" w:date="2018-09-13T13:26:00Z">
              <w:r w:rsidDel="005D2EE3">
                <w:rPr>
                  <w:rFonts w:ascii="Calibri" w:hAnsi="Calibri"/>
                  <w:color w:val="000000"/>
                  <w:sz w:val="22"/>
                  <w:szCs w:val="22"/>
                </w:rPr>
                <w:delText>5.7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 w:author="ERCOT" w:date="2018-09-13T13:26:00Z">
              <w:r>
                <w:rPr>
                  <w:rFonts w:ascii="Calibri" w:hAnsi="Calibri"/>
                  <w:color w:val="000000"/>
                  <w:sz w:val="22"/>
                  <w:szCs w:val="22"/>
                </w:rPr>
                <w:t>3.3</w:t>
              </w:r>
            </w:ins>
            <w:del w:id="28"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 w:author="ERCOT" w:date="2018-09-13T13:26:00Z">
              <w:r>
                <w:rPr>
                  <w:rFonts w:ascii="Calibri" w:hAnsi="Calibri"/>
                  <w:color w:val="000000"/>
                  <w:sz w:val="22"/>
                  <w:szCs w:val="22"/>
                </w:rPr>
                <w:t>4.3</w:t>
              </w:r>
            </w:ins>
            <w:del w:id="30" w:author="ERCOT" w:date="2018-09-13T13:26:00Z">
              <w:r w:rsidDel="005D2EE3">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 w:author="ERCOT" w:date="2018-09-13T13:26:00Z">
              <w:r>
                <w:rPr>
                  <w:rFonts w:ascii="Calibri" w:hAnsi="Calibri"/>
                  <w:color w:val="000000"/>
                  <w:sz w:val="22"/>
                  <w:szCs w:val="22"/>
                </w:rPr>
                <w:t>1.0</w:t>
              </w:r>
            </w:ins>
            <w:del w:id="32" w:author="ERCOT" w:date="2018-09-13T13:26:00Z">
              <w:r w:rsidDel="005D2EE3">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 w:author="ERCOT" w:date="2018-09-13T13:26:00Z">
              <w:r>
                <w:rPr>
                  <w:rFonts w:ascii="Calibri" w:hAnsi="Calibri"/>
                  <w:color w:val="000000"/>
                  <w:sz w:val="22"/>
                  <w:szCs w:val="22"/>
                </w:rPr>
                <w:t>3.6</w:t>
              </w:r>
            </w:ins>
            <w:del w:id="34" w:author="ERCOT" w:date="2018-09-13T13:26:00Z">
              <w:r w:rsidDel="005D2EE3">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5" w:author="ERCOT" w:date="2018-09-13T13:26:00Z">
              <w:r>
                <w:rPr>
                  <w:rFonts w:ascii="Calibri" w:hAnsi="Calibri"/>
                  <w:color w:val="000000"/>
                  <w:sz w:val="22"/>
                  <w:szCs w:val="22"/>
                </w:rPr>
                <w:t>2.9</w:t>
              </w:r>
            </w:ins>
            <w:del w:id="36"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 w:author="ERCOT" w:date="2018-09-13T13:26:00Z">
              <w:r>
                <w:rPr>
                  <w:rFonts w:ascii="Calibri" w:hAnsi="Calibri"/>
                  <w:color w:val="000000"/>
                  <w:sz w:val="22"/>
                  <w:szCs w:val="22"/>
                </w:rPr>
                <w:t>3.4</w:t>
              </w:r>
            </w:ins>
            <w:del w:id="38"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 w:author="ERCOT" w:date="2018-09-13T13:26:00Z">
              <w:r>
                <w:rPr>
                  <w:rFonts w:ascii="Calibri" w:hAnsi="Calibri"/>
                  <w:color w:val="000000"/>
                  <w:sz w:val="22"/>
                  <w:szCs w:val="22"/>
                </w:rPr>
                <w:t>0.8</w:t>
              </w:r>
            </w:ins>
            <w:del w:id="40" w:author="ERCOT" w:date="2018-09-13T13:26:00Z">
              <w:r w:rsidDel="005D2EE3">
                <w:rPr>
                  <w:rFonts w:ascii="Calibri" w:hAnsi="Calibri"/>
                  <w:color w:val="000000"/>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 w:author="ERCOT" w:date="2018-09-13T13:26:00Z">
              <w:r>
                <w:rPr>
                  <w:rFonts w:ascii="Calibri" w:hAnsi="Calibri"/>
                  <w:color w:val="000000"/>
                  <w:sz w:val="22"/>
                  <w:szCs w:val="22"/>
                </w:rPr>
                <w:t>1.5</w:t>
              </w:r>
            </w:ins>
            <w:del w:id="42" w:author="ERCOT" w:date="2018-09-13T13:26:00Z">
              <w:r w:rsidDel="005D2EE3">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 w:author="ERCOT" w:date="2018-09-13T13:26:00Z">
              <w:r>
                <w:rPr>
                  <w:rFonts w:ascii="Calibri" w:hAnsi="Calibri"/>
                  <w:color w:val="000000"/>
                  <w:sz w:val="22"/>
                  <w:szCs w:val="22"/>
                </w:rPr>
                <w:t>3.7</w:t>
              </w:r>
            </w:ins>
            <w:del w:id="44" w:author="ERCOT" w:date="2018-09-13T13:26:00Z">
              <w:r w:rsidDel="005D2EE3">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 w:author="ERCOT" w:date="2018-09-13T13:26:00Z">
              <w:r>
                <w:rPr>
                  <w:rFonts w:ascii="Calibri" w:hAnsi="Calibri"/>
                  <w:color w:val="000000"/>
                  <w:sz w:val="22"/>
                  <w:szCs w:val="22"/>
                </w:rPr>
                <w:t>3.3</w:t>
              </w:r>
            </w:ins>
            <w:del w:id="46" w:author="ERCOT" w:date="2018-09-13T13:26:00Z">
              <w:r w:rsidDel="005D2EE3">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 w:author="ERCOT" w:date="2018-09-13T13:26:00Z">
              <w:r>
                <w:rPr>
                  <w:rFonts w:ascii="Calibri" w:hAnsi="Calibri"/>
                  <w:color w:val="000000"/>
                  <w:sz w:val="22"/>
                  <w:szCs w:val="22"/>
                </w:rPr>
                <w:t>2.3</w:t>
              </w:r>
            </w:ins>
            <w:del w:id="48" w:author="ERCOT" w:date="2018-09-13T13:26:00Z">
              <w:r w:rsidDel="005D2EE3">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9" w:author="ERCOT" w:date="2018-09-13T13:26:00Z">
              <w:r>
                <w:rPr>
                  <w:rFonts w:ascii="Calibri" w:hAnsi="Calibri"/>
                  <w:color w:val="000000"/>
                  <w:sz w:val="22"/>
                  <w:szCs w:val="22"/>
                </w:rPr>
                <w:t>4.0</w:t>
              </w:r>
            </w:ins>
            <w:del w:id="50" w:author="ERCOT" w:date="2018-09-13T13:26:00Z">
              <w:r w:rsidDel="005D2EE3">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 w:author="ERCOT" w:date="2018-09-13T13:26:00Z">
              <w:r>
                <w:rPr>
                  <w:rFonts w:ascii="Calibri" w:hAnsi="Calibri"/>
                  <w:color w:val="000000"/>
                  <w:sz w:val="22"/>
                  <w:szCs w:val="22"/>
                </w:rPr>
                <w:t>3.2</w:t>
              </w:r>
            </w:ins>
            <w:del w:id="52" w:author="ERCOT" w:date="2018-09-13T13:26:00Z">
              <w:r w:rsidDel="005D2EE3">
                <w:rPr>
                  <w:rFonts w:ascii="Calibri" w:hAnsi="Calibri"/>
                  <w:color w:val="000000"/>
                  <w:sz w:val="22"/>
                  <w:szCs w:val="22"/>
                </w:rPr>
                <w:delText>4.0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 w:author="ERCOT" w:date="2018-09-13T13:26:00Z">
              <w:r>
                <w:rPr>
                  <w:rFonts w:ascii="Calibri" w:hAnsi="Calibri"/>
                  <w:color w:val="000000"/>
                  <w:sz w:val="22"/>
                  <w:szCs w:val="22"/>
                </w:rPr>
                <w:t>1.2</w:t>
              </w:r>
            </w:ins>
            <w:del w:id="54" w:author="ERCOT" w:date="2018-09-13T13:26:00Z">
              <w:r w:rsidDel="005D2EE3">
                <w:rPr>
                  <w:rFonts w:ascii="Calibri" w:hAnsi="Calibri"/>
                  <w:color w:val="000000"/>
                  <w:sz w:val="22"/>
                  <w:szCs w:val="22"/>
                </w:rPr>
                <w:delText>0.4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 w:author="ERCOT" w:date="2018-09-13T13:26:00Z">
              <w:r>
                <w:rPr>
                  <w:rFonts w:ascii="Calibri" w:hAnsi="Calibri"/>
                  <w:color w:val="000000"/>
                  <w:sz w:val="22"/>
                  <w:szCs w:val="22"/>
                </w:rPr>
                <w:t>4.8</w:t>
              </w:r>
            </w:ins>
            <w:del w:id="56" w:author="ERCOT" w:date="2018-09-13T13:26:00Z">
              <w:r w:rsidDel="005D2EE3">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 w:author="ERCOT" w:date="2018-09-13T13:26:00Z">
              <w:r>
                <w:rPr>
                  <w:rFonts w:ascii="Calibri" w:hAnsi="Calibri"/>
                  <w:color w:val="000000"/>
                  <w:sz w:val="22"/>
                  <w:szCs w:val="22"/>
                </w:rPr>
                <w:t>0.1</w:t>
              </w:r>
            </w:ins>
            <w:del w:id="58" w:author="ERCOT" w:date="2018-09-13T13:26:00Z">
              <w:r w:rsidDel="005D2EE3">
                <w:rPr>
                  <w:rFonts w:ascii="Calibri" w:hAnsi="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9" w:author="ERCOT" w:date="2018-09-13T13:26:00Z">
              <w:r>
                <w:rPr>
                  <w:rFonts w:ascii="Calibri" w:hAnsi="Calibri"/>
                  <w:color w:val="000000"/>
                  <w:sz w:val="22"/>
                  <w:szCs w:val="22"/>
                </w:rPr>
                <w:t>1.4</w:t>
              </w:r>
            </w:ins>
            <w:del w:id="60" w:author="ERCOT" w:date="2018-09-13T13:26:00Z">
              <w:r w:rsidDel="005D2EE3">
                <w:rPr>
                  <w:rFonts w:ascii="Calibri" w:hAnsi="Calibri"/>
                  <w:color w:val="000000"/>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61" w:author="ERCOT" w:date="2018-09-13T13:26:00Z">
              <w:r>
                <w:rPr>
                  <w:rFonts w:ascii="Calibri" w:hAnsi="Calibri"/>
                  <w:color w:val="000000"/>
                  <w:sz w:val="22"/>
                  <w:szCs w:val="22"/>
                </w:rPr>
                <w:t>1.7</w:t>
              </w:r>
            </w:ins>
            <w:del w:id="62" w:author="ERCOT" w:date="2018-09-13T13:26:00Z">
              <w:r w:rsidDel="005D2EE3">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63" w:author="ERCOT" w:date="2018-09-13T13:26:00Z">
              <w:r>
                <w:rPr>
                  <w:rFonts w:ascii="Calibri" w:hAnsi="Calibri"/>
                  <w:color w:val="000000"/>
                  <w:sz w:val="22"/>
                  <w:szCs w:val="22"/>
                </w:rPr>
                <w:t>0.4</w:t>
              </w:r>
            </w:ins>
            <w:del w:id="64" w:author="ERCOT" w:date="2018-09-13T13:26:00Z">
              <w:r w:rsidDel="005D2EE3">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65" w:author="ERCOT" w:date="2018-09-13T13:26:00Z">
              <w:r>
                <w:rPr>
                  <w:rFonts w:ascii="Calibri" w:hAnsi="Calibri"/>
                  <w:color w:val="000000"/>
                  <w:sz w:val="22"/>
                  <w:szCs w:val="22"/>
                </w:rPr>
                <w:t>3.3</w:t>
              </w:r>
            </w:ins>
            <w:del w:id="66" w:author="ERCOT" w:date="2018-09-13T13:26:00Z">
              <w:r w:rsidDel="005D2EE3">
                <w:rPr>
                  <w:rFonts w:ascii="Calibri" w:hAnsi="Calibri"/>
                  <w:color w:val="000000"/>
                  <w:sz w:val="22"/>
                  <w:szCs w:val="22"/>
                </w:rPr>
                <w:delText>5.8</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67" w:author="ERCOT" w:date="2018-09-13T13:26:00Z">
              <w:r>
                <w:rPr>
                  <w:rFonts w:ascii="Calibri" w:hAnsi="Calibri"/>
                  <w:color w:val="000000"/>
                  <w:sz w:val="22"/>
                  <w:szCs w:val="22"/>
                </w:rPr>
                <w:t>2.9</w:t>
              </w:r>
            </w:ins>
            <w:del w:id="68" w:author="ERCOT" w:date="2018-09-13T13:26:00Z">
              <w:r w:rsidDel="005D2EE3">
                <w:rPr>
                  <w:rFonts w:ascii="Calibri" w:hAnsi="Calibri"/>
                  <w:color w:val="000000"/>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69" w:author="ERCOT" w:date="2018-09-13T13:26:00Z">
              <w:r>
                <w:rPr>
                  <w:rFonts w:ascii="Calibri" w:hAnsi="Calibri"/>
                  <w:color w:val="000000"/>
                  <w:sz w:val="22"/>
                  <w:szCs w:val="22"/>
                </w:rPr>
                <w:t>2.4</w:t>
              </w:r>
            </w:ins>
            <w:del w:id="70" w:author="ERCOT" w:date="2018-09-13T13:26:00Z">
              <w:r w:rsidDel="005D2EE3">
                <w:rPr>
                  <w:rFonts w:ascii="Calibri" w:hAnsi="Calibri"/>
                  <w:color w:val="000000"/>
                  <w:sz w:val="22"/>
                  <w:szCs w:val="22"/>
                </w:rPr>
                <w:delText>3.3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71" w:author="ERCOT" w:date="2018-09-13T13:26:00Z">
              <w:r>
                <w:rPr>
                  <w:rFonts w:ascii="Calibri" w:hAnsi="Calibri"/>
                  <w:color w:val="000000"/>
                  <w:sz w:val="22"/>
                  <w:szCs w:val="22"/>
                </w:rPr>
                <w:t>3.7</w:t>
              </w:r>
            </w:ins>
            <w:del w:id="72" w:author="ERCOT" w:date="2018-09-13T13:26:00Z">
              <w:r w:rsidDel="005D2EE3">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73" w:author="ERCOT" w:date="2018-09-13T13:26:00Z">
              <w:r>
                <w:rPr>
                  <w:rFonts w:ascii="Calibri" w:hAnsi="Calibri"/>
                  <w:color w:val="000000"/>
                  <w:sz w:val="22"/>
                  <w:szCs w:val="22"/>
                </w:rPr>
                <w:t>3.4</w:t>
              </w:r>
            </w:ins>
            <w:del w:id="74" w:author="ERCOT" w:date="2018-09-13T13:26:00Z">
              <w:r w:rsidDel="005D2EE3">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75" w:author="ERCOT" w:date="2018-09-13T13:26:00Z">
              <w:r>
                <w:rPr>
                  <w:rFonts w:ascii="Calibri" w:hAnsi="Calibri"/>
                  <w:color w:val="000000"/>
                  <w:sz w:val="22"/>
                  <w:szCs w:val="22"/>
                </w:rPr>
                <w:t>3.0</w:t>
              </w:r>
            </w:ins>
            <w:del w:id="76"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77" w:author="ERCOT" w:date="2018-09-13T13:26:00Z">
              <w:r>
                <w:rPr>
                  <w:rFonts w:ascii="Calibri" w:hAnsi="Calibri"/>
                  <w:color w:val="000000"/>
                  <w:sz w:val="22"/>
                  <w:szCs w:val="22"/>
                </w:rPr>
                <w:t>3.0</w:t>
              </w:r>
            </w:ins>
            <w:del w:id="78"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79" w:author="ERCOT" w:date="2018-09-13T13:26:00Z">
              <w:r>
                <w:rPr>
                  <w:rFonts w:ascii="Calibri" w:hAnsi="Calibri"/>
                  <w:color w:val="000000"/>
                  <w:sz w:val="22"/>
                  <w:szCs w:val="22"/>
                </w:rPr>
                <w:t>1.5</w:t>
              </w:r>
            </w:ins>
            <w:del w:id="80" w:author="ERCOT" w:date="2018-09-13T13:26:00Z">
              <w:r w:rsidDel="005D2EE3">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81" w:author="ERCOT" w:date="2018-09-13T13:26:00Z">
              <w:r>
                <w:rPr>
                  <w:rFonts w:ascii="Calibri" w:hAnsi="Calibri"/>
                  <w:color w:val="000000"/>
                  <w:sz w:val="22"/>
                  <w:szCs w:val="22"/>
                </w:rPr>
                <w:t>4.4</w:t>
              </w:r>
            </w:ins>
            <w:del w:id="82" w:author="ERCOT" w:date="2018-09-13T13:26:00Z">
              <w:r w:rsidDel="005D2EE3">
                <w:rPr>
                  <w:rFonts w:ascii="Calibri" w:hAnsi="Calibri"/>
                  <w:color w:val="000000"/>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83" w:author="ERCOT" w:date="2018-09-13T13:26:00Z">
              <w:r>
                <w:rPr>
                  <w:rFonts w:ascii="Calibri" w:hAnsi="Calibri"/>
                  <w:color w:val="000000"/>
                  <w:sz w:val="22"/>
                  <w:szCs w:val="22"/>
                </w:rPr>
                <w:t>5.4</w:t>
              </w:r>
            </w:ins>
            <w:del w:id="84" w:author="ERCOT" w:date="2018-09-13T13:26:00Z">
              <w:r w:rsidDel="005D2EE3">
                <w:rPr>
                  <w:rFonts w:ascii="Calibri" w:hAnsi="Calibri"/>
                  <w:color w:val="000000"/>
                  <w:sz w:val="22"/>
                  <w:szCs w:val="22"/>
                </w:rPr>
                <w:delText>9.1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85" w:author="ERCOT" w:date="2018-09-13T13:26:00Z">
              <w:r>
                <w:rPr>
                  <w:rFonts w:ascii="Calibri" w:hAnsi="Calibri"/>
                  <w:color w:val="000000"/>
                  <w:sz w:val="22"/>
                  <w:szCs w:val="22"/>
                </w:rPr>
                <w:t>6.0</w:t>
              </w:r>
            </w:ins>
            <w:del w:id="86" w:author="ERCOT" w:date="2018-09-13T13:26:00Z">
              <w:r w:rsidDel="005D2EE3">
                <w:rPr>
                  <w:rFonts w:ascii="Calibri" w:hAnsi="Calibri"/>
                  <w:color w:val="000000"/>
                  <w:sz w:val="22"/>
                  <w:szCs w:val="22"/>
                </w:rPr>
                <w:delText>6.6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87" w:author="ERCOT" w:date="2018-09-13T13:26:00Z">
              <w:r>
                <w:rPr>
                  <w:rFonts w:ascii="Calibri" w:hAnsi="Calibri"/>
                  <w:color w:val="000000"/>
                  <w:sz w:val="22"/>
                  <w:szCs w:val="22"/>
                </w:rPr>
                <w:t>6.2</w:t>
              </w:r>
            </w:ins>
            <w:del w:id="88" w:author="ERCOT" w:date="2018-09-13T13:26:00Z">
              <w:r w:rsidDel="005D2EE3">
                <w:rPr>
                  <w:rFonts w:ascii="Calibri" w:hAnsi="Calibri"/>
                  <w:color w:val="000000"/>
                  <w:sz w:val="22"/>
                  <w:szCs w:val="22"/>
                </w:rPr>
                <w:delText>3.8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89" w:author="ERCOT" w:date="2018-09-13T13:26:00Z">
              <w:r>
                <w:rPr>
                  <w:rFonts w:ascii="Calibri" w:hAnsi="Calibri"/>
                  <w:color w:val="000000"/>
                  <w:sz w:val="22"/>
                  <w:szCs w:val="22"/>
                </w:rPr>
                <w:t>3.9</w:t>
              </w:r>
            </w:ins>
            <w:del w:id="90" w:author="ERCOT" w:date="2018-09-13T13:26:00Z">
              <w:r w:rsidDel="005D2EE3">
                <w:rPr>
                  <w:rFonts w:ascii="Calibri" w:hAnsi="Calibri"/>
                  <w:color w:val="000000"/>
                  <w:sz w:val="22"/>
                  <w:szCs w:val="22"/>
                </w:rPr>
                <w:delText>3.4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91" w:author="ERCOT" w:date="2018-09-13T13:26:00Z">
              <w:r>
                <w:rPr>
                  <w:rFonts w:ascii="Calibri" w:hAnsi="Calibri"/>
                  <w:color w:val="000000"/>
                  <w:sz w:val="22"/>
                  <w:szCs w:val="22"/>
                </w:rPr>
                <w:t>2.0</w:t>
              </w:r>
            </w:ins>
            <w:del w:id="92" w:author="ERCOT" w:date="2018-09-13T13:26:00Z">
              <w:r w:rsidDel="005D2EE3">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93" w:author="ERCOT" w:date="2018-09-13T13:26:00Z">
              <w:r>
                <w:rPr>
                  <w:rFonts w:ascii="Calibri" w:hAnsi="Calibri"/>
                  <w:color w:val="000000"/>
                  <w:sz w:val="22"/>
                  <w:szCs w:val="22"/>
                </w:rPr>
                <w:t>1.8</w:t>
              </w:r>
            </w:ins>
            <w:del w:id="94"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95" w:author="ERCOT" w:date="2018-09-13T13:26:00Z">
              <w:r>
                <w:rPr>
                  <w:rFonts w:ascii="Calibri" w:hAnsi="Calibri"/>
                  <w:color w:val="000000"/>
                  <w:sz w:val="22"/>
                  <w:szCs w:val="22"/>
                </w:rPr>
                <w:t>1.8</w:t>
              </w:r>
            </w:ins>
            <w:del w:id="96"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97" w:author="ERCOT" w:date="2018-09-13T13:26:00Z">
              <w:r>
                <w:rPr>
                  <w:rFonts w:ascii="Calibri" w:hAnsi="Calibri"/>
                  <w:color w:val="000000"/>
                  <w:sz w:val="22"/>
                  <w:szCs w:val="22"/>
                </w:rPr>
                <w:t>2.4</w:t>
              </w:r>
            </w:ins>
            <w:del w:id="98"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99" w:author="ERCOT" w:date="2018-09-13T13:26:00Z">
              <w:r>
                <w:rPr>
                  <w:rFonts w:ascii="Calibri" w:hAnsi="Calibri"/>
                  <w:color w:val="000000"/>
                  <w:sz w:val="22"/>
                  <w:szCs w:val="22"/>
                </w:rPr>
                <w:t>3.6</w:t>
              </w:r>
            </w:ins>
            <w:del w:id="100" w:author="ERCOT" w:date="2018-09-13T13:26:00Z">
              <w:r w:rsidDel="005D2EE3">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01" w:author="ERCOT" w:date="2018-09-13T13:26:00Z">
              <w:r>
                <w:rPr>
                  <w:rFonts w:ascii="Calibri" w:hAnsi="Calibri"/>
                  <w:color w:val="000000"/>
                  <w:sz w:val="22"/>
                  <w:szCs w:val="22"/>
                </w:rPr>
                <w:t>3.9</w:t>
              </w:r>
            </w:ins>
            <w:del w:id="102" w:author="ERCOT" w:date="2018-09-13T13:26:00Z">
              <w:r w:rsidDel="005D2EE3">
                <w:rPr>
                  <w:rFonts w:ascii="Calibri" w:hAnsi="Calibri"/>
                  <w:color w:val="000000"/>
                  <w:sz w:val="22"/>
                  <w:szCs w:val="22"/>
                </w:rPr>
                <w:delText>4.2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03" w:author="ERCOT" w:date="2018-09-13T13:26:00Z">
              <w:r>
                <w:rPr>
                  <w:rFonts w:ascii="Calibri" w:hAnsi="Calibri"/>
                  <w:color w:val="000000"/>
                  <w:sz w:val="22"/>
                  <w:szCs w:val="22"/>
                </w:rPr>
                <w:t>1.6</w:t>
              </w:r>
            </w:ins>
            <w:del w:id="104" w:author="ERCOT" w:date="2018-09-13T13:26:00Z">
              <w:r w:rsidDel="005D2EE3">
                <w:rPr>
                  <w:rFonts w:ascii="Calibri" w:hAnsi="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05" w:author="ERCOT" w:date="2018-09-13T13:26:00Z">
              <w:r>
                <w:rPr>
                  <w:rFonts w:ascii="Calibri" w:hAnsi="Calibri"/>
                  <w:color w:val="000000"/>
                  <w:sz w:val="22"/>
                  <w:szCs w:val="22"/>
                </w:rPr>
                <w:t>2.0</w:t>
              </w:r>
            </w:ins>
            <w:del w:id="106" w:author="ERCOT" w:date="2018-09-13T13:26:00Z">
              <w:r w:rsidDel="005D2EE3">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07" w:author="ERCOT" w:date="2018-09-13T13:26:00Z">
              <w:r>
                <w:rPr>
                  <w:rFonts w:ascii="Calibri" w:hAnsi="Calibri"/>
                  <w:color w:val="000000"/>
                  <w:sz w:val="22"/>
                  <w:szCs w:val="22"/>
                </w:rPr>
                <w:t>2.0</w:t>
              </w:r>
            </w:ins>
            <w:del w:id="108"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09" w:author="ERCOT" w:date="2018-09-13T13:26:00Z">
              <w:r>
                <w:rPr>
                  <w:rFonts w:ascii="Calibri" w:hAnsi="Calibri"/>
                  <w:color w:val="000000"/>
                  <w:sz w:val="22"/>
                  <w:szCs w:val="22"/>
                </w:rPr>
                <w:t>4.9</w:t>
              </w:r>
            </w:ins>
            <w:del w:id="110" w:author="ERCOT" w:date="2018-09-13T13:26:00Z">
              <w:r w:rsidDel="005D2EE3">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11" w:author="ERCOT" w:date="2018-09-13T13:26:00Z">
              <w:r>
                <w:rPr>
                  <w:rFonts w:ascii="Calibri" w:hAnsi="Calibri"/>
                  <w:color w:val="000000"/>
                  <w:sz w:val="22"/>
                  <w:szCs w:val="22"/>
                </w:rPr>
                <w:t>4.5</w:t>
              </w:r>
            </w:ins>
            <w:del w:id="112" w:author="ERCOT" w:date="2018-09-13T13:26:00Z">
              <w:r w:rsidDel="005D2EE3">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113" w:author="ERCOT" w:date="2018-09-13T13:26:00Z">
              <w:r>
                <w:rPr>
                  <w:rFonts w:ascii="Calibri" w:hAnsi="Calibri"/>
                  <w:color w:val="000000"/>
                  <w:sz w:val="22"/>
                  <w:szCs w:val="22"/>
                </w:rPr>
                <w:t>3.0</w:t>
              </w:r>
            </w:ins>
            <w:del w:id="114" w:author="ERCOT" w:date="2018-09-13T13:26:00Z">
              <w:r w:rsidDel="005D2EE3">
                <w:rPr>
                  <w:rFonts w:ascii="Calibri" w:hAnsi="Calibri"/>
                  <w:color w:val="000000"/>
                  <w:sz w:val="22"/>
                  <w:szCs w:val="22"/>
                </w:rPr>
                <w:delText>3.2</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15" w:author="ERCOT" w:date="2018-09-13T13:26:00Z">
              <w:r>
                <w:rPr>
                  <w:rFonts w:ascii="Calibri" w:hAnsi="Calibri"/>
                  <w:color w:val="000000"/>
                  <w:sz w:val="22"/>
                  <w:szCs w:val="22"/>
                </w:rPr>
                <w:t>4.3</w:t>
              </w:r>
            </w:ins>
            <w:del w:id="116" w:author="ERCOT" w:date="2018-09-13T13:26:00Z">
              <w:r w:rsidDel="005D2EE3">
                <w:rPr>
                  <w:rFonts w:ascii="Calibri" w:hAnsi="Calibri"/>
                  <w:color w:val="000000"/>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17" w:author="ERCOT" w:date="2018-09-13T13:26:00Z">
              <w:r>
                <w:rPr>
                  <w:rFonts w:ascii="Calibri" w:hAnsi="Calibri"/>
                  <w:color w:val="000000"/>
                  <w:sz w:val="22"/>
                  <w:szCs w:val="22"/>
                </w:rPr>
                <w:t>3.1</w:t>
              </w:r>
            </w:ins>
            <w:del w:id="118" w:author="ERCOT" w:date="2018-09-13T13:26:00Z">
              <w:r w:rsidDel="005D2EE3">
                <w:rPr>
                  <w:rFonts w:ascii="Calibri" w:hAnsi="Calibri"/>
                  <w:color w:val="000000"/>
                  <w:sz w:val="22"/>
                  <w:szCs w:val="22"/>
                </w:rPr>
                <w:delText>5.7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19" w:author="ERCOT" w:date="2018-09-13T13:26:00Z">
              <w:r>
                <w:rPr>
                  <w:rFonts w:ascii="Calibri" w:hAnsi="Calibri"/>
                  <w:color w:val="000000"/>
                  <w:sz w:val="22"/>
                  <w:szCs w:val="22"/>
                </w:rPr>
                <w:t>4.7</w:t>
              </w:r>
            </w:ins>
            <w:del w:id="120" w:author="ERCOT" w:date="2018-09-13T13:26:00Z">
              <w:r w:rsidDel="005D2EE3">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21" w:author="ERCOT" w:date="2018-09-13T13:26:00Z">
              <w:r>
                <w:rPr>
                  <w:rFonts w:ascii="Calibri" w:hAnsi="Calibri"/>
                  <w:color w:val="000000"/>
                  <w:sz w:val="22"/>
                  <w:szCs w:val="22"/>
                </w:rPr>
                <w:t>4.3</w:t>
              </w:r>
            </w:ins>
            <w:del w:id="122" w:author="ERCOT" w:date="2018-09-13T13:26:00Z">
              <w:r w:rsidDel="005D2EE3">
                <w:rPr>
                  <w:rFonts w:ascii="Calibri" w:hAnsi="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23" w:author="ERCOT" w:date="2018-09-13T13:26:00Z">
              <w:r>
                <w:rPr>
                  <w:rFonts w:ascii="Calibri" w:hAnsi="Calibri"/>
                  <w:color w:val="000000"/>
                  <w:sz w:val="22"/>
                  <w:szCs w:val="22"/>
                </w:rPr>
                <w:t>4.0</w:t>
              </w:r>
            </w:ins>
            <w:del w:id="124" w:author="ERCOT" w:date="2018-09-13T13:26:00Z">
              <w:r w:rsidDel="005D2EE3">
                <w:rPr>
                  <w:rFonts w:ascii="Calibri" w:hAnsi="Calibri"/>
                  <w:color w:val="000000"/>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25" w:author="ERCOT" w:date="2018-09-13T13:26:00Z">
              <w:r>
                <w:rPr>
                  <w:rFonts w:ascii="Calibri" w:hAnsi="Calibri"/>
                  <w:color w:val="000000"/>
                  <w:sz w:val="22"/>
                  <w:szCs w:val="22"/>
                </w:rPr>
                <w:t>2.3</w:t>
              </w:r>
            </w:ins>
            <w:del w:id="126"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27" w:author="ERCOT" w:date="2018-09-13T13:26:00Z">
              <w:r>
                <w:rPr>
                  <w:rFonts w:ascii="Calibri" w:hAnsi="Calibri"/>
                  <w:color w:val="000000"/>
                  <w:sz w:val="22"/>
                  <w:szCs w:val="22"/>
                </w:rPr>
                <w:t>1.2</w:t>
              </w:r>
            </w:ins>
            <w:del w:id="128" w:author="ERCOT" w:date="2018-09-13T13:26:00Z">
              <w:r w:rsidDel="005D2EE3">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29" w:author="ERCOT" w:date="2018-09-13T13:26:00Z">
              <w:r>
                <w:rPr>
                  <w:rFonts w:ascii="Calibri" w:hAnsi="Calibri"/>
                  <w:color w:val="000000"/>
                  <w:sz w:val="22"/>
                  <w:szCs w:val="22"/>
                </w:rPr>
                <w:t>5.5</w:t>
              </w:r>
            </w:ins>
            <w:del w:id="130" w:author="ERCOT" w:date="2018-09-13T13:26:00Z">
              <w:r w:rsidDel="005D2EE3">
                <w:rPr>
                  <w:rFonts w:ascii="Calibri" w:hAnsi="Calibri"/>
                  <w:color w:val="000000"/>
                  <w:sz w:val="22"/>
                  <w:szCs w:val="22"/>
                </w:rPr>
                <w:delText>5.7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31" w:author="ERCOT" w:date="2018-09-13T13:26:00Z">
              <w:r>
                <w:rPr>
                  <w:rFonts w:ascii="Calibri" w:hAnsi="Calibri"/>
                  <w:color w:val="000000"/>
                  <w:sz w:val="22"/>
                  <w:szCs w:val="22"/>
                </w:rPr>
                <w:t>4.0</w:t>
              </w:r>
            </w:ins>
            <w:del w:id="132" w:author="ERCOT" w:date="2018-09-13T13:26:00Z">
              <w:r w:rsidDel="005D2EE3">
                <w:rPr>
                  <w:rFonts w:ascii="Calibri" w:hAnsi="Calibri"/>
                  <w:color w:val="000000"/>
                  <w:sz w:val="22"/>
                  <w:szCs w:val="22"/>
                </w:rPr>
                <w:delText>7.0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33" w:author="ERCOT" w:date="2018-09-13T13:26:00Z">
              <w:r>
                <w:rPr>
                  <w:rFonts w:ascii="Calibri" w:hAnsi="Calibri"/>
                  <w:color w:val="000000"/>
                  <w:sz w:val="22"/>
                  <w:szCs w:val="22"/>
                </w:rPr>
                <w:t>3.4</w:t>
              </w:r>
            </w:ins>
            <w:del w:id="134" w:author="ERCOT" w:date="2018-09-13T13:26:00Z">
              <w:r w:rsidDel="005D2EE3">
                <w:rPr>
                  <w:rFonts w:ascii="Calibri" w:hAnsi="Calibri"/>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35" w:author="ERCOT" w:date="2018-09-13T13:26:00Z">
              <w:r>
                <w:rPr>
                  <w:rFonts w:ascii="Calibri" w:hAnsi="Calibri"/>
                  <w:color w:val="000000"/>
                  <w:sz w:val="22"/>
                  <w:szCs w:val="22"/>
                </w:rPr>
                <w:t>6.4</w:t>
              </w:r>
            </w:ins>
            <w:del w:id="136" w:author="ERCOT" w:date="2018-09-13T13:26:00Z">
              <w:r w:rsidDel="005D2EE3">
                <w:rPr>
                  <w:rFonts w:ascii="Calibri" w:hAnsi="Calibri"/>
                  <w:color w:val="000000"/>
                  <w:sz w:val="22"/>
                  <w:szCs w:val="22"/>
                </w:rPr>
                <w:delText>4.7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37" w:author="ERCOT" w:date="2018-09-13T13:26:00Z">
              <w:r>
                <w:rPr>
                  <w:rFonts w:ascii="Calibri" w:hAnsi="Calibri"/>
                  <w:color w:val="000000"/>
                  <w:sz w:val="22"/>
                  <w:szCs w:val="22"/>
                </w:rPr>
                <w:t>4.9</w:t>
              </w:r>
            </w:ins>
            <w:del w:id="138" w:author="ERCOT" w:date="2018-09-13T13:26:00Z">
              <w:r w:rsidDel="005D2EE3">
                <w:rPr>
                  <w:rFonts w:ascii="Calibri" w:hAnsi="Calibri"/>
                  <w:color w:val="000000"/>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39" w:author="ERCOT" w:date="2018-09-13T13:26:00Z">
              <w:r>
                <w:rPr>
                  <w:rFonts w:ascii="Calibri" w:hAnsi="Calibri"/>
                  <w:color w:val="000000"/>
                  <w:sz w:val="22"/>
                  <w:szCs w:val="22"/>
                </w:rPr>
                <w:t>2.8</w:t>
              </w:r>
            </w:ins>
            <w:del w:id="140" w:author="ERCOT" w:date="2018-09-13T13:26:00Z">
              <w:r w:rsidDel="005D2EE3">
                <w:rPr>
                  <w:rFonts w:ascii="Calibri" w:hAnsi="Calibri"/>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41" w:author="ERCOT" w:date="2018-09-13T13:26:00Z">
              <w:r>
                <w:rPr>
                  <w:rFonts w:ascii="Calibri" w:hAnsi="Calibri"/>
                  <w:color w:val="000000"/>
                  <w:sz w:val="22"/>
                  <w:szCs w:val="22"/>
                </w:rPr>
                <w:t>2.5</w:t>
              </w:r>
            </w:ins>
            <w:del w:id="142" w:author="ERCOT" w:date="2018-09-13T13:26:00Z">
              <w:r w:rsidDel="005D2EE3">
                <w:rPr>
                  <w:rFonts w:ascii="Calibri" w:hAnsi="Calibri"/>
                  <w:color w:val="000000"/>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43" w:author="ERCOT" w:date="2018-09-13T13:26:00Z">
              <w:r>
                <w:rPr>
                  <w:rFonts w:ascii="Calibri" w:hAnsi="Calibri"/>
                  <w:color w:val="000000"/>
                  <w:sz w:val="22"/>
                  <w:szCs w:val="22"/>
                </w:rPr>
                <w:t>2.1</w:t>
              </w:r>
            </w:ins>
            <w:del w:id="144" w:author="ERCOT" w:date="2018-09-13T13:26:00Z">
              <w:r w:rsidDel="005D2EE3">
                <w:rPr>
                  <w:rFonts w:ascii="Calibri" w:hAnsi="Calibri"/>
                  <w:color w:val="000000"/>
                  <w:sz w:val="22"/>
                  <w:szCs w:val="22"/>
                </w:rPr>
                <w:delText>6.2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45" w:author="ERCOT" w:date="2018-09-13T13:26:00Z">
              <w:r>
                <w:rPr>
                  <w:rFonts w:ascii="Calibri" w:hAnsi="Calibri"/>
                  <w:color w:val="000000"/>
                  <w:sz w:val="22"/>
                  <w:szCs w:val="22"/>
                </w:rPr>
                <w:t>3.1</w:t>
              </w:r>
            </w:ins>
            <w:del w:id="146" w:author="ERCOT" w:date="2018-09-13T13:26:00Z">
              <w:r w:rsidDel="005D2EE3">
                <w:rPr>
                  <w:rFonts w:ascii="Calibri" w:hAnsi="Calibri"/>
                  <w:color w:val="000000"/>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47" w:author="ERCOT" w:date="2018-09-13T13:26:00Z">
              <w:r>
                <w:rPr>
                  <w:rFonts w:ascii="Calibri" w:hAnsi="Calibri"/>
                  <w:color w:val="000000"/>
                  <w:sz w:val="22"/>
                  <w:szCs w:val="22"/>
                </w:rPr>
                <w:t>4.4</w:t>
              </w:r>
            </w:ins>
            <w:del w:id="148" w:author="ERCOT" w:date="2018-09-13T13:26:00Z">
              <w:r w:rsidDel="005D2EE3">
                <w:rPr>
                  <w:rFonts w:ascii="Calibri" w:hAnsi="Calibri"/>
                  <w:color w:val="000000"/>
                  <w:sz w:val="22"/>
                  <w:szCs w:val="22"/>
                </w:rPr>
                <w:delText>4.5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49" w:author="ERCOT" w:date="2018-09-13T13:26:00Z">
              <w:r>
                <w:rPr>
                  <w:rFonts w:ascii="Calibri" w:hAnsi="Calibri"/>
                  <w:color w:val="000000"/>
                  <w:sz w:val="22"/>
                  <w:szCs w:val="22"/>
                </w:rPr>
                <w:t>3.6</w:t>
              </w:r>
            </w:ins>
            <w:del w:id="150" w:author="ERCOT" w:date="2018-09-13T13:26:00Z">
              <w:r w:rsidDel="005D2EE3">
                <w:rPr>
                  <w:rFonts w:ascii="Calibri" w:hAnsi="Calibri"/>
                  <w:color w:val="000000"/>
                  <w:sz w:val="22"/>
                  <w:szCs w:val="22"/>
                </w:rPr>
                <w:delText>4.6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51" w:author="ERCOT" w:date="2018-09-13T13:26:00Z">
              <w:r>
                <w:rPr>
                  <w:rFonts w:ascii="Calibri" w:hAnsi="Calibri"/>
                  <w:color w:val="000000"/>
                  <w:sz w:val="22"/>
                  <w:szCs w:val="22"/>
                </w:rPr>
                <w:t>1.3</w:t>
              </w:r>
            </w:ins>
            <w:del w:id="152"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53" w:author="ERCOT" w:date="2018-09-13T13:26:00Z">
              <w:r>
                <w:rPr>
                  <w:rFonts w:ascii="Calibri" w:hAnsi="Calibri"/>
                  <w:color w:val="000000"/>
                  <w:sz w:val="22"/>
                  <w:szCs w:val="22"/>
                </w:rPr>
                <w:t>2.0</w:t>
              </w:r>
            </w:ins>
            <w:del w:id="154"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55" w:author="ERCOT" w:date="2018-09-13T13:26:00Z">
              <w:r>
                <w:rPr>
                  <w:rFonts w:ascii="Calibri" w:hAnsi="Calibri"/>
                  <w:color w:val="000000"/>
                  <w:sz w:val="22"/>
                  <w:szCs w:val="22"/>
                </w:rPr>
                <w:t>1.9</w:t>
              </w:r>
            </w:ins>
            <w:del w:id="156" w:author="ERCOT" w:date="2018-09-13T13:26:00Z">
              <w:r w:rsidDel="005D2EE3">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57" w:author="ERCOT" w:date="2018-09-13T13:26:00Z">
              <w:r>
                <w:rPr>
                  <w:rFonts w:ascii="Calibri" w:hAnsi="Calibri"/>
                  <w:color w:val="000000"/>
                  <w:sz w:val="22"/>
                  <w:szCs w:val="22"/>
                </w:rPr>
                <w:t>2.3</w:t>
              </w:r>
            </w:ins>
            <w:del w:id="158" w:author="ERCOT" w:date="2018-09-13T13:26:00Z">
              <w:r w:rsidDel="005D2EE3">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59" w:author="ERCOT" w:date="2018-09-13T13:26:00Z">
              <w:r>
                <w:rPr>
                  <w:rFonts w:ascii="Calibri" w:hAnsi="Calibri"/>
                  <w:color w:val="000000"/>
                  <w:sz w:val="22"/>
                  <w:szCs w:val="22"/>
                </w:rPr>
                <w:t>2.4</w:t>
              </w:r>
            </w:ins>
            <w:del w:id="160" w:author="ERCOT" w:date="2018-09-13T13:26:00Z">
              <w:r w:rsidDel="005D2EE3">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161" w:author="ERCOT" w:date="2018-09-13T13:26:00Z">
              <w:r>
                <w:rPr>
                  <w:rFonts w:ascii="Calibri" w:hAnsi="Calibri"/>
                  <w:color w:val="000000"/>
                  <w:sz w:val="22"/>
                  <w:szCs w:val="22"/>
                </w:rPr>
                <w:t>4.6</w:t>
              </w:r>
            </w:ins>
            <w:del w:id="162" w:author="ERCOT" w:date="2018-09-13T13:26:00Z">
              <w:r w:rsidDel="005D2EE3">
                <w:rPr>
                  <w:rFonts w:ascii="Calibri" w:hAnsi="Calibri"/>
                  <w:color w:val="000000"/>
                  <w:sz w:val="22"/>
                  <w:szCs w:val="22"/>
                </w:rPr>
                <w:delText>4.1</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63" w:author="ERCOT" w:date="2018-09-13T13:26:00Z">
              <w:r>
                <w:rPr>
                  <w:rFonts w:ascii="Calibri" w:hAnsi="Calibri"/>
                  <w:color w:val="000000"/>
                  <w:sz w:val="22"/>
                  <w:szCs w:val="22"/>
                </w:rPr>
                <w:t>4.0</w:t>
              </w:r>
            </w:ins>
            <w:del w:id="164" w:author="ERCOT" w:date="2018-09-13T13:26:00Z">
              <w:r w:rsidDel="005D2EE3">
                <w:rPr>
                  <w:rFonts w:ascii="Calibri" w:hAnsi="Calibri"/>
                  <w:color w:val="000000"/>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65" w:author="ERCOT" w:date="2018-09-13T13:26:00Z">
              <w:r>
                <w:rPr>
                  <w:rFonts w:ascii="Calibri" w:hAnsi="Calibri"/>
                  <w:color w:val="000000"/>
                  <w:sz w:val="22"/>
                  <w:szCs w:val="22"/>
                </w:rPr>
                <w:t>4.3</w:t>
              </w:r>
            </w:ins>
            <w:del w:id="166" w:author="ERCOT" w:date="2018-09-13T13:26:00Z">
              <w:r w:rsidDel="005D2EE3">
                <w:rPr>
                  <w:rFonts w:ascii="Calibri" w:hAnsi="Calibri"/>
                  <w:color w:val="000000"/>
                  <w:sz w:val="22"/>
                  <w:szCs w:val="22"/>
                </w:rPr>
                <w:delText>6.2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67" w:author="ERCOT" w:date="2018-09-13T13:26:00Z">
              <w:r>
                <w:rPr>
                  <w:rFonts w:ascii="Calibri" w:hAnsi="Calibri"/>
                  <w:color w:val="000000"/>
                  <w:sz w:val="22"/>
                  <w:szCs w:val="22"/>
                </w:rPr>
                <w:t>5.7</w:t>
              </w:r>
            </w:ins>
            <w:del w:id="168" w:author="ERCOT" w:date="2018-09-13T13:26:00Z">
              <w:r w:rsidDel="005D2EE3">
                <w:rPr>
                  <w:rFonts w:ascii="Calibri" w:hAnsi="Calibri"/>
                  <w:color w:val="000000"/>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69" w:author="ERCOT" w:date="2018-09-13T13:26:00Z">
              <w:r>
                <w:rPr>
                  <w:rFonts w:ascii="Calibri" w:hAnsi="Calibri"/>
                  <w:color w:val="000000"/>
                  <w:sz w:val="22"/>
                  <w:szCs w:val="22"/>
                </w:rPr>
                <w:t>5.2</w:t>
              </w:r>
            </w:ins>
            <w:del w:id="170" w:author="ERCOT" w:date="2018-09-13T13:26:00Z">
              <w:r w:rsidDel="005D2EE3">
                <w:rPr>
                  <w:rFonts w:ascii="Calibri" w:hAnsi="Calibri"/>
                  <w:color w:val="000000"/>
                  <w:sz w:val="22"/>
                  <w:szCs w:val="22"/>
                </w:rPr>
                <w:delText>7.0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71" w:author="ERCOT" w:date="2018-09-13T13:26:00Z">
              <w:r>
                <w:rPr>
                  <w:rFonts w:ascii="Calibri" w:hAnsi="Calibri"/>
                  <w:color w:val="000000"/>
                  <w:sz w:val="22"/>
                  <w:szCs w:val="22"/>
                </w:rPr>
                <w:t>4.2</w:t>
              </w:r>
            </w:ins>
            <w:del w:id="172" w:author="ERCOT" w:date="2018-09-13T13:26:00Z">
              <w:r w:rsidDel="005D2EE3">
                <w:rPr>
                  <w:rFonts w:ascii="Calibri" w:hAnsi="Calibri"/>
                  <w:color w:val="000000"/>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73" w:author="ERCOT" w:date="2018-09-13T13:26:00Z">
              <w:r>
                <w:rPr>
                  <w:rFonts w:ascii="Calibri" w:hAnsi="Calibri"/>
                  <w:color w:val="000000"/>
                  <w:sz w:val="22"/>
                  <w:szCs w:val="22"/>
                </w:rPr>
                <w:t>3.3</w:t>
              </w:r>
            </w:ins>
            <w:del w:id="174" w:author="ERCOT" w:date="2018-09-13T13:26:00Z">
              <w:r w:rsidDel="005D2EE3">
                <w:rPr>
                  <w:rFonts w:ascii="Calibri" w:hAnsi="Calibri"/>
                  <w:color w:val="000000"/>
                  <w:sz w:val="22"/>
                  <w:szCs w:val="22"/>
                </w:rPr>
                <w:delText>5.6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75" w:author="ERCOT" w:date="2018-09-13T13:26:00Z">
              <w:r>
                <w:rPr>
                  <w:rFonts w:ascii="Calibri" w:hAnsi="Calibri"/>
                  <w:color w:val="000000"/>
                  <w:sz w:val="22"/>
                  <w:szCs w:val="22"/>
                </w:rPr>
                <w:t>3.3</w:t>
              </w:r>
            </w:ins>
            <w:del w:id="176" w:author="ERCOT" w:date="2018-09-13T13:26:00Z">
              <w:r w:rsidDel="005D2EE3">
                <w:rPr>
                  <w:rFonts w:ascii="Calibri" w:hAnsi="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77" w:author="ERCOT" w:date="2018-09-13T13:26:00Z">
              <w:r>
                <w:rPr>
                  <w:rFonts w:ascii="Calibri" w:hAnsi="Calibri"/>
                  <w:color w:val="000000"/>
                  <w:sz w:val="22"/>
                  <w:szCs w:val="22"/>
                </w:rPr>
                <w:t>5.3</w:t>
              </w:r>
            </w:ins>
            <w:del w:id="178" w:author="ERCOT" w:date="2018-09-13T13:26:00Z">
              <w:r w:rsidDel="005D2EE3">
                <w:rPr>
                  <w:rFonts w:ascii="Calibri" w:hAnsi="Calibri"/>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79" w:author="ERCOT" w:date="2018-09-13T13:26:00Z">
              <w:r>
                <w:rPr>
                  <w:rFonts w:ascii="Calibri" w:hAnsi="Calibri"/>
                  <w:color w:val="000000"/>
                  <w:sz w:val="22"/>
                  <w:szCs w:val="22"/>
                </w:rPr>
                <w:t>3.8</w:t>
              </w:r>
            </w:ins>
            <w:del w:id="180" w:author="ERCOT" w:date="2018-09-13T13:26:00Z">
              <w:r w:rsidDel="005D2EE3">
                <w:rPr>
                  <w:rFonts w:ascii="Calibri" w:hAnsi="Calibri"/>
                  <w:color w:val="000000"/>
                  <w:sz w:val="22"/>
                  <w:szCs w:val="22"/>
                </w:rPr>
                <w:delText>4.5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81" w:author="ERCOT" w:date="2018-09-13T13:26:00Z">
              <w:r>
                <w:rPr>
                  <w:rFonts w:ascii="Calibri" w:hAnsi="Calibri"/>
                  <w:color w:val="000000"/>
                  <w:sz w:val="22"/>
                  <w:szCs w:val="22"/>
                </w:rPr>
                <w:t>4.0</w:t>
              </w:r>
            </w:ins>
            <w:del w:id="182" w:author="ERCOT" w:date="2018-09-13T13:26:00Z">
              <w:r w:rsidDel="005D2EE3">
                <w:rPr>
                  <w:rFonts w:ascii="Calibri" w:hAnsi="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83" w:author="ERCOT" w:date="2018-09-13T13:26:00Z">
              <w:r>
                <w:rPr>
                  <w:rFonts w:ascii="Calibri" w:hAnsi="Calibri"/>
                  <w:color w:val="000000"/>
                  <w:sz w:val="22"/>
                  <w:szCs w:val="22"/>
                </w:rPr>
                <w:t>5.4</w:t>
              </w:r>
            </w:ins>
            <w:del w:id="184" w:author="ERCOT" w:date="2018-09-13T13:26:00Z">
              <w:r w:rsidDel="005D2EE3">
                <w:rPr>
                  <w:rFonts w:ascii="Calibri" w:hAnsi="Calibri"/>
                  <w:color w:val="000000"/>
                  <w:sz w:val="22"/>
                  <w:szCs w:val="22"/>
                </w:rPr>
                <w:delText>5.2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85" w:author="ERCOT" w:date="2018-09-13T13:26:00Z">
              <w:r>
                <w:rPr>
                  <w:rFonts w:ascii="Calibri" w:hAnsi="Calibri"/>
                  <w:color w:val="000000"/>
                  <w:sz w:val="22"/>
                  <w:szCs w:val="22"/>
                </w:rPr>
                <w:t>4.3</w:t>
              </w:r>
            </w:ins>
            <w:del w:id="186" w:author="ERCOT" w:date="2018-09-13T13:26:00Z">
              <w:r w:rsidDel="005D2EE3">
                <w:rPr>
                  <w:rFonts w:ascii="Calibri" w:hAnsi="Calibri"/>
                  <w:color w:val="000000"/>
                  <w:sz w:val="22"/>
                  <w:szCs w:val="22"/>
                </w:rPr>
                <w:delText>5.2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87" w:author="ERCOT" w:date="2018-09-13T13:26:00Z">
              <w:r>
                <w:rPr>
                  <w:rFonts w:ascii="Calibri" w:hAnsi="Calibri"/>
                  <w:color w:val="000000"/>
                  <w:sz w:val="22"/>
                  <w:szCs w:val="22"/>
                </w:rPr>
                <w:t>2.5</w:t>
              </w:r>
            </w:ins>
            <w:del w:id="188" w:author="ERCOT" w:date="2018-09-13T13:26:00Z">
              <w:r w:rsidDel="005D2EE3">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89" w:author="ERCOT" w:date="2018-09-13T13:26:00Z">
              <w:r>
                <w:rPr>
                  <w:rFonts w:ascii="Calibri" w:hAnsi="Calibri"/>
                  <w:color w:val="000000"/>
                  <w:sz w:val="22"/>
                  <w:szCs w:val="22"/>
                </w:rPr>
                <w:t>2.3</w:t>
              </w:r>
            </w:ins>
            <w:del w:id="190" w:author="ERCOT" w:date="2018-09-13T13:26:00Z">
              <w:r w:rsidDel="005D2EE3">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1" w:author="ERCOT" w:date="2018-09-13T13:26:00Z">
              <w:r>
                <w:rPr>
                  <w:rFonts w:ascii="Calibri" w:hAnsi="Calibri"/>
                  <w:color w:val="000000"/>
                  <w:sz w:val="22"/>
                  <w:szCs w:val="22"/>
                </w:rPr>
                <w:t>3.0</w:t>
              </w:r>
            </w:ins>
            <w:del w:id="192" w:author="ERCOT" w:date="2018-09-13T13:26:00Z">
              <w:r w:rsidDel="005D2EE3">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3" w:author="ERCOT" w:date="2018-09-13T13:26:00Z">
              <w:r>
                <w:rPr>
                  <w:rFonts w:ascii="Calibri" w:hAnsi="Calibri"/>
                  <w:color w:val="000000"/>
                  <w:sz w:val="22"/>
                  <w:szCs w:val="22"/>
                </w:rPr>
                <w:t>3.6</w:t>
              </w:r>
            </w:ins>
            <w:del w:id="194" w:author="ERCOT" w:date="2018-09-13T13:26:00Z">
              <w:r w:rsidDel="005D2EE3">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5" w:author="ERCOT" w:date="2018-09-13T13:26:00Z">
              <w:r>
                <w:rPr>
                  <w:rFonts w:ascii="Calibri" w:hAnsi="Calibri"/>
                  <w:color w:val="000000"/>
                  <w:sz w:val="22"/>
                  <w:szCs w:val="22"/>
                </w:rPr>
                <w:t>3.9</w:t>
              </w:r>
            </w:ins>
            <w:del w:id="196" w:author="ERCOT" w:date="2018-09-13T13:26:00Z">
              <w:r w:rsidDel="005D2EE3">
                <w:rPr>
                  <w:rFonts w:ascii="Calibri" w:hAnsi="Calibri"/>
                  <w:color w:val="000000"/>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7" w:author="ERCOT" w:date="2018-09-13T13:26:00Z">
              <w:r>
                <w:rPr>
                  <w:rFonts w:ascii="Calibri" w:hAnsi="Calibri"/>
                  <w:color w:val="000000"/>
                  <w:sz w:val="22"/>
                  <w:szCs w:val="22"/>
                </w:rPr>
                <w:t>4.9</w:t>
              </w:r>
            </w:ins>
            <w:del w:id="198" w:author="ERCOT" w:date="2018-09-13T13:26:00Z">
              <w:r w:rsidDel="005D2EE3">
                <w:rPr>
                  <w:rFonts w:ascii="Calibri" w:hAnsi="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199" w:author="ERCOT" w:date="2018-09-13T13:26:00Z">
              <w:r>
                <w:rPr>
                  <w:rFonts w:ascii="Calibri" w:hAnsi="Calibri"/>
                  <w:color w:val="000000"/>
                  <w:sz w:val="22"/>
                  <w:szCs w:val="22"/>
                </w:rPr>
                <w:t>6.2</w:t>
              </w:r>
            </w:ins>
            <w:del w:id="200"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01" w:author="ERCOT" w:date="2018-09-13T13:26:00Z">
              <w:r>
                <w:rPr>
                  <w:rFonts w:ascii="Calibri" w:hAnsi="Calibri"/>
                  <w:color w:val="000000"/>
                  <w:sz w:val="22"/>
                  <w:szCs w:val="22"/>
                </w:rPr>
                <w:t>5.4</w:t>
              </w:r>
            </w:ins>
            <w:del w:id="202"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03" w:author="ERCOT" w:date="2018-09-13T13:26:00Z">
              <w:r>
                <w:rPr>
                  <w:rFonts w:ascii="Calibri" w:hAnsi="Calibri"/>
                  <w:color w:val="000000"/>
                  <w:sz w:val="22"/>
                  <w:szCs w:val="22"/>
                </w:rPr>
                <w:t>1.9</w:t>
              </w:r>
            </w:ins>
            <w:del w:id="204"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05" w:author="ERCOT" w:date="2018-09-13T13:26:00Z">
              <w:r>
                <w:rPr>
                  <w:rFonts w:ascii="Calibri" w:hAnsi="Calibri"/>
                  <w:color w:val="000000"/>
                  <w:sz w:val="22"/>
                  <w:szCs w:val="22"/>
                </w:rPr>
                <w:t>1.3</w:t>
              </w:r>
            </w:ins>
            <w:del w:id="206" w:author="ERCOT" w:date="2018-09-13T13:26:00Z">
              <w:r w:rsidDel="005D2EE3">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07" w:author="ERCOT" w:date="2018-09-13T13:26:00Z">
              <w:r>
                <w:rPr>
                  <w:rFonts w:ascii="Calibri" w:hAnsi="Calibri"/>
                  <w:color w:val="000000"/>
                  <w:sz w:val="22"/>
                  <w:szCs w:val="22"/>
                </w:rPr>
                <w:t>1.8</w:t>
              </w:r>
            </w:ins>
            <w:del w:id="208" w:author="ERCOT" w:date="2018-09-13T13:26:00Z">
              <w:r w:rsidDel="005D2EE3">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209" w:author="ERCOT" w:date="2018-09-13T13:26:00Z">
              <w:r>
                <w:rPr>
                  <w:rFonts w:ascii="Calibri" w:hAnsi="Calibri"/>
                  <w:color w:val="000000"/>
                  <w:sz w:val="22"/>
                  <w:szCs w:val="22"/>
                </w:rPr>
                <w:t>2.0</w:t>
              </w:r>
            </w:ins>
            <w:del w:id="210" w:author="ERCOT" w:date="2018-09-13T13:26:00Z">
              <w:r w:rsidDel="005D2EE3">
                <w:rPr>
                  <w:rFonts w:ascii="Calibri" w:hAnsi="Calibri"/>
                  <w:color w:val="000000"/>
                  <w:sz w:val="22"/>
                  <w:szCs w:val="22"/>
                </w:rPr>
                <w:delText>5.4</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1" w:author="ERCOT" w:date="2018-09-13T13:26:00Z">
              <w:r>
                <w:rPr>
                  <w:rFonts w:ascii="Calibri" w:hAnsi="Calibri"/>
                  <w:color w:val="000000"/>
                  <w:sz w:val="22"/>
                  <w:szCs w:val="22"/>
                </w:rPr>
                <w:t>2.1</w:t>
              </w:r>
            </w:ins>
            <w:del w:id="212" w:author="ERCOT" w:date="2018-09-13T13:26:00Z">
              <w:r w:rsidDel="005D2EE3">
                <w:rPr>
                  <w:rFonts w:ascii="Calibri" w:hAnsi="Calibri"/>
                  <w:color w:val="000000"/>
                  <w:sz w:val="22"/>
                  <w:szCs w:val="22"/>
                </w:rPr>
                <w:delText>11.8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3" w:author="ERCOT" w:date="2018-09-13T13:26:00Z">
              <w:r>
                <w:rPr>
                  <w:rFonts w:ascii="Calibri" w:hAnsi="Calibri"/>
                  <w:color w:val="000000"/>
                  <w:sz w:val="22"/>
                  <w:szCs w:val="22"/>
                </w:rPr>
                <w:t>4.8</w:t>
              </w:r>
            </w:ins>
            <w:del w:id="214" w:author="ERCOT" w:date="2018-09-13T13:26:00Z">
              <w:r w:rsidDel="005D2EE3">
                <w:rPr>
                  <w:rFonts w:ascii="Calibri" w:hAnsi="Calibri"/>
                  <w:color w:val="000000"/>
                  <w:sz w:val="22"/>
                  <w:szCs w:val="22"/>
                </w:rPr>
                <w:delText>8.4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5" w:author="ERCOT" w:date="2018-09-13T13:26:00Z">
              <w:r>
                <w:rPr>
                  <w:rFonts w:ascii="Calibri" w:hAnsi="Calibri"/>
                  <w:color w:val="000000"/>
                  <w:sz w:val="22"/>
                  <w:szCs w:val="22"/>
                </w:rPr>
                <w:t>6.3</w:t>
              </w:r>
            </w:ins>
            <w:del w:id="216" w:author="ERCOT" w:date="2018-09-13T13:26:00Z">
              <w:r w:rsidDel="005D2EE3">
                <w:rPr>
                  <w:rFonts w:ascii="Calibri" w:hAnsi="Calibri"/>
                  <w:color w:val="000000"/>
                  <w:sz w:val="22"/>
                  <w:szCs w:val="22"/>
                </w:rPr>
                <w:delText>7.8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7" w:author="ERCOT" w:date="2018-09-13T13:26:00Z">
              <w:r>
                <w:rPr>
                  <w:rFonts w:ascii="Calibri" w:hAnsi="Calibri"/>
                  <w:color w:val="000000"/>
                  <w:sz w:val="22"/>
                  <w:szCs w:val="22"/>
                </w:rPr>
                <w:t>4.6</w:t>
              </w:r>
            </w:ins>
            <w:del w:id="218" w:author="ERCOT" w:date="2018-09-13T13:26:00Z">
              <w:r w:rsidDel="005D2EE3">
                <w:rPr>
                  <w:rFonts w:ascii="Calibri" w:hAnsi="Calibri"/>
                  <w:color w:val="000000"/>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19" w:author="ERCOT" w:date="2018-09-13T13:26:00Z">
              <w:r>
                <w:rPr>
                  <w:rFonts w:ascii="Calibri" w:hAnsi="Calibri"/>
                  <w:color w:val="000000"/>
                  <w:sz w:val="22"/>
                  <w:szCs w:val="22"/>
                </w:rPr>
                <w:t>4.5</w:t>
              </w:r>
            </w:ins>
            <w:del w:id="220" w:author="ERCOT" w:date="2018-09-13T13:26:00Z">
              <w:r w:rsidDel="005D2EE3">
                <w:rPr>
                  <w:rFonts w:ascii="Calibri" w:hAnsi="Calibri"/>
                  <w:color w:val="000000"/>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21" w:author="ERCOT" w:date="2018-09-13T13:26:00Z">
              <w:r>
                <w:rPr>
                  <w:rFonts w:ascii="Calibri" w:hAnsi="Calibri"/>
                  <w:color w:val="000000"/>
                  <w:sz w:val="22"/>
                  <w:szCs w:val="22"/>
                </w:rPr>
                <w:t>5.2</w:t>
              </w:r>
            </w:ins>
            <w:del w:id="222"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23" w:author="ERCOT" w:date="2018-09-13T13:26:00Z">
              <w:r>
                <w:rPr>
                  <w:rFonts w:ascii="Calibri" w:hAnsi="Calibri"/>
                  <w:color w:val="000000"/>
                  <w:sz w:val="22"/>
                  <w:szCs w:val="22"/>
                </w:rPr>
                <w:t>8.1</w:t>
              </w:r>
            </w:ins>
            <w:del w:id="224" w:author="ERCOT" w:date="2018-09-13T13:26:00Z">
              <w:r w:rsidDel="005D2EE3">
                <w:rPr>
                  <w:rFonts w:ascii="Calibri" w:hAnsi="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25" w:author="ERCOT" w:date="2018-09-13T13:26:00Z">
              <w:r>
                <w:rPr>
                  <w:rFonts w:ascii="Calibri" w:hAnsi="Calibri"/>
                  <w:color w:val="000000"/>
                  <w:sz w:val="22"/>
                  <w:szCs w:val="22"/>
                </w:rPr>
                <w:t>8.1</w:t>
              </w:r>
            </w:ins>
            <w:del w:id="226" w:author="ERCOT" w:date="2018-09-13T13:26:00Z">
              <w:r w:rsidDel="005D2EE3">
                <w:rPr>
                  <w:rFonts w:ascii="Calibri" w:hAnsi="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27" w:author="ERCOT" w:date="2018-09-13T13:26:00Z">
              <w:r>
                <w:rPr>
                  <w:rFonts w:ascii="Calibri" w:hAnsi="Calibri"/>
                  <w:color w:val="000000"/>
                  <w:sz w:val="22"/>
                  <w:szCs w:val="22"/>
                </w:rPr>
                <w:t>4.1</w:t>
              </w:r>
            </w:ins>
            <w:del w:id="228"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29" w:author="ERCOT" w:date="2018-09-13T13:26:00Z">
              <w:r>
                <w:rPr>
                  <w:rFonts w:ascii="Calibri" w:hAnsi="Calibri"/>
                  <w:color w:val="000000"/>
                  <w:sz w:val="22"/>
                  <w:szCs w:val="22"/>
                </w:rPr>
                <w:t>3.7</w:t>
              </w:r>
            </w:ins>
            <w:del w:id="230" w:author="ERCOT" w:date="2018-09-13T13:26:00Z">
              <w:r w:rsidDel="005D2EE3">
                <w:rPr>
                  <w:rFonts w:ascii="Calibri" w:hAnsi="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1" w:author="ERCOT" w:date="2018-09-13T13:26:00Z">
              <w:r>
                <w:rPr>
                  <w:rFonts w:ascii="Calibri" w:hAnsi="Calibri"/>
                  <w:color w:val="000000"/>
                  <w:sz w:val="22"/>
                  <w:szCs w:val="22"/>
                </w:rPr>
                <w:t>5.1</w:t>
              </w:r>
            </w:ins>
            <w:del w:id="232" w:author="ERCOT" w:date="2018-09-13T13:26:00Z">
              <w:r w:rsidDel="005D2EE3">
                <w:rPr>
                  <w:rFonts w:ascii="Calibri" w:hAnsi="Calibri"/>
                  <w:color w:val="000000"/>
                  <w:sz w:val="22"/>
                  <w:szCs w:val="22"/>
                </w:rPr>
                <w:delText>5.5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3" w:author="ERCOT" w:date="2018-09-13T13:26:00Z">
              <w:r>
                <w:rPr>
                  <w:rFonts w:ascii="Calibri" w:hAnsi="Calibri"/>
                  <w:color w:val="000000"/>
                  <w:sz w:val="22"/>
                  <w:szCs w:val="22"/>
                </w:rPr>
                <w:t>3.8</w:t>
              </w:r>
            </w:ins>
            <w:del w:id="234" w:author="ERCOT" w:date="2018-09-13T13:26:00Z">
              <w:r w:rsidDel="005D2EE3">
                <w:rPr>
                  <w:rFonts w:ascii="Calibri" w:hAnsi="Calibri"/>
                  <w:color w:val="000000"/>
                  <w:sz w:val="22"/>
                  <w:szCs w:val="22"/>
                </w:rPr>
                <w:delText>5.0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5" w:author="ERCOT" w:date="2018-09-13T13:26:00Z">
              <w:r>
                <w:rPr>
                  <w:rFonts w:ascii="Calibri" w:hAnsi="Calibri"/>
                  <w:color w:val="000000"/>
                  <w:sz w:val="22"/>
                  <w:szCs w:val="22"/>
                </w:rPr>
                <w:t>1.9</w:t>
              </w:r>
            </w:ins>
            <w:del w:id="236" w:author="ERCOT" w:date="2018-09-13T13:26:00Z">
              <w:r w:rsidDel="005D2EE3">
                <w:rPr>
                  <w:rFonts w:ascii="Calibri" w:hAnsi="Calibri"/>
                  <w:color w:val="000000"/>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7" w:author="ERCOT" w:date="2018-09-13T13:26:00Z">
              <w:r>
                <w:rPr>
                  <w:rFonts w:ascii="Calibri" w:hAnsi="Calibri"/>
                  <w:color w:val="000000"/>
                  <w:sz w:val="22"/>
                  <w:szCs w:val="22"/>
                </w:rPr>
                <w:t>1.0</w:t>
              </w:r>
            </w:ins>
            <w:del w:id="238"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39" w:author="ERCOT" w:date="2018-09-13T13:26:00Z">
              <w:r>
                <w:rPr>
                  <w:rFonts w:ascii="Calibri" w:hAnsi="Calibri"/>
                  <w:color w:val="000000"/>
                  <w:sz w:val="22"/>
                  <w:szCs w:val="22"/>
                </w:rPr>
                <w:t>2.4</w:t>
              </w:r>
            </w:ins>
            <w:del w:id="240"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41" w:author="ERCOT" w:date="2018-09-13T13:26:00Z">
              <w:r>
                <w:rPr>
                  <w:rFonts w:ascii="Calibri" w:hAnsi="Calibri"/>
                  <w:color w:val="000000"/>
                  <w:sz w:val="22"/>
                  <w:szCs w:val="22"/>
                </w:rPr>
                <w:t>2.6</w:t>
              </w:r>
            </w:ins>
            <w:del w:id="242"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43" w:author="ERCOT" w:date="2018-09-13T13:26:00Z">
              <w:r>
                <w:rPr>
                  <w:rFonts w:ascii="Calibri" w:hAnsi="Calibri"/>
                  <w:color w:val="000000"/>
                  <w:sz w:val="22"/>
                  <w:szCs w:val="22"/>
                </w:rPr>
                <w:t>3.1</w:t>
              </w:r>
            </w:ins>
            <w:del w:id="244" w:author="ERCOT" w:date="2018-09-13T13:26:00Z">
              <w:r w:rsidDel="005D2EE3">
                <w:rPr>
                  <w:rFonts w:ascii="Calibri" w:hAnsi="Calibri"/>
                  <w:color w:val="000000"/>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45" w:author="ERCOT" w:date="2018-09-13T13:26:00Z">
              <w:r>
                <w:rPr>
                  <w:rFonts w:ascii="Calibri" w:hAnsi="Calibri"/>
                  <w:color w:val="000000"/>
                  <w:sz w:val="22"/>
                  <w:szCs w:val="22"/>
                </w:rPr>
                <w:t>4.4</w:t>
              </w:r>
            </w:ins>
            <w:del w:id="246" w:author="ERCOT" w:date="2018-09-13T13:26:00Z">
              <w:r w:rsidDel="005D2EE3">
                <w:rPr>
                  <w:rFonts w:ascii="Calibri" w:hAnsi="Calibri"/>
                  <w:color w:val="000000"/>
                  <w:sz w:val="22"/>
                  <w:szCs w:val="22"/>
                </w:rPr>
                <w:delText>3.4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47" w:author="ERCOT" w:date="2018-09-13T13:26:00Z">
              <w:r>
                <w:rPr>
                  <w:rFonts w:ascii="Calibri" w:hAnsi="Calibri"/>
                  <w:color w:val="000000"/>
                  <w:sz w:val="22"/>
                  <w:szCs w:val="22"/>
                </w:rPr>
                <w:t>5.7</w:t>
              </w:r>
            </w:ins>
            <w:del w:id="248" w:author="ERCOT" w:date="2018-09-13T13:26:00Z">
              <w:r w:rsidDel="005D2EE3">
                <w:rPr>
                  <w:rFonts w:ascii="Calibri" w:hAnsi="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49" w:author="ERCOT" w:date="2018-09-13T13:26:00Z">
              <w:r>
                <w:rPr>
                  <w:rFonts w:ascii="Calibri" w:hAnsi="Calibri"/>
                  <w:color w:val="000000"/>
                  <w:sz w:val="22"/>
                  <w:szCs w:val="22"/>
                </w:rPr>
                <w:t>5.8</w:t>
              </w:r>
            </w:ins>
            <w:del w:id="250" w:author="ERCOT" w:date="2018-09-13T13:26:00Z">
              <w:r w:rsidDel="005D2EE3">
                <w:rPr>
                  <w:rFonts w:ascii="Calibri" w:hAnsi="Calibri"/>
                  <w:color w:val="000000"/>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51" w:author="ERCOT" w:date="2018-09-13T13:26:00Z">
              <w:r>
                <w:rPr>
                  <w:rFonts w:ascii="Calibri" w:hAnsi="Calibri"/>
                  <w:color w:val="000000"/>
                  <w:sz w:val="22"/>
                  <w:szCs w:val="22"/>
                </w:rPr>
                <w:t>2.4</w:t>
              </w:r>
            </w:ins>
            <w:del w:id="252" w:author="ERCOT" w:date="2018-09-13T13:26:00Z">
              <w:r w:rsidDel="005D2EE3">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53" w:author="ERCOT" w:date="2018-09-13T13:26:00Z">
              <w:r>
                <w:rPr>
                  <w:rFonts w:ascii="Calibri" w:hAnsi="Calibri"/>
                  <w:color w:val="000000"/>
                  <w:sz w:val="22"/>
                  <w:szCs w:val="22"/>
                </w:rPr>
                <w:t>1.3</w:t>
              </w:r>
            </w:ins>
            <w:del w:id="254" w:author="ERCOT" w:date="2018-09-13T13:26:00Z">
              <w:r w:rsidDel="005D2EE3">
                <w:rPr>
                  <w:rFonts w:ascii="Calibri" w:hAnsi="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55" w:author="ERCOT" w:date="2018-09-13T13:26:00Z">
              <w:r>
                <w:rPr>
                  <w:rFonts w:ascii="Calibri" w:hAnsi="Calibri"/>
                  <w:color w:val="000000"/>
                  <w:sz w:val="22"/>
                  <w:szCs w:val="22"/>
                </w:rPr>
                <w:t>1.3</w:t>
              </w:r>
            </w:ins>
            <w:del w:id="256" w:author="ERCOT" w:date="2018-09-13T13:26:00Z">
              <w:r w:rsidDel="005D2EE3">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257" w:author="ERCOT" w:date="2018-09-13T13:26:00Z">
              <w:r>
                <w:rPr>
                  <w:rFonts w:ascii="Calibri" w:hAnsi="Calibri"/>
                  <w:color w:val="000000"/>
                  <w:sz w:val="22"/>
                  <w:szCs w:val="22"/>
                </w:rPr>
                <w:t>3.1</w:t>
              </w:r>
            </w:ins>
            <w:del w:id="258" w:author="ERCOT" w:date="2018-09-13T13:26:00Z">
              <w:r w:rsidDel="005D2EE3">
                <w:rPr>
                  <w:rFonts w:ascii="Calibri" w:hAnsi="Calibri"/>
                  <w:color w:val="000000"/>
                  <w:sz w:val="22"/>
                  <w:szCs w:val="22"/>
                </w:rPr>
                <w:delText>8.5</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59" w:author="ERCOT" w:date="2018-09-13T13:26:00Z">
              <w:r>
                <w:rPr>
                  <w:rFonts w:ascii="Calibri" w:hAnsi="Calibri"/>
                  <w:color w:val="000000"/>
                  <w:sz w:val="22"/>
                  <w:szCs w:val="22"/>
                </w:rPr>
                <w:t>2.9</w:t>
              </w:r>
            </w:ins>
            <w:del w:id="260"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61" w:author="ERCOT" w:date="2018-09-13T13:26:00Z">
              <w:r>
                <w:rPr>
                  <w:rFonts w:ascii="Calibri" w:hAnsi="Calibri"/>
                  <w:color w:val="000000"/>
                  <w:sz w:val="22"/>
                  <w:szCs w:val="22"/>
                </w:rPr>
                <w:t>4.6</w:t>
              </w:r>
            </w:ins>
            <w:del w:id="262" w:author="ERCOT" w:date="2018-09-13T13:26:00Z">
              <w:r w:rsidDel="005D2EE3">
                <w:rPr>
                  <w:rFonts w:ascii="Calibri" w:hAnsi="Calibri"/>
                  <w:color w:val="000000"/>
                  <w:sz w:val="22"/>
                  <w:szCs w:val="22"/>
                </w:rPr>
                <w:delText>4.6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63" w:author="ERCOT" w:date="2018-09-13T13:26:00Z">
              <w:r>
                <w:rPr>
                  <w:rFonts w:ascii="Calibri" w:hAnsi="Calibri"/>
                  <w:color w:val="000000"/>
                  <w:sz w:val="22"/>
                  <w:szCs w:val="22"/>
                </w:rPr>
                <w:t>6.2</w:t>
              </w:r>
            </w:ins>
            <w:del w:id="264"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65" w:author="ERCOT" w:date="2018-09-13T13:26:00Z">
              <w:r>
                <w:rPr>
                  <w:rFonts w:ascii="Calibri" w:hAnsi="Calibri"/>
                  <w:color w:val="000000"/>
                  <w:sz w:val="22"/>
                  <w:szCs w:val="22"/>
                </w:rPr>
                <w:t>3.9</w:t>
              </w:r>
            </w:ins>
            <w:del w:id="266" w:author="ERCOT" w:date="2018-09-13T13:26:00Z">
              <w:r w:rsidDel="005D2EE3">
                <w:rPr>
                  <w:rFonts w:ascii="Calibri" w:hAnsi="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67" w:author="ERCOT" w:date="2018-09-13T13:26:00Z">
              <w:r>
                <w:rPr>
                  <w:rFonts w:ascii="Calibri" w:hAnsi="Calibri"/>
                  <w:color w:val="000000"/>
                  <w:sz w:val="22"/>
                  <w:szCs w:val="22"/>
                </w:rPr>
                <w:t>3.9</w:t>
              </w:r>
            </w:ins>
            <w:del w:id="268" w:author="ERCOT" w:date="2018-09-13T13:26:00Z">
              <w:r w:rsidDel="005D2EE3">
                <w:rPr>
                  <w:rFonts w:ascii="Calibri" w:hAnsi="Calibri"/>
                  <w:color w:val="000000"/>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69" w:author="ERCOT" w:date="2018-09-13T13:26:00Z">
              <w:r>
                <w:rPr>
                  <w:rFonts w:ascii="Calibri" w:hAnsi="Calibri"/>
                  <w:color w:val="000000"/>
                  <w:sz w:val="22"/>
                  <w:szCs w:val="22"/>
                </w:rPr>
                <w:t>2.7</w:t>
              </w:r>
            </w:ins>
            <w:del w:id="270" w:author="ERCOT" w:date="2018-09-13T13:26:00Z">
              <w:r w:rsidDel="005D2EE3">
                <w:rPr>
                  <w:rFonts w:ascii="Calibri" w:hAnsi="Calibri"/>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1" w:author="ERCOT" w:date="2018-09-13T13:26:00Z">
              <w:r>
                <w:rPr>
                  <w:rFonts w:ascii="Calibri" w:hAnsi="Calibri"/>
                  <w:color w:val="000000"/>
                  <w:sz w:val="22"/>
                  <w:szCs w:val="22"/>
                </w:rPr>
                <w:t>4.8</w:t>
              </w:r>
            </w:ins>
            <w:del w:id="272" w:author="ERCOT" w:date="2018-09-13T13:26:00Z">
              <w:r w:rsidDel="005D2EE3">
                <w:rPr>
                  <w:rFonts w:ascii="Calibri" w:hAnsi="Calibri"/>
                  <w:color w:val="000000"/>
                  <w:sz w:val="22"/>
                  <w:szCs w:val="22"/>
                </w:rPr>
                <w:delText>7.3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3" w:author="ERCOT" w:date="2018-09-13T13:26:00Z">
              <w:r>
                <w:rPr>
                  <w:rFonts w:ascii="Calibri" w:hAnsi="Calibri"/>
                  <w:color w:val="000000"/>
                  <w:sz w:val="22"/>
                  <w:szCs w:val="22"/>
                </w:rPr>
                <w:t>5.4</w:t>
              </w:r>
            </w:ins>
            <w:del w:id="274" w:author="ERCOT" w:date="2018-09-13T13:26:00Z">
              <w:r w:rsidDel="005D2EE3">
                <w:rPr>
                  <w:rFonts w:ascii="Calibri" w:hAnsi="Calibri"/>
                  <w:color w:val="000000"/>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5" w:author="ERCOT" w:date="2018-09-13T13:26:00Z">
              <w:r>
                <w:rPr>
                  <w:rFonts w:ascii="Calibri" w:hAnsi="Calibri"/>
                  <w:color w:val="000000"/>
                  <w:sz w:val="22"/>
                  <w:szCs w:val="22"/>
                </w:rPr>
                <w:t>3.3</w:t>
              </w:r>
            </w:ins>
            <w:del w:id="276" w:author="ERCOT" w:date="2018-09-13T13:26:00Z">
              <w:r w:rsidDel="005D2EE3">
                <w:rPr>
                  <w:rFonts w:ascii="Calibri" w:hAnsi="Calibri"/>
                  <w:color w:val="000000"/>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7" w:author="ERCOT" w:date="2018-09-13T13:26:00Z">
              <w:r>
                <w:rPr>
                  <w:rFonts w:ascii="Calibri" w:hAnsi="Calibri"/>
                  <w:color w:val="000000"/>
                  <w:sz w:val="22"/>
                  <w:szCs w:val="22"/>
                </w:rPr>
                <w:t>4.0</w:t>
              </w:r>
            </w:ins>
            <w:del w:id="278" w:author="ERCOT" w:date="2018-09-13T13:26:00Z">
              <w:r w:rsidDel="005D2EE3">
                <w:rPr>
                  <w:rFonts w:ascii="Calibri" w:hAnsi="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79" w:author="ERCOT" w:date="2018-09-13T13:26:00Z">
              <w:r>
                <w:rPr>
                  <w:rFonts w:ascii="Calibri" w:hAnsi="Calibri"/>
                  <w:color w:val="000000"/>
                  <w:sz w:val="22"/>
                  <w:szCs w:val="22"/>
                </w:rPr>
                <w:t>5.0</w:t>
              </w:r>
            </w:ins>
            <w:del w:id="280" w:author="ERCOT" w:date="2018-09-13T13:26:00Z">
              <w:r w:rsidDel="005D2EE3">
                <w:rPr>
                  <w:rFonts w:ascii="Calibri" w:hAnsi="Calibri"/>
                  <w:color w:val="000000"/>
                  <w:sz w:val="22"/>
                  <w:szCs w:val="22"/>
                </w:rPr>
                <w:delText>5.0</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81" w:author="ERCOT" w:date="2018-09-13T13:26:00Z">
              <w:r>
                <w:rPr>
                  <w:rFonts w:ascii="Calibri" w:hAnsi="Calibri"/>
                  <w:color w:val="000000"/>
                  <w:sz w:val="22"/>
                  <w:szCs w:val="22"/>
                </w:rPr>
                <w:t>3.4</w:t>
              </w:r>
            </w:ins>
            <w:del w:id="282" w:author="ERCOT" w:date="2018-09-13T13:26:00Z">
              <w:r w:rsidDel="005D2EE3">
                <w:rPr>
                  <w:rFonts w:ascii="Calibri" w:hAnsi="Calibri"/>
                  <w:color w:val="000000"/>
                  <w:sz w:val="22"/>
                  <w:szCs w:val="22"/>
                </w:rPr>
                <w:delText>3.7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83" w:author="ERCOT" w:date="2018-09-13T13:26:00Z">
              <w:r>
                <w:rPr>
                  <w:rFonts w:ascii="Calibri" w:hAnsi="Calibri"/>
                  <w:color w:val="000000"/>
                  <w:sz w:val="22"/>
                  <w:szCs w:val="22"/>
                </w:rPr>
                <w:t>1.4</w:t>
              </w:r>
            </w:ins>
            <w:del w:id="284" w:author="ERCOT" w:date="2018-09-13T13:26:00Z">
              <w:r w:rsidDel="005D2EE3">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85" w:author="ERCOT" w:date="2018-09-13T13:26:00Z">
              <w:r>
                <w:rPr>
                  <w:rFonts w:ascii="Calibri" w:hAnsi="Calibri"/>
                  <w:color w:val="000000"/>
                  <w:sz w:val="22"/>
                  <w:szCs w:val="22"/>
                </w:rPr>
                <w:t>0.5</w:t>
              </w:r>
            </w:ins>
            <w:del w:id="286"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87" w:author="ERCOT" w:date="2018-09-13T13:26:00Z">
              <w:r>
                <w:rPr>
                  <w:rFonts w:ascii="Calibri" w:hAnsi="Calibri"/>
                  <w:color w:val="000000"/>
                  <w:sz w:val="22"/>
                  <w:szCs w:val="22"/>
                </w:rPr>
                <w:t>1.9</w:t>
              </w:r>
            </w:ins>
            <w:del w:id="288"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89" w:author="ERCOT" w:date="2018-09-13T13:26:00Z">
              <w:r>
                <w:rPr>
                  <w:rFonts w:ascii="Calibri" w:hAnsi="Calibri"/>
                  <w:color w:val="000000"/>
                  <w:sz w:val="22"/>
                  <w:szCs w:val="22"/>
                </w:rPr>
                <w:t>1.4</w:t>
              </w:r>
            </w:ins>
            <w:del w:id="290" w:author="ERCOT" w:date="2018-09-13T13:26:00Z">
              <w:r w:rsidDel="005D2EE3">
                <w:rPr>
                  <w:rFonts w:ascii="Calibri" w:hAnsi="Calibri"/>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1" w:author="ERCOT" w:date="2018-09-13T13:26:00Z">
              <w:r>
                <w:rPr>
                  <w:rFonts w:ascii="Calibri" w:hAnsi="Calibri"/>
                  <w:color w:val="000000"/>
                  <w:sz w:val="22"/>
                  <w:szCs w:val="22"/>
                </w:rPr>
                <w:t>1.7</w:t>
              </w:r>
            </w:ins>
            <w:del w:id="292" w:author="ERCOT" w:date="2018-09-13T13:26:00Z">
              <w:r w:rsidDel="005D2EE3">
                <w:rPr>
                  <w:rFonts w:ascii="Calibri" w:hAnsi="Calibri"/>
                  <w:color w:val="000000"/>
                  <w:sz w:val="22"/>
                  <w:szCs w:val="22"/>
                </w:rPr>
                <w:delText>2.3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3" w:author="ERCOT" w:date="2018-09-13T13:26:00Z">
              <w:r>
                <w:rPr>
                  <w:rFonts w:ascii="Calibri" w:hAnsi="Calibri"/>
                  <w:color w:val="000000"/>
                  <w:sz w:val="22"/>
                  <w:szCs w:val="22"/>
                </w:rPr>
                <w:t>1.9</w:t>
              </w:r>
            </w:ins>
            <w:del w:id="294" w:author="ERCOT" w:date="2018-09-13T13:26:00Z">
              <w:r w:rsidDel="005D2EE3">
                <w:rPr>
                  <w:rFonts w:ascii="Calibri" w:hAnsi="Calibri"/>
                  <w:color w:val="000000"/>
                  <w:sz w:val="22"/>
                  <w:szCs w:val="22"/>
                </w:rPr>
                <w:delText>3.3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5" w:author="ERCOT" w:date="2018-09-13T13:26:00Z">
              <w:r>
                <w:rPr>
                  <w:rFonts w:ascii="Calibri" w:hAnsi="Calibri"/>
                  <w:color w:val="000000"/>
                  <w:sz w:val="22"/>
                  <w:szCs w:val="22"/>
                </w:rPr>
                <w:t>2.9</w:t>
              </w:r>
            </w:ins>
            <w:del w:id="296" w:author="ERCOT" w:date="2018-09-13T13:26:00Z">
              <w:r w:rsidDel="005D2EE3">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7" w:author="ERCOT" w:date="2018-09-13T13:26:00Z">
              <w:r>
                <w:rPr>
                  <w:rFonts w:ascii="Calibri" w:hAnsi="Calibri"/>
                  <w:color w:val="000000"/>
                  <w:sz w:val="22"/>
                  <w:szCs w:val="22"/>
                </w:rPr>
                <w:t>3.2</w:t>
              </w:r>
            </w:ins>
            <w:del w:id="298" w:author="ERCOT" w:date="2018-09-13T13:26:00Z">
              <w:r w:rsidDel="005D2EE3">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299" w:author="ERCOT" w:date="2018-09-13T13:26:00Z">
              <w:r>
                <w:rPr>
                  <w:rFonts w:ascii="Calibri" w:hAnsi="Calibri"/>
                  <w:color w:val="000000"/>
                  <w:sz w:val="22"/>
                  <w:szCs w:val="22"/>
                </w:rPr>
                <w:t>0.5</w:t>
              </w:r>
            </w:ins>
            <w:del w:id="300" w:author="ERCOT" w:date="2018-09-13T13:26:00Z">
              <w:r w:rsidDel="005D2EE3">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01" w:author="ERCOT" w:date="2018-09-13T13:26:00Z">
              <w:r>
                <w:rPr>
                  <w:rFonts w:ascii="Calibri" w:hAnsi="Calibri"/>
                  <w:color w:val="000000"/>
                  <w:sz w:val="22"/>
                  <w:szCs w:val="22"/>
                </w:rPr>
                <w:t>0.1</w:t>
              </w:r>
            </w:ins>
            <w:del w:id="302" w:author="ERCOT" w:date="2018-09-13T13:26:00Z">
              <w:r w:rsidDel="005D2EE3">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03" w:author="ERCOT" w:date="2018-09-13T13:26:00Z">
              <w:r>
                <w:rPr>
                  <w:rFonts w:ascii="Calibri" w:hAnsi="Calibri"/>
                  <w:color w:val="000000"/>
                  <w:sz w:val="22"/>
                  <w:szCs w:val="22"/>
                </w:rPr>
                <w:t>0.3</w:t>
              </w:r>
            </w:ins>
            <w:del w:id="304"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305" w:author="ERCOT" w:date="2018-09-13T13:26:00Z">
              <w:r>
                <w:rPr>
                  <w:rFonts w:ascii="Calibri" w:hAnsi="Calibri"/>
                  <w:color w:val="000000"/>
                  <w:sz w:val="22"/>
                  <w:szCs w:val="22"/>
                </w:rPr>
                <w:t>-0.1</w:t>
              </w:r>
            </w:ins>
            <w:del w:id="306" w:author="ERCOT" w:date="2018-09-13T13:26:00Z">
              <w:r w:rsidDel="005D2EE3">
                <w:rPr>
                  <w:rFonts w:ascii="Calibri" w:hAnsi="Calibri"/>
                  <w:color w:val="000000"/>
                  <w:sz w:val="22"/>
                  <w:szCs w:val="22"/>
                </w:rPr>
                <w:delText>6.2</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07" w:author="ERCOT" w:date="2018-09-13T13:26:00Z">
              <w:r>
                <w:rPr>
                  <w:rFonts w:ascii="Calibri" w:hAnsi="Calibri"/>
                  <w:color w:val="000000"/>
                  <w:sz w:val="22"/>
                  <w:szCs w:val="22"/>
                </w:rPr>
                <w:t>2.5</w:t>
              </w:r>
            </w:ins>
            <w:del w:id="308"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09" w:author="ERCOT" w:date="2018-09-13T13:26:00Z">
              <w:r>
                <w:rPr>
                  <w:rFonts w:ascii="Calibri" w:hAnsi="Calibri"/>
                  <w:color w:val="000000"/>
                  <w:sz w:val="22"/>
                  <w:szCs w:val="22"/>
                </w:rPr>
                <w:t>5.3</w:t>
              </w:r>
            </w:ins>
            <w:del w:id="310" w:author="ERCOT" w:date="2018-09-13T13:26:00Z">
              <w:r w:rsidDel="005D2EE3">
                <w:rPr>
                  <w:rFonts w:ascii="Calibri" w:hAnsi="Calibri"/>
                  <w:color w:val="000000"/>
                  <w:sz w:val="22"/>
                  <w:szCs w:val="22"/>
                </w:rPr>
                <w:delText>2.5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1" w:author="ERCOT" w:date="2018-09-13T13:26:00Z">
              <w:r>
                <w:rPr>
                  <w:rFonts w:ascii="Calibri" w:hAnsi="Calibri"/>
                  <w:color w:val="000000"/>
                  <w:sz w:val="22"/>
                  <w:szCs w:val="22"/>
                </w:rPr>
                <w:t>5.1</w:t>
              </w:r>
            </w:ins>
            <w:del w:id="312" w:author="ERCOT" w:date="2018-09-13T13:26:00Z">
              <w:r w:rsidDel="005D2EE3">
                <w:rPr>
                  <w:rFonts w:ascii="Calibri" w:hAnsi="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3" w:author="ERCOT" w:date="2018-09-13T13:26:00Z">
              <w:r>
                <w:rPr>
                  <w:rFonts w:ascii="Calibri" w:hAnsi="Calibri"/>
                  <w:color w:val="000000"/>
                  <w:sz w:val="22"/>
                  <w:szCs w:val="22"/>
                </w:rPr>
                <w:t>4.1</w:t>
              </w:r>
            </w:ins>
            <w:del w:id="314" w:author="ERCOT" w:date="2018-09-13T13:26:00Z">
              <w:r w:rsidDel="005D2EE3">
                <w:rPr>
                  <w:rFonts w:ascii="Calibri" w:hAnsi="Calibri"/>
                  <w:color w:val="000000"/>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5" w:author="ERCOT" w:date="2018-09-13T13:26:00Z">
              <w:r>
                <w:rPr>
                  <w:rFonts w:ascii="Calibri" w:hAnsi="Calibri"/>
                  <w:color w:val="000000"/>
                  <w:sz w:val="22"/>
                  <w:szCs w:val="22"/>
                </w:rPr>
                <w:t>4.6</w:t>
              </w:r>
            </w:ins>
            <w:del w:id="316"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7" w:author="ERCOT" w:date="2018-09-13T13:26:00Z">
              <w:r>
                <w:rPr>
                  <w:rFonts w:ascii="Calibri" w:hAnsi="Calibri"/>
                  <w:color w:val="000000"/>
                  <w:sz w:val="22"/>
                  <w:szCs w:val="22"/>
                </w:rPr>
                <w:t>2.9</w:t>
              </w:r>
            </w:ins>
            <w:del w:id="318" w:author="ERCOT" w:date="2018-09-13T13:26:00Z">
              <w:r w:rsidDel="005D2EE3">
                <w:rPr>
                  <w:rFonts w:ascii="Calibri" w:hAnsi="Calibri"/>
                  <w:color w:val="000000"/>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19" w:author="ERCOT" w:date="2018-09-13T13:26:00Z">
              <w:r>
                <w:rPr>
                  <w:rFonts w:ascii="Calibri" w:hAnsi="Calibri"/>
                  <w:color w:val="000000"/>
                  <w:sz w:val="22"/>
                  <w:szCs w:val="22"/>
                </w:rPr>
                <w:t>6.2</w:t>
              </w:r>
            </w:ins>
            <w:del w:id="320" w:author="ERCOT" w:date="2018-09-13T13:26:00Z">
              <w:r w:rsidDel="005D2EE3">
                <w:rPr>
                  <w:rFonts w:ascii="Calibri" w:hAnsi="Calibri"/>
                  <w:color w:val="000000"/>
                  <w:sz w:val="22"/>
                  <w:szCs w:val="22"/>
                </w:rPr>
                <w:delText>8.6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21" w:author="ERCOT" w:date="2018-09-13T13:26:00Z">
              <w:r>
                <w:rPr>
                  <w:rFonts w:ascii="Calibri" w:hAnsi="Calibri"/>
                  <w:color w:val="000000"/>
                  <w:sz w:val="22"/>
                  <w:szCs w:val="22"/>
                </w:rPr>
                <w:t>5.5</w:t>
              </w:r>
            </w:ins>
            <w:del w:id="322" w:author="ERCOT" w:date="2018-09-13T13:26:00Z">
              <w:r w:rsidDel="005D2EE3">
                <w:rPr>
                  <w:rFonts w:ascii="Calibri" w:hAnsi="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23" w:author="ERCOT" w:date="2018-09-13T13:26:00Z">
              <w:r>
                <w:rPr>
                  <w:rFonts w:ascii="Calibri" w:hAnsi="Calibri"/>
                  <w:color w:val="000000"/>
                  <w:sz w:val="22"/>
                  <w:szCs w:val="22"/>
                </w:rPr>
                <w:t>2.1</w:t>
              </w:r>
            </w:ins>
            <w:del w:id="324" w:author="ERCOT" w:date="2018-09-13T13:26:00Z">
              <w:r w:rsidDel="005D2EE3">
                <w:rPr>
                  <w:rFonts w:ascii="Calibri" w:hAnsi="Calibri"/>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25" w:author="ERCOT" w:date="2018-09-13T13:26:00Z">
              <w:r>
                <w:rPr>
                  <w:rFonts w:ascii="Calibri" w:hAnsi="Calibri"/>
                  <w:color w:val="000000"/>
                  <w:sz w:val="22"/>
                  <w:szCs w:val="22"/>
                </w:rPr>
                <w:t>2.9</w:t>
              </w:r>
            </w:ins>
            <w:del w:id="326" w:author="ERCOT" w:date="2018-09-13T13:26:00Z">
              <w:r w:rsidDel="005D2EE3">
                <w:rPr>
                  <w:rFonts w:ascii="Calibri" w:hAnsi="Calibri"/>
                  <w:color w:val="000000"/>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27" w:author="ERCOT" w:date="2018-09-13T13:26:00Z">
              <w:r>
                <w:rPr>
                  <w:rFonts w:ascii="Calibri" w:hAnsi="Calibri"/>
                  <w:color w:val="000000"/>
                  <w:sz w:val="22"/>
                  <w:szCs w:val="22"/>
                </w:rPr>
                <w:t>3.8</w:t>
              </w:r>
            </w:ins>
            <w:del w:id="328" w:author="ERCOT" w:date="2018-09-13T13:26:00Z">
              <w:r w:rsidDel="005D2EE3">
                <w:rPr>
                  <w:rFonts w:ascii="Calibri" w:hAnsi="Calibri"/>
                  <w:color w:val="000000"/>
                  <w:sz w:val="22"/>
                  <w:szCs w:val="22"/>
                </w:rPr>
                <w:delText>4.7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29" w:author="ERCOT" w:date="2018-09-13T13:26:00Z">
              <w:r>
                <w:rPr>
                  <w:rFonts w:ascii="Calibri" w:hAnsi="Calibri"/>
                  <w:color w:val="000000"/>
                  <w:sz w:val="22"/>
                  <w:szCs w:val="22"/>
                </w:rPr>
                <w:t>2.6</w:t>
              </w:r>
            </w:ins>
            <w:del w:id="330" w:author="ERCOT" w:date="2018-09-13T13:26:00Z">
              <w:r w:rsidDel="005D2EE3">
                <w:rPr>
                  <w:rFonts w:ascii="Calibri" w:hAnsi="Calibri"/>
                  <w:color w:val="000000"/>
                  <w:sz w:val="22"/>
                  <w:szCs w:val="22"/>
                </w:rPr>
                <w:delText>4.1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1" w:author="ERCOT" w:date="2018-09-13T13:26:00Z">
              <w:r>
                <w:rPr>
                  <w:rFonts w:ascii="Calibri" w:hAnsi="Calibri"/>
                  <w:color w:val="000000"/>
                  <w:sz w:val="22"/>
                  <w:szCs w:val="22"/>
                </w:rPr>
                <w:t>1.5</w:t>
              </w:r>
            </w:ins>
            <w:del w:id="332" w:author="ERCOT" w:date="2018-09-13T13:26:00Z">
              <w:r w:rsidDel="005D2EE3">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3" w:author="ERCOT" w:date="2018-09-13T13:26:00Z">
              <w:r>
                <w:rPr>
                  <w:rFonts w:ascii="Calibri" w:hAnsi="Calibri"/>
                  <w:color w:val="000000"/>
                  <w:sz w:val="22"/>
                  <w:szCs w:val="22"/>
                </w:rPr>
                <w:t>1.0</w:t>
              </w:r>
            </w:ins>
            <w:del w:id="334" w:author="ERCOT" w:date="2018-09-13T13:26:00Z">
              <w:r w:rsidDel="005D2EE3">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5" w:author="ERCOT" w:date="2018-09-13T13:26:00Z">
              <w:r>
                <w:rPr>
                  <w:rFonts w:ascii="Calibri" w:hAnsi="Calibri"/>
                  <w:color w:val="000000"/>
                  <w:sz w:val="22"/>
                  <w:szCs w:val="22"/>
                </w:rPr>
                <w:t>1.1</w:t>
              </w:r>
            </w:ins>
            <w:del w:id="336"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7" w:author="ERCOT" w:date="2018-09-13T13:26:00Z">
              <w:r>
                <w:rPr>
                  <w:rFonts w:ascii="Calibri" w:hAnsi="Calibri"/>
                  <w:color w:val="000000"/>
                  <w:sz w:val="22"/>
                  <w:szCs w:val="22"/>
                </w:rPr>
                <w:t>-0.1</w:t>
              </w:r>
            </w:ins>
            <w:del w:id="338"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39" w:author="ERCOT" w:date="2018-09-13T13:26:00Z">
              <w:r>
                <w:rPr>
                  <w:rFonts w:ascii="Calibri" w:hAnsi="Calibri"/>
                  <w:color w:val="000000"/>
                  <w:sz w:val="22"/>
                  <w:szCs w:val="22"/>
                </w:rPr>
                <w:t>0.4</w:t>
              </w:r>
            </w:ins>
            <w:del w:id="340" w:author="ERCOT" w:date="2018-09-13T13:26:00Z">
              <w:r w:rsidDel="005D2EE3">
                <w:rPr>
                  <w:rFonts w:ascii="Calibri" w:hAnsi="Calibri"/>
                  <w:color w:val="000000"/>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41" w:author="ERCOT" w:date="2018-09-13T13:26:00Z">
              <w:r>
                <w:rPr>
                  <w:rFonts w:ascii="Calibri" w:hAnsi="Calibri"/>
                  <w:color w:val="000000"/>
                  <w:sz w:val="22"/>
                  <w:szCs w:val="22"/>
                </w:rPr>
                <w:t>0.3</w:t>
              </w:r>
            </w:ins>
            <w:del w:id="342" w:author="ERCOT" w:date="2018-09-13T13:26:00Z">
              <w:r w:rsidDel="005D2EE3">
                <w:rPr>
                  <w:rFonts w:ascii="Calibri" w:hAnsi="Calibri"/>
                  <w:color w:val="000000"/>
                  <w:sz w:val="22"/>
                  <w:szCs w:val="22"/>
                </w:rPr>
                <w:delText>1.7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43" w:author="ERCOT" w:date="2018-09-13T13:26:00Z">
              <w:r>
                <w:rPr>
                  <w:rFonts w:ascii="Calibri" w:hAnsi="Calibri"/>
                  <w:color w:val="000000"/>
                  <w:sz w:val="22"/>
                  <w:szCs w:val="22"/>
                </w:rPr>
                <w:t>1.8</w:t>
              </w:r>
            </w:ins>
            <w:del w:id="344"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45" w:author="ERCOT" w:date="2018-09-13T13:26:00Z">
              <w:r>
                <w:rPr>
                  <w:rFonts w:ascii="Calibri" w:hAnsi="Calibri"/>
                  <w:color w:val="000000"/>
                  <w:sz w:val="22"/>
                  <w:szCs w:val="22"/>
                </w:rPr>
                <w:t>2.8</w:t>
              </w:r>
            </w:ins>
            <w:del w:id="346" w:author="ERCOT" w:date="2018-09-13T13:26:00Z">
              <w:r w:rsidDel="005D2EE3">
                <w:rPr>
                  <w:rFonts w:ascii="Calibri" w:hAnsi="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47" w:author="ERCOT" w:date="2018-09-13T13:26:00Z">
              <w:r>
                <w:rPr>
                  <w:rFonts w:ascii="Calibri" w:hAnsi="Calibri"/>
                  <w:color w:val="000000"/>
                  <w:sz w:val="22"/>
                  <w:szCs w:val="22"/>
                </w:rPr>
                <w:t>0.1</w:t>
              </w:r>
            </w:ins>
            <w:del w:id="348"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49" w:author="ERCOT" w:date="2018-09-13T13:26:00Z">
              <w:r>
                <w:rPr>
                  <w:rFonts w:ascii="Calibri" w:hAnsi="Calibri"/>
                  <w:color w:val="000000"/>
                  <w:sz w:val="22"/>
                  <w:szCs w:val="22"/>
                </w:rPr>
                <w:t>0.2</w:t>
              </w:r>
            </w:ins>
            <w:del w:id="350" w:author="ERCOT" w:date="2018-09-13T13:26:00Z">
              <w:r w:rsidDel="005D2EE3">
                <w:rPr>
                  <w:rFonts w:ascii="Calibri" w:hAnsi="Calibri"/>
                  <w:color w:val="000000"/>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51" w:author="ERCOT" w:date="2018-09-13T13:26:00Z">
              <w:r>
                <w:rPr>
                  <w:rFonts w:ascii="Calibri" w:hAnsi="Calibri"/>
                  <w:color w:val="000000"/>
                  <w:sz w:val="22"/>
                  <w:szCs w:val="22"/>
                </w:rPr>
                <w:t>0.5</w:t>
              </w:r>
            </w:ins>
            <w:del w:id="352" w:author="ERCOT" w:date="2018-09-13T13:26:00Z">
              <w:r w:rsidDel="005D2EE3">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353" w:author="ERCOT" w:date="2018-09-13T13:26:00Z">
              <w:r>
                <w:rPr>
                  <w:rFonts w:ascii="Calibri" w:hAnsi="Calibri"/>
                  <w:color w:val="000000"/>
                  <w:sz w:val="22"/>
                  <w:szCs w:val="22"/>
                </w:rPr>
                <w:t>1.8</w:t>
              </w:r>
            </w:ins>
            <w:del w:id="354" w:author="ERCOT" w:date="2018-09-13T13:26:00Z">
              <w:r w:rsidDel="005D2EE3">
                <w:rPr>
                  <w:rFonts w:ascii="Calibri" w:hAnsi="Calibri"/>
                  <w:color w:val="000000"/>
                  <w:sz w:val="22"/>
                  <w:szCs w:val="22"/>
                </w:rPr>
                <w:delText>1.2</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55" w:author="ERCOT" w:date="2018-09-13T13:26:00Z">
              <w:r>
                <w:rPr>
                  <w:rFonts w:ascii="Calibri" w:hAnsi="Calibri"/>
                  <w:color w:val="000000"/>
                  <w:sz w:val="22"/>
                  <w:szCs w:val="22"/>
                </w:rPr>
                <w:t>1.5</w:t>
              </w:r>
            </w:ins>
            <w:del w:id="356"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57" w:author="ERCOT" w:date="2018-09-13T13:26:00Z">
              <w:r>
                <w:rPr>
                  <w:rFonts w:ascii="Calibri" w:hAnsi="Calibri"/>
                  <w:color w:val="000000"/>
                  <w:sz w:val="22"/>
                  <w:szCs w:val="22"/>
                </w:rPr>
                <w:t>3.4</w:t>
              </w:r>
            </w:ins>
            <w:del w:id="358" w:author="ERCOT" w:date="2018-09-13T13:26:00Z">
              <w:r w:rsidDel="005D2EE3">
                <w:rPr>
                  <w:rFonts w:ascii="Calibri" w:hAnsi="Calibri"/>
                  <w:color w:val="000000"/>
                  <w:sz w:val="22"/>
                  <w:szCs w:val="22"/>
                </w:rPr>
                <w:delText>2.5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59" w:author="ERCOT" w:date="2018-09-13T13:26:00Z">
              <w:r>
                <w:rPr>
                  <w:rFonts w:ascii="Calibri" w:hAnsi="Calibri"/>
                  <w:color w:val="000000"/>
                  <w:sz w:val="22"/>
                  <w:szCs w:val="22"/>
                </w:rPr>
                <w:t>3.9</w:t>
              </w:r>
            </w:ins>
            <w:del w:id="360" w:author="ERCOT" w:date="2018-09-13T13:26:00Z">
              <w:r w:rsidDel="005D2EE3">
                <w:rPr>
                  <w:rFonts w:ascii="Calibri" w:hAnsi="Calibri"/>
                  <w:color w:val="000000"/>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61" w:author="ERCOT" w:date="2018-09-13T13:26:00Z">
              <w:r>
                <w:rPr>
                  <w:rFonts w:ascii="Calibri" w:hAnsi="Calibri"/>
                  <w:color w:val="000000"/>
                  <w:sz w:val="22"/>
                  <w:szCs w:val="22"/>
                </w:rPr>
                <w:t>3.5</w:t>
              </w:r>
            </w:ins>
            <w:del w:id="362"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63" w:author="ERCOT" w:date="2018-09-13T13:26:00Z">
              <w:r>
                <w:rPr>
                  <w:rFonts w:ascii="Calibri" w:hAnsi="Calibri"/>
                  <w:color w:val="000000"/>
                  <w:sz w:val="22"/>
                  <w:szCs w:val="22"/>
                </w:rPr>
                <w:t>2.7</w:t>
              </w:r>
            </w:ins>
            <w:del w:id="364" w:author="ERCOT" w:date="2018-09-13T13:26:00Z">
              <w:r w:rsidDel="005D2EE3">
                <w:rPr>
                  <w:rFonts w:ascii="Calibri" w:hAnsi="Calibri"/>
                  <w:color w:val="000000"/>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65" w:author="ERCOT" w:date="2018-09-13T13:26:00Z">
              <w:r>
                <w:rPr>
                  <w:rFonts w:ascii="Calibri" w:hAnsi="Calibri"/>
                  <w:color w:val="000000"/>
                  <w:sz w:val="22"/>
                  <w:szCs w:val="22"/>
                </w:rPr>
                <w:t>1.9</w:t>
              </w:r>
            </w:ins>
            <w:del w:id="366" w:author="ERCOT" w:date="2018-09-13T13:26:00Z">
              <w:r w:rsidDel="005D2EE3">
                <w:rPr>
                  <w:rFonts w:ascii="Calibri" w:hAnsi="Calibri"/>
                  <w:color w:val="000000"/>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67" w:author="ERCOT" w:date="2018-09-13T13:26:00Z">
              <w:r>
                <w:rPr>
                  <w:rFonts w:ascii="Calibri" w:hAnsi="Calibri"/>
                  <w:color w:val="000000"/>
                  <w:sz w:val="22"/>
                  <w:szCs w:val="22"/>
                </w:rPr>
                <w:t>5.4</w:t>
              </w:r>
            </w:ins>
            <w:del w:id="368" w:author="ERCOT" w:date="2018-09-13T13:26:00Z">
              <w:r w:rsidDel="005D2EE3">
                <w:rPr>
                  <w:rFonts w:ascii="Calibri" w:hAnsi="Calibri"/>
                  <w:color w:val="000000"/>
                  <w:sz w:val="22"/>
                  <w:szCs w:val="22"/>
                </w:rPr>
                <w:delText>6.5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69" w:author="ERCOT" w:date="2018-09-13T13:26:00Z">
              <w:r>
                <w:rPr>
                  <w:rFonts w:ascii="Calibri" w:hAnsi="Calibri"/>
                  <w:color w:val="000000"/>
                  <w:sz w:val="22"/>
                  <w:szCs w:val="22"/>
                </w:rPr>
                <w:t>5.1</w:t>
              </w:r>
            </w:ins>
            <w:del w:id="370" w:author="ERCOT" w:date="2018-09-13T13:26:00Z">
              <w:r w:rsidDel="005D2EE3">
                <w:rPr>
                  <w:rFonts w:ascii="Calibri" w:hAnsi="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1" w:author="ERCOT" w:date="2018-09-13T13:26:00Z">
              <w:r>
                <w:rPr>
                  <w:rFonts w:ascii="Calibri" w:hAnsi="Calibri"/>
                  <w:color w:val="000000"/>
                  <w:sz w:val="22"/>
                  <w:szCs w:val="22"/>
                </w:rPr>
                <w:t>1.4</w:t>
              </w:r>
            </w:ins>
            <w:del w:id="372" w:author="ERCOT" w:date="2018-09-13T13:26:00Z">
              <w:r w:rsidDel="005D2EE3">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3" w:author="ERCOT" w:date="2018-09-13T13:26:00Z">
              <w:r>
                <w:rPr>
                  <w:rFonts w:ascii="Calibri" w:hAnsi="Calibri"/>
                  <w:color w:val="000000"/>
                  <w:sz w:val="22"/>
                  <w:szCs w:val="22"/>
                </w:rPr>
                <w:t>2.5</w:t>
              </w:r>
            </w:ins>
            <w:del w:id="374"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5" w:author="ERCOT" w:date="2018-09-13T13:26:00Z">
              <w:r>
                <w:rPr>
                  <w:rFonts w:ascii="Calibri" w:hAnsi="Calibri"/>
                  <w:color w:val="000000"/>
                  <w:sz w:val="22"/>
                  <w:szCs w:val="22"/>
                </w:rPr>
                <w:t>3.1</w:t>
              </w:r>
            </w:ins>
            <w:del w:id="376" w:author="ERCOT" w:date="2018-09-13T13:26:00Z">
              <w:r w:rsidDel="005D2EE3">
                <w:rPr>
                  <w:rFonts w:ascii="Calibri" w:hAnsi="Calibri"/>
                  <w:color w:val="000000"/>
                  <w:sz w:val="22"/>
                  <w:szCs w:val="22"/>
                </w:rPr>
                <w:delText>4.4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7" w:author="ERCOT" w:date="2018-09-13T13:26:00Z">
              <w:r>
                <w:rPr>
                  <w:rFonts w:ascii="Calibri" w:hAnsi="Calibri"/>
                  <w:color w:val="000000"/>
                  <w:sz w:val="22"/>
                  <w:szCs w:val="22"/>
                </w:rPr>
                <w:t>1.7</w:t>
              </w:r>
            </w:ins>
            <w:del w:id="378" w:author="ERCOT" w:date="2018-09-13T13:26:00Z">
              <w:r w:rsidDel="005D2EE3">
                <w:rPr>
                  <w:rFonts w:ascii="Calibri" w:hAnsi="Calibri"/>
                  <w:color w:val="000000"/>
                  <w:sz w:val="22"/>
                  <w:szCs w:val="22"/>
                </w:rPr>
                <w:delText>3.4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79" w:author="ERCOT" w:date="2018-09-13T13:26:00Z">
              <w:r>
                <w:rPr>
                  <w:rFonts w:ascii="Calibri" w:hAnsi="Calibri"/>
                  <w:color w:val="000000"/>
                  <w:sz w:val="22"/>
                  <w:szCs w:val="22"/>
                </w:rPr>
                <w:t>1.0</w:t>
              </w:r>
            </w:ins>
            <w:del w:id="380" w:author="ERCOT" w:date="2018-09-13T13:26:00Z">
              <w:r w:rsidDel="005D2EE3">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81" w:author="ERCOT" w:date="2018-09-13T13:26:00Z">
              <w:r>
                <w:rPr>
                  <w:rFonts w:ascii="Calibri" w:hAnsi="Calibri"/>
                  <w:color w:val="000000"/>
                  <w:sz w:val="22"/>
                  <w:szCs w:val="22"/>
                </w:rPr>
                <w:t>0.8</w:t>
              </w:r>
            </w:ins>
            <w:del w:id="382" w:author="ERCOT" w:date="2018-09-13T13:26:00Z">
              <w:r w:rsidDel="005D2EE3">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83" w:author="ERCOT" w:date="2018-09-13T13:26:00Z">
              <w:r>
                <w:rPr>
                  <w:rFonts w:ascii="Calibri" w:hAnsi="Calibri"/>
                  <w:color w:val="000000"/>
                  <w:sz w:val="22"/>
                  <w:szCs w:val="22"/>
                </w:rPr>
                <w:t>0.1</w:t>
              </w:r>
            </w:ins>
            <w:del w:id="384" w:author="ERCOT" w:date="2018-09-13T13:26:00Z">
              <w:r w:rsidDel="005D2EE3">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85" w:author="ERCOT" w:date="2018-09-13T13:26:00Z">
              <w:r>
                <w:rPr>
                  <w:rFonts w:ascii="Calibri" w:hAnsi="Calibri"/>
                  <w:color w:val="000000"/>
                  <w:sz w:val="22"/>
                  <w:szCs w:val="22"/>
                </w:rPr>
                <w:t>0.0</w:t>
              </w:r>
            </w:ins>
            <w:del w:id="386" w:author="ERCOT" w:date="2018-09-13T13:26:00Z">
              <w:r w:rsidDel="005D2EE3">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87" w:author="ERCOT" w:date="2018-09-13T13:26:00Z">
              <w:r>
                <w:rPr>
                  <w:rFonts w:ascii="Calibri" w:hAnsi="Calibri"/>
                  <w:color w:val="000000"/>
                  <w:sz w:val="22"/>
                  <w:szCs w:val="22"/>
                </w:rPr>
                <w:t>3.0</w:t>
              </w:r>
            </w:ins>
            <w:del w:id="388" w:author="ERCOT" w:date="2018-09-13T13:26:00Z">
              <w:r w:rsidDel="005D2EE3">
                <w:rPr>
                  <w:rFonts w:ascii="Calibri" w:hAnsi="Calibri"/>
                  <w:color w:val="000000"/>
                  <w:sz w:val="22"/>
                  <w:szCs w:val="22"/>
                </w:rPr>
                <w:delText>0.7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89" w:author="ERCOT" w:date="2018-09-13T13:26:00Z">
              <w:r>
                <w:rPr>
                  <w:rFonts w:ascii="Calibri" w:hAnsi="Calibri"/>
                  <w:color w:val="000000"/>
                  <w:sz w:val="22"/>
                  <w:szCs w:val="22"/>
                </w:rPr>
                <w:t>4.1</w:t>
              </w:r>
            </w:ins>
            <w:del w:id="390" w:author="ERCOT" w:date="2018-09-13T13:26:00Z">
              <w:r w:rsidDel="005D2EE3">
                <w:rPr>
                  <w:rFonts w:ascii="Calibri" w:hAnsi="Calibri"/>
                  <w:color w:val="000000"/>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1" w:author="ERCOT" w:date="2018-09-13T13:26:00Z">
              <w:r>
                <w:rPr>
                  <w:rFonts w:ascii="Calibri" w:hAnsi="Calibri"/>
                  <w:color w:val="000000"/>
                  <w:sz w:val="22"/>
                  <w:szCs w:val="22"/>
                </w:rPr>
                <w:t>4.7</w:t>
              </w:r>
            </w:ins>
            <w:del w:id="392" w:author="ERCOT" w:date="2018-09-13T13:26:00Z">
              <w:r w:rsidDel="005D2EE3">
                <w:rPr>
                  <w:rFonts w:ascii="Calibri" w:hAnsi="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3" w:author="ERCOT" w:date="2018-09-13T13:26:00Z">
              <w:r>
                <w:rPr>
                  <w:rFonts w:ascii="Calibri" w:hAnsi="Calibri"/>
                  <w:color w:val="000000"/>
                  <w:sz w:val="22"/>
                  <w:szCs w:val="22"/>
                </w:rPr>
                <w:t>4.2</w:t>
              </w:r>
            </w:ins>
            <w:del w:id="394" w:author="ERCOT" w:date="2018-09-13T13:26:00Z">
              <w:r w:rsidDel="005D2EE3">
                <w:rPr>
                  <w:rFonts w:ascii="Calibri" w:hAnsi="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5" w:author="ERCOT" w:date="2018-09-13T13:26:00Z">
              <w:r>
                <w:rPr>
                  <w:rFonts w:ascii="Calibri" w:hAnsi="Calibri"/>
                  <w:color w:val="000000"/>
                  <w:sz w:val="22"/>
                  <w:szCs w:val="22"/>
                </w:rPr>
                <w:t>0.9</w:t>
              </w:r>
            </w:ins>
            <w:del w:id="396"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7" w:author="ERCOT" w:date="2018-09-13T13:26:00Z">
              <w:r>
                <w:rPr>
                  <w:rFonts w:ascii="Calibri" w:hAnsi="Calibri"/>
                  <w:color w:val="000000"/>
                  <w:sz w:val="22"/>
                  <w:szCs w:val="22"/>
                </w:rPr>
                <w:t>0.2</w:t>
              </w:r>
            </w:ins>
            <w:del w:id="398" w:author="ERCOT" w:date="2018-09-13T13:26:00Z">
              <w:r w:rsidDel="005D2EE3">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399" w:author="ERCOT" w:date="2018-09-13T13:26:00Z">
              <w:r>
                <w:rPr>
                  <w:rFonts w:ascii="Calibri" w:hAnsi="Calibri"/>
                  <w:color w:val="000000"/>
                  <w:sz w:val="22"/>
                  <w:szCs w:val="22"/>
                </w:rPr>
                <w:t>0.4</w:t>
              </w:r>
            </w:ins>
            <w:del w:id="400"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401" w:author="ERCOT" w:date="2018-09-13T13:26:00Z">
              <w:r>
                <w:rPr>
                  <w:rFonts w:ascii="Calibri" w:hAnsi="Calibri"/>
                  <w:color w:val="000000"/>
                  <w:sz w:val="22"/>
                  <w:szCs w:val="22"/>
                </w:rPr>
                <w:t>1.5</w:t>
              </w:r>
            </w:ins>
            <w:del w:id="402" w:author="ERCOT" w:date="2018-09-13T13:26:00Z">
              <w:r w:rsidDel="005D2EE3">
                <w:rPr>
                  <w:rFonts w:ascii="Calibri" w:hAnsi="Calibri"/>
                  <w:color w:val="000000"/>
                  <w:sz w:val="22"/>
                  <w:szCs w:val="22"/>
                </w:rPr>
                <w:delText>0.5</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03" w:author="ERCOT" w:date="2018-09-13T13:26:00Z">
              <w:r>
                <w:rPr>
                  <w:rFonts w:ascii="Calibri" w:hAnsi="Calibri"/>
                  <w:color w:val="000000"/>
                  <w:sz w:val="22"/>
                  <w:szCs w:val="22"/>
                </w:rPr>
                <w:t>1.3</w:t>
              </w:r>
            </w:ins>
            <w:del w:id="404"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05" w:author="ERCOT" w:date="2018-09-13T13:26:00Z">
              <w:r>
                <w:rPr>
                  <w:rFonts w:ascii="Calibri" w:hAnsi="Calibri"/>
                  <w:color w:val="000000"/>
                  <w:sz w:val="22"/>
                  <w:szCs w:val="22"/>
                </w:rPr>
                <w:t>2.9</w:t>
              </w:r>
            </w:ins>
            <w:del w:id="406" w:author="ERCOT" w:date="2018-09-13T13:26:00Z">
              <w:r w:rsidDel="005D2EE3">
                <w:rPr>
                  <w:rFonts w:ascii="Calibri" w:hAnsi="Calibri"/>
                  <w:color w:val="000000"/>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07" w:author="ERCOT" w:date="2018-09-13T13:26:00Z">
              <w:r>
                <w:rPr>
                  <w:rFonts w:ascii="Calibri" w:hAnsi="Calibri"/>
                  <w:color w:val="000000"/>
                  <w:sz w:val="22"/>
                  <w:szCs w:val="22"/>
                </w:rPr>
                <w:t>3.2</w:t>
              </w:r>
            </w:ins>
            <w:del w:id="408" w:author="ERCOT" w:date="2018-09-13T13:26:00Z">
              <w:r w:rsidDel="005D2EE3">
                <w:rPr>
                  <w:rFonts w:ascii="Calibri" w:hAnsi="Calibri"/>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09" w:author="ERCOT" w:date="2018-09-13T13:26:00Z">
              <w:r>
                <w:rPr>
                  <w:rFonts w:ascii="Calibri" w:hAnsi="Calibri"/>
                  <w:color w:val="000000"/>
                  <w:sz w:val="22"/>
                  <w:szCs w:val="22"/>
                </w:rPr>
                <w:t>3.0</w:t>
              </w:r>
            </w:ins>
            <w:del w:id="410"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1" w:author="ERCOT" w:date="2018-09-13T13:26:00Z">
              <w:r>
                <w:rPr>
                  <w:rFonts w:ascii="Calibri" w:hAnsi="Calibri"/>
                  <w:color w:val="000000"/>
                  <w:sz w:val="22"/>
                  <w:szCs w:val="22"/>
                </w:rPr>
                <w:t>2.5</w:t>
              </w:r>
            </w:ins>
            <w:del w:id="412"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3" w:author="ERCOT" w:date="2018-09-13T13:26:00Z">
              <w:r>
                <w:rPr>
                  <w:rFonts w:ascii="Calibri" w:hAnsi="Calibri"/>
                  <w:color w:val="000000"/>
                  <w:sz w:val="22"/>
                  <w:szCs w:val="22"/>
                </w:rPr>
                <w:t>1.7</w:t>
              </w:r>
            </w:ins>
            <w:del w:id="414"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5" w:author="ERCOT" w:date="2018-09-13T13:26:00Z">
              <w:r>
                <w:rPr>
                  <w:rFonts w:ascii="Calibri" w:hAnsi="Calibri"/>
                  <w:color w:val="000000"/>
                  <w:sz w:val="22"/>
                  <w:szCs w:val="22"/>
                </w:rPr>
                <w:t>3.7</w:t>
              </w:r>
            </w:ins>
            <w:del w:id="416" w:author="ERCOT" w:date="2018-09-13T13:26:00Z">
              <w:r w:rsidDel="005D2EE3">
                <w:rPr>
                  <w:rFonts w:ascii="Calibri" w:hAnsi="Calibri"/>
                  <w:color w:val="000000"/>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7" w:author="ERCOT" w:date="2018-09-13T13:26:00Z">
              <w:r>
                <w:rPr>
                  <w:rFonts w:ascii="Calibri" w:hAnsi="Calibri"/>
                  <w:color w:val="000000"/>
                  <w:sz w:val="22"/>
                  <w:szCs w:val="22"/>
                </w:rPr>
                <w:t>6.8</w:t>
              </w:r>
            </w:ins>
            <w:del w:id="418" w:author="ERCOT" w:date="2018-09-13T13:26:00Z">
              <w:r w:rsidDel="005D2EE3">
                <w:rPr>
                  <w:rFonts w:ascii="Calibri" w:hAnsi="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19" w:author="ERCOT" w:date="2018-09-13T13:26:00Z">
              <w:r>
                <w:rPr>
                  <w:rFonts w:ascii="Calibri" w:hAnsi="Calibri"/>
                  <w:color w:val="000000"/>
                  <w:sz w:val="22"/>
                  <w:szCs w:val="22"/>
                </w:rPr>
                <w:t>4.7</w:t>
              </w:r>
            </w:ins>
            <w:del w:id="420" w:author="ERCOT" w:date="2018-09-13T13:26:00Z">
              <w:r w:rsidDel="005D2EE3">
                <w:rPr>
                  <w:rFonts w:ascii="Calibri" w:hAnsi="Calibri"/>
                  <w:color w:val="000000"/>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21" w:author="ERCOT" w:date="2018-09-13T13:26:00Z">
              <w:r>
                <w:rPr>
                  <w:rFonts w:ascii="Calibri" w:hAnsi="Calibri"/>
                  <w:color w:val="000000"/>
                  <w:sz w:val="22"/>
                  <w:szCs w:val="22"/>
                </w:rPr>
                <w:t>4.5</w:t>
              </w:r>
            </w:ins>
            <w:del w:id="422" w:author="ERCOT" w:date="2018-09-13T13:26:00Z">
              <w:r w:rsidDel="005D2EE3">
                <w:rPr>
                  <w:rFonts w:ascii="Calibri" w:hAnsi="Calibri"/>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23" w:author="ERCOT" w:date="2018-09-13T13:26:00Z">
              <w:r>
                <w:rPr>
                  <w:rFonts w:ascii="Calibri" w:hAnsi="Calibri"/>
                  <w:color w:val="000000"/>
                  <w:sz w:val="22"/>
                  <w:szCs w:val="22"/>
                </w:rPr>
                <w:t>4.2</w:t>
              </w:r>
            </w:ins>
            <w:del w:id="424" w:author="ERCOT" w:date="2018-09-13T13:26:00Z">
              <w:r w:rsidDel="005D2EE3">
                <w:rPr>
                  <w:rFonts w:ascii="Calibri" w:hAnsi="Calibri"/>
                  <w:color w:val="000000"/>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25" w:author="ERCOT" w:date="2018-09-13T13:26:00Z">
              <w:r>
                <w:rPr>
                  <w:rFonts w:ascii="Calibri" w:hAnsi="Calibri"/>
                  <w:color w:val="000000"/>
                  <w:sz w:val="22"/>
                  <w:szCs w:val="22"/>
                </w:rPr>
                <w:t>3.7</w:t>
              </w:r>
            </w:ins>
            <w:del w:id="426" w:author="ERCOT" w:date="2018-09-13T13:26:00Z">
              <w:r w:rsidDel="005D2EE3">
                <w:rPr>
                  <w:rFonts w:ascii="Calibri" w:hAnsi="Calibri"/>
                  <w:color w:val="000000"/>
                  <w:sz w:val="22"/>
                  <w:szCs w:val="22"/>
                </w:rPr>
                <w:delText>3.5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27" w:author="ERCOT" w:date="2018-09-13T13:26:00Z">
              <w:r>
                <w:rPr>
                  <w:rFonts w:ascii="Calibri" w:hAnsi="Calibri"/>
                  <w:color w:val="000000"/>
                  <w:sz w:val="22"/>
                  <w:szCs w:val="22"/>
                </w:rPr>
                <w:t>2.2</w:t>
              </w:r>
            </w:ins>
            <w:del w:id="428" w:author="ERCOT" w:date="2018-09-13T13:26:00Z">
              <w:r w:rsidDel="005D2EE3">
                <w:rPr>
                  <w:rFonts w:ascii="Calibri" w:hAnsi="Calibri"/>
                  <w:color w:val="000000"/>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29" w:author="ERCOT" w:date="2018-09-13T13:26:00Z">
              <w:r>
                <w:rPr>
                  <w:rFonts w:ascii="Calibri" w:hAnsi="Calibri"/>
                  <w:color w:val="000000"/>
                  <w:sz w:val="22"/>
                  <w:szCs w:val="22"/>
                </w:rPr>
                <w:t>1.3</w:t>
              </w:r>
            </w:ins>
            <w:del w:id="430"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1" w:author="ERCOT" w:date="2018-09-13T13:26:00Z">
              <w:r>
                <w:rPr>
                  <w:rFonts w:ascii="Calibri" w:hAnsi="Calibri"/>
                  <w:color w:val="000000"/>
                  <w:sz w:val="22"/>
                  <w:szCs w:val="22"/>
                </w:rPr>
                <w:t>0.1</w:t>
              </w:r>
            </w:ins>
            <w:del w:id="432" w:author="ERCOT" w:date="2018-09-13T13:26:00Z">
              <w:r w:rsidDel="005D2EE3">
                <w:rPr>
                  <w:rFonts w:ascii="Calibri" w:hAnsi="Calibri"/>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3" w:author="ERCOT" w:date="2018-09-13T13:26:00Z">
              <w:r>
                <w:rPr>
                  <w:rFonts w:ascii="Calibri" w:hAnsi="Calibri"/>
                  <w:color w:val="000000"/>
                  <w:sz w:val="22"/>
                  <w:szCs w:val="22"/>
                </w:rPr>
                <w:t>0.5</w:t>
              </w:r>
            </w:ins>
            <w:del w:id="434" w:author="ERCOT" w:date="2018-09-13T13:26:00Z">
              <w:r w:rsidDel="005D2EE3">
                <w:rPr>
                  <w:rFonts w:ascii="Calibri" w:hAnsi="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5" w:author="ERCOT" w:date="2018-09-13T13:26:00Z">
              <w:r>
                <w:rPr>
                  <w:rFonts w:ascii="Calibri" w:hAnsi="Calibri"/>
                  <w:color w:val="000000"/>
                  <w:sz w:val="22"/>
                  <w:szCs w:val="22"/>
                </w:rPr>
                <w:t>2.0</w:t>
              </w:r>
            </w:ins>
            <w:del w:id="436" w:author="ERCOT" w:date="2018-09-13T13:26:00Z">
              <w:r w:rsidDel="005D2EE3">
                <w:rPr>
                  <w:rFonts w:ascii="Calibri" w:hAnsi="Calibri"/>
                  <w:color w:val="000000"/>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7" w:author="ERCOT" w:date="2018-09-13T13:26:00Z">
              <w:r>
                <w:rPr>
                  <w:rFonts w:ascii="Calibri" w:hAnsi="Calibri"/>
                  <w:color w:val="000000"/>
                  <w:sz w:val="22"/>
                  <w:szCs w:val="22"/>
                </w:rPr>
                <w:t>2.4</w:t>
              </w:r>
            </w:ins>
            <w:del w:id="438" w:author="ERCOT" w:date="2018-09-13T13:26:00Z">
              <w:r w:rsidDel="005D2EE3">
                <w:rPr>
                  <w:rFonts w:ascii="Calibri" w:hAnsi="Calibri"/>
                  <w:color w:val="000000"/>
                  <w:sz w:val="22"/>
                  <w:szCs w:val="22"/>
                </w:rPr>
                <w:delText>1.6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39" w:author="ERCOT" w:date="2018-09-13T13:26:00Z">
              <w:r>
                <w:rPr>
                  <w:rFonts w:ascii="Calibri" w:hAnsi="Calibri"/>
                  <w:color w:val="000000"/>
                  <w:sz w:val="22"/>
                  <w:szCs w:val="22"/>
                </w:rPr>
                <w:t>2.2</w:t>
              </w:r>
            </w:ins>
            <w:del w:id="440" w:author="ERCOT" w:date="2018-09-13T13:26:00Z">
              <w:r w:rsidDel="005D2EE3">
                <w:rPr>
                  <w:rFonts w:ascii="Calibri" w:hAnsi="Calibri"/>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41" w:author="ERCOT" w:date="2018-09-13T13:26:00Z">
              <w:r>
                <w:rPr>
                  <w:rFonts w:ascii="Calibri" w:hAnsi="Calibri"/>
                  <w:color w:val="000000"/>
                  <w:sz w:val="22"/>
                  <w:szCs w:val="22"/>
                </w:rPr>
                <w:t>0.9</w:t>
              </w:r>
            </w:ins>
            <w:del w:id="442" w:author="ERCOT" w:date="2018-09-13T13:26:00Z">
              <w:r w:rsidDel="005D2EE3">
                <w:rPr>
                  <w:rFonts w:ascii="Calibri" w:hAnsi="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43" w:author="ERCOT" w:date="2018-09-13T13:26:00Z">
              <w:r>
                <w:rPr>
                  <w:rFonts w:ascii="Calibri" w:hAnsi="Calibri"/>
                  <w:color w:val="000000"/>
                  <w:sz w:val="22"/>
                  <w:szCs w:val="22"/>
                </w:rPr>
                <w:t>0.5</w:t>
              </w:r>
            </w:ins>
            <w:del w:id="444" w:author="ERCOT" w:date="2018-09-13T13:26:00Z">
              <w:r w:rsidDel="005D2EE3">
                <w:rPr>
                  <w:rFonts w:ascii="Calibri" w:hAnsi="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45" w:author="ERCOT" w:date="2018-09-13T13:26:00Z">
              <w:r>
                <w:rPr>
                  <w:rFonts w:ascii="Calibri" w:hAnsi="Calibri"/>
                  <w:color w:val="000000"/>
                  <w:sz w:val="22"/>
                  <w:szCs w:val="22"/>
                </w:rPr>
                <w:t>0.0</w:t>
              </w:r>
            </w:ins>
            <w:del w:id="446"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47" w:author="ERCOT" w:date="2018-09-13T13:26:00Z">
              <w:r>
                <w:rPr>
                  <w:rFonts w:ascii="Calibri" w:hAnsi="Calibri"/>
                  <w:color w:val="000000"/>
                  <w:sz w:val="22"/>
                  <w:szCs w:val="22"/>
                </w:rPr>
                <w:t>0.1</w:t>
              </w:r>
            </w:ins>
            <w:del w:id="448" w:author="ERCOT" w:date="2018-09-13T13:26:00Z">
              <w:r w:rsidDel="005D2EE3">
                <w:rPr>
                  <w:rFonts w:ascii="Calibri" w:hAnsi="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449" w:author="ERCOT" w:date="2018-09-13T13:26:00Z">
              <w:r>
                <w:rPr>
                  <w:rFonts w:ascii="Calibri" w:hAnsi="Calibri"/>
                  <w:color w:val="000000"/>
                  <w:sz w:val="22"/>
                  <w:szCs w:val="22"/>
                </w:rPr>
                <w:t>0.1</w:t>
              </w:r>
            </w:ins>
            <w:del w:id="450" w:author="ERCOT" w:date="2018-09-13T13:26:00Z">
              <w:r w:rsidDel="005D2EE3">
                <w:rPr>
                  <w:rFonts w:ascii="Calibri" w:hAnsi="Calibri"/>
                  <w:color w:val="000000"/>
                  <w:sz w:val="22"/>
                  <w:szCs w:val="22"/>
                </w:rPr>
                <w:delText>1.6</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1" w:author="ERCOT" w:date="2018-09-13T13:26:00Z">
              <w:r>
                <w:rPr>
                  <w:rFonts w:ascii="Calibri" w:hAnsi="Calibri"/>
                  <w:color w:val="000000"/>
                  <w:sz w:val="22"/>
                  <w:szCs w:val="22"/>
                </w:rPr>
                <w:t>2.0</w:t>
              </w:r>
            </w:ins>
            <w:del w:id="452"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3" w:author="ERCOT" w:date="2018-09-13T13:26:00Z">
              <w:r>
                <w:rPr>
                  <w:rFonts w:ascii="Calibri" w:hAnsi="Calibri"/>
                  <w:color w:val="000000"/>
                  <w:sz w:val="22"/>
                  <w:szCs w:val="22"/>
                </w:rPr>
                <w:t>4.0</w:t>
              </w:r>
            </w:ins>
            <w:del w:id="454" w:author="ERCOT" w:date="2018-09-13T13:26:00Z">
              <w:r w:rsidDel="005D2EE3">
                <w:rPr>
                  <w:rFonts w:ascii="Calibri" w:hAnsi="Calibri"/>
                  <w:color w:val="000000"/>
                  <w:sz w:val="22"/>
                  <w:szCs w:val="22"/>
                </w:rPr>
                <w:delText>0.8</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5" w:author="ERCOT" w:date="2018-09-13T13:26:00Z">
              <w:r>
                <w:rPr>
                  <w:rFonts w:ascii="Calibri" w:hAnsi="Calibri"/>
                  <w:color w:val="000000"/>
                  <w:sz w:val="22"/>
                  <w:szCs w:val="22"/>
                </w:rPr>
                <w:t>3.6</w:t>
              </w:r>
            </w:ins>
            <w:del w:id="456" w:author="ERCOT" w:date="2018-09-13T13:26:00Z">
              <w:r w:rsidDel="005D2EE3">
                <w:rPr>
                  <w:rFonts w:ascii="Calibri" w:hAnsi="Calibri"/>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7" w:author="ERCOT" w:date="2018-09-13T13:26:00Z">
              <w:r>
                <w:rPr>
                  <w:rFonts w:ascii="Calibri" w:hAnsi="Calibri"/>
                  <w:color w:val="000000"/>
                  <w:sz w:val="22"/>
                  <w:szCs w:val="22"/>
                </w:rPr>
                <w:t>3.5</w:t>
              </w:r>
            </w:ins>
            <w:del w:id="458" w:author="ERCOT" w:date="2018-09-13T13:26:00Z">
              <w:r w:rsidDel="005D2EE3">
                <w:rPr>
                  <w:rFonts w:ascii="Calibri" w:hAnsi="Calibri"/>
                  <w:color w:val="000000"/>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59" w:author="ERCOT" w:date="2018-09-13T13:26:00Z">
              <w:r>
                <w:rPr>
                  <w:rFonts w:ascii="Calibri" w:hAnsi="Calibri"/>
                  <w:color w:val="000000"/>
                  <w:sz w:val="22"/>
                  <w:szCs w:val="22"/>
                </w:rPr>
                <w:t>4.7</w:t>
              </w:r>
            </w:ins>
            <w:del w:id="460" w:author="ERCOT" w:date="2018-09-13T13:26:00Z">
              <w:r w:rsidDel="005D2EE3">
                <w:rPr>
                  <w:rFonts w:ascii="Calibri" w:hAnsi="Calibri"/>
                  <w:color w:val="000000"/>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61" w:author="ERCOT" w:date="2018-09-13T13:26:00Z">
              <w:r>
                <w:rPr>
                  <w:rFonts w:ascii="Calibri" w:hAnsi="Calibri"/>
                  <w:color w:val="000000"/>
                  <w:sz w:val="22"/>
                  <w:szCs w:val="22"/>
                </w:rPr>
                <w:t>3.1</w:t>
              </w:r>
            </w:ins>
            <w:del w:id="462" w:author="ERCOT" w:date="2018-09-13T13:26:00Z">
              <w:r w:rsidDel="005D2EE3">
                <w:rPr>
                  <w:rFonts w:ascii="Calibri" w:hAnsi="Calibri"/>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63" w:author="ERCOT" w:date="2018-09-13T13:26:00Z">
              <w:r>
                <w:rPr>
                  <w:rFonts w:ascii="Calibri" w:hAnsi="Calibri"/>
                  <w:color w:val="000000"/>
                  <w:sz w:val="22"/>
                  <w:szCs w:val="22"/>
                </w:rPr>
                <w:t>2.9</w:t>
              </w:r>
            </w:ins>
            <w:del w:id="464" w:author="ERCOT" w:date="2018-09-13T13:26:00Z">
              <w:r w:rsidDel="005D2EE3">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65" w:author="ERCOT" w:date="2018-09-13T13:26:00Z">
              <w:r>
                <w:rPr>
                  <w:rFonts w:ascii="Calibri" w:hAnsi="Calibri"/>
                  <w:color w:val="000000"/>
                  <w:sz w:val="22"/>
                  <w:szCs w:val="22"/>
                </w:rPr>
                <w:t>6.4</w:t>
              </w:r>
            </w:ins>
            <w:del w:id="466" w:author="ERCOT" w:date="2018-09-13T13:26:00Z">
              <w:r w:rsidDel="005D2EE3">
                <w:rPr>
                  <w:rFonts w:ascii="Calibri" w:hAnsi="Calibri"/>
                  <w:color w:val="000000"/>
                  <w:sz w:val="22"/>
                  <w:szCs w:val="22"/>
                </w:rPr>
                <w:delText>6.2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67" w:author="ERCOT" w:date="2018-09-13T13:26:00Z">
              <w:r>
                <w:rPr>
                  <w:rFonts w:ascii="Calibri" w:hAnsi="Calibri"/>
                  <w:color w:val="000000"/>
                  <w:sz w:val="22"/>
                  <w:szCs w:val="22"/>
                </w:rPr>
                <w:t>6.8</w:t>
              </w:r>
            </w:ins>
            <w:del w:id="468" w:author="ERCOT" w:date="2018-09-13T13:26:00Z">
              <w:r w:rsidDel="005D2EE3">
                <w:rPr>
                  <w:rFonts w:ascii="Calibri" w:hAnsi="Calibri"/>
                  <w:color w:val="000000"/>
                  <w:sz w:val="22"/>
                  <w:szCs w:val="22"/>
                </w:rPr>
                <w:delText>6.2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69" w:author="ERCOT" w:date="2018-09-13T13:26:00Z">
              <w:r>
                <w:rPr>
                  <w:rFonts w:ascii="Calibri" w:hAnsi="Calibri"/>
                  <w:color w:val="000000"/>
                  <w:sz w:val="22"/>
                  <w:szCs w:val="22"/>
                </w:rPr>
                <w:t>5.0</w:t>
              </w:r>
            </w:ins>
            <w:del w:id="470" w:author="ERCOT" w:date="2018-09-13T13:26:00Z">
              <w:r w:rsidDel="005D2EE3">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1" w:author="ERCOT" w:date="2018-09-13T13:26:00Z">
              <w:r>
                <w:rPr>
                  <w:rFonts w:ascii="Calibri" w:hAnsi="Calibri"/>
                  <w:color w:val="000000"/>
                  <w:sz w:val="22"/>
                  <w:szCs w:val="22"/>
                </w:rPr>
                <w:t>3.3</w:t>
              </w:r>
            </w:ins>
            <w:del w:id="472" w:author="ERCOT" w:date="2018-09-13T13:26:00Z">
              <w:r w:rsidDel="005D2EE3">
                <w:rPr>
                  <w:rFonts w:ascii="Calibri" w:hAnsi="Calibri"/>
                  <w:color w:val="000000"/>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3" w:author="ERCOT" w:date="2018-09-13T13:26:00Z">
              <w:r>
                <w:rPr>
                  <w:rFonts w:ascii="Calibri" w:hAnsi="Calibri"/>
                  <w:color w:val="000000"/>
                  <w:sz w:val="22"/>
                  <w:szCs w:val="22"/>
                </w:rPr>
                <w:t>3.3</w:t>
              </w:r>
            </w:ins>
            <w:del w:id="474" w:author="ERCOT" w:date="2018-09-13T13:26:00Z">
              <w:r w:rsidDel="005D2EE3">
                <w:rPr>
                  <w:rFonts w:ascii="Calibri" w:hAnsi="Calibri"/>
                  <w:color w:val="000000"/>
                  <w:sz w:val="22"/>
                  <w:szCs w:val="22"/>
                </w:rPr>
                <w:delText>3.7</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5" w:author="ERCOT" w:date="2018-09-13T13:26:00Z">
              <w:r>
                <w:rPr>
                  <w:rFonts w:ascii="Calibri" w:hAnsi="Calibri"/>
                  <w:color w:val="000000"/>
                  <w:sz w:val="22"/>
                  <w:szCs w:val="22"/>
                </w:rPr>
                <w:t>2.7</w:t>
              </w:r>
            </w:ins>
            <w:del w:id="476"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7" w:author="ERCOT" w:date="2018-09-13T13:26:00Z">
              <w:r>
                <w:rPr>
                  <w:rFonts w:ascii="Calibri" w:hAnsi="Calibri"/>
                  <w:color w:val="000000"/>
                  <w:sz w:val="22"/>
                  <w:szCs w:val="22"/>
                </w:rPr>
                <w:t>2.1</w:t>
              </w:r>
            </w:ins>
            <w:del w:id="478" w:author="ERCOT" w:date="2018-09-13T13:26:00Z">
              <w:r w:rsidDel="005D2EE3">
                <w:rPr>
                  <w:rFonts w:ascii="Calibri" w:hAnsi="Calibri"/>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79" w:author="ERCOT" w:date="2018-09-13T13:26:00Z">
              <w:r>
                <w:rPr>
                  <w:rFonts w:ascii="Calibri" w:hAnsi="Calibri"/>
                  <w:color w:val="000000"/>
                  <w:sz w:val="22"/>
                  <w:szCs w:val="22"/>
                </w:rPr>
                <w:t>1.2</w:t>
              </w:r>
            </w:ins>
            <w:del w:id="480" w:author="ERCOT" w:date="2018-09-13T13:26:00Z">
              <w:r w:rsidDel="005D2EE3">
                <w:rPr>
                  <w:rFonts w:ascii="Calibri" w:hAnsi="Calibri"/>
                  <w:color w:val="000000"/>
                  <w:sz w:val="22"/>
                  <w:szCs w:val="22"/>
                </w:rPr>
                <w:delText>1.3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81" w:author="ERCOT" w:date="2018-09-13T13:26:00Z">
              <w:r>
                <w:rPr>
                  <w:rFonts w:ascii="Calibri" w:hAnsi="Calibri"/>
                  <w:color w:val="000000"/>
                  <w:sz w:val="22"/>
                  <w:szCs w:val="22"/>
                </w:rPr>
                <w:t>2.3</w:t>
              </w:r>
            </w:ins>
            <w:del w:id="482" w:author="ERCOT" w:date="2018-09-13T13:26:00Z">
              <w:r w:rsidDel="005D2EE3">
                <w:rPr>
                  <w:rFonts w:ascii="Calibri" w:hAnsi="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83" w:author="ERCOT" w:date="2018-09-13T13:26:00Z">
              <w:r>
                <w:rPr>
                  <w:rFonts w:ascii="Calibri" w:hAnsi="Calibri"/>
                  <w:color w:val="000000"/>
                  <w:sz w:val="22"/>
                  <w:szCs w:val="22"/>
                </w:rPr>
                <w:t>4.0</w:t>
              </w:r>
            </w:ins>
            <w:del w:id="484" w:author="ERCOT" w:date="2018-09-13T13:26:00Z">
              <w:r w:rsidDel="005D2EE3">
                <w:rPr>
                  <w:rFonts w:ascii="Calibri" w:hAnsi="Calibri"/>
                  <w:color w:val="000000"/>
                  <w:sz w:val="22"/>
                  <w:szCs w:val="22"/>
                </w:rPr>
                <w:delText>1.2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85" w:author="ERCOT" w:date="2018-09-13T13:26:00Z">
              <w:r>
                <w:rPr>
                  <w:rFonts w:ascii="Calibri" w:hAnsi="Calibri"/>
                  <w:color w:val="000000"/>
                  <w:sz w:val="22"/>
                  <w:szCs w:val="22"/>
                </w:rPr>
                <w:t>3.4</w:t>
              </w:r>
            </w:ins>
            <w:del w:id="486" w:author="ERCOT" w:date="2018-09-13T13:26:00Z">
              <w:r w:rsidDel="005D2EE3">
                <w:rPr>
                  <w:rFonts w:ascii="Calibri" w:hAnsi="Calibri"/>
                  <w:color w:val="000000"/>
                  <w:sz w:val="22"/>
                  <w:szCs w:val="22"/>
                </w:rPr>
                <w:delText>0.5</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87" w:author="ERCOT" w:date="2018-09-13T13:26:00Z">
              <w:r>
                <w:rPr>
                  <w:rFonts w:ascii="Calibri" w:hAnsi="Calibri"/>
                  <w:color w:val="000000"/>
                  <w:sz w:val="22"/>
                  <w:szCs w:val="22"/>
                </w:rPr>
                <w:t>0.6</w:t>
              </w:r>
            </w:ins>
            <w:del w:id="488" w:author="ERCOT" w:date="2018-09-13T13:26:00Z">
              <w:r w:rsidDel="005D2EE3">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89" w:author="ERCOT" w:date="2018-09-13T13:26:00Z">
              <w:r>
                <w:rPr>
                  <w:rFonts w:ascii="Calibri" w:hAnsi="Calibri"/>
                  <w:color w:val="000000"/>
                  <w:sz w:val="22"/>
                  <w:szCs w:val="22"/>
                </w:rPr>
                <w:t>-0.5</w:t>
              </w:r>
            </w:ins>
            <w:del w:id="490" w:author="ERCOT" w:date="2018-09-13T13:26:00Z">
              <w:r w:rsidDel="005D2EE3">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91" w:author="ERCOT" w:date="2018-09-13T13:26:00Z">
              <w:r>
                <w:rPr>
                  <w:rFonts w:ascii="Calibri" w:hAnsi="Calibri"/>
                  <w:color w:val="000000"/>
                  <w:sz w:val="22"/>
                  <w:szCs w:val="22"/>
                </w:rPr>
                <w:t>1.3</w:t>
              </w:r>
            </w:ins>
            <w:del w:id="492" w:author="ERCOT" w:date="2018-09-13T13:26:00Z">
              <w:r w:rsidDel="005D2EE3">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93" w:author="ERCOT" w:date="2018-09-13T13:26:00Z">
              <w:r>
                <w:rPr>
                  <w:rFonts w:ascii="Calibri" w:hAnsi="Calibri"/>
                  <w:color w:val="000000"/>
                  <w:sz w:val="22"/>
                  <w:szCs w:val="22"/>
                </w:rPr>
                <w:t>0.5</w:t>
              </w:r>
            </w:ins>
            <w:del w:id="494" w:author="ERCOT" w:date="2018-09-13T13:26:00Z">
              <w:r w:rsidDel="005D2EE3">
                <w:rPr>
                  <w:rFonts w:ascii="Calibri" w:hAnsi="Calibri"/>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95" w:author="ERCOT" w:date="2018-09-13T13:26:00Z">
              <w:r>
                <w:rPr>
                  <w:rFonts w:ascii="Calibri" w:hAnsi="Calibri"/>
                  <w:color w:val="000000"/>
                  <w:sz w:val="22"/>
                  <w:szCs w:val="22"/>
                </w:rPr>
                <w:t>0.5</w:t>
              </w:r>
            </w:ins>
            <w:del w:id="496" w:author="ERCOT" w:date="2018-09-13T13:26:00Z">
              <w:r w:rsidDel="005D2EE3">
                <w:rPr>
                  <w:rFonts w:ascii="Calibri" w:hAnsi="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497" w:author="ERCOT" w:date="2018-09-13T13:26:00Z">
              <w:r>
                <w:rPr>
                  <w:rFonts w:ascii="Calibri" w:hAnsi="Calibri"/>
                  <w:color w:val="000000"/>
                  <w:sz w:val="22"/>
                  <w:szCs w:val="22"/>
                </w:rPr>
                <w:t>1.7</w:t>
              </w:r>
            </w:ins>
            <w:del w:id="498" w:author="ERCOT" w:date="2018-09-13T13:26:00Z">
              <w:r w:rsidDel="005D2EE3">
                <w:rPr>
                  <w:rFonts w:ascii="Calibri" w:hAnsi="Calibri"/>
                  <w:color w:val="000000"/>
                  <w:sz w:val="22"/>
                  <w:szCs w:val="22"/>
                </w:rPr>
                <w:delText>2.9</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499" w:author="ERCOT" w:date="2018-09-13T13:26:00Z">
              <w:r>
                <w:rPr>
                  <w:rFonts w:ascii="Calibri" w:hAnsi="Calibri"/>
                  <w:color w:val="000000"/>
                  <w:sz w:val="22"/>
                  <w:szCs w:val="22"/>
                </w:rPr>
                <w:t>3.1</w:t>
              </w:r>
            </w:ins>
            <w:del w:id="500"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01" w:author="ERCOT" w:date="2018-09-13T13:26:00Z">
              <w:r>
                <w:rPr>
                  <w:rFonts w:ascii="Calibri" w:hAnsi="Calibri"/>
                  <w:color w:val="000000"/>
                  <w:sz w:val="22"/>
                  <w:szCs w:val="22"/>
                </w:rPr>
                <w:t>3.5</w:t>
              </w:r>
            </w:ins>
            <w:del w:id="502" w:author="ERCOT" w:date="2018-09-13T13:26:00Z">
              <w:r w:rsidDel="005D2EE3">
                <w:rPr>
                  <w:rFonts w:ascii="Calibri" w:hAnsi="Calibri"/>
                  <w:color w:val="000000"/>
                  <w:sz w:val="22"/>
                  <w:szCs w:val="22"/>
                </w:rPr>
                <w:delText>2.4</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03" w:author="ERCOT" w:date="2018-09-13T13:26:00Z">
              <w:r>
                <w:rPr>
                  <w:rFonts w:ascii="Calibri" w:hAnsi="Calibri"/>
                  <w:color w:val="000000"/>
                  <w:sz w:val="22"/>
                  <w:szCs w:val="22"/>
                </w:rPr>
                <w:t>3.5</w:t>
              </w:r>
            </w:ins>
            <w:del w:id="504" w:author="ERCOT" w:date="2018-09-13T13:26:00Z">
              <w:r w:rsidDel="005D2EE3">
                <w:rPr>
                  <w:rFonts w:ascii="Calibri" w:hAnsi="Calibri"/>
                  <w:color w:val="000000"/>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05" w:author="ERCOT" w:date="2018-09-13T13:26:00Z">
              <w:r>
                <w:rPr>
                  <w:rFonts w:ascii="Calibri" w:hAnsi="Calibri"/>
                  <w:color w:val="000000"/>
                  <w:sz w:val="22"/>
                  <w:szCs w:val="22"/>
                </w:rPr>
                <w:t>3.5</w:t>
              </w:r>
            </w:ins>
            <w:del w:id="506" w:author="ERCOT" w:date="2018-09-13T13:26:00Z">
              <w:r w:rsidDel="005D2EE3">
                <w:rPr>
                  <w:rFonts w:ascii="Calibri" w:hAnsi="Calibri"/>
                  <w:color w:val="000000"/>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07" w:author="ERCOT" w:date="2018-09-13T13:26:00Z">
              <w:r>
                <w:rPr>
                  <w:rFonts w:ascii="Calibri" w:hAnsi="Calibri"/>
                  <w:color w:val="000000"/>
                  <w:sz w:val="22"/>
                  <w:szCs w:val="22"/>
                </w:rPr>
                <w:t>3.5</w:t>
              </w:r>
            </w:ins>
            <w:del w:id="508" w:author="ERCOT" w:date="2018-09-13T13:26:00Z">
              <w:r w:rsidDel="005D2EE3">
                <w:rPr>
                  <w:rFonts w:ascii="Calibri" w:hAnsi="Calibri"/>
                  <w:color w:val="000000"/>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09" w:author="ERCOT" w:date="2018-09-13T13:26:00Z">
              <w:r>
                <w:rPr>
                  <w:rFonts w:ascii="Calibri" w:hAnsi="Calibri"/>
                  <w:color w:val="000000"/>
                  <w:sz w:val="22"/>
                  <w:szCs w:val="22"/>
                </w:rPr>
                <w:t>2.8</w:t>
              </w:r>
            </w:ins>
            <w:del w:id="510" w:author="ERCOT" w:date="2018-09-13T13:26:00Z">
              <w:r w:rsidDel="005D2EE3">
                <w:rPr>
                  <w:rFonts w:ascii="Calibri" w:hAnsi="Calibri"/>
                  <w:color w:val="000000"/>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1" w:author="ERCOT" w:date="2018-09-13T13:26:00Z">
              <w:r>
                <w:rPr>
                  <w:rFonts w:ascii="Calibri" w:hAnsi="Calibri"/>
                  <w:color w:val="000000"/>
                  <w:sz w:val="22"/>
                  <w:szCs w:val="22"/>
                </w:rPr>
                <w:t>2.6</w:t>
              </w:r>
            </w:ins>
            <w:del w:id="512" w:author="ERCOT" w:date="2018-09-13T13:26:00Z">
              <w:r w:rsidDel="005D2EE3">
                <w:rPr>
                  <w:rFonts w:ascii="Calibri" w:hAnsi="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3" w:author="ERCOT" w:date="2018-09-13T13:26:00Z">
              <w:r>
                <w:rPr>
                  <w:rFonts w:ascii="Calibri" w:hAnsi="Calibri"/>
                  <w:color w:val="000000"/>
                  <w:sz w:val="22"/>
                  <w:szCs w:val="22"/>
                </w:rPr>
                <w:t>4.7</w:t>
              </w:r>
            </w:ins>
            <w:del w:id="514" w:author="ERCOT" w:date="2018-09-13T13:26:00Z">
              <w:r w:rsidDel="005D2EE3">
                <w:rPr>
                  <w:rFonts w:ascii="Calibri" w:hAnsi="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5" w:author="ERCOT" w:date="2018-09-13T13:26:00Z">
              <w:r>
                <w:rPr>
                  <w:rFonts w:ascii="Calibri" w:hAnsi="Calibri"/>
                  <w:color w:val="000000"/>
                  <w:sz w:val="22"/>
                  <w:szCs w:val="22"/>
                </w:rPr>
                <w:t>6.5</w:t>
              </w:r>
            </w:ins>
            <w:del w:id="516" w:author="ERCOT" w:date="2018-09-13T13:26:00Z">
              <w:r w:rsidDel="005D2EE3">
                <w:rPr>
                  <w:rFonts w:ascii="Calibri" w:hAnsi="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7" w:author="ERCOT" w:date="2018-09-13T13:26:00Z">
              <w:r>
                <w:rPr>
                  <w:rFonts w:ascii="Calibri" w:hAnsi="Calibri"/>
                  <w:color w:val="000000"/>
                  <w:sz w:val="22"/>
                  <w:szCs w:val="22"/>
                </w:rPr>
                <w:t>5.1</w:t>
              </w:r>
            </w:ins>
            <w:del w:id="518" w:author="ERCOT" w:date="2018-09-13T13:26:00Z">
              <w:r w:rsidDel="005D2EE3">
                <w:rPr>
                  <w:rFonts w:ascii="Calibri" w:hAnsi="Calibri"/>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19" w:author="ERCOT" w:date="2018-09-13T13:26:00Z">
              <w:r>
                <w:rPr>
                  <w:rFonts w:ascii="Calibri" w:hAnsi="Calibri"/>
                  <w:color w:val="000000"/>
                  <w:sz w:val="22"/>
                  <w:szCs w:val="22"/>
                </w:rPr>
                <w:t>3.6</w:t>
              </w:r>
            </w:ins>
            <w:del w:id="520" w:author="ERCOT" w:date="2018-09-13T13:26:00Z">
              <w:r w:rsidDel="005D2EE3">
                <w:rPr>
                  <w:rFonts w:ascii="Calibri" w:hAnsi="Calibri"/>
                  <w:color w:val="000000"/>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21" w:author="ERCOT" w:date="2018-09-13T13:26:00Z">
              <w:r>
                <w:rPr>
                  <w:rFonts w:ascii="Calibri" w:hAnsi="Calibri"/>
                  <w:color w:val="000000"/>
                  <w:sz w:val="22"/>
                  <w:szCs w:val="22"/>
                </w:rPr>
                <w:t>3.7</w:t>
              </w:r>
            </w:ins>
            <w:del w:id="522" w:author="ERCOT" w:date="2018-09-13T13:26:00Z">
              <w:r w:rsidDel="005D2EE3">
                <w:rPr>
                  <w:rFonts w:ascii="Calibri" w:hAnsi="Calibri"/>
                  <w:color w:val="000000"/>
                  <w:sz w:val="22"/>
                  <w:szCs w:val="22"/>
                </w:rPr>
                <w:delText>4.1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23" w:author="ERCOT" w:date="2018-09-13T13:26:00Z">
              <w:r>
                <w:rPr>
                  <w:rFonts w:ascii="Calibri" w:hAnsi="Calibri"/>
                  <w:color w:val="000000"/>
                  <w:sz w:val="22"/>
                  <w:szCs w:val="22"/>
                </w:rPr>
                <w:t>4.5</w:t>
              </w:r>
            </w:ins>
            <w:del w:id="524" w:author="ERCOT" w:date="2018-09-13T13:26:00Z">
              <w:r w:rsidDel="005D2EE3">
                <w:rPr>
                  <w:rFonts w:ascii="Calibri" w:hAnsi="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25" w:author="ERCOT" w:date="2018-09-13T13:26:00Z">
              <w:r>
                <w:rPr>
                  <w:rFonts w:ascii="Calibri" w:hAnsi="Calibri"/>
                  <w:color w:val="000000"/>
                  <w:sz w:val="22"/>
                  <w:szCs w:val="22"/>
                </w:rPr>
                <w:t>2.8</w:t>
              </w:r>
            </w:ins>
            <w:del w:id="526" w:author="ERCOT" w:date="2018-09-13T13:26:00Z">
              <w:r w:rsidDel="005D2EE3">
                <w:rPr>
                  <w:rFonts w:ascii="Calibri" w:hAnsi="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27" w:author="ERCOT" w:date="2018-09-13T13:26:00Z">
              <w:r>
                <w:rPr>
                  <w:rFonts w:ascii="Calibri" w:hAnsi="Calibri"/>
                  <w:color w:val="000000"/>
                  <w:sz w:val="22"/>
                  <w:szCs w:val="22"/>
                </w:rPr>
                <w:t>2.6</w:t>
              </w:r>
            </w:ins>
            <w:del w:id="528" w:author="ERCOT" w:date="2018-09-13T13:26:00Z">
              <w:r w:rsidDel="005D2EE3">
                <w:rPr>
                  <w:rFonts w:ascii="Calibri" w:hAnsi="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29" w:author="ERCOT" w:date="2018-09-13T13:26:00Z">
              <w:r>
                <w:rPr>
                  <w:rFonts w:ascii="Calibri" w:hAnsi="Calibri"/>
                  <w:color w:val="000000"/>
                  <w:sz w:val="22"/>
                  <w:szCs w:val="22"/>
                </w:rPr>
                <w:t>3.5</w:t>
              </w:r>
            </w:ins>
            <w:del w:id="530" w:author="ERCOT" w:date="2018-09-13T13:26:00Z">
              <w:r w:rsidDel="005D2EE3">
                <w:rPr>
                  <w:rFonts w:ascii="Calibri" w:hAnsi="Calibri"/>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1" w:author="ERCOT" w:date="2018-09-13T13:26:00Z">
              <w:r>
                <w:rPr>
                  <w:rFonts w:ascii="Calibri" w:hAnsi="Calibri"/>
                  <w:color w:val="000000"/>
                  <w:sz w:val="22"/>
                  <w:szCs w:val="22"/>
                </w:rPr>
                <w:t>3.9</w:t>
              </w:r>
            </w:ins>
            <w:del w:id="532" w:author="ERCOT" w:date="2018-09-13T13:26:00Z">
              <w:r w:rsidDel="005D2EE3">
                <w:rPr>
                  <w:rFonts w:ascii="Calibri" w:hAnsi="Calibri"/>
                  <w:color w:val="000000"/>
                  <w:sz w:val="22"/>
                  <w:szCs w:val="22"/>
                </w:rPr>
                <w:delText>3.2</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3" w:author="ERCOT" w:date="2018-09-13T13:26:00Z">
              <w:r>
                <w:rPr>
                  <w:rFonts w:ascii="Calibri" w:hAnsi="Calibri"/>
                  <w:color w:val="000000"/>
                  <w:sz w:val="22"/>
                  <w:szCs w:val="22"/>
                </w:rPr>
                <w:t>2.6</w:t>
              </w:r>
            </w:ins>
            <w:del w:id="534" w:author="ERCOT" w:date="2018-09-13T13:26:00Z">
              <w:r w:rsidDel="005D2EE3">
                <w:rPr>
                  <w:rFonts w:ascii="Calibri" w:hAnsi="Calibri"/>
                  <w:color w:val="000000"/>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5" w:author="ERCOT" w:date="2018-09-13T13:26:00Z">
              <w:r>
                <w:rPr>
                  <w:rFonts w:ascii="Calibri" w:hAnsi="Calibri"/>
                  <w:color w:val="000000"/>
                  <w:sz w:val="22"/>
                  <w:szCs w:val="22"/>
                </w:rPr>
                <w:t>-0.2</w:t>
              </w:r>
            </w:ins>
            <w:del w:id="536" w:author="ERCOT" w:date="2018-09-13T13:26:00Z">
              <w:r w:rsidDel="005D2EE3">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7" w:author="ERCOT" w:date="2018-09-13T13:26:00Z">
              <w:r>
                <w:rPr>
                  <w:rFonts w:ascii="Calibri" w:hAnsi="Calibri"/>
                  <w:color w:val="000000"/>
                  <w:sz w:val="22"/>
                  <w:szCs w:val="22"/>
                </w:rPr>
                <w:t>-0.4</w:t>
              </w:r>
            </w:ins>
            <w:del w:id="538" w:author="ERCOT" w:date="2018-09-13T13:26:00Z">
              <w:r w:rsidDel="005D2EE3">
                <w:rPr>
                  <w:rFonts w:ascii="Calibri" w:hAnsi="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39" w:author="ERCOT" w:date="2018-09-13T13:26:00Z">
              <w:r>
                <w:rPr>
                  <w:rFonts w:ascii="Calibri" w:hAnsi="Calibri"/>
                  <w:color w:val="000000"/>
                  <w:sz w:val="22"/>
                  <w:szCs w:val="22"/>
                </w:rPr>
                <w:t>0.5</w:t>
              </w:r>
            </w:ins>
            <w:del w:id="540" w:author="ERCOT" w:date="2018-09-13T13:26:00Z">
              <w:r w:rsidDel="005D2EE3">
                <w:rPr>
                  <w:rFonts w:ascii="Calibri" w:hAnsi="Calibri"/>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41" w:author="ERCOT" w:date="2018-09-13T13:26:00Z">
              <w:r>
                <w:rPr>
                  <w:rFonts w:ascii="Calibri" w:hAnsi="Calibri"/>
                  <w:color w:val="000000"/>
                  <w:sz w:val="22"/>
                  <w:szCs w:val="22"/>
                </w:rPr>
                <w:t>0.8</w:t>
              </w:r>
            </w:ins>
            <w:del w:id="542" w:author="ERCOT" w:date="2018-09-13T13:26:00Z">
              <w:r w:rsidDel="005D2EE3">
                <w:rPr>
                  <w:rFonts w:ascii="Calibri" w:hAnsi="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43" w:author="ERCOT" w:date="2018-09-13T13:26:00Z">
              <w:r>
                <w:rPr>
                  <w:rFonts w:ascii="Calibri" w:hAnsi="Calibri"/>
                  <w:color w:val="000000"/>
                  <w:sz w:val="22"/>
                  <w:szCs w:val="22"/>
                </w:rPr>
                <w:t>1.4</w:t>
              </w:r>
            </w:ins>
            <w:del w:id="544" w:author="ERCOT" w:date="2018-09-13T13:26:00Z">
              <w:r w:rsidDel="005D2EE3">
                <w:rPr>
                  <w:rFonts w:ascii="Calibri" w:hAnsi="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545" w:author="ERCOT" w:date="2018-09-13T13:26:00Z">
              <w:r>
                <w:rPr>
                  <w:rFonts w:ascii="Calibri" w:hAnsi="Calibri"/>
                  <w:color w:val="000000"/>
                  <w:sz w:val="22"/>
                  <w:szCs w:val="22"/>
                </w:rPr>
                <w:t>0.7</w:t>
              </w:r>
            </w:ins>
            <w:del w:id="546" w:author="ERCOT" w:date="2018-09-13T13:26:00Z">
              <w:r w:rsidDel="005D2EE3">
                <w:rPr>
                  <w:rFonts w:ascii="Calibri" w:hAnsi="Calibri"/>
                  <w:color w:val="000000"/>
                  <w:sz w:val="22"/>
                  <w:szCs w:val="22"/>
                </w:rPr>
                <w:delText>2.6</w:delText>
              </w:r>
            </w:del>
          </w:p>
        </w:tc>
      </w:tr>
      <w:tr w:rsidR="005D2EE3" w:rsidRPr="00CC576E" w:rsidTr="00CD4127">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rsidR="005D2EE3" w:rsidRPr="0012615F" w:rsidRDefault="005D2EE3" w:rsidP="005D2EE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47" w:author="ERCOT" w:date="2018-09-13T13:26:00Z">
              <w:r>
                <w:rPr>
                  <w:rFonts w:ascii="Calibri" w:hAnsi="Calibri"/>
                  <w:color w:val="000000"/>
                  <w:sz w:val="22"/>
                  <w:szCs w:val="22"/>
                </w:rPr>
                <w:t>3.8</w:t>
              </w:r>
            </w:ins>
            <w:del w:id="548" w:author="ERCOT" w:date="2018-09-13T13:26:00Z">
              <w:r w:rsidDel="005D2EE3">
                <w:rPr>
                  <w:rFonts w:ascii="Calibri" w:hAnsi="Calibri"/>
                  <w:color w:val="000000"/>
                  <w:sz w:val="22"/>
                  <w:szCs w:val="22"/>
                </w:rPr>
                <w:delText>3.0</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49" w:author="ERCOT" w:date="2018-09-13T13:26:00Z">
              <w:r>
                <w:rPr>
                  <w:rFonts w:ascii="Calibri" w:hAnsi="Calibri"/>
                  <w:color w:val="000000"/>
                  <w:sz w:val="22"/>
                  <w:szCs w:val="22"/>
                </w:rPr>
                <w:t>2.9</w:t>
              </w:r>
            </w:ins>
            <w:del w:id="550" w:author="ERCOT" w:date="2018-09-13T13:26:00Z">
              <w:r w:rsidDel="005D2EE3">
                <w:rPr>
                  <w:rFonts w:ascii="Calibri" w:hAnsi="Calibri"/>
                  <w:color w:val="000000"/>
                  <w:sz w:val="22"/>
                  <w:szCs w:val="22"/>
                </w:rPr>
                <w:delText>3.1</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1" w:author="ERCOT" w:date="2018-09-13T13:26:00Z">
              <w:r>
                <w:rPr>
                  <w:rFonts w:ascii="Calibri" w:hAnsi="Calibri"/>
                  <w:color w:val="000000"/>
                  <w:sz w:val="22"/>
                  <w:szCs w:val="22"/>
                </w:rPr>
                <w:t>1.4</w:t>
              </w:r>
            </w:ins>
            <w:del w:id="552" w:author="ERCOT" w:date="2018-09-13T13:26:00Z">
              <w:r w:rsidDel="005D2EE3">
                <w:rPr>
                  <w:rFonts w:ascii="Calibri" w:hAnsi="Calibri"/>
                  <w:color w:val="000000"/>
                  <w:sz w:val="22"/>
                  <w:szCs w:val="22"/>
                </w:rPr>
                <w:delText>3.6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3" w:author="ERCOT" w:date="2018-09-13T13:26:00Z">
              <w:r>
                <w:rPr>
                  <w:rFonts w:ascii="Calibri" w:hAnsi="Calibri"/>
                  <w:color w:val="000000"/>
                  <w:sz w:val="22"/>
                  <w:szCs w:val="22"/>
                </w:rPr>
                <w:t>3.2</w:t>
              </w:r>
            </w:ins>
            <w:del w:id="554" w:author="ERCOT" w:date="2018-09-13T13:26:00Z">
              <w:r w:rsidDel="005D2EE3">
                <w:rPr>
                  <w:rFonts w:ascii="Calibri" w:hAnsi="Calibri"/>
                  <w:color w:val="000000"/>
                  <w:sz w:val="22"/>
                  <w:szCs w:val="22"/>
                </w:rPr>
                <w:delText>4.8</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5" w:author="ERCOT" w:date="2018-09-13T13:26:00Z">
              <w:r>
                <w:rPr>
                  <w:rFonts w:ascii="Calibri" w:hAnsi="Calibri"/>
                  <w:color w:val="000000"/>
                  <w:sz w:val="22"/>
                  <w:szCs w:val="22"/>
                </w:rPr>
                <w:t>2.8</w:t>
              </w:r>
            </w:ins>
            <w:del w:id="556" w:author="ERCOT" w:date="2018-09-13T13:26:00Z">
              <w:r w:rsidDel="005D2EE3">
                <w:rPr>
                  <w:rFonts w:ascii="Calibri" w:hAnsi="Calibri"/>
                  <w:color w:val="000000"/>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7" w:author="ERCOT" w:date="2018-09-13T13:26:00Z">
              <w:r>
                <w:rPr>
                  <w:rFonts w:ascii="Calibri" w:hAnsi="Calibri"/>
                  <w:color w:val="000000"/>
                  <w:sz w:val="22"/>
                  <w:szCs w:val="22"/>
                </w:rPr>
                <w:t>4.7</w:t>
              </w:r>
            </w:ins>
            <w:del w:id="558" w:author="ERCOT" w:date="2018-09-13T13:26:00Z">
              <w:r w:rsidDel="005D2EE3">
                <w:rPr>
                  <w:rFonts w:ascii="Calibri" w:hAnsi="Calibri"/>
                  <w:color w:val="000000"/>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59" w:author="ERCOT" w:date="2018-09-13T13:26:00Z">
              <w:r>
                <w:rPr>
                  <w:rFonts w:ascii="Calibri" w:hAnsi="Calibri"/>
                  <w:color w:val="000000"/>
                  <w:sz w:val="22"/>
                  <w:szCs w:val="22"/>
                </w:rPr>
                <w:t>1.7</w:t>
              </w:r>
            </w:ins>
            <w:del w:id="560" w:author="ERCOT" w:date="2018-09-13T13:26:00Z">
              <w:r w:rsidDel="005D2EE3">
                <w:rPr>
                  <w:rFonts w:ascii="Calibri" w:hAnsi="Calibri"/>
                  <w:color w:val="000000"/>
                  <w:sz w:val="22"/>
                  <w:szCs w:val="22"/>
                </w:rPr>
                <w:delText>0.1</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61" w:author="ERCOT" w:date="2018-09-13T13:26:00Z">
              <w:r>
                <w:rPr>
                  <w:rFonts w:ascii="Calibri" w:hAnsi="Calibri"/>
                  <w:color w:val="000000"/>
                  <w:sz w:val="22"/>
                  <w:szCs w:val="22"/>
                </w:rPr>
                <w:t>3.0</w:t>
              </w:r>
            </w:ins>
            <w:del w:id="562" w:author="ERCOT" w:date="2018-09-13T13:26:00Z">
              <w:r w:rsidDel="005D2EE3">
                <w:rPr>
                  <w:rFonts w:ascii="Calibri" w:hAnsi="Calibri"/>
                  <w:color w:val="000000"/>
                  <w:sz w:val="22"/>
                  <w:szCs w:val="22"/>
                </w:rPr>
                <w:delText>5.6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63" w:author="ERCOT" w:date="2018-09-13T13:26:00Z">
              <w:r>
                <w:rPr>
                  <w:rFonts w:ascii="Calibri" w:hAnsi="Calibri"/>
                  <w:color w:val="000000"/>
                  <w:sz w:val="22"/>
                  <w:szCs w:val="22"/>
                </w:rPr>
                <w:t>6.3</w:t>
              </w:r>
            </w:ins>
            <w:del w:id="564" w:author="ERCOT" w:date="2018-09-13T13:26:00Z">
              <w:r w:rsidDel="005D2EE3">
                <w:rPr>
                  <w:rFonts w:ascii="Calibri" w:hAnsi="Calibri"/>
                  <w:color w:val="000000"/>
                  <w:sz w:val="22"/>
                  <w:szCs w:val="22"/>
                </w:rPr>
                <w:delText>2.1</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65" w:author="ERCOT" w:date="2018-09-13T13:26:00Z">
              <w:r>
                <w:rPr>
                  <w:rFonts w:ascii="Calibri" w:hAnsi="Calibri"/>
                  <w:color w:val="000000"/>
                  <w:sz w:val="22"/>
                  <w:szCs w:val="22"/>
                </w:rPr>
                <w:t>3.9</w:t>
              </w:r>
            </w:ins>
            <w:del w:id="566" w:author="ERCOT" w:date="2018-09-13T13:26:00Z">
              <w:r w:rsidDel="005D2EE3">
                <w:rPr>
                  <w:rFonts w:ascii="Calibri" w:hAnsi="Calibri"/>
                  <w:color w:val="000000"/>
                  <w:sz w:val="22"/>
                  <w:szCs w:val="22"/>
                </w:rPr>
                <w:delText>6.5</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67" w:author="ERCOT" w:date="2018-09-13T13:26:00Z">
              <w:r>
                <w:rPr>
                  <w:rFonts w:ascii="Calibri" w:hAnsi="Calibri"/>
                  <w:color w:val="000000"/>
                  <w:sz w:val="22"/>
                  <w:szCs w:val="22"/>
                </w:rPr>
                <w:t>6.1</w:t>
              </w:r>
            </w:ins>
            <w:del w:id="568" w:author="ERCOT" w:date="2018-09-13T13:26:00Z">
              <w:r w:rsidDel="005D2EE3">
                <w:rPr>
                  <w:rFonts w:ascii="Calibri" w:hAnsi="Calibri"/>
                  <w:color w:val="000000"/>
                  <w:sz w:val="22"/>
                  <w:szCs w:val="22"/>
                </w:rPr>
                <w:delText>4.3</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69" w:author="ERCOT" w:date="2018-09-13T13:26:00Z">
              <w:r>
                <w:rPr>
                  <w:rFonts w:ascii="Calibri" w:hAnsi="Calibri"/>
                  <w:color w:val="000000"/>
                  <w:sz w:val="22"/>
                  <w:szCs w:val="22"/>
                </w:rPr>
                <w:t>3.9</w:t>
              </w:r>
            </w:ins>
            <w:del w:id="570" w:author="ERCOT" w:date="2018-09-13T13:26:00Z">
              <w:r w:rsidDel="005D2EE3">
                <w:rPr>
                  <w:rFonts w:ascii="Calibri" w:hAnsi="Calibri"/>
                  <w:color w:val="000000"/>
                  <w:sz w:val="22"/>
                  <w:szCs w:val="22"/>
                </w:rPr>
                <w:delText>4.6</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1" w:author="ERCOT" w:date="2018-09-13T13:26:00Z">
              <w:r>
                <w:rPr>
                  <w:rFonts w:ascii="Calibri" w:hAnsi="Calibri"/>
                  <w:color w:val="000000"/>
                  <w:sz w:val="22"/>
                  <w:szCs w:val="22"/>
                </w:rPr>
                <w:t>3.8</w:t>
              </w:r>
            </w:ins>
            <w:del w:id="572" w:author="ERCOT" w:date="2018-09-13T13:26:00Z">
              <w:r w:rsidDel="005D2EE3">
                <w:rPr>
                  <w:rFonts w:ascii="Calibri" w:hAnsi="Calibri"/>
                  <w:color w:val="000000"/>
                  <w:sz w:val="22"/>
                  <w:szCs w:val="22"/>
                </w:rPr>
                <w:delText>7.5</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3" w:author="ERCOT" w:date="2018-09-13T13:26:00Z">
              <w:r>
                <w:rPr>
                  <w:rFonts w:ascii="Calibri" w:hAnsi="Calibri"/>
                  <w:color w:val="000000"/>
                  <w:sz w:val="22"/>
                  <w:szCs w:val="22"/>
                </w:rPr>
                <w:t>3.6</w:t>
              </w:r>
            </w:ins>
            <w:del w:id="574" w:author="ERCOT" w:date="2018-09-13T13:26:00Z">
              <w:r w:rsidDel="005D2EE3">
                <w:rPr>
                  <w:rFonts w:ascii="Calibri" w:hAnsi="Calibri"/>
                  <w:color w:val="000000"/>
                  <w:sz w:val="22"/>
                  <w:szCs w:val="22"/>
                </w:rPr>
                <w:delText>4.5</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5" w:author="ERCOT" w:date="2018-09-13T13:26:00Z">
              <w:r>
                <w:rPr>
                  <w:rFonts w:ascii="Calibri" w:hAnsi="Calibri"/>
                  <w:color w:val="000000"/>
                  <w:sz w:val="22"/>
                  <w:szCs w:val="22"/>
                </w:rPr>
                <w:t>3.5</w:t>
              </w:r>
            </w:ins>
            <w:del w:id="576" w:author="ERCOT" w:date="2018-09-13T13:26:00Z">
              <w:r w:rsidDel="005D2EE3">
                <w:rPr>
                  <w:rFonts w:ascii="Calibri" w:hAnsi="Calibri"/>
                  <w:color w:val="000000"/>
                  <w:sz w:val="22"/>
                  <w:szCs w:val="22"/>
                </w:rPr>
                <w:delText>4.3</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7" w:author="ERCOT" w:date="2018-09-13T13:26:00Z">
              <w:r>
                <w:rPr>
                  <w:rFonts w:ascii="Calibri" w:hAnsi="Calibri"/>
                  <w:color w:val="000000"/>
                  <w:sz w:val="22"/>
                  <w:szCs w:val="22"/>
                </w:rPr>
                <w:t>3.2</w:t>
              </w:r>
            </w:ins>
            <w:del w:id="578" w:author="ERCOT" w:date="2018-09-13T13:26:00Z">
              <w:r w:rsidDel="005D2EE3">
                <w:rPr>
                  <w:rFonts w:ascii="Calibri" w:hAnsi="Calibri"/>
                  <w:color w:val="000000"/>
                  <w:sz w:val="22"/>
                  <w:szCs w:val="22"/>
                </w:rPr>
                <w:delText>1.6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79" w:author="ERCOT" w:date="2018-09-13T13:26:00Z">
              <w:r>
                <w:rPr>
                  <w:rFonts w:ascii="Calibri" w:hAnsi="Calibri"/>
                  <w:color w:val="000000"/>
                  <w:sz w:val="22"/>
                  <w:szCs w:val="22"/>
                </w:rPr>
                <w:t>8.1</w:t>
              </w:r>
            </w:ins>
            <w:del w:id="580" w:author="ERCOT" w:date="2018-09-13T13:26:00Z">
              <w:r w:rsidDel="005D2EE3">
                <w:rPr>
                  <w:rFonts w:ascii="Calibri" w:hAnsi="Calibri"/>
                  <w:color w:val="000000"/>
                  <w:sz w:val="22"/>
                  <w:szCs w:val="22"/>
                </w:rPr>
                <w:delText>1.2</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81" w:author="ERCOT" w:date="2018-09-13T13:26:00Z">
              <w:r>
                <w:rPr>
                  <w:rFonts w:ascii="Calibri" w:hAnsi="Calibri"/>
                  <w:color w:val="000000"/>
                  <w:sz w:val="22"/>
                  <w:szCs w:val="22"/>
                </w:rPr>
                <w:t>4.2</w:t>
              </w:r>
            </w:ins>
            <w:del w:id="582" w:author="ERCOT" w:date="2018-09-13T13:26:00Z">
              <w:r w:rsidDel="005D2EE3">
                <w:rPr>
                  <w:rFonts w:ascii="Calibri" w:hAnsi="Calibri"/>
                  <w:color w:val="000000"/>
                  <w:sz w:val="22"/>
                  <w:szCs w:val="22"/>
                </w:rPr>
                <w:delText>1.6</w:delText>
              </w:r>
            </w:del>
          </w:p>
        </w:tc>
        <w:tc>
          <w:tcPr>
            <w:tcW w:w="226"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83" w:author="ERCOT" w:date="2018-09-13T13:26:00Z">
              <w:r>
                <w:rPr>
                  <w:rFonts w:ascii="Calibri" w:hAnsi="Calibri"/>
                  <w:color w:val="000000"/>
                  <w:sz w:val="22"/>
                  <w:szCs w:val="22"/>
                </w:rPr>
                <w:t>0.0</w:t>
              </w:r>
            </w:ins>
            <w:del w:id="584" w:author="ERCOT" w:date="2018-09-13T13:26:00Z">
              <w:r w:rsidDel="005D2EE3">
                <w:rPr>
                  <w:rFonts w:ascii="Calibri" w:hAnsi="Calibri"/>
                  <w:color w:val="000000"/>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85" w:author="ERCOT" w:date="2018-09-13T13:26:00Z">
              <w:r>
                <w:rPr>
                  <w:rFonts w:ascii="Calibri" w:hAnsi="Calibri"/>
                  <w:color w:val="000000"/>
                  <w:sz w:val="22"/>
                  <w:szCs w:val="22"/>
                </w:rPr>
                <w:t>1.3</w:t>
              </w:r>
            </w:ins>
            <w:del w:id="586" w:author="ERCOT" w:date="2018-09-13T13:26:00Z">
              <w:r w:rsidDel="005D2EE3">
                <w:rPr>
                  <w:rFonts w:ascii="Calibri" w:hAnsi="Calibri"/>
                  <w:color w:val="000000"/>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87" w:author="ERCOT" w:date="2018-09-13T13:26:00Z">
              <w:r>
                <w:rPr>
                  <w:rFonts w:ascii="Calibri" w:hAnsi="Calibri"/>
                  <w:color w:val="000000"/>
                  <w:sz w:val="22"/>
                  <w:szCs w:val="22"/>
                </w:rPr>
                <w:t>-0.2</w:t>
              </w:r>
            </w:ins>
            <w:del w:id="588" w:author="ERCOT" w:date="2018-09-13T13:26:00Z">
              <w:r w:rsidDel="005D2EE3">
                <w:rPr>
                  <w:rFonts w:ascii="Calibri" w:hAnsi="Calibri"/>
                  <w:color w:val="000000"/>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89" w:author="ERCOT" w:date="2018-09-13T13:26:00Z">
              <w:r>
                <w:rPr>
                  <w:rFonts w:ascii="Calibri" w:hAnsi="Calibri"/>
                  <w:color w:val="000000"/>
                  <w:sz w:val="22"/>
                  <w:szCs w:val="22"/>
                </w:rPr>
                <w:t>0.8</w:t>
              </w:r>
            </w:ins>
            <w:del w:id="590" w:author="ERCOT" w:date="2018-09-13T13:26:00Z">
              <w:r w:rsidDel="005D2EE3">
                <w:rPr>
                  <w:rFonts w:ascii="Calibri" w:hAnsi="Calibri"/>
                  <w:color w:val="000000"/>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vAlign w:val="bottom"/>
          </w:tcPr>
          <w:p w:rsidR="005D2EE3" w:rsidRPr="003A1418" w:rsidRDefault="005D2EE3" w:rsidP="005D2EE3">
            <w:pPr>
              <w:widowControl/>
              <w:autoSpaceDE/>
              <w:autoSpaceDN/>
              <w:adjustRightInd/>
              <w:jc w:val="center"/>
              <w:rPr>
                <w:bCs/>
                <w:sz w:val="22"/>
                <w:szCs w:val="22"/>
              </w:rPr>
            </w:pPr>
            <w:ins w:id="591" w:author="ERCOT" w:date="2018-09-13T13:26:00Z">
              <w:r>
                <w:rPr>
                  <w:rFonts w:ascii="Calibri" w:hAnsi="Calibri"/>
                  <w:color w:val="000000"/>
                  <w:sz w:val="22"/>
                  <w:szCs w:val="22"/>
                </w:rPr>
                <w:t>0.9</w:t>
              </w:r>
            </w:ins>
            <w:del w:id="592" w:author="ERCOT" w:date="2018-09-13T13:26:00Z">
              <w:r w:rsidDel="005D2EE3">
                <w:rPr>
                  <w:rFonts w:ascii="Calibri" w:hAnsi="Calibri"/>
                  <w:color w:val="000000"/>
                  <w:sz w:val="22"/>
                  <w:szCs w:val="22"/>
                </w:rPr>
                <w:delText>1.0</w:delText>
              </w:r>
            </w:del>
          </w:p>
        </w:tc>
        <w:tc>
          <w:tcPr>
            <w:tcW w:w="190" w:type="pct"/>
            <w:tcBorders>
              <w:top w:val="single" w:sz="8" w:space="0" w:color="000000"/>
              <w:left w:val="single" w:sz="8" w:space="0" w:color="000000"/>
              <w:bottom w:val="single" w:sz="12" w:space="0" w:color="000000"/>
              <w:right w:val="single" w:sz="8" w:space="0" w:color="000000"/>
            </w:tcBorders>
            <w:vAlign w:val="bottom"/>
          </w:tcPr>
          <w:p w:rsidR="005D2EE3" w:rsidRPr="003A1418" w:rsidRDefault="005D2EE3" w:rsidP="005D2EE3">
            <w:pPr>
              <w:widowControl/>
              <w:autoSpaceDE/>
              <w:autoSpaceDN/>
              <w:adjustRightInd/>
              <w:jc w:val="center"/>
              <w:rPr>
                <w:bCs/>
                <w:sz w:val="22"/>
                <w:szCs w:val="22"/>
              </w:rPr>
            </w:pPr>
            <w:ins w:id="593" w:author="ERCOT" w:date="2018-09-13T13:26:00Z">
              <w:r>
                <w:rPr>
                  <w:rFonts w:ascii="Calibri" w:hAnsi="Calibri"/>
                  <w:color w:val="000000"/>
                  <w:sz w:val="22"/>
                  <w:szCs w:val="22"/>
                </w:rPr>
                <w:t>0.3</w:t>
              </w:r>
            </w:ins>
            <w:del w:id="594" w:author="ERCOT" w:date="2018-09-13T13:26:00Z">
              <w:r w:rsidDel="005D2EE3">
                <w:rPr>
                  <w:rFonts w:ascii="Calibri" w:hAnsi="Calibri"/>
                  <w:color w:val="000000"/>
                  <w:sz w:val="22"/>
                  <w:szCs w:val="22"/>
                </w:rPr>
                <w:delText>0.2</w:delText>
              </w:r>
            </w:del>
          </w:p>
        </w:tc>
      </w:tr>
    </w:tbl>
    <w:p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rsidTr="003A1418">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EC4D96" w:rsidRDefault="00CC576E" w:rsidP="00DC7664">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rsidTr="000357D1">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C576E" w:rsidRPr="000357D1" w:rsidRDefault="00CC576E" w:rsidP="000357D1">
            <w:pPr>
              <w:widowControl/>
              <w:autoSpaceDE/>
              <w:autoSpaceDN/>
              <w:adjustRightInd/>
              <w:jc w:val="center"/>
              <w:rPr>
                <w:b/>
                <w:bCs/>
                <w:sz w:val="22"/>
                <w:szCs w:val="22"/>
              </w:rPr>
            </w:pPr>
            <w:r w:rsidRPr="000357D1">
              <w:rPr>
                <w:b/>
                <w:bCs/>
                <w:sz w:val="22"/>
                <w:szCs w:val="22"/>
              </w:rPr>
              <w:t>Hour Ending</w:t>
            </w:r>
          </w:p>
        </w:tc>
      </w:tr>
      <w:tr w:rsidR="003A1418" w:rsidRPr="00CC576E" w:rsidTr="000357D1">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AA6A8E" w:rsidRPr="000357D1" w:rsidRDefault="00AA6A8E" w:rsidP="000357D1">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rsidR="00AA6A8E" w:rsidRPr="000357D1" w:rsidRDefault="00AA6A8E" w:rsidP="000357D1">
            <w:pPr>
              <w:widowControl/>
              <w:autoSpaceDE/>
              <w:autoSpaceDN/>
              <w:adjustRightInd/>
              <w:jc w:val="center"/>
              <w:rPr>
                <w:sz w:val="22"/>
                <w:szCs w:val="22"/>
              </w:rPr>
            </w:pPr>
            <w:r w:rsidRPr="000357D1">
              <w:rPr>
                <w:b/>
                <w:bCs/>
                <w:sz w:val="22"/>
                <w:szCs w:val="22"/>
              </w:rPr>
              <w:t>24</w:t>
            </w:r>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595" w:author="ERCOT" w:date="2018-09-13T13:26:00Z">
              <w:r>
                <w:rPr>
                  <w:rFonts w:ascii="Calibri" w:hAnsi="Calibri"/>
                  <w:color w:val="000000"/>
                  <w:sz w:val="22"/>
                  <w:szCs w:val="22"/>
                </w:rPr>
                <w:t>2.7</w:t>
              </w:r>
            </w:ins>
            <w:del w:id="596" w:author="ERCOT" w:date="2018-09-13T13:26: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597" w:author="ERCOT" w:date="2018-09-13T13:26:00Z">
              <w:r>
                <w:rPr>
                  <w:rFonts w:ascii="Calibri" w:hAnsi="Calibri"/>
                  <w:color w:val="000000"/>
                  <w:sz w:val="22"/>
                  <w:szCs w:val="22"/>
                </w:rPr>
                <w:t>-0.6</w:t>
              </w:r>
            </w:ins>
            <w:del w:id="598" w:author="ERCOT" w:date="2018-09-13T13:26:00Z">
              <w:r w:rsidDel="005D2EE3">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599" w:author="ERCOT" w:date="2018-09-13T13:26:00Z">
              <w:r>
                <w:rPr>
                  <w:rFonts w:ascii="Calibri" w:hAnsi="Calibri"/>
                  <w:color w:val="000000"/>
                  <w:sz w:val="22"/>
                  <w:szCs w:val="22"/>
                </w:rPr>
                <w:t>1.8</w:t>
              </w:r>
            </w:ins>
            <w:del w:id="600" w:author="ERCOT" w:date="2018-09-13T13:26:00Z">
              <w:r w:rsidDel="005D2EE3">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01" w:author="ERCOT" w:date="2018-09-13T13:26:00Z">
              <w:r>
                <w:rPr>
                  <w:rFonts w:ascii="Calibri" w:hAnsi="Calibri"/>
                  <w:color w:val="000000"/>
                  <w:sz w:val="22"/>
                  <w:szCs w:val="22"/>
                </w:rPr>
                <w:t>-0.6</w:t>
              </w:r>
            </w:ins>
            <w:del w:id="602" w:author="ERCOT" w:date="2018-09-13T13:26:00Z">
              <w:r w:rsidDel="005D2EE3">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03" w:author="ERCOT" w:date="2018-09-13T13:26:00Z">
              <w:r>
                <w:rPr>
                  <w:rFonts w:ascii="Calibri" w:hAnsi="Calibri"/>
                  <w:color w:val="000000"/>
                  <w:sz w:val="22"/>
                  <w:szCs w:val="22"/>
                </w:rPr>
                <w:t>1.0</w:t>
              </w:r>
            </w:ins>
            <w:del w:id="604" w:author="ERCOT" w:date="2018-09-13T13:26:00Z">
              <w:r w:rsidDel="005D2EE3">
                <w:rPr>
                  <w:rFonts w:ascii="Calibri" w:hAnsi="Calibri"/>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05" w:author="ERCOT" w:date="2018-09-13T13:26:00Z">
              <w:r>
                <w:rPr>
                  <w:rFonts w:ascii="Calibri" w:hAnsi="Calibri"/>
                  <w:color w:val="000000"/>
                  <w:sz w:val="22"/>
                  <w:szCs w:val="22"/>
                </w:rPr>
                <w:t>1.5</w:t>
              </w:r>
            </w:ins>
            <w:del w:id="606" w:author="ERCOT" w:date="2018-09-13T13:26:00Z">
              <w:r w:rsidDel="005D2EE3">
                <w:rPr>
                  <w:rFonts w:ascii="Calibri" w:hAnsi="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07" w:author="ERCOT" w:date="2018-09-13T13:26:00Z">
              <w:r>
                <w:rPr>
                  <w:rFonts w:ascii="Calibri" w:hAnsi="Calibri"/>
                  <w:color w:val="000000"/>
                  <w:sz w:val="22"/>
                  <w:szCs w:val="22"/>
                </w:rPr>
                <w:t>2.1</w:t>
              </w:r>
            </w:ins>
            <w:del w:id="608"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09" w:author="ERCOT" w:date="2018-09-13T13:26:00Z">
              <w:r>
                <w:rPr>
                  <w:rFonts w:ascii="Calibri" w:hAnsi="Calibri"/>
                  <w:color w:val="000000"/>
                  <w:sz w:val="22"/>
                  <w:szCs w:val="22"/>
                </w:rPr>
                <w:t>1.2</w:t>
              </w:r>
            </w:ins>
            <w:del w:id="610" w:author="ERCOT" w:date="2018-09-13T13:26:00Z">
              <w:r w:rsidDel="005D2EE3">
                <w:rPr>
                  <w:rFonts w:ascii="Calibri" w:hAnsi="Calibri"/>
                  <w:color w:val="000000"/>
                  <w:sz w:val="22"/>
                  <w:szCs w:val="22"/>
                </w:rPr>
                <w:delText>-2.0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11" w:author="ERCOT" w:date="2018-09-13T13:26:00Z">
              <w:r>
                <w:rPr>
                  <w:rFonts w:ascii="Calibri" w:hAnsi="Calibri"/>
                  <w:color w:val="000000"/>
                  <w:sz w:val="22"/>
                  <w:szCs w:val="22"/>
                </w:rPr>
                <w:t>1.0</w:t>
              </w:r>
            </w:ins>
            <w:del w:id="612" w:author="ERCOT" w:date="2018-09-13T13:26:00Z">
              <w:r w:rsidDel="005D2EE3">
                <w:rPr>
                  <w:rFonts w:ascii="Calibri" w:hAnsi="Calibri"/>
                  <w:color w:val="000000"/>
                  <w:sz w:val="22"/>
                  <w:szCs w:val="22"/>
                </w:rPr>
                <w:delText>-3.5</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13" w:author="ERCOT" w:date="2018-09-13T13:26:00Z">
              <w:r>
                <w:rPr>
                  <w:rFonts w:ascii="Calibri" w:hAnsi="Calibri"/>
                  <w:color w:val="000000"/>
                  <w:sz w:val="22"/>
                  <w:szCs w:val="22"/>
                </w:rPr>
                <w:t>0.8</w:t>
              </w:r>
            </w:ins>
            <w:del w:id="614" w:author="ERCOT" w:date="2018-09-13T13:26:00Z">
              <w:r w:rsidDel="005D2EE3">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15" w:author="ERCOT" w:date="2018-09-13T13:26:00Z">
              <w:r>
                <w:rPr>
                  <w:rFonts w:ascii="Calibri" w:hAnsi="Calibri"/>
                  <w:color w:val="000000"/>
                  <w:sz w:val="22"/>
                  <w:szCs w:val="22"/>
                </w:rPr>
                <w:t>1.6</w:t>
              </w:r>
            </w:ins>
            <w:del w:id="616" w:author="ERCOT" w:date="2018-09-13T13:26:00Z">
              <w:r w:rsidDel="005D2EE3">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17" w:author="ERCOT" w:date="2018-09-13T13:26:00Z">
              <w:r>
                <w:rPr>
                  <w:rFonts w:ascii="Calibri" w:hAnsi="Calibri"/>
                  <w:color w:val="000000"/>
                  <w:sz w:val="22"/>
                  <w:szCs w:val="22"/>
                </w:rPr>
                <w:t>-0.9</w:t>
              </w:r>
            </w:ins>
            <w:del w:id="618" w:author="ERCOT" w:date="2018-09-13T13:26:00Z">
              <w:r w:rsidDel="005D2EE3">
                <w:rPr>
                  <w:rFonts w:ascii="Calibri" w:hAnsi="Calibri"/>
                  <w:color w:val="000000"/>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19" w:author="ERCOT" w:date="2018-09-13T13:26:00Z">
              <w:r>
                <w:rPr>
                  <w:rFonts w:ascii="Calibri" w:hAnsi="Calibri"/>
                  <w:color w:val="000000"/>
                  <w:sz w:val="22"/>
                  <w:szCs w:val="22"/>
                </w:rPr>
                <w:t>1.5</w:t>
              </w:r>
            </w:ins>
            <w:del w:id="620"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21" w:author="ERCOT" w:date="2018-09-13T13:26:00Z">
              <w:r>
                <w:rPr>
                  <w:rFonts w:ascii="Calibri" w:hAnsi="Calibri"/>
                  <w:color w:val="000000"/>
                  <w:sz w:val="22"/>
                  <w:szCs w:val="22"/>
                </w:rPr>
                <w:t>-0.1</w:t>
              </w:r>
            </w:ins>
            <w:del w:id="622" w:author="ERCOT" w:date="2018-09-13T13:26:00Z">
              <w:r w:rsidDel="005D2EE3">
                <w:rPr>
                  <w:rFonts w:ascii="Calibri" w:hAnsi="Calibri"/>
                  <w:color w:val="000000"/>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23" w:author="ERCOT" w:date="2018-09-13T13:26:00Z">
              <w:r>
                <w:rPr>
                  <w:rFonts w:ascii="Calibri" w:hAnsi="Calibri"/>
                  <w:color w:val="000000"/>
                  <w:sz w:val="22"/>
                  <w:szCs w:val="22"/>
                </w:rPr>
                <w:t>0.9</w:t>
              </w:r>
            </w:ins>
            <w:del w:id="624" w:author="ERCOT" w:date="2018-09-13T13:26:00Z">
              <w:r w:rsidDel="005D2EE3">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25" w:author="ERCOT" w:date="2018-09-13T13:26:00Z">
              <w:r>
                <w:rPr>
                  <w:rFonts w:ascii="Calibri" w:hAnsi="Calibri"/>
                  <w:color w:val="000000"/>
                  <w:sz w:val="22"/>
                  <w:szCs w:val="22"/>
                </w:rPr>
                <w:t>2.1</w:t>
              </w:r>
            </w:ins>
            <w:del w:id="626" w:author="ERCOT" w:date="2018-09-13T13:26:00Z">
              <w:r w:rsidDel="005D2EE3">
                <w:rPr>
                  <w:rFonts w:ascii="Calibri" w:hAnsi="Calibri"/>
                  <w:color w:val="000000"/>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27" w:author="ERCOT" w:date="2018-09-13T13:26:00Z">
              <w:r>
                <w:rPr>
                  <w:rFonts w:ascii="Calibri" w:hAnsi="Calibri"/>
                  <w:color w:val="000000"/>
                  <w:sz w:val="22"/>
                  <w:szCs w:val="22"/>
                </w:rPr>
                <w:t>1.1</w:t>
              </w:r>
            </w:ins>
            <w:del w:id="628" w:author="ERCOT" w:date="2018-09-13T13:26:00Z">
              <w:r w:rsidDel="005D2EE3">
                <w:rPr>
                  <w:rFonts w:ascii="Calibri" w:hAnsi="Calibri"/>
                  <w:color w:val="000000"/>
                  <w:sz w:val="22"/>
                  <w:szCs w:val="22"/>
                </w:rPr>
                <w:delText>0.5</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29" w:author="ERCOT" w:date="2018-09-13T13:26:00Z">
              <w:r>
                <w:rPr>
                  <w:rFonts w:ascii="Calibri" w:hAnsi="Calibri"/>
                  <w:color w:val="000000"/>
                  <w:sz w:val="22"/>
                  <w:szCs w:val="22"/>
                </w:rPr>
                <w:t>-0.7</w:t>
              </w:r>
            </w:ins>
            <w:del w:id="630" w:author="ERCOT" w:date="2018-09-13T13:26:00Z">
              <w:r w:rsidDel="005D2EE3">
                <w:rPr>
                  <w:rFonts w:ascii="Calibri" w:hAnsi="Calibri"/>
                  <w:color w:val="000000"/>
                  <w:sz w:val="22"/>
                  <w:szCs w:val="22"/>
                </w:rPr>
                <w:delText>1.8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31" w:author="ERCOT" w:date="2018-09-13T13:26:00Z">
              <w:r>
                <w:rPr>
                  <w:rFonts w:ascii="Calibri" w:hAnsi="Calibri"/>
                  <w:color w:val="000000"/>
                  <w:sz w:val="22"/>
                  <w:szCs w:val="22"/>
                </w:rPr>
                <w:t>5.1</w:t>
              </w:r>
            </w:ins>
            <w:del w:id="632" w:author="ERCOT" w:date="2018-09-13T13:26:00Z">
              <w:r w:rsidDel="005D2EE3">
                <w:rPr>
                  <w:rFonts w:ascii="Calibri" w:hAnsi="Calibri"/>
                  <w:color w:val="000000"/>
                  <w:sz w:val="22"/>
                  <w:szCs w:val="22"/>
                </w:rPr>
                <w:delText>5.8</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33" w:author="ERCOT" w:date="2018-09-13T13:26:00Z">
              <w:r>
                <w:rPr>
                  <w:rFonts w:ascii="Calibri" w:hAnsi="Calibri"/>
                  <w:color w:val="000000"/>
                  <w:sz w:val="22"/>
                  <w:szCs w:val="22"/>
                </w:rPr>
                <w:t>4.5</w:t>
              </w:r>
            </w:ins>
            <w:del w:id="634" w:author="ERCOT" w:date="2018-09-13T13:26:00Z">
              <w:r w:rsidDel="005D2EE3">
                <w:rPr>
                  <w:rFonts w:ascii="Calibri" w:hAnsi="Calibri"/>
                  <w:color w:val="000000"/>
                  <w:sz w:val="22"/>
                  <w:szCs w:val="22"/>
                </w:rPr>
                <w:delText>4.5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35" w:author="ERCOT" w:date="2018-09-13T13:26:00Z">
              <w:r>
                <w:rPr>
                  <w:rFonts w:ascii="Calibri" w:hAnsi="Calibri"/>
                  <w:color w:val="000000"/>
                  <w:sz w:val="22"/>
                  <w:szCs w:val="22"/>
                </w:rPr>
                <w:t>5.8</w:t>
              </w:r>
            </w:ins>
            <w:del w:id="636" w:author="ERCOT" w:date="2018-09-13T13:26:00Z">
              <w:r w:rsidDel="005D2EE3">
                <w:rPr>
                  <w:rFonts w:ascii="Calibri" w:hAnsi="Calibri"/>
                  <w:color w:val="000000"/>
                  <w:sz w:val="22"/>
                  <w:szCs w:val="22"/>
                </w:rPr>
                <w:delText>4.6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37" w:author="ERCOT" w:date="2018-09-13T13:26:00Z">
              <w:r>
                <w:rPr>
                  <w:rFonts w:ascii="Calibri" w:hAnsi="Calibri"/>
                  <w:color w:val="000000"/>
                  <w:sz w:val="22"/>
                  <w:szCs w:val="22"/>
                </w:rPr>
                <w:t>2.6</w:t>
              </w:r>
            </w:ins>
            <w:del w:id="638" w:author="ERCOT" w:date="2018-09-13T13:26:00Z">
              <w:r w:rsidDel="005D2EE3">
                <w:rPr>
                  <w:rFonts w:ascii="Calibri" w:hAnsi="Calibri"/>
                  <w:color w:val="000000"/>
                  <w:sz w:val="22"/>
                  <w:szCs w:val="22"/>
                </w:rPr>
                <w:delText>3.0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39" w:author="ERCOT" w:date="2018-09-13T13:26:00Z">
              <w:r>
                <w:rPr>
                  <w:rFonts w:ascii="Calibri" w:hAnsi="Calibri"/>
                  <w:color w:val="000000"/>
                  <w:sz w:val="22"/>
                  <w:szCs w:val="22"/>
                </w:rPr>
                <w:t>4.2</w:t>
              </w:r>
            </w:ins>
            <w:del w:id="640" w:author="ERCOT" w:date="2018-09-13T13:26:00Z">
              <w:r w:rsidDel="005D2EE3">
                <w:rPr>
                  <w:rFonts w:ascii="Calibri" w:hAnsi="Calibri"/>
                  <w:color w:val="000000"/>
                  <w:sz w:val="22"/>
                  <w:szCs w:val="22"/>
                </w:rPr>
                <w:delText>0.5</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641" w:author="ERCOT" w:date="2018-09-13T13:26:00Z">
              <w:r>
                <w:rPr>
                  <w:rFonts w:ascii="Calibri" w:hAnsi="Calibri"/>
                  <w:color w:val="000000"/>
                  <w:sz w:val="22"/>
                  <w:szCs w:val="22"/>
                </w:rPr>
                <w:t>0.5</w:t>
              </w:r>
            </w:ins>
            <w:del w:id="642" w:author="ERCOT" w:date="2018-09-13T13:26:00Z">
              <w:r w:rsidDel="005D2EE3">
                <w:rPr>
                  <w:rFonts w:ascii="Calibri" w:hAnsi="Calibri"/>
                  <w:color w:val="000000"/>
                  <w:sz w:val="22"/>
                  <w:szCs w:val="22"/>
                </w:rPr>
                <w:delText>4.2</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43" w:author="ERCOT" w:date="2018-09-13T13:26:00Z">
              <w:r>
                <w:rPr>
                  <w:rFonts w:ascii="Calibri" w:hAnsi="Calibri"/>
                  <w:color w:val="000000"/>
                  <w:sz w:val="22"/>
                  <w:szCs w:val="22"/>
                </w:rPr>
                <w:t>3.0</w:t>
              </w:r>
            </w:ins>
            <w:del w:id="644" w:author="ERCOT" w:date="2018-09-13T13:26:00Z">
              <w:r w:rsidDel="005D2EE3">
                <w:rPr>
                  <w:rFonts w:ascii="Calibri" w:hAnsi="Calibri"/>
                  <w:color w:val="000000"/>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45" w:author="ERCOT" w:date="2018-09-13T13:26:00Z">
              <w:r>
                <w:rPr>
                  <w:rFonts w:ascii="Calibri" w:hAnsi="Calibri"/>
                  <w:color w:val="000000"/>
                  <w:sz w:val="22"/>
                  <w:szCs w:val="22"/>
                </w:rPr>
                <w:t>0.3</w:t>
              </w:r>
            </w:ins>
            <w:del w:id="646" w:author="ERCOT" w:date="2018-09-13T13:26:00Z">
              <w:r w:rsidDel="005D2EE3">
                <w:rPr>
                  <w:rFonts w:ascii="Calibri" w:hAnsi="Calibri"/>
                  <w:color w:val="000000"/>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47" w:author="ERCOT" w:date="2018-09-13T13:26:00Z">
              <w:r>
                <w:rPr>
                  <w:rFonts w:ascii="Calibri" w:hAnsi="Calibri"/>
                  <w:color w:val="000000"/>
                  <w:sz w:val="22"/>
                  <w:szCs w:val="22"/>
                </w:rPr>
                <w:t>0.1</w:t>
              </w:r>
            </w:ins>
            <w:del w:id="648" w:author="ERCOT" w:date="2018-09-13T13:26:00Z">
              <w:r w:rsidDel="005D2EE3">
                <w:rPr>
                  <w:rFonts w:ascii="Calibri" w:hAnsi="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49" w:author="ERCOT" w:date="2018-09-13T13:26:00Z">
              <w:r>
                <w:rPr>
                  <w:rFonts w:ascii="Calibri" w:hAnsi="Calibri"/>
                  <w:color w:val="000000"/>
                  <w:sz w:val="22"/>
                  <w:szCs w:val="22"/>
                </w:rPr>
                <w:t>1.4</w:t>
              </w:r>
            </w:ins>
            <w:del w:id="650" w:author="ERCOT" w:date="2018-09-13T13:26: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51" w:author="ERCOT" w:date="2018-09-13T13:26:00Z">
              <w:r>
                <w:rPr>
                  <w:rFonts w:ascii="Calibri" w:hAnsi="Calibri"/>
                  <w:color w:val="000000"/>
                  <w:sz w:val="22"/>
                  <w:szCs w:val="22"/>
                </w:rPr>
                <w:t>1.1</w:t>
              </w:r>
            </w:ins>
            <w:del w:id="652" w:author="ERCOT" w:date="2018-09-13T13:26: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53" w:author="ERCOT" w:date="2018-09-13T13:26:00Z">
              <w:r>
                <w:rPr>
                  <w:rFonts w:ascii="Calibri" w:hAnsi="Calibri"/>
                  <w:color w:val="000000"/>
                  <w:sz w:val="22"/>
                  <w:szCs w:val="22"/>
                </w:rPr>
                <w:t>1.2</w:t>
              </w:r>
            </w:ins>
            <w:del w:id="654" w:author="ERCOT" w:date="2018-09-13T13:26:00Z">
              <w:r w:rsidDel="005D2EE3">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55" w:author="ERCOT" w:date="2018-09-13T13:26:00Z">
              <w:r>
                <w:rPr>
                  <w:rFonts w:ascii="Calibri" w:hAnsi="Calibri"/>
                  <w:color w:val="000000"/>
                  <w:sz w:val="22"/>
                  <w:szCs w:val="22"/>
                </w:rPr>
                <w:t>0.8</w:t>
              </w:r>
            </w:ins>
            <w:del w:id="656" w:author="ERCOT" w:date="2018-09-13T13:26:00Z">
              <w:r w:rsidDel="005D2EE3">
                <w:rPr>
                  <w:rFonts w:ascii="Calibri" w:hAnsi="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57" w:author="ERCOT" w:date="2018-09-13T13:26:00Z">
              <w:r>
                <w:rPr>
                  <w:rFonts w:ascii="Calibri" w:hAnsi="Calibri"/>
                  <w:color w:val="000000"/>
                  <w:sz w:val="22"/>
                  <w:szCs w:val="22"/>
                </w:rPr>
                <w:t>-0.6</w:t>
              </w:r>
            </w:ins>
            <w:del w:id="658" w:author="ERCOT" w:date="2018-09-13T13:26:00Z">
              <w:r w:rsidDel="005D2EE3">
                <w:rPr>
                  <w:rFonts w:ascii="Calibri" w:hAnsi="Calibri"/>
                  <w:color w:val="000000"/>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59" w:author="ERCOT" w:date="2018-09-13T13:26:00Z">
              <w:r>
                <w:rPr>
                  <w:rFonts w:ascii="Calibri" w:hAnsi="Calibri"/>
                  <w:color w:val="000000"/>
                  <w:sz w:val="22"/>
                  <w:szCs w:val="22"/>
                </w:rPr>
                <w:t>-2.0</w:t>
              </w:r>
            </w:ins>
            <w:del w:id="660" w:author="ERCOT" w:date="2018-09-13T13:26:00Z">
              <w:r w:rsidDel="005D2EE3">
                <w:rPr>
                  <w:rFonts w:ascii="Calibri" w:hAnsi="Calibri"/>
                  <w:color w:val="000000"/>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61" w:author="ERCOT" w:date="2018-09-13T13:26:00Z">
              <w:r>
                <w:rPr>
                  <w:rFonts w:ascii="Calibri" w:hAnsi="Calibri"/>
                  <w:color w:val="000000"/>
                  <w:sz w:val="22"/>
                  <w:szCs w:val="22"/>
                </w:rPr>
                <w:t>0.8</w:t>
              </w:r>
            </w:ins>
            <w:del w:id="662" w:author="ERCOT" w:date="2018-09-13T13:26:00Z">
              <w:r w:rsidDel="005D2EE3">
                <w:rPr>
                  <w:rFonts w:ascii="Calibri" w:hAnsi="Calibri"/>
                  <w:color w:val="000000"/>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63" w:author="ERCOT" w:date="2018-09-13T13:26:00Z">
              <w:r>
                <w:rPr>
                  <w:rFonts w:ascii="Calibri" w:hAnsi="Calibri"/>
                  <w:color w:val="000000"/>
                  <w:sz w:val="22"/>
                  <w:szCs w:val="22"/>
                </w:rPr>
                <w:t>2.6</w:t>
              </w:r>
            </w:ins>
            <w:del w:id="664" w:author="ERCOT" w:date="2018-09-13T13:26: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65" w:author="ERCOT" w:date="2018-09-13T13:26:00Z">
              <w:r>
                <w:rPr>
                  <w:rFonts w:ascii="Calibri" w:hAnsi="Calibri"/>
                  <w:color w:val="000000"/>
                  <w:sz w:val="22"/>
                  <w:szCs w:val="22"/>
                </w:rPr>
                <w:t>2.0</w:t>
              </w:r>
            </w:ins>
            <w:del w:id="666" w:author="ERCOT" w:date="2018-09-13T13:26:00Z">
              <w:r w:rsidDel="005D2EE3">
                <w:rPr>
                  <w:rFonts w:ascii="Calibri" w:hAnsi="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67" w:author="ERCOT" w:date="2018-09-13T13:26:00Z">
              <w:r>
                <w:rPr>
                  <w:rFonts w:ascii="Calibri" w:hAnsi="Calibri"/>
                  <w:color w:val="000000"/>
                  <w:sz w:val="22"/>
                  <w:szCs w:val="22"/>
                </w:rPr>
                <w:t>1.8</w:t>
              </w:r>
            </w:ins>
            <w:del w:id="668" w:author="ERCOT" w:date="2018-09-13T13:26:00Z">
              <w:r w:rsidDel="005D2EE3">
                <w:rPr>
                  <w:rFonts w:ascii="Calibri" w:hAnsi="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69" w:author="ERCOT" w:date="2018-09-13T13:26:00Z">
              <w:r>
                <w:rPr>
                  <w:rFonts w:ascii="Calibri" w:hAnsi="Calibri"/>
                  <w:color w:val="000000"/>
                  <w:sz w:val="22"/>
                  <w:szCs w:val="22"/>
                </w:rPr>
                <w:t>2.1</w:t>
              </w:r>
            </w:ins>
            <w:del w:id="670" w:author="ERCOT" w:date="2018-09-13T13:26:00Z">
              <w:r w:rsidDel="005D2EE3">
                <w:rPr>
                  <w:rFonts w:ascii="Calibri" w:hAnsi="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71" w:author="ERCOT" w:date="2018-09-13T13:26:00Z">
              <w:r>
                <w:rPr>
                  <w:rFonts w:ascii="Calibri" w:hAnsi="Calibri"/>
                  <w:color w:val="000000"/>
                  <w:sz w:val="22"/>
                  <w:szCs w:val="22"/>
                </w:rPr>
                <w:t>2.5</w:t>
              </w:r>
            </w:ins>
            <w:del w:id="672" w:author="ERCOT" w:date="2018-09-13T13:26:00Z">
              <w:r w:rsidDel="005D2EE3">
                <w:rPr>
                  <w:rFonts w:ascii="Calibri" w:hAnsi="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73" w:author="ERCOT" w:date="2018-09-13T13:26:00Z">
              <w:r>
                <w:rPr>
                  <w:rFonts w:ascii="Calibri" w:hAnsi="Calibri"/>
                  <w:color w:val="000000"/>
                  <w:sz w:val="22"/>
                  <w:szCs w:val="22"/>
                </w:rPr>
                <w:t>2.3</w:t>
              </w:r>
            </w:ins>
            <w:del w:id="674" w:author="ERCOT" w:date="2018-09-13T13:26:00Z">
              <w:r w:rsidDel="005D2EE3">
                <w:rPr>
                  <w:rFonts w:ascii="Calibri" w:hAnsi="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75" w:author="ERCOT" w:date="2018-09-13T13:26:00Z">
              <w:r>
                <w:rPr>
                  <w:rFonts w:ascii="Calibri" w:hAnsi="Calibri"/>
                  <w:color w:val="000000"/>
                  <w:sz w:val="22"/>
                  <w:szCs w:val="22"/>
                </w:rPr>
                <w:t>2.0</w:t>
              </w:r>
            </w:ins>
            <w:del w:id="676" w:author="ERCOT" w:date="2018-09-13T13:26:00Z">
              <w:r w:rsidDel="005D2EE3">
                <w:rPr>
                  <w:rFonts w:ascii="Calibri" w:hAnsi="Calibri"/>
                  <w:color w:val="000000"/>
                  <w:sz w:val="22"/>
                  <w:szCs w:val="22"/>
                </w:rPr>
                <w:delText>1.9</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77" w:author="ERCOT" w:date="2018-09-13T13:26:00Z">
              <w:r>
                <w:rPr>
                  <w:rFonts w:ascii="Calibri" w:hAnsi="Calibri"/>
                  <w:color w:val="000000"/>
                  <w:sz w:val="22"/>
                  <w:szCs w:val="22"/>
                </w:rPr>
                <w:t>1.9</w:t>
              </w:r>
            </w:ins>
            <w:del w:id="678" w:author="ERCOT" w:date="2018-09-13T13:26:00Z">
              <w:r w:rsidDel="005D2EE3">
                <w:rPr>
                  <w:rFonts w:ascii="Calibri" w:hAnsi="Calibri"/>
                  <w:color w:val="000000"/>
                  <w:sz w:val="22"/>
                  <w:szCs w:val="22"/>
                </w:rPr>
                <w:delText>1.8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79" w:author="ERCOT" w:date="2018-09-13T13:26:00Z">
              <w:r>
                <w:rPr>
                  <w:rFonts w:ascii="Calibri" w:hAnsi="Calibri"/>
                  <w:color w:val="000000"/>
                  <w:sz w:val="22"/>
                  <w:szCs w:val="22"/>
                </w:rPr>
                <w:t>4.7</w:t>
              </w:r>
            </w:ins>
            <w:del w:id="680" w:author="ERCOT" w:date="2018-09-13T13:26:00Z">
              <w:r w:rsidDel="005D2EE3">
                <w:rPr>
                  <w:rFonts w:ascii="Calibri" w:hAnsi="Calibri"/>
                  <w:color w:val="000000"/>
                  <w:sz w:val="22"/>
                  <w:szCs w:val="22"/>
                </w:rPr>
                <w:delText>5.9</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81" w:author="ERCOT" w:date="2018-09-13T13:26:00Z">
              <w:r>
                <w:rPr>
                  <w:rFonts w:ascii="Calibri" w:hAnsi="Calibri"/>
                  <w:color w:val="000000"/>
                  <w:sz w:val="22"/>
                  <w:szCs w:val="22"/>
                </w:rPr>
                <w:t>6.8</w:t>
              </w:r>
            </w:ins>
            <w:del w:id="682" w:author="ERCOT" w:date="2018-09-13T13:26:00Z">
              <w:r w:rsidDel="005D2EE3">
                <w:rPr>
                  <w:rFonts w:ascii="Calibri" w:hAnsi="Calibri"/>
                  <w:color w:val="000000"/>
                  <w:sz w:val="22"/>
                  <w:szCs w:val="22"/>
                </w:rPr>
                <w:delText>6.6</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83" w:author="ERCOT" w:date="2018-09-13T13:26:00Z">
              <w:r>
                <w:rPr>
                  <w:rFonts w:ascii="Calibri" w:hAnsi="Calibri"/>
                  <w:color w:val="000000"/>
                  <w:sz w:val="22"/>
                  <w:szCs w:val="22"/>
                </w:rPr>
                <w:t>6.8</w:t>
              </w:r>
            </w:ins>
            <w:del w:id="684" w:author="ERCOT" w:date="2018-09-13T13:26:00Z">
              <w:r w:rsidDel="005D2EE3">
                <w:rPr>
                  <w:rFonts w:ascii="Calibri" w:hAnsi="Calibri"/>
                  <w:color w:val="000000"/>
                  <w:sz w:val="22"/>
                  <w:szCs w:val="22"/>
                </w:rPr>
                <w:delText>7.1</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85" w:author="ERCOT" w:date="2018-09-13T13:26:00Z">
              <w:r>
                <w:rPr>
                  <w:rFonts w:ascii="Calibri" w:hAnsi="Calibri"/>
                  <w:color w:val="000000"/>
                  <w:sz w:val="22"/>
                  <w:szCs w:val="22"/>
                </w:rPr>
                <w:t>5.5</w:t>
              </w:r>
            </w:ins>
            <w:del w:id="686" w:author="ERCOT" w:date="2018-09-13T13:26:00Z">
              <w:r w:rsidDel="005D2EE3">
                <w:rPr>
                  <w:rFonts w:ascii="Calibri" w:hAnsi="Calibri"/>
                  <w:color w:val="000000"/>
                  <w:sz w:val="22"/>
                  <w:szCs w:val="22"/>
                </w:rPr>
                <w:delText>6.0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87" w:author="ERCOT" w:date="2018-09-13T13:26:00Z">
              <w:r>
                <w:rPr>
                  <w:rFonts w:ascii="Calibri" w:hAnsi="Calibri"/>
                  <w:color w:val="000000"/>
                  <w:sz w:val="22"/>
                  <w:szCs w:val="22"/>
                </w:rPr>
                <w:t>5.2</w:t>
              </w:r>
            </w:ins>
            <w:del w:id="688" w:author="ERCOT" w:date="2018-09-13T13:26:00Z">
              <w:r w:rsidDel="005D2EE3">
                <w:rPr>
                  <w:rFonts w:ascii="Calibri" w:hAnsi="Calibri"/>
                  <w:color w:val="000000"/>
                  <w:sz w:val="22"/>
                  <w:szCs w:val="22"/>
                </w:rPr>
                <w:delText>5.3</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689" w:author="ERCOT" w:date="2018-09-13T13:26:00Z">
              <w:r>
                <w:rPr>
                  <w:rFonts w:ascii="Calibri" w:hAnsi="Calibri"/>
                  <w:color w:val="000000"/>
                  <w:sz w:val="22"/>
                  <w:szCs w:val="22"/>
                </w:rPr>
                <w:t>0.9</w:t>
              </w:r>
            </w:ins>
            <w:del w:id="690" w:author="ERCOT" w:date="2018-09-13T13:26:00Z">
              <w:r w:rsidDel="005D2EE3">
                <w:rPr>
                  <w:rFonts w:ascii="Calibri" w:hAnsi="Calibri"/>
                  <w:color w:val="000000"/>
                  <w:sz w:val="22"/>
                  <w:szCs w:val="22"/>
                </w:rPr>
                <w:delText>4.1</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91" w:author="ERCOT" w:date="2018-09-13T13:26:00Z">
              <w:r>
                <w:rPr>
                  <w:rFonts w:ascii="Calibri" w:hAnsi="Calibri"/>
                  <w:color w:val="000000"/>
                  <w:sz w:val="22"/>
                  <w:szCs w:val="22"/>
                </w:rPr>
                <w:t>1.7</w:t>
              </w:r>
            </w:ins>
            <w:del w:id="692" w:author="ERCOT" w:date="2018-09-13T13:26: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93" w:author="ERCOT" w:date="2018-09-13T13:26:00Z">
              <w:r>
                <w:rPr>
                  <w:rFonts w:ascii="Calibri" w:hAnsi="Calibri"/>
                  <w:color w:val="000000"/>
                  <w:sz w:val="22"/>
                  <w:szCs w:val="22"/>
                </w:rPr>
                <w:t>0.4</w:t>
              </w:r>
            </w:ins>
            <w:del w:id="694" w:author="ERCOT" w:date="2018-09-13T13:26:00Z">
              <w:r w:rsidDel="005D2EE3">
                <w:rPr>
                  <w:rFonts w:ascii="Calibri" w:hAnsi="Calibri"/>
                  <w:color w:val="000000"/>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95" w:author="ERCOT" w:date="2018-09-13T13:26:00Z">
              <w:r>
                <w:rPr>
                  <w:rFonts w:ascii="Calibri" w:hAnsi="Calibri"/>
                  <w:color w:val="000000"/>
                  <w:sz w:val="22"/>
                  <w:szCs w:val="22"/>
                </w:rPr>
                <w:t>-0.4</w:t>
              </w:r>
            </w:ins>
            <w:del w:id="696" w:author="ERCOT" w:date="2018-09-13T13:26:00Z">
              <w:r w:rsidDel="005D2EE3">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97" w:author="ERCOT" w:date="2018-09-13T13:26:00Z">
              <w:r>
                <w:rPr>
                  <w:rFonts w:ascii="Calibri" w:hAnsi="Calibri"/>
                  <w:color w:val="000000"/>
                  <w:sz w:val="22"/>
                  <w:szCs w:val="22"/>
                </w:rPr>
                <w:t>0.9</w:t>
              </w:r>
            </w:ins>
            <w:del w:id="698" w:author="ERCOT" w:date="2018-09-13T13:26:00Z">
              <w:r w:rsidDel="005D2EE3">
                <w:rPr>
                  <w:rFonts w:ascii="Calibri" w:hAnsi="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699" w:author="ERCOT" w:date="2018-09-13T13:26:00Z">
              <w:r>
                <w:rPr>
                  <w:rFonts w:ascii="Calibri" w:hAnsi="Calibri"/>
                  <w:color w:val="000000"/>
                  <w:sz w:val="22"/>
                  <w:szCs w:val="22"/>
                </w:rPr>
                <w:t>0.4</w:t>
              </w:r>
            </w:ins>
            <w:del w:id="700" w:author="ERCOT" w:date="2018-09-13T13:26:00Z">
              <w:r w:rsidDel="005D2EE3">
                <w:rPr>
                  <w:rFonts w:ascii="Calibri" w:hAnsi="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01" w:author="ERCOT" w:date="2018-09-13T13:26:00Z">
              <w:r>
                <w:rPr>
                  <w:rFonts w:ascii="Calibri" w:hAnsi="Calibri"/>
                  <w:color w:val="000000"/>
                  <w:sz w:val="22"/>
                  <w:szCs w:val="22"/>
                </w:rPr>
                <w:t>-0.4</w:t>
              </w:r>
            </w:ins>
            <w:del w:id="702" w:author="ERCOT" w:date="2018-09-13T13:26:00Z">
              <w:r w:rsidDel="005D2EE3">
                <w:rPr>
                  <w:rFonts w:ascii="Calibri" w:hAnsi="Calibri"/>
                  <w:color w:val="000000"/>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03" w:author="ERCOT" w:date="2018-09-13T13:26:00Z">
              <w:r>
                <w:rPr>
                  <w:rFonts w:ascii="Calibri" w:hAnsi="Calibri"/>
                  <w:color w:val="000000"/>
                  <w:sz w:val="22"/>
                  <w:szCs w:val="22"/>
                </w:rPr>
                <w:t>0.0</w:t>
              </w:r>
            </w:ins>
            <w:del w:id="704" w:author="ERCOT" w:date="2018-09-13T13:26:00Z">
              <w:r w:rsidDel="005D2EE3">
                <w:rPr>
                  <w:rFonts w:ascii="Calibri" w:hAnsi="Calibri"/>
                  <w:color w:val="000000"/>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05" w:author="ERCOT" w:date="2018-09-13T13:26:00Z">
              <w:r>
                <w:rPr>
                  <w:rFonts w:ascii="Calibri" w:hAnsi="Calibri"/>
                  <w:color w:val="000000"/>
                  <w:sz w:val="22"/>
                  <w:szCs w:val="22"/>
                </w:rPr>
                <w:t>-0.9</w:t>
              </w:r>
            </w:ins>
            <w:del w:id="706" w:author="ERCOT" w:date="2018-09-13T13:26:00Z">
              <w:r w:rsidDel="005D2EE3">
                <w:rPr>
                  <w:rFonts w:ascii="Calibri" w:hAnsi="Calibri"/>
                  <w:color w:val="000000"/>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07" w:author="ERCOT" w:date="2018-09-13T13:26:00Z">
              <w:r>
                <w:rPr>
                  <w:rFonts w:ascii="Calibri" w:hAnsi="Calibri"/>
                  <w:color w:val="000000"/>
                  <w:sz w:val="22"/>
                  <w:szCs w:val="22"/>
                </w:rPr>
                <w:t>-0.6</w:t>
              </w:r>
            </w:ins>
            <w:del w:id="708" w:author="ERCOT" w:date="2018-09-13T13:26:00Z">
              <w:r w:rsidDel="005D2EE3">
                <w:rPr>
                  <w:rFonts w:ascii="Calibri" w:hAnsi="Calibri"/>
                  <w:color w:val="000000"/>
                  <w:sz w:val="22"/>
                  <w:szCs w:val="22"/>
                </w:rPr>
                <w:delText>1.5</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09" w:author="ERCOT" w:date="2018-09-13T13:26:00Z">
              <w:r>
                <w:rPr>
                  <w:rFonts w:ascii="Calibri" w:hAnsi="Calibri"/>
                  <w:color w:val="000000"/>
                  <w:sz w:val="22"/>
                  <w:szCs w:val="22"/>
                </w:rPr>
                <w:t>2.2</w:t>
              </w:r>
            </w:ins>
            <w:del w:id="710" w:author="ERCOT" w:date="2018-09-13T13:26:00Z">
              <w:r w:rsidDel="005D2EE3">
                <w:rPr>
                  <w:rFonts w:ascii="Calibri" w:hAnsi="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11" w:author="ERCOT" w:date="2018-09-13T13:26:00Z">
              <w:r>
                <w:rPr>
                  <w:rFonts w:ascii="Calibri" w:hAnsi="Calibri"/>
                  <w:color w:val="000000"/>
                  <w:sz w:val="22"/>
                  <w:szCs w:val="22"/>
                </w:rPr>
                <w:t>1.8</w:t>
              </w:r>
            </w:ins>
            <w:del w:id="712" w:author="ERCOT" w:date="2018-09-13T13:26:00Z">
              <w:r w:rsidDel="005D2EE3">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13" w:author="ERCOT" w:date="2018-09-13T13:26:00Z">
              <w:r>
                <w:rPr>
                  <w:rFonts w:ascii="Calibri" w:hAnsi="Calibri"/>
                  <w:color w:val="000000"/>
                  <w:sz w:val="22"/>
                  <w:szCs w:val="22"/>
                </w:rPr>
                <w:t>0.7</w:t>
              </w:r>
            </w:ins>
            <w:del w:id="714" w:author="ERCOT" w:date="2018-09-13T13:26:00Z">
              <w:r w:rsidDel="005D2EE3">
                <w:rPr>
                  <w:rFonts w:ascii="Calibri" w:hAnsi="Calibri"/>
                  <w:color w:val="000000"/>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15" w:author="ERCOT" w:date="2018-09-13T13:26:00Z">
              <w:r>
                <w:rPr>
                  <w:rFonts w:ascii="Calibri" w:hAnsi="Calibri"/>
                  <w:color w:val="000000"/>
                  <w:sz w:val="22"/>
                  <w:szCs w:val="22"/>
                </w:rPr>
                <w:t>0.1</w:t>
              </w:r>
            </w:ins>
            <w:del w:id="716" w:author="ERCOT" w:date="2018-09-13T13:26:00Z">
              <w:r w:rsidDel="005D2EE3">
                <w:rPr>
                  <w:rFonts w:ascii="Calibri" w:hAnsi="Calibri"/>
                  <w:color w:val="000000"/>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17" w:author="ERCOT" w:date="2018-09-13T13:26:00Z">
              <w:r>
                <w:rPr>
                  <w:rFonts w:ascii="Calibri" w:hAnsi="Calibri"/>
                  <w:color w:val="000000"/>
                  <w:sz w:val="22"/>
                  <w:szCs w:val="22"/>
                </w:rPr>
                <w:t>0.2</w:t>
              </w:r>
            </w:ins>
            <w:del w:id="718" w:author="ERCOT" w:date="2018-09-13T13:26:00Z">
              <w:r w:rsidDel="005D2EE3">
                <w:rPr>
                  <w:rFonts w:ascii="Calibri" w:hAnsi="Calibri"/>
                  <w:color w:val="000000"/>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19" w:author="ERCOT" w:date="2018-09-13T13:26:00Z">
              <w:r>
                <w:rPr>
                  <w:rFonts w:ascii="Calibri" w:hAnsi="Calibri"/>
                  <w:color w:val="000000"/>
                  <w:sz w:val="22"/>
                  <w:szCs w:val="22"/>
                </w:rPr>
                <w:t>2.1</w:t>
              </w:r>
            </w:ins>
            <w:del w:id="720" w:author="ERCOT" w:date="2018-09-13T13:26:00Z">
              <w:r w:rsidDel="005D2EE3">
                <w:rPr>
                  <w:rFonts w:ascii="Calibri" w:hAnsi="Calibri"/>
                  <w:color w:val="000000"/>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21" w:author="ERCOT" w:date="2018-09-13T13:26:00Z">
              <w:r>
                <w:rPr>
                  <w:rFonts w:ascii="Calibri" w:hAnsi="Calibri"/>
                  <w:color w:val="000000"/>
                  <w:sz w:val="22"/>
                  <w:szCs w:val="22"/>
                </w:rPr>
                <w:t>3.3</w:t>
              </w:r>
            </w:ins>
            <w:del w:id="722" w:author="ERCOT" w:date="2018-09-13T13:26:00Z">
              <w:r w:rsidDel="005D2EE3">
                <w:rPr>
                  <w:rFonts w:ascii="Calibri" w:hAnsi="Calibri"/>
                  <w:color w:val="000000"/>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23" w:author="ERCOT" w:date="2018-09-13T13:26:00Z">
              <w:r>
                <w:rPr>
                  <w:rFonts w:ascii="Calibri" w:hAnsi="Calibri"/>
                  <w:color w:val="000000"/>
                  <w:sz w:val="22"/>
                  <w:szCs w:val="22"/>
                </w:rPr>
                <w:t>3.6</w:t>
              </w:r>
            </w:ins>
            <w:del w:id="724" w:author="ERCOT" w:date="2018-09-13T13:26:00Z">
              <w:r w:rsidDel="005D2EE3">
                <w:rPr>
                  <w:rFonts w:ascii="Calibri" w:hAnsi="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25" w:author="ERCOT" w:date="2018-09-13T13:26:00Z">
              <w:r>
                <w:rPr>
                  <w:rFonts w:ascii="Calibri" w:hAnsi="Calibri"/>
                  <w:color w:val="000000"/>
                  <w:sz w:val="22"/>
                  <w:szCs w:val="22"/>
                </w:rPr>
                <w:t>2.9</w:t>
              </w:r>
            </w:ins>
            <w:del w:id="726" w:author="ERCOT" w:date="2018-09-13T13:26:00Z">
              <w:r w:rsidDel="005D2EE3">
                <w:rPr>
                  <w:rFonts w:ascii="Calibri" w:hAnsi="Calibri"/>
                  <w:color w:val="000000"/>
                  <w:sz w:val="22"/>
                  <w:szCs w:val="22"/>
                </w:rPr>
                <w:delText>1.9</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27" w:author="ERCOT" w:date="2018-09-13T13:26:00Z">
              <w:r>
                <w:rPr>
                  <w:rFonts w:ascii="Calibri" w:hAnsi="Calibri"/>
                  <w:color w:val="000000"/>
                  <w:sz w:val="22"/>
                  <w:szCs w:val="22"/>
                </w:rPr>
                <w:t>3.4</w:t>
              </w:r>
            </w:ins>
            <w:del w:id="728" w:author="ERCOT" w:date="2018-09-13T13:26:00Z">
              <w:r w:rsidDel="005D2EE3">
                <w:rPr>
                  <w:rFonts w:ascii="Calibri" w:hAnsi="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29" w:author="ERCOT" w:date="2018-09-13T13:26:00Z">
              <w:r>
                <w:rPr>
                  <w:rFonts w:ascii="Calibri" w:hAnsi="Calibri"/>
                  <w:color w:val="000000"/>
                  <w:sz w:val="22"/>
                  <w:szCs w:val="22"/>
                </w:rPr>
                <w:t>6.7</w:t>
              </w:r>
            </w:ins>
            <w:del w:id="730" w:author="ERCOT" w:date="2018-09-13T13:26:00Z">
              <w:r w:rsidDel="005D2EE3">
                <w:rPr>
                  <w:rFonts w:ascii="Calibri" w:hAnsi="Calibri"/>
                  <w:color w:val="000000"/>
                  <w:sz w:val="22"/>
                  <w:szCs w:val="22"/>
                </w:rPr>
                <w:delText>4.9</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31" w:author="ERCOT" w:date="2018-09-13T13:26:00Z">
              <w:r>
                <w:rPr>
                  <w:rFonts w:ascii="Calibri" w:hAnsi="Calibri"/>
                  <w:color w:val="000000"/>
                  <w:sz w:val="22"/>
                  <w:szCs w:val="22"/>
                </w:rPr>
                <w:t>8.8</w:t>
              </w:r>
            </w:ins>
            <w:del w:id="732" w:author="ERCOT" w:date="2018-09-13T13:26:00Z">
              <w:r w:rsidDel="005D2EE3">
                <w:rPr>
                  <w:rFonts w:ascii="Calibri" w:hAnsi="Calibri"/>
                  <w:color w:val="000000"/>
                  <w:sz w:val="22"/>
                  <w:szCs w:val="22"/>
                </w:rPr>
                <w:delText>5.4</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33" w:author="ERCOT" w:date="2018-09-13T13:26:00Z">
              <w:r>
                <w:rPr>
                  <w:rFonts w:ascii="Calibri" w:hAnsi="Calibri"/>
                  <w:color w:val="000000"/>
                  <w:sz w:val="22"/>
                  <w:szCs w:val="22"/>
                </w:rPr>
                <w:t>7.0</w:t>
              </w:r>
            </w:ins>
            <w:del w:id="734" w:author="ERCOT" w:date="2018-09-13T13:26:00Z">
              <w:r w:rsidDel="005D2EE3">
                <w:rPr>
                  <w:rFonts w:ascii="Calibri" w:hAnsi="Calibri"/>
                  <w:color w:val="000000"/>
                  <w:sz w:val="22"/>
                  <w:szCs w:val="22"/>
                </w:rPr>
                <w:delText>4.7</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35" w:author="ERCOT" w:date="2018-09-13T13:26:00Z">
              <w:r>
                <w:rPr>
                  <w:rFonts w:ascii="Calibri" w:hAnsi="Calibri"/>
                  <w:color w:val="000000"/>
                  <w:sz w:val="22"/>
                  <w:szCs w:val="22"/>
                </w:rPr>
                <w:t>5.0</w:t>
              </w:r>
            </w:ins>
            <w:del w:id="736" w:author="ERCOT" w:date="2018-09-13T13:26:00Z">
              <w:r w:rsidDel="005D2EE3">
                <w:rPr>
                  <w:rFonts w:ascii="Calibri" w:hAnsi="Calibri"/>
                  <w:color w:val="000000"/>
                  <w:sz w:val="22"/>
                  <w:szCs w:val="22"/>
                </w:rPr>
                <w:delText>4.5</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737" w:author="ERCOT" w:date="2018-09-13T13:26:00Z">
              <w:r>
                <w:rPr>
                  <w:rFonts w:ascii="Calibri" w:hAnsi="Calibri"/>
                  <w:color w:val="000000"/>
                  <w:sz w:val="22"/>
                  <w:szCs w:val="22"/>
                </w:rPr>
                <w:t>2.5</w:t>
              </w:r>
            </w:ins>
            <w:del w:id="738" w:author="ERCOT" w:date="2018-09-13T13:26:00Z">
              <w:r w:rsidDel="005D2EE3">
                <w:rPr>
                  <w:rFonts w:ascii="Calibri" w:hAnsi="Calibri"/>
                  <w:color w:val="000000"/>
                  <w:sz w:val="22"/>
                  <w:szCs w:val="22"/>
                </w:rPr>
                <w:delText>1.7</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39" w:author="ERCOT" w:date="2018-09-13T13:26:00Z">
              <w:r>
                <w:rPr>
                  <w:rFonts w:ascii="Calibri" w:hAnsi="Calibri"/>
                  <w:color w:val="000000"/>
                  <w:sz w:val="22"/>
                  <w:szCs w:val="22"/>
                </w:rPr>
                <w:t>2.4</w:t>
              </w:r>
            </w:ins>
            <w:del w:id="740" w:author="ERCOT" w:date="2018-09-13T13:26: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41" w:author="ERCOT" w:date="2018-09-13T13:26:00Z">
              <w:r>
                <w:rPr>
                  <w:rFonts w:ascii="Calibri" w:hAnsi="Calibri"/>
                  <w:color w:val="000000"/>
                  <w:sz w:val="22"/>
                  <w:szCs w:val="22"/>
                </w:rPr>
                <w:t>0.8</w:t>
              </w:r>
            </w:ins>
            <w:del w:id="742" w:author="ERCOT" w:date="2018-09-13T13:26:00Z">
              <w:r w:rsidDel="005D2EE3">
                <w:rPr>
                  <w:rFonts w:ascii="Calibri" w:hAnsi="Calibri"/>
                  <w:color w:val="000000"/>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43" w:author="ERCOT" w:date="2018-09-13T13:26:00Z">
              <w:r>
                <w:rPr>
                  <w:rFonts w:ascii="Calibri" w:hAnsi="Calibri"/>
                  <w:color w:val="000000"/>
                  <w:sz w:val="22"/>
                  <w:szCs w:val="22"/>
                </w:rPr>
                <w:t>-0.5</w:t>
              </w:r>
            </w:ins>
            <w:del w:id="744" w:author="ERCOT" w:date="2018-09-13T13:26:00Z">
              <w:r w:rsidDel="005D2EE3">
                <w:rPr>
                  <w:rFonts w:ascii="Calibri" w:hAnsi="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45" w:author="ERCOT" w:date="2018-09-13T13:26:00Z">
              <w:r>
                <w:rPr>
                  <w:rFonts w:ascii="Calibri" w:hAnsi="Calibri"/>
                  <w:color w:val="000000"/>
                  <w:sz w:val="22"/>
                  <w:szCs w:val="22"/>
                </w:rPr>
                <w:t>-0.8</w:t>
              </w:r>
            </w:ins>
            <w:del w:id="746" w:author="ERCOT" w:date="2018-09-13T13:26:00Z">
              <w:r w:rsidDel="005D2EE3">
                <w:rPr>
                  <w:rFonts w:ascii="Calibri" w:hAnsi="Calibri"/>
                  <w:color w:val="000000"/>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47" w:author="ERCOT" w:date="2018-09-13T13:26:00Z">
              <w:r>
                <w:rPr>
                  <w:rFonts w:ascii="Calibri" w:hAnsi="Calibri"/>
                  <w:color w:val="000000"/>
                  <w:sz w:val="22"/>
                  <w:szCs w:val="22"/>
                </w:rPr>
                <w:t>0.9</w:t>
              </w:r>
            </w:ins>
            <w:del w:id="748" w:author="ERCOT" w:date="2018-09-13T13:26: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49" w:author="ERCOT" w:date="2018-09-13T13:26:00Z">
              <w:r>
                <w:rPr>
                  <w:rFonts w:ascii="Calibri" w:hAnsi="Calibri"/>
                  <w:color w:val="000000"/>
                  <w:sz w:val="22"/>
                  <w:szCs w:val="22"/>
                </w:rPr>
                <w:t>1.3</w:t>
              </w:r>
            </w:ins>
            <w:del w:id="750" w:author="ERCOT" w:date="2018-09-13T13:26:00Z">
              <w:r w:rsidDel="005D2EE3">
                <w:rPr>
                  <w:rFonts w:ascii="Calibri" w:hAnsi="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51" w:author="ERCOT" w:date="2018-09-13T13:26:00Z">
              <w:r>
                <w:rPr>
                  <w:rFonts w:ascii="Calibri" w:hAnsi="Calibri"/>
                  <w:color w:val="000000"/>
                  <w:sz w:val="22"/>
                  <w:szCs w:val="22"/>
                </w:rPr>
                <w:t>1.2</w:t>
              </w:r>
            </w:ins>
            <w:del w:id="752" w:author="ERCOT" w:date="2018-09-13T13:26:00Z">
              <w:r w:rsidDel="005D2EE3">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53" w:author="ERCOT" w:date="2018-09-13T13:26:00Z">
              <w:r>
                <w:rPr>
                  <w:rFonts w:ascii="Calibri" w:hAnsi="Calibri"/>
                  <w:color w:val="000000"/>
                  <w:sz w:val="22"/>
                  <w:szCs w:val="22"/>
                </w:rPr>
                <w:t>0.9</w:t>
              </w:r>
            </w:ins>
            <w:del w:id="754" w:author="ERCOT" w:date="2018-09-13T13:26:00Z">
              <w:r w:rsidDel="005D2EE3">
                <w:rPr>
                  <w:rFonts w:ascii="Calibri" w:hAnsi="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55" w:author="ERCOT" w:date="2018-09-13T13:26:00Z">
              <w:r>
                <w:rPr>
                  <w:rFonts w:ascii="Calibri" w:hAnsi="Calibri"/>
                  <w:color w:val="000000"/>
                  <w:sz w:val="22"/>
                  <w:szCs w:val="22"/>
                </w:rPr>
                <w:t>1.6</w:t>
              </w:r>
            </w:ins>
            <w:del w:id="756" w:author="ERCOT" w:date="2018-09-13T13:26:00Z">
              <w:r w:rsidDel="005D2EE3">
                <w:rPr>
                  <w:rFonts w:ascii="Calibri" w:hAnsi="Calibri"/>
                  <w:color w:val="000000"/>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57" w:author="ERCOT" w:date="2018-09-13T13:26:00Z">
              <w:r>
                <w:rPr>
                  <w:rFonts w:ascii="Calibri" w:hAnsi="Calibri"/>
                  <w:color w:val="000000"/>
                  <w:sz w:val="22"/>
                  <w:szCs w:val="22"/>
                </w:rPr>
                <w:t>1.5</w:t>
              </w:r>
            </w:ins>
            <w:del w:id="758" w:author="ERCOT" w:date="2018-09-13T13:26:00Z">
              <w:r w:rsidDel="005D2EE3">
                <w:rPr>
                  <w:rFonts w:ascii="Calibri" w:hAnsi="Calibri"/>
                  <w:color w:val="000000"/>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59" w:author="ERCOT" w:date="2018-09-13T13:26:00Z">
              <w:r>
                <w:rPr>
                  <w:rFonts w:ascii="Calibri" w:hAnsi="Calibri"/>
                  <w:color w:val="000000"/>
                  <w:sz w:val="22"/>
                  <w:szCs w:val="22"/>
                </w:rPr>
                <w:t>-0.1</w:t>
              </w:r>
            </w:ins>
            <w:del w:id="760" w:author="ERCOT" w:date="2018-09-13T13:26:00Z">
              <w:r w:rsidDel="005D2EE3">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61" w:author="ERCOT" w:date="2018-09-13T13:26:00Z">
              <w:r>
                <w:rPr>
                  <w:rFonts w:ascii="Calibri" w:hAnsi="Calibri"/>
                  <w:color w:val="000000"/>
                  <w:sz w:val="22"/>
                  <w:szCs w:val="22"/>
                </w:rPr>
                <w:t>-1.6</w:t>
              </w:r>
            </w:ins>
            <w:del w:id="762" w:author="ERCOT" w:date="2018-09-13T13:26:00Z">
              <w:r w:rsidDel="005D2EE3">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63" w:author="ERCOT" w:date="2018-09-13T13:26:00Z">
              <w:r>
                <w:rPr>
                  <w:rFonts w:ascii="Calibri" w:hAnsi="Calibri"/>
                  <w:color w:val="000000"/>
                  <w:sz w:val="22"/>
                  <w:szCs w:val="22"/>
                </w:rPr>
                <w:t>-0.3</w:t>
              </w:r>
            </w:ins>
            <w:del w:id="764" w:author="ERCOT" w:date="2018-09-13T13:26:00Z">
              <w:r w:rsidDel="005D2EE3">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65" w:author="ERCOT" w:date="2018-09-13T13:26:00Z">
              <w:r>
                <w:rPr>
                  <w:rFonts w:ascii="Calibri" w:hAnsi="Calibri"/>
                  <w:color w:val="000000"/>
                  <w:sz w:val="22"/>
                  <w:szCs w:val="22"/>
                </w:rPr>
                <w:t>0.4</w:t>
              </w:r>
            </w:ins>
            <w:del w:id="766" w:author="ERCOT" w:date="2018-09-13T13:26:00Z">
              <w:r w:rsidDel="005D2EE3">
                <w:rPr>
                  <w:rFonts w:ascii="Calibri" w:hAnsi="Calibri"/>
                  <w:color w:val="000000"/>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67" w:author="ERCOT" w:date="2018-09-13T13:26:00Z">
              <w:r>
                <w:rPr>
                  <w:rFonts w:ascii="Calibri" w:hAnsi="Calibri"/>
                  <w:color w:val="000000"/>
                  <w:sz w:val="22"/>
                  <w:szCs w:val="22"/>
                </w:rPr>
                <w:t>3.0</w:t>
              </w:r>
            </w:ins>
            <w:del w:id="768" w:author="ERCOT" w:date="2018-09-13T13:26:00Z">
              <w:r w:rsidDel="005D2EE3">
                <w:rPr>
                  <w:rFonts w:ascii="Calibri" w:hAnsi="Calibri"/>
                  <w:color w:val="000000"/>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69" w:author="ERCOT" w:date="2018-09-13T13:26:00Z">
              <w:r>
                <w:rPr>
                  <w:rFonts w:ascii="Calibri" w:hAnsi="Calibri"/>
                  <w:color w:val="000000"/>
                  <w:sz w:val="22"/>
                  <w:szCs w:val="22"/>
                </w:rPr>
                <w:t>4.3</w:t>
              </w:r>
            </w:ins>
            <w:del w:id="770" w:author="ERCOT" w:date="2018-09-13T13:26:00Z">
              <w:r w:rsidDel="005D2EE3">
                <w:rPr>
                  <w:rFonts w:ascii="Calibri" w:hAnsi="Calibri"/>
                  <w:color w:val="000000"/>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71" w:author="ERCOT" w:date="2018-09-13T13:26:00Z">
              <w:r>
                <w:rPr>
                  <w:rFonts w:ascii="Calibri" w:hAnsi="Calibri"/>
                  <w:color w:val="000000"/>
                  <w:sz w:val="22"/>
                  <w:szCs w:val="22"/>
                </w:rPr>
                <w:t>4.6</w:t>
              </w:r>
            </w:ins>
            <w:del w:id="772" w:author="ERCOT" w:date="2018-09-13T13:26:00Z">
              <w:r w:rsidDel="005D2EE3">
                <w:rPr>
                  <w:rFonts w:ascii="Calibri" w:hAnsi="Calibri"/>
                  <w:color w:val="000000"/>
                  <w:sz w:val="22"/>
                  <w:szCs w:val="22"/>
                </w:rPr>
                <w:delText>5.9</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73" w:author="ERCOT" w:date="2018-09-13T13:26:00Z">
              <w:r>
                <w:rPr>
                  <w:rFonts w:ascii="Calibri" w:hAnsi="Calibri"/>
                  <w:color w:val="000000"/>
                  <w:sz w:val="22"/>
                  <w:szCs w:val="22"/>
                </w:rPr>
                <w:t>3.2</w:t>
              </w:r>
            </w:ins>
            <w:del w:id="774" w:author="ERCOT" w:date="2018-09-13T13:26:00Z">
              <w:r w:rsidDel="005D2EE3">
                <w:rPr>
                  <w:rFonts w:ascii="Calibri" w:hAnsi="Calibri"/>
                  <w:color w:val="000000"/>
                  <w:sz w:val="22"/>
                  <w:szCs w:val="22"/>
                </w:rPr>
                <w:delText>4.9</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75" w:author="ERCOT" w:date="2018-09-13T13:26:00Z">
              <w:r>
                <w:rPr>
                  <w:rFonts w:ascii="Calibri" w:hAnsi="Calibri"/>
                  <w:color w:val="000000"/>
                  <w:sz w:val="22"/>
                  <w:szCs w:val="22"/>
                </w:rPr>
                <w:t>4.0</w:t>
              </w:r>
            </w:ins>
            <w:del w:id="776" w:author="ERCOT" w:date="2018-09-13T13:26:00Z">
              <w:r w:rsidDel="005D2EE3">
                <w:rPr>
                  <w:rFonts w:ascii="Calibri" w:hAnsi="Calibri"/>
                  <w:color w:val="000000"/>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77" w:author="ERCOT" w:date="2018-09-13T13:26:00Z">
              <w:r>
                <w:rPr>
                  <w:rFonts w:ascii="Calibri" w:hAnsi="Calibri"/>
                  <w:color w:val="000000"/>
                  <w:sz w:val="22"/>
                  <w:szCs w:val="22"/>
                </w:rPr>
                <w:t>6.3</w:t>
              </w:r>
            </w:ins>
            <w:del w:id="778" w:author="ERCOT" w:date="2018-09-13T13:26:00Z">
              <w:r w:rsidDel="005D2EE3">
                <w:rPr>
                  <w:rFonts w:ascii="Calibri" w:hAnsi="Calibri"/>
                  <w:color w:val="000000"/>
                  <w:sz w:val="22"/>
                  <w:szCs w:val="22"/>
                </w:rPr>
                <w:delText>7.5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79" w:author="ERCOT" w:date="2018-09-13T13:26:00Z">
              <w:r>
                <w:rPr>
                  <w:rFonts w:ascii="Calibri" w:hAnsi="Calibri"/>
                  <w:color w:val="000000"/>
                  <w:sz w:val="22"/>
                  <w:szCs w:val="22"/>
                </w:rPr>
                <w:t>8.2</w:t>
              </w:r>
            </w:ins>
            <w:del w:id="780" w:author="ERCOT" w:date="2018-09-13T13:26:00Z">
              <w:r w:rsidDel="005D2EE3">
                <w:rPr>
                  <w:rFonts w:ascii="Calibri" w:hAnsi="Calibri"/>
                  <w:color w:val="000000"/>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81" w:author="ERCOT" w:date="2018-09-13T13:26:00Z">
              <w:r>
                <w:rPr>
                  <w:rFonts w:ascii="Calibri" w:hAnsi="Calibri"/>
                  <w:color w:val="000000"/>
                  <w:sz w:val="22"/>
                  <w:szCs w:val="22"/>
                </w:rPr>
                <w:t>6.0</w:t>
              </w:r>
            </w:ins>
            <w:del w:id="782" w:author="ERCOT" w:date="2018-09-13T13:26:00Z">
              <w:r w:rsidDel="005D2EE3">
                <w:rPr>
                  <w:rFonts w:ascii="Calibri" w:hAnsi="Calibri"/>
                  <w:color w:val="000000"/>
                  <w:sz w:val="22"/>
                  <w:szCs w:val="22"/>
                </w:rPr>
                <w:delText>6.9</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83" w:author="ERCOT" w:date="2018-09-13T13:26:00Z">
              <w:r>
                <w:rPr>
                  <w:rFonts w:ascii="Calibri" w:hAnsi="Calibri"/>
                  <w:color w:val="000000"/>
                  <w:sz w:val="22"/>
                  <w:szCs w:val="22"/>
                </w:rPr>
                <w:t>4.7</w:t>
              </w:r>
            </w:ins>
            <w:del w:id="784" w:author="ERCOT" w:date="2018-09-13T13:26:00Z">
              <w:r w:rsidDel="005D2EE3">
                <w:rPr>
                  <w:rFonts w:ascii="Calibri" w:hAnsi="Calibri"/>
                  <w:color w:val="000000"/>
                  <w:sz w:val="22"/>
                  <w:szCs w:val="22"/>
                </w:rPr>
                <w:delText>5.2</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785" w:author="ERCOT" w:date="2018-09-13T13:26:00Z">
              <w:r>
                <w:rPr>
                  <w:rFonts w:ascii="Calibri" w:hAnsi="Calibri"/>
                  <w:color w:val="000000"/>
                  <w:sz w:val="22"/>
                  <w:szCs w:val="22"/>
                </w:rPr>
                <w:t>4.9</w:t>
              </w:r>
            </w:ins>
            <w:del w:id="786" w:author="ERCOT" w:date="2018-09-13T13:26:00Z">
              <w:r w:rsidDel="005D2EE3">
                <w:rPr>
                  <w:rFonts w:ascii="Calibri" w:hAnsi="Calibri"/>
                  <w:color w:val="000000"/>
                  <w:sz w:val="22"/>
                  <w:szCs w:val="22"/>
                </w:rPr>
                <w:delText>8.8</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87" w:author="ERCOT" w:date="2018-09-13T13:26:00Z">
              <w:r>
                <w:rPr>
                  <w:rFonts w:ascii="Calibri" w:hAnsi="Calibri"/>
                  <w:color w:val="000000"/>
                  <w:sz w:val="22"/>
                  <w:szCs w:val="22"/>
                </w:rPr>
                <w:t>2.7</w:t>
              </w:r>
            </w:ins>
            <w:del w:id="788" w:author="ERCOT" w:date="2018-09-13T13:26:00Z">
              <w:r w:rsidDel="005D2EE3">
                <w:rPr>
                  <w:rFonts w:ascii="Calibri" w:hAnsi="Calibri"/>
                  <w:color w:val="000000"/>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89" w:author="ERCOT" w:date="2018-09-13T13:26:00Z">
              <w:r>
                <w:rPr>
                  <w:rFonts w:ascii="Calibri" w:hAnsi="Calibri"/>
                  <w:color w:val="000000"/>
                  <w:sz w:val="22"/>
                  <w:szCs w:val="22"/>
                </w:rPr>
                <w:t>1.3</w:t>
              </w:r>
            </w:ins>
            <w:del w:id="790" w:author="ERCOT" w:date="2018-09-13T13:26: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91" w:author="ERCOT" w:date="2018-09-13T13:26:00Z">
              <w:r>
                <w:rPr>
                  <w:rFonts w:ascii="Calibri" w:hAnsi="Calibri"/>
                  <w:color w:val="000000"/>
                  <w:sz w:val="22"/>
                  <w:szCs w:val="22"/>
                </w:rPr>
                <w:t>0.8</w:t>
              </w:r>
            </w:ins>
            <w:del w:id="792" w:author="ERCOT" w:date="2018-09-13T13:26:00Z">
              <w:r w:rsidDel="005D2EE3">
                <w:rPr>
                  <w:rFonts w:ascii="Calibri" w:hAnsi="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93" w:author="ERCOT" w:date="2018-09-13T13:26:00Z">
              <w:r>
                <w:rPr>
                  <w:rFonts w:ascii="Calibri" w:hAnsi="Calibri"/>
                  <w:color w:val="000000"/>
                  <w:sz w:val="22"/>
                  <w:szCs w:val="22"/>
                </w:rPr>
                <w:t>-0.5</w:t>
              </w:r>
            </w:ins>
            <w:del w:id="794" w:author="ERCOT" w:date="2018-09-13T13:26:00Z">
              <w:r w:rsidDel="005D2EE3">
                <w:rPr>
                  <w:rFonts w:ascii="Calibri" w:hAnsi="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95" w:author="ERCOT" w:date="2018-09-13T13:26:00Z">
              <w:r>
                <w:rPr>
                  <w:rFonts w:ascii="Calibri" w:hAnsi="Calibri"/>
                  <w:color w:val="000000"/>
                  <w:sz w:val="22"/>
                  <w:szCs w:val="22"/>
                </w:rPr>
                <w:t>0.9</w:t>
              </w:r>
            </w:ins>
            <w:del w:id="796" w:author="ERCOT" w:date="2018-09-13T13:26:00Z">
              <w:r w:rsidDel="005D2EE3">
                <w:rPr>
                  <w:rFonts w:ascii="Calibri" w:hAnsi="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97" w:author="ERCOT" w:date="2018-09-13T13:26:00Z">
              <w:r>
                <w:rPr>
                  <w:rFonts w:ascii="Calibri" w:hAnsi="Calibri"/>
                  <w:color w:val="000000"/>
                  <w:sz w:val="22"/>
                  <w:szCs w:val="22"/>
                </w:rPr>
                <w:t>1.5</w:t>
              </w:r>
            </w:ins>
            <w:del w:id="798" w:author="ERCOT" w:date="2018-09-13T13:26:00Z">
              <w:r w:rsidDel="005D2EE3">
                <w:rPr>
                  <w:rFonts w:ascii="Calibri" w:hAnsi="Calibri"/>
                  <w:color w:val="000000"/>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799" w:author="ERCOT" w:date="2018-09-13T13:26:00Z">
              <w:r>
                <w:rPr>
                  <w:rFonts w:ascii="Calibri" w:hAnsi="Calibri"/>
                  <w:color w:val="000000"/>
                  <w:sz w:val="22"/>
                  <w:szCs w:val="22"/>
                </w:rPr>
                <w:t>1.3</w:t>
              </w:r>
            </w:ins>
            <w:del w:id="800" w:author="ERCOT" w:date="2018-09-13T13:26:00Z">
              <w:r w:rsidDel="005D2EE3">
                <w:rPr>
                  <w:rFonts w:ascii="Calibri" w:hAnsi="Calibri"/>
                  <w:color w:val="000000"/>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01" w:author="ERCOT" w:date="2018-09-13T13:26:00Z">
              <w:r>
                <w:rPr>
                  <w:rFonts w:ascii="Calibri" w:hAnsi="Calibri"/>
                  <w:color w:val="000000"/>
                  <w:sz w:val="22"/>
                  <w:szCs w:val="22"/>
                </w:rPr>
                <w:t>1.8</w:t>
              </w:r>
            </w:ins>
            <w:del w:id="802" w:author="ERCOT" w:date="2018-09-13T13:26:00Z">
              <w:r w:rsidDel="005D2EE3">
                <w:rPr>
                  <w:rFonts w:ascii="Calibri" w:hAnsi="Calibri"/>
                  <w:color w:val="000000"/>
                  <w:sz w:val="22"/>
                  <w:szCs w:val="22"/>
                </w:rPr>
                <w:delText>2.3</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03" w:author="ERCOT" w:date="2018-09-13T13:26:00Z">
              <w:r>
                <w:rPr>
                  <w:rFonts w:ascii="Calibri" w:hAnsi="Calibri"/>
                  <w:color w:val="000000"/>
                  <w:sz w:val="22"/>
                  <w:szCs w:val="22"/>
                </w:rPr>
                <w:t>2.4</w:t>
              </w:r>
            </w:ins>
            <w:del w:id="804" w:author="ERCOT" w:date="2018-09-13T13:26:00Z">
              <w:r w:rsidDel="005D2EE3">
                <w:rPr>
                  <w:rFonts w:ascii="Calibri" w:hAnsi="Calibri"/>
                  <w:color w:val="000000"/>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05" w:author="ERCOT" w:date="2018-09-13T13:26:00Z">
              <w:r>
                <w:rPr>
                  <w:rFonts w:ascii="Calibri" w:hAnsi="Calibri"/>
                  <w:color w:val="000000"/>
                  <w:sz w:val="22"/>
                  <w:szCs w:val="22"/>
                </w:rPr>
                <w:t>0.8</w:t>
              </w:r>
            </w:ins>
            <w:del w:id="806" w:author="ERCOT" w:date="2018-09-13T13:26:00Z">
              <w:r w:rsidDel="005D2EE3">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07" w:author="ERCOT" w:date="2018-09-13T13:26:00Z">
              <w:r>
                <w:rPr>
                  <w:rFonts w:ascii="Calibri" w:hAnsi="Calibri"/>
                  <w:color w:val="000000"/>
                  <w:sz w:val="22"/>
                  <w:szCs w:val="22"/>
                </w:rPr>
                <w:t>-0.2</w:t>
              </w:r>
            </w:ins>
            <w:del w:id="808" w:author="ERCOT" w:date="2018-09-13T13:26:00Z">
              <w:r w:rsidDel="005D2EE3">
                <w:rPr>
                  <w:rFonts w:ascii="Calibri" w:hAnsi="Calibri"/>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09" w:author="ERCOT" w:date="2018-09-13T13:26:00Z">
              <w:r>
                <w:rPr>
                  <w:rFonts w:ascii="Calibri" w:hAnsi="Calibri"/>
                  <w:color w:val="000000"/>
                  <w:sz w:val="22"/>
                  <w:szCs w:val="22"/>
                </w:rPr>
                <w:t>-0.7</w:t>
              </w:r>
            </w:ins>
            <w:del w:id="810" w:author="ERCOT" w:date="2018-09-13T13:26:00Z">
              <w:r w:rsidDel="005D2EE3">
                <w:rPr>
                  <w:rFonts w:ascii="Calibri" w:hAnsi="Calibri"/>
                  <w:color w:val="000000"/>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11" w:author="ERCOT" w:date="2018-09-13T13:26:00Z">
              <w:r>
                <w:rPr>
                  <w:rFonts w:ascii="Calibri" w:hAnsi="Calibri"/>
                  <w:color w:val="000000"/>
                  <w:sz w:val="22"/>
                  <w:szCs w:val="22"/>
                </w:rPr>
                <w:t>-0.3</w:t>
              </w:r>
            </w:ins>
            <w:del w:id="812" w:author="ERCOT" w:date="2018-09-13T13:26:00Z">
              <w:r w:rsidDel="005D2EE3">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13" w:author="ERCOT" w:date="2018-09-13T13:26:00Z">
              <w:r>
                <w:rPr>
                  <w:rFonts w:ascii="Calibri" w:hAnsi="Calibri"/>
                  <w:color w:val="000000"/>
                  <w:sz w:val="22"/>
                  <w:szCs w:val="22"/>
                </w:rPr>
                <w:t>0.9</w:t>
              </w:r>
            </w:ins>
            <w:del w:id="814" w:author="ERCOT" w:date="2018-09-13T13:26:00Z">
              <w:r w:rsidDel="005D2EE3">
                <w:rPr>
                  <w:rFonts w:ascii="Calibri" w:hAnsi="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15" w:author="ERCOT" w:date="2018-09-13T13:26:00Z">
              <w:r>
                <w:rPr>
                  <w:rFonts w:ascii="Calibri" w:hAnsi="Calibri"/>
                  <w:color w:val="000000"/>
                  <w:sz w:val="22"/>
                  <w:szCs w:val="22"/>
                </w:rPr>
                <w:t>2.7</w:t>
              </w:r>
            </w:ins>
            <w:del w:id="816" w:author="ERCOT" w:date="2018-09-13T13:26:00Z">
              <w:r w:rsidDel="005D2EE3">
                <w:rPr>
                  <w:rFonts w:ascii="Calibri" w:hAnsi="Calibri"/>
                  <w:color w:val="000000"/>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17" w:author="ERCOT" w:date="2018-09-13T13:26:00Z">
              <w:r>
                <w:rPr>
                  <w:rFonts w:ascii="Calibri" w:hAnsi="Calibri"/>
                  <w:color w:val="000000"/>
                  <w:sz w:val="22"/>
                  <w:szCs w:val="22"/>
                </w:rPr>
                <w:t>4.6</w:t>
              </w:r>
            </w:ins>
            <w:del w:id="818" w:author="ERCOT" w:date="2018-09-13T13:26:00Z">
              <w:r w:rsidDel="005D2EE3">
                <w:rPr>
                  <w:rFonts w:ascii="Calibri" w:hAnsi="Calibri"/>
                  <w:color w:val="000000"/>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19" w:author="ERCOT" w:date="2018-09-13T13:26:00Z">
              <w:r>
                <w:rPr>
                  <w:rFonts w:ascii="Calibri" w:hAnsi="Calibri"/>
                  <w:color w:val="000000"/>
                  <w:sz w:val="22"/>
                  <w:szCs w:val="22"/>
                </w:rPr>
                <w:t>5.3</w:t>
              </w:r>
            </w:ins>
            <w:del w:id="820" w:author="ERCOT" w:date="2018-09-13T13:26:00Z">
              <w:r w:rsidDel="005D2EE3">
                <w:rPr>
                  <w:rFonts w:ascii="Calibri" w:hAnsi="Calibri"/>
                  <w:color w:val="000000"/>
                  <w:sz w:val="22"/>
                  <w:szCs w:val="22"/>
                </w:rPr>
                <w:delText>6.2</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21" w:author="ERCOT" w:date="2018-09-13T13:26:00Z">
              <w:r>
                <w:rPr>
                  <w:rFonts w:ascii="Calibri" w:hAnsi="Calibri"/>
                  <w:color w:val="000000"/>
                  <w:sz w:val="22"/>
                  <w:szCs w:val="22"/>
                </w:rPr>
                <w:t>4.5</w:t>
              </w:r>
            </w:ins>
            <w:del w:id="822" w:author="ERCOT" w:date="2018-09-13T13:26:00Z">
              <w:r w:rsidDel="005D2EE3">
                <w:rPr>
                  <w:rFonts w:ascii="Calibri" w:hAnsi="Calibri"/>
                  <w:color w:val="000000"/>
                  <w:sz w:val="22"/>
                  <w:szCs w:val="22"/>
                </w:rPr>
                <w:delText>4.1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23" w:author="ERCOT" w:date="2018-09-13T13:26:00Z">
              <w:r>
                <w:rPr>
                  <w:rFonts w:ascii="Calibri" w:hAnsi="Calibri"/>
                  <w:color w:val="000000"/>
                  <w:sz w:val="22"/>
                  <w:szCs w:val="22"/>
                </w:rPr>
                <w:t>3.7</w:t>
              </w:r>
            </w:ins>
            <w:del w:id="824" w:author="ERCOT" w:date="2018-09-13T13:26:00Z">
              <w:r w:rsidDel="005D2EE3">
                <w:rPr>
                  <w:rFonts w:ascii="Calibri" w:hAnsi="Calibri"/>
                  <w:color w:val="000000"/>
                  <w:sz w:val="22"/>
                  <w:szCs w:val="22"/>
                </w:rPr>
                <w:delText>4.1</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25" w:author="ERCOT" w:date="2018-09-13T13:26:00Z">
              <w:r>
                <w:rPr>
                  <w:rFonts w:ascii="Calibri" w:hAnsi="Calibri"/>
                  <w:color w:val="000000"/>
                  <w:sz w:val="22"/>
                  <w:szCs w:val="22"/>
                </w:rPr>
                <w:t>5.4</w:t>
              </w:r>
            </w:ins>
            <w:del w:id="826" w:author="ERCOT" w:date="2018-09-13T13:26:00Z">
              <w:r w:rsidDel="005D2EE3">
                <w:rPr>
                  <w:rFonts w:ascii="Calibri" w:hAnsi="Calibri"/>
                  <w:color w:val="000000"/>
                  <w:sz w:val="22"/>
                  <w:szCs w:val="22"/>
                </w:rPr>
                <w:delText>6.5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27" w:author="ERCOT" w:date="2018-09-13T13:26:00Z">
              <w:r>
                <w:rPr>
                  <w:rFonts w:ascii="Calibri" w:hAnsi="Calibri"/>
                  <w:color w:val="000000"/>
                  <w:sz w:val="22"/>
                  <w:szCs w:val="22"/>
                </w:rPr>
                <w:t>9.6</w:t>
              </w:r>
            </w:ins>
            <w:del w:id="828" w:author="ERCOT" w:date="2018-09-13T13:26:00Z">
              <w:r w:rsidDel="005D2EE3">
                <w:rPr>
                  <w:rFonts w:ascii="Calibri" w:hAnsi="Calibri"/>
                  <w:color w:val="000000"/>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29" w:author="ERCOT" w:date="2018-09-13T13:26:00Z">
              <w:r>
                <w:rPr>
                  <w:rFonts w:ascii="Calibri" w:hAnsi="Calibri"/>
                  <w:color w:val="000000"/>
                  <w:sz w:val="22"/>
                  <w:szCs w:val="22"/>
                </w:rPr>
                <w:t>7.0</w:t>
              </w:r>
            </w:ins>
            <w:del w:id="830" w:author="ERCOT" w:date="2018-09-13T13:26:00Z">
              <w:r w:rsidDel="005D2EE3">
                <w:rPr>
                  <w:rFonts w:ascii="Calibri" w:hAnsi="Calibri"/>
                  <w:color w:val="000000"/>
                  <w:sz w:val="22"/>
                  <w:szCs w:val="22"/>
                </w:rPr>
                <w:delText>8.0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31" w:author="ERCOT" w:date="2018-09-13T13:26:00Z">
              <w:r>
                <w:rPr>
                  <w:rFonts w:ascii="Calibri" w:hAnsi="Calibri"/>
                  <w:color w:val="000000"/>
                  <w:sz w:val="22"/>
                  <w:szCs w:val="22"/>
                </w:rPr>
                <w:t>4.8</w:t>
              </w:r>
            </w:ins>
            <w:del w:id="832" w:author="ERCOT" w:date="2018-09-13T13:26:00Z">
              <w:r w:rsidDel="005D2EE3">
                <w:rPr>
                  <w:rFonts w:ascii="Calibri" w:hAnsi="Calibri"/>
                  <w:color w:val="000000"/>
                  <w:sz w:val="22"/>
                  <w:szCs w:val="22"/>
                </w:rPr>
                <w:delText>5.1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833" w:author="ERCOT" w:date="2018-09-13T13:26:00Z">
              <w:r>
                <w:rPr>
                  <w:rFonts w:ascii="Calibri" w:hAnsi="Calibri"/>
                  <w:color w:val="000000"/>
                  <w:sz w:val="22"/>
                  <w:szCs w:val="22"/>
                </w:rPr>
                <w:t>3.3</w:t>
              </w:r>
            </w:ins>
            <w:del w:id="834" w:author="ERCOT" w:date="2018-09-13T13:26:00Z">
              <w:r w:rsidDel="005D2EE3">
                <w:rPr>
                  <w:rFonts w:ascii="Calibri" w:hAnsi="Calibri"/>
                  <w:color w:val="000000"/>
                  <w:sz w:val="22"/>
                  <w:szCs w:val="22"/>
                </w:rPr>
                <w:delText>5.2</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35" w:author="ERCOT" w:date="2018-09-13T13:26:00Z">
              <w:r>
                <w:rPr>
                  <w:rFonts w:ascii="Calibri" w:hAnsi="Calibri"/>
                  <w:color w:val="000000"/>
                  <w:sz w:val="22"/>
                  <w:szCs w:val="22"/>
                </w:rPr>
                <w:t>1.2</w:t>
              </w:r>
            </w:ins>
            <w:del w:id="836" w:author="ERCOT" w:date="2018-09-13T13:26:00Z">
              <w:r w:rsidDel="005D2EE3">
                <w:rPr>
                  <w:rFonts w:ascii="Calibri" w:hAnsi="Calibri"/>
                  <w:color w:val="000000"/>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37" w:author="ERCOT" w:date="2018-09-13T13:26:00Z">
              <w:r>
                <w:rPr>
                  <w:rFonts w:ascii="Calibri" w:hAnsi="Calibri"/>
                  <w:color w:val="000000"/>
                  <w:sz w:val="22"/>
                  <w:szCs w:val="22"/>
                </w:rPr>
                <w:t>1.1</w:t>
              </w:r>
            </w:ins>
            <w:del w:id="838" w:author="ERCOT" w:date="2018-09-13T13:26:00Z">
              <w:r w:rsidDel="005D2EE3">
                <w:rPr>
                  <w:rFonts w:ascii="Calibri" w:hAnsi="Calibri"/>
                  <w:color w:val="000000"/>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39" w:author="ERCOT" w:date="2018-09-13T13:26:00Z">
              <w:r>
                <w:rPr>
                  <w:rFonts w:ascii="Calibri" w:hAnsi="Calibri"/>
                  <w:color w:val="000000"/>
                  <w:sz w:val="22"/>
                  <w:szCs w:val="22"/>
                </w:rPr>
                <w:t>1.2</w:t>
              </w:r>
            </w:ins>
            <w:del w:id="840" w:author="ERCOT" w:date="2018-09-13T13:26:00Z">
              <w:r w:rsidDel="005D2EE3">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41" w:author="ERCOT" w:date="2018-09-13T13:26:00Z">
              <w:r>
                <w:rPr>
                  <w:rFonts w:ascii="Calibri" w:hAnsi="Calibri"/>
                  <w:color w:val="000000"/>
                  <w:sz w:val="22"/>
                  <w:szCs w:val="22"/>
                </w:rPr>
                <w:t>0.8</w:t>
              </w:r>
            </w:ins>
            <w:del w:id="842" w:author="ERCOT" w:date="2018-09-13T13:26:00Z">
              <w:r w:rsidDel="005D2EE3">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43" w:author="ERCOT" w:date="2018-09-13T13:26:00Z">
              <w:r>
                <w:rPr>
                  <w:rFonts w:ascii="Calibri" w:hAnsi="Calibri"/>
                  <w:color w:val="000000"/>
                  <w:sz w:val="22"/>
                  <w:szCs w:val="22"/>
                </w:rPr>
                <w:t>0.8</w:t>
              </w:r>
            </w:ins>
            <w:del w:id="844" w:author="ERCOT" w:date="2018-09-13T13:26:00Z">
              <w:r w:rsidDel="005D2EE3">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45" w:author="ERCOT" w:date="2018-09-13T13:26:00Z">
              <w:r>
                <w:rPr>
                  <w:rFonts w:ascii="Calibri" w:hAnsi="Calibri"/>
                  <w:color w:val="000000"/>
                  <w:sz w:val="22"/>
                  <w:szCs w:val="22"/>
                </w:rPr>
                <w:t>0.1</w:t>
              </w:r>
            </w:ins>
            <w:del w:id="846" w:author="ERCOT" w:date="2018-09-13T13:26:00Z">
              <w:r w:rsidDel="005D2EE3">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47" w:author="ERCOT" w:date="2018-09-13T13:26:00Z">
              <w:r>
                <w:rPr>
                  <w:rFonts w:ascii="Calibri" w:hAnsi="Calibri"/>
                  <w:color w:val="000000"/>
                  <w:sz w:val="22"/>
                  <w:szCs w:val="22"/>
                </w:rPr>
                <w:t>-0.3</w:t>
              </w:r>
            </w:ins>
            <w:del w:id="848" w:author="ERCOT" w:date="2018-09-13T13:26:00Z">
              <w:r w:rsidDel="005D2EE3">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49" w:author="ERCOT" w:date="2018-09-13T13:26:00Z">
              <w:r>
                <w:rPr>
                  <w:rFonts w:ascii="Calibri" w:hAnsi="Calibri"/>
                  <w:color w:val="000000"/>
                  <w:sz w:val="22"/>
                  <w:szCs w:val="22"/>
                </w:rPr>
                <w:t>0.0</w:t>
              </w:r>
            </w:ins>
            <w:del w:id="850" w:author="ERCOT" w:date="2018-09-13T13:26:00Z">
              <w:r w:rsidDel="005D2EE3">
                <w:rPr>
                  <w:rFonts w:ascii="Calibri" w:hAnsi="Calibri"/>
                  <w:color w:val="000000"/>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51" w:author="ERCOT" w:date="2018-09-13T13:26:00Z">
              <w:r>
                <w:rPr>
                  <w:rFonts w:ascii="Calibri" w:hAnsi="Calibri"/>
                  <w:color w:val="000000"/>
                  <w:sz w:val="22"/>
                  <w:szCs w:val="22"/>
                </w:rPr>
                <w:t>-0.1</w:t>
              </w:r>
            </w:ins>
            <w:del w:id="852" w:author="ERCOT" w:date="2018-09-13T13:26:00Z">
              <w:r w:rsidDel="005D2EE3">
                <w:rPr>
                  <w:rFonts w:ascii="Calibri" w:hAnsi="Calibri"/>
                  <w:color w:val="000000"/>
                  <w:sz w:val="22"/>
                  <w:szCs w:val="22"/>
                </w:rPr>
                <w:delText>0.4</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53" w:author="ERCOT" w:date="2018-09-13T13:26:00Z">
              <w:r>
                <w:rPr>
                  <w:rFonts w:ascii="Calibri" w:hAnsi="Calibri"/>
                  <w:color w:val="000000"/>
                  <w:sz w:val="22"/>
                  <w:szCs w:val="22"/>
                </w:rPr>
                <w:t>-1.0</w:t>
              </w:r>
            </w:ins>
            <w:del w:id="854"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55" w:author="ERCOT" w:date="2018-09-13T13:26:00Z">
              <w:r>
                <w:rPr>
                  <w:rFonts w:ascii="Calibri" w:hAnsi="Calibri"/>
                  <w:color w:val="000000"/>
                  <w:sz w:val="22"/>
                  <w:szCs w:val="22"/>
                </w:rPr>
                <w:t>-0.7</w:t>
              </w:r>
            </w:ins>
            <w:del w:id="856"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57" w:author="ERCOT" w:date="2018-09-13T13:26:00Z">
              <w:r>
                <w:rPr>
                  <w:rFonts w:ascii="Calibri" w:hAnsi="Calibri"/>
                  <w:color w:val="000000"/>
                  <w:sz w:val="22"/>
                  <w:szCs w:val="22"/>
                </w:rPr>
                <w:t>-0.2</w:t>
              </w:r>
            </w:ins>
            <w:del w:id="858" w:author="ERCOT" w:date="2018-09-13T13:26:00Z">
              <w:r w:rsidDel="005D2EE3">
                <w:rPr>
                  <w:rFonts w:ascii="Calibri" w:hAnsi="Calibri"/>
                  <w:color w:val="000000"/>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59" w:author="ERCOT" w:date="2018-09-13T13:26:00Z">
              <w:r>
                <w:rPr>
                  <w:rFonts w:ascii="Calibri" w:hAnsi="Calibri"/>
                  <w:color w:val="000000"/>
                  <w:sz w:val="22"/>
                  <w:szCs w:val="22"/>
                </w:rPr>
                <w:t>0.5</w:t>
              </w:r>
            </w:ins>
            <w:del w:id="860"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61" w:author="ERCOT" w:date="2018-09-13T13:26:00Z">
              <w:r>
                <w:rPr>
                  <w:rFonts w:ascii="Calibri" w:hAnsi="Calibri"/>
                  <w:color w:val="000000"/>
                  <w:sz w:val="22"/>
                  <w:szCs w:val="22"/>
                </w:rPr>
                <w:t>3.1</w:t>
              </w:r>
            </w:ins>
            <w:del w:id="862" w:author="ERCOT" w:date="2018-09-13T13:26: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63" w:author="ERCOT" w:date="2018-09-13T13:26:00Z">
              <w:r>
                <w:rPr>
                  <w:rFonts w:ascii="Calibri" w:hAnsi="Calibri"/>
                  <w:color w:val="000000"/>
                  <w:sz w:val="22"/>
                  <w:szCs w:val="22"/>
                </w:rPr>
                <w:t>3.3</w:t>
              </w:r>
            </w:ins>
            <w:del w:id="864" w:author="ERCOT" w:date="2018-09-13T13:26:00Z">
              <w:r w:rsidDel="005D2EE3">
                <w:rPr>
                  <w:rFonts w:ascii="Calibri" w:hAnsi="Calibri"/>
                  <w:color w:val="000000"/>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65" w:author="ERCOT" w:date="2018-09-13T13:26:00Z">
              <w:r>
                <w:rPr>
                  <w:rFonts w:ascii="Calibri" w:hAnsi="Calibri"/>
                  <w:color w:val="000000"/>
                  <w:sz w:val="22"/>
                  <w:szCs w:val="22"/>
                </w:rPr>
                <w:t>5.7</w:t>
              </w:r>
            </w:ins>
            <w:del w:id="866" w:author="ERCOT" w:date="2018-09-13T13:26:00Z">
              <w:r w:rsidDel="005D2EE3">
                <w:rPr>
                  <w:rFonts w:ascii="Calibri" w:hAnsi="Calibri"/>
                  <w:color w:val="000000"/>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67" w:author="ERCOT" w:date="2018-09-13T13:26:00Z">
              <w:r>
                <w:rPr>
                  <w:rFonts w:ascii="Calibri" w:hAnsi="Calibri"/>
                  <w:color w:val="000000"/>
                  <w:sz w:val="22"/>
                  <w:szCs w:val="22"/>
                </w:rPr>
                <w:t>5.9</w:t>
              </w:r>
            </w:ins>
            <w:del w:id="868" w:author="ERCOT" w:date="2018-09-13T13:26:00Z">
              <w:r w:rsidDel="005D2EE3">
                <w:rPr>
                  <w:rFonts w:ascii="Calibri" w:hAnsi="Calibri"/>
                  <w:color w:val="000000"/>
                  <w:sz w:val="22"/>
                  <w:szCs w:val="22"/>
                </w:rPr>
                <w:delText>5.3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69" w:author="ERCOT" w:date="2018-09-13T13:26:00Z">
              <w:r>
                <w:rPr>
                  <w:rFonts w:ascii="Calibri" w:hAnsi="Calibri"/>
                  <w:color w:val="000000"/>
                  <w:sz w:val="22"/>
                  <w:szCs w:val="22"/>
                </w:rPr>
                <w:t>5.0</w:t>
              </w:r>
            </w:ins>
            <w:del w:id="870" w:author="ERCOT" w:date="2018-09-13T13:26:00Z">
              <w:r w:rsidDel="005D2EE3">
                <w:rPr>
                  <w:rFonts w:ascii="Calibri" w:hAnsi="Calibri"/>
                  <w:color w:val="000000"/>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71" w:author="ERCOT" w:date="2018-09-13T13:26:00Z">
              <w:r>
                <w:rPr>
                  <w:rFonts w:ascii="Calibri" w:hAnsi="Calibri"/>
                  <w:color w:val="000000"/>
                  <w:sz w:val="22"/>
                  <w:szCs w:val="22"/>
                </w:rPr>
                <w:t>3.5</w:t>
              </w:r>
            </w:ins>
            <w:del w:id="872" w:author="ERCOT" w:date="2018-09-13T13:26:00Z">
              <w:r w:rsidDel="005D2EE3">
                <w:rPr>
                  <w:rFonts w:ascii="Calibri" w:hAnsi="Calibri"/>
                  <w:color w:val="000000"/>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73" w:author="ERCOT" w:date="2018-09-13T13:26:00Z">
              <w:r>
                <w:rPr>
                  <w:rFonts w:ascii="Calibri" w:hAnsi="Calibri"/>
                  <w:color w:val="000000"/>
                  <w:sz w:val="22"/>
                  <w:szCs w:val="22"/>
                </w:rPr>
                <w:t>4.5</w:t>
              </w:r>
            </w:ins>
            <w:del w:id="874" w:author="ERCOT" w:date="2018-09-13T13:26:00Z">
              <w:r w:rsidDel="005D2EE3">
                <w:rPr>
                  <w:rFonts w:ascii="Calibri" w:hAnsi="Calibri"/>
                  <w:color w:val="000000"/>
                  <w:sz w:val="22"/>
                  <w:szCs w:val="22"/>
                </w:rPr>
                <w:delText>4.5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75" w:author="ERCOT" w:date="2018-09-13T13:26:00Z">
              <w:r>
                <w:rPr>
                  <w:rFonts w:ascii="Calibri" w:hAnsi="Calibri"/>
                  <w:color w:val="000000"/>
                  <w:sz w:val="22"/>
                  <w:szCs w:val="22"/>
                </w:rPr>
                <w:t>8.0</w:t>
              </w:r>
            </w:ins>
            <w:del w:id="876" w:author="ERCOT" w:date="2018-09-13T13:26:00Z">
              <w:r w:rsidDel="005D2EE3">
                <w:rPr>
                  <w:rFonts w:ascii="Calibri" w:hAnsi="Calibri"/>
                  <w:color w:val="000000"/>
                  <w:sz w:val="22"/>
                  <w:szCs w:val="22"/>
                </w:rPr>
                <w:delText>7.0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77" w:author="ERCOT" w:date="2018-09-13T13:26:00Z">
              <w:r>
                <w:rPr>
                  <w:rFonts w:ascii="Calibri" w:hAnsi="Calibri"/>
                  <w:color w:val="000000"/>
                  <w:sz w:val="22"/>
                  <w:szCs w:val="22"/>
                </w:rPr>
                <w:t>5.6</w:t>
              </w:r>
            </w:ins>
            <w:del w:id="878" w:author="ERCOT" w:date="2018-09-13T13:26:00Z">
              <w:r w:rsidDel="005D2EE3">
                <w:rPr>
                  <w:rFonts w:ascii="Calibri" w:hAnsi="Calibri"/>
                  <w:color w:val="000000"/>
                  <w:sz w:val="22"/>
                  <w:szCs w:val="22"/>
                </w:rPr>
                <w:delText>7.1</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79" w:author="ERCOT" w:date="2018-09-13T13:26:00Z">
              <w:r>
                <w:rPr>
                  <w:rFonts w:ascii="Calibri" w:hAnsi="Calibri"/>
                  <w:color w:val="000000"/>
                  <w:sz w:val="22"/>
                  <w:szCs w:val="22"/>
                </w:rPr>
                <w:t>3.6</w:t>
              </w:r>
            </w:ins>
            <w:del w:id="880" w:author="ERCOT" w:date="2018-09-13T13:26:00Z">
              <w:r w:rsidDel="005D2EE3">
                <w:rPr>
                  <w:rFonts w:ascii="Calibri" w:hAnsi="Calibri"/>
                  <w:color w:val="000000"/>
                  <w:sz w:val="22"/>
                  <w:szCs w:val="22"/>
                </w:rPr>
                <w:delText>3.5</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881" w:author="ERCOT" w:date="2018-09-13T13:26:00Z">
              <w:r>
                <w:rPr>
                  <w:rFonts w:ascii="Calibri" w:hAnsi="Calibri"/>
                  <w:color w:val="000000"/>
                  <w:sz w:val="22"/>
                  <w:szCs w:val="22"/>
                </w:rPr>
                <w:t>2.7</w:t>
              </w:r>
            </w:ins>
            <w:del w:id="882" w:author="ERCOT" w:date="2018-09-13T13:26:00Z">
              <w:r w:rsidDel="005D2EE3">
                <w:rPr>
                  <w:rFonts w:ascii="Calibri" w:hAnsi="Calibri"/>
                  <w:color w:val="000000"/>
                  <w:sz w:val="22"/>
                  <w:szCs w:val="22"/>
                </w:rPr>
                <w:delText>0.5</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83" w:author="ERCOT" w:date="2018-09-13T13:26:00Z">
              <w:r>
                <w:rPr>
                  <w:rFonts w:ascii="Calibri" w:hAnsi="Calibri"/>
                  <w:color w:val="000000"/>
                  <w:sz w:val="22"/>
                  <w:szCs w:val="22"/>
                </w:rPr>
                <w:t>1.9</w:t>
              </w:r>
            </w:ins>
            <w:del w:id="884" w:author="ERCOT" w:date="2018-09-13T13:26:00Z">
              <w:r w:rsidDel="005D2EE3">
                <w:rPr>
                  <w:rFonts w:ascii="Calibri" w:hAnsi="Calibri"/>
                  <w:color w:val="000000"/>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85" w:author="ERCOT" w:date="2018-09-13T13:26:00Z">
              <w:r>
                <w:rPr>
                  <w:rFonts w:ascii="Calibri" w:hAnsi="Calibri"/>
                  <w:color w:val="000000"/>
                  <w:sz w:val="22"/>
                  <w:szCs w:val="22"/>
                </w:rPr>
                <w:t>0.3</w:t>
              </w:r>
            </w:ins>
            <w:del w:id="886" w:author="ERCOT" w:date="2018-09-13T13:26:00Z">
              <w:r w:rsidDel="005D2EE3">
                <w:rPr>
                  <w:rFonts w:ascii="Calibri" w:hAnsi="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87" w:author="ERCOT" w:date="2018-09-13T13:26:00Z">
              <w:r>
                <w:rPr>
                  <w:rFonts w:ascii="Calibri" w:hAnsi="Calibri"/>
                  <w:color w:val="000000"/>
                  <w:sz w:val="22"/>
                  <w:szCs w:val="22"/>
                </w:rPr>
                <w:t>-1.0</w:t>
              </w:r>
            </w:ins>
            <w:del w:id="888" w:author="ERCOT" w:date="2018-09-13T13:26:00Z">
              <w:r w:rsidDel="005D2EE3">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89" w:author="ERCOT" w:date="2018-09-13T13:26:00Z">
              <w:r>
                <w:rPr>
                  <w:rFonts w:ascii="Calibri" w:hAnsi="Calibri"/>
                  <w:color w:val="000000"/>
                  <w:sz w:val="22"/>
                  <w:szCs w:val="22"/>
                </w:rPr>
                <w:t>-1.4</w:t>
              </w:r>
            </w:ins>
            <w:del w:id="890" w:author="ERCOT" w:date="2018-09-13T13:26:00Z">
              <w:r w:rsidDel="005D2EE3">
                <w:rPr>
                  <w:rFonts w:ascii="Calibri" w:hAnsi="Calibri"/>
                  <w:color w:val="000000"/>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91" w:author="ERCOT" w:date="2018-09-13T13:26:00Z">
              <w:r>
                <w:rPr>
                  <w:rFonts w:ascii="Calibri" w:hAnsi="Calibri"/>
                  <w:color w:val="000000"/>
                  <w:sz w:val="22"/>
                  <w:szCs w:val="22"/>
                </w:rPr>
                <w:t>-0.6</w:t>
              </w:r>
            </w:ins>
            <w:del w:id="892" w:author="ERCOT" w:date="2018-09-13T13:26:00Z">
              <w:r w:rsidDel="005D2EE3">
                <w:rPr>
                  <w:rFonts w:ascii="Calibri" w:hAnsi="Calibri"/>
                  <w:color w:val="000000"/>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93" w:author="ERCOT" w:date="2018-09-13T13:26:00Z">
              <w:r>
                <w:rPr>
                  <w:rFonts w:ascii="Calibri" w:hAnsi="Calibri"/>
                  <w:color w:val="000000"/>
                  <w:sz w:val="22"/>
                  <w:szCs w:val="22"/>
                </w:rPr>
                <w:t>-0.3</w:t>
              </w:r>
            </w:ins>
            <w:del w:id="894" w:author="ERCOT" w:date="2018-09-13T13:26:00Z">
              <w:r w:rsidDel="005D2EE3">
                <w:rPr>
                  <w:rFonts w:ascii="Calibri" w:hAnsi="Calibri"/>
                  <w:color w:val="000000"/>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95" w:author="ERCOT" w:date="2018-09-13T13:26:00Z">
              <w:r>
                <w:rPr>
                  <w:rFonts w:ascii="Calibri" w:hAnsi="Calibri"/>
                  <w:color w:val="000000"/>
                  <w:sz w:val="22"/>
                  <w:szCs w:val="22"/>
                </w:rPr>
                <w:t>0.0</w:t>
              </w:r>
            </w:ins>
            <w:del w:id="896" w:author="ERCOT" w:date="2018-09-13T13:26:00Z">
              <w:r w:rsidDel="005D2EE3">
                <w:rPr>
                  <w:rFonts w:ascii="Calibri" w:hAnsi="Calibri"/>
                  <w:color w:val="000000"/>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97" w:author="ERCOT" w:date="2018-09-13T13:26:00Z">
              <w:r>
                <w:rPr>
                  <w:rFonts w:ascii="Calibri" w:hAnsi="Calibri"/>
                  <w:color w:val="000000"/>
                  <w:sz w:val="22"/>
                  <w:szCs w:val="22"/>
                </w:rPr>
                <w:t>0.0</w:t>
              </w:r>
            </w:ins>
            <w:del w:id="898" w:author="ERCOT" w:date="2018-09-13T13:26:00Z">
              <w:r w:rsidDel="005D2EE3">
                <w:rPr>
                  <w:rFonts w:ascii="Calibri" w:hAnsi="Calibri"/>
                  <w:color w:val="000000"/>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899" w:author="ERCOT" w:date="2018-09-13T13:26:00Z">
              <w:r>
                <w:rPr>
                  <w:rFonts w:ascii="Calibri" w:hAnsi="Calibri"/>
                  <w:color w:val="000000"/>
                  <w:sz w:val="22"/>
                  <w:szCs w:val="22"/>
                </w:rPr>
                <w:t>-0.6</w:t>
              </w:r>
            </w:ins>
            <w:del w:id="900" w:author="ERCOT" w:date="2018-09-13T13:26:00Z">
              <w:r w:rsidDel="005D2EE3">
                <w:rPr>
                  <w:rFonts w:ascii="Calibri" w:hAnsi="Calibri"/>
                  <w:color w:val="000000"/>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01" w:author="ERCOT" w:date="2018-09-13T13:26:00Z">
              <w:r>
                <w:rPr>
                  <w:rFonts w:ascii="Calibri" w:hAnsi="Calibri"/>
                  <w:color w:val="000000"/>
                  <w:sz w:val="22"/>
                  <w:szCs w:val="22"/>
                </w:rPr>
                <w:t>-1.2</w:t>
              </w:r>
            </w:ins>
            <w:del w:id="902"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03" w:author="ERCOT" w:date="2018-09-13T13:26:00Z">
              <w:r>
                <w:rPr>
                  <w:rFonts w:ascii="Calibri" w:hAnsi="Calibri"/>
                  <w:color w:val="000000"/>
                  <w:sz w:val="22"/>
                  <w:szCs w:val="22"/>
                </w:rPr>
                <w:t>-0.2</w:t>
              </w:r>
            </w:ins>
            <w:del w:id="904" w:author="ERCOT" w:date="2018-09-13T13:26:00Z">
              <w:r w:rsidDel="005D2EE3">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05" w:author="ERCOT" w:date="2018-09-13T13:26:00Z">
              <w:r>
                <w:rPr>
                  <w:rFonts w:ascii="Calibri" w:hAnsi="Calibri"/>
                  <w:color w:val="000000"/>
                  <w:sz w:val="22"/>
                  <w:szCs w:val="22"/>
                </w:rPr>
                <w:t>-0.1</w:t>
              </w:r>
            </w:ins>
            <w:del w:id="906" w:author="ERCOT" w:date="2018-09-13T13:26:00Z">
              <w:r w:rsidDel="005D2EE3">
                <w:rPr>
                  <w:rFonts w:ascii="Calibri" w:hAnsi="Calibri"/>
                  <w:color w:val="000000"/>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07" w:author="ERCOT" w:date="2018-09-13T13:26:00Z">
              <w:r>
                <w:rPr>
                  <w:rFonts w:ascii="Calibri" w:hAnsi="Calibri"/>
                  <w:color w:val="000000"/>
                  <w:sz w:val="22"/>
                  <w:szCs w:val="22"/>
                </w:rPr>
                <w:t>0.3</w:t>
              </w:r>
            </w:ins>
            <w:del w:id="908" w:author="ERCOT" w:date="2018-09-13T13:26:00Z">
              <w:r w:rsidDel="005D2EE3">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09" w:author="ERCOT" w:date="2018-09-13T13:26:00Z">
              <w:r>
                <w:rPr>
                  <w:rFonts w:ascii="Calibri" w:hAnsi="Calibri"/>
                  <w:color w:val="000000"/>
                  <w:sz w:val="22"/>
                  <w:szCs w:val="22"/>
                </w:rPr>
                <w:t>2.1</w:t>
              </w:r>
            </w:ins>
            <w:del w:id="910" w:author="ERCOT" w:date="2018-09-13T13:26:00Z">
              <w:r w:rsidDel="005D2EE3">
                <w:rPr>
                  <w:rFonts w:ascii="Calibri" w:hAnsi="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11" w:author="ERCOT" w:date="2018-09-13T13:26:00Z">
              <w:r>
                <w:rPr>
                  <w:rFonts w:ascii="Calibri" w:hAnsi="Calibri"/>
                  <w:color w:val="000000"/>
                  <w:sz w:val="22"/>
                  <w:szCs w:val="22"/>
                </w:rPr>
                <w:t>2.0</w:t>
              </w:r>
            </w:ins>
            <w:del w:id="912" w:author="ERCOT" w:date="2018-09-13T13:26:00Z">
              <w:r w:rsidDel="005D2EE3">
                <w:rPr>
                  <w:rFonts w:ascii="Calibri" w:hAnsi="Calibri"/>
                  <w:color w:val="000000"/>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13" w:author="ERCOT" w:date="2018-09-13T13:26:00Z">
              <w:r>
                <w:rPr>
                  <w:rFonts w:ascii="Calibri" w:hAnsi="Calibri"/>
                  <w:color w:val="000000"/>
                  <w:sz w:val="22"/>
                  <w:szCs w:val="22"/>
                </w:rPr>
                <w:t>4.0</w:t>
              </w:r>
            </w:ins>
            <w:del w:id="914" w:author="ERCOT" w:date="2018-09-13T13:26: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15" w:author="ERCOT" w:date="2018-09-13T13:26:00Z">
              <w:r>
                <w:rPr>
                  <w:rFonts w:ascii="Calibri" w:hAnsi="Calibri"/>
                  <w:color w:val="000000"/>
                  <w:sz w:val="22"/>
                  <w:szCs w:val="22"/>
                </w:rPr>
                <w:t>5.5</w:t>
              </w:r>
            </w:ins>
            <w:del w:id="916" w:author="ERCOT" w:date="2018-09-13T13:26:00Z">
              <w:r w:rsidDel="005D2EE3">
                <w:rPr>
                  <w:rFonts w:ascii="Calibri" w:hAnsi="Calibri"/>
                  <w:color w:val="000000"/>
                  <w:sz w:val="22"/>
                  <w:szCs w:val="22"/>
                </w:rPr>
                <w:delText>5.5</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17" w:author="ERCOT" w:date="2018-09-13T13:26:00Z">
              <w:r>
                <w:rPr>
                  <w:rFonts w:ascii="Calibri" w:hAnsi="Calibri"/>
                  <w:color w:val="000000"/>
                  <w:sz w:val="22"/>
                  <w:szCs w:val="22"/>
                </w:rPr>
                <w:t>4.6</w:t>
              </w:r>
            </w:ins>
            <w:del w:id="918" w:author="ERCOT" w:date="2018-09-13T13:26:00Z">
              <w:r w:rsidDel="005D2EE3">
                <w:rPr>
                  <w:rFonts w:ascii="Calibri" w:hAnsi="Calibri"/>
                  <w:color w:val="000000"/>
                  <w:sz w:val="22"/>
                  <w:szCs w:val="22"/>
                </w:rPr>
                <w:delText>3.7</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19" w:author="ERCOT" w:date="2018-09-13T13:26:00Z">
              <w:r>
                <w:rPr>
                  <w:rFonts w:ascii="Calibri" w:hAnsi="Calibri"/>
                  <w:color w:val="000000"/>
                  <w:sz w:val="22"/>
                  <w:szCs w:val="22"/>
                </w:rPr>
                <w:t>3.2</w:t>
              </w:r>
            </w:ins>
            <w:del w:id="920" w:author="ERCOT" w:date="2018-09-13T13:26:00Z">
              <w:r w:rsidDel="005D2EE3">
                <w:rPr>
                  <w:rFonts w:ascii="Calibri" w:hAnsi="Calibri"/>
                  <w:color w:val="000000"/>
                  <w:sz w:val="22"/>
                  <w:szCs w:val="22"/>
                </w:rPr>
                <w:delText>3.7</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21" w:author="ERCOT" w:date="2018-09-13T13:26:00Z">
              <w:r>
                <w:rPr>
                  <w:rFonts w:ascii="Calibri" w:hAnsi="Calibri"/>
                  <w:color w:val="000000"/>
                  <w:sz w:val="22"/>
                  <w:szCs w:val="22"/>
                </w:rPr>
                <w:t>2.4</w:t>
              </w:r>
            </w:ins>
            <w:del w:id="922" w:author="ERCOT" w:date="2018-09-13T13:26:00Z">
              <w:r w:rsidDel="005D2EE3">
                <w:rPr>
                  <w:rFonts w:ascii="Calibri" w:hAnsi="Calibri"/>
                  <w:color w:val="000000"/>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23" w:author="ERCOT" w:date="2018-09-13T13:26:00Z">
              <w:r>
                <w:rPr>
                  <w:rFonts w:ascii="Calibri" w:hAnsi="Calibri"/>
                  <w:color w:val="000000"/>
                  <w:sz w:val="22"/>
                  <w:szCs w:val="22"/>
                </w:rPr>
                <w:t>5.3</w:t>
              </w:r>
            </w:ins>
            <w:del w:id="924" w:author="ERCOT" w:date="2018-09-13T13:26:00Z">
              <w:r w:rsidDel="005D2EE3">
                <w:rPr>
                  <w:rFonts w:ascii="Calibri" w:hAnsi="Calibri"/>
                  <w:color w:val="000000"/>
                  <w:sz w:val="22"/>
                  <w:szCs w:val="22"/>
                </w:rPr>
                <w:delText>6.5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25" w:author="ERCOT" w:date="2018-09-13T13:26:00Z">
              <w:r>
                <w:rPr>
                  <w:rFonts w:ascii="Calibri" w:hAnsi="Calibri"/>
                  <w:color w:val="000000"/>
                  <w:sz w:val="22"/>
                  <w:szCs w:val="22"/>
                </w:rPr>
                <w:t>4.6</w:t>
              </w:r>
            </w:ins>
            <w:del w:id="926" w:author="ERCOT" w:date="2018-09-13T13:26:00Z">
              <w:r w:rsidDel="005D2EE3">
                <w:rPr>
                  <w:rFonts w:ascii="Calibri" w:hAnsi="Calibri"/>
                  <w:color w:val="000000"/>
                  <w:sz w:val="22"/>
                  <w:szCs w:val="22"/>
                </w:rPr>
                <w:delText>7.3</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27" w:author="ERCOT" w:date="2018-09-13T13:26:00Z">
              <w:r>
                <w:rPr>
                  <w:rFonts w:ascii="Calibri" w:hAnsi="Calibri"/>
                  <w:color w:val="000000"/>
                  <w:sz w:val="22"/>
                  <w:szCs w:val="22"/>
                </w:rPr>
                <w:t>2.9</w:t>
              </w:r>
            </w:ins>
            <w:del w:id="928" w:author="ERCOT" w:date="2018-09-13T13:26:00Z">
              <w:r w:rsidDel="005D2EE3">
                <w:rPr>
                  <w:rFonts w:ascii="Calibri" w:hAnsi="Calibri"/>
                  <w:color w:val="000000"/>
                  <w:sz w:val="22"/>
                  <w:szCs w:val="22"/>
                </w:rPr>
                <w:delText>4.1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929" w:author="ERCOT" w:date="2018-09-13T13:26:00Z">
              <w:r>
                <w:rPr>
                  <w:rFonts w:ascii="Calibri" w:hAnsi="Calibri"/>
                  <w:color w:val="000000"/>
                  <w:sz w:val="22"/>
                  <w:szCs w:val="22"/>
                </w:rPr>
                <w:t>4.6</w:t>
              </w:r>
            </w:ins>
            <w:del w:id="930" w:author="ERCOT" w:date="2018-09-13T13:26:00Z">
              <w:r w:rsidDel="005D2EE3">
                <w:rPr>
                  <w:rFonts w:ascii="Calibri" w:hAnsi="Calibri"/>
                  <w:color w:val="000000"/>
                  <w:sz w:val="22"/>
                  <w:szCs w:val="22"/>
                </w:rPr>
                <w:delText>3.8</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31" w:author="ERCOT" w:date="2018-09-13T13:26:00Z">
              <w:r>
                <w:rPr>
                  <w:rFonts w:ascii="Calibri" w:hAnsi="Calibri"/>
                  <w:color w:val="000000"/>
                  <w:sz w:val="22"/>
                  <w:szCs w:val="22"/>
                </w:rPr>
                <w:t>1.6</w:t>
              </w:r>
            </w:ins>
            <w:del w:id="932" w:author="ERCOT" w:date="2018-09-13T13:26:00Z">
              <w:r w:rsidDel="005D2EE3">
                <w:rPr>
                  <w:rFonts w:ascii="Calibri" w:hAnsi="Calibri"/>
                  <w:color w:val="000000"/>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33" w:author="ERCOT" w:date="2018-09-13T13:26:00Z">
              <w:r>
                <w:rPr>
                  <w:rFonts w:ascii="Calibri" w:hAnsi="Calibri"/>
                  <w:color w:val="000000"/>
                  <w:sz w:val="22"/>
                  <w:szCs w:val="22"/>
                </w:rPr>
                <w:t>-0.6</w:t>
              </w:r>
            </w:ins>
            <w:del w:id="934" w:author="ERCOT" w:date="2018-09-13T13:26:00Z">
              <w:r w:rsidDel="005D2EE3">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35" w:author="ERCOT" w:date="2018-09-13T13:26:00Z">
              <w:r>
                <w:rPr>
                  <w:rFonts w:ascii="Calibri" w:hAnsi="Calibri"/>
                  <w:color w:val="000000"/>
                  <w:sz w:val="22"/>
                  <w:szCs w:val="22"/>
                </w:rPr>
                <w:t>-1.4</w:t>
              </w:r>
            </w:ins>
            <w:del w:id="936" w:author="ERCOT" w:date="2018-09-13T13:26:00Z">
              <w:r w:rsidDel="005D2EE3">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37" w:author="ERCOT" w:date="2018-09-13T13:26:00Z">
              <w:r>
                <w:rPr>
                  <w:rFonts w:ascii="Calibri" w:hAnsi="Calibri"/>
                  <w:color w:val="000000"/>
                  <w:sz w:val="22"/>
                  <w:szCs w:val="22"/>
                </w:rPr>
                <w:t>-1.6</w:t>
              </w:r>
            </w:ins>
            <w:del w:id="938" w:author="ERCOT" w:date="2018-09-13T13:26:00Z">
              <w:r w:rsidDel="005D2EE3">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39" w:author="ERCOT" w:date="2018-09-13T13:26:00Z">
              <w:r>
                <w:rPr>
                  <w:rFonts w:ascii="Calibri" w:hAnsi="Calibri"/>
                  <w:color w:val="000000"/>
                  <w:sz w:val="22"/>
                  <w:szCs w:val="22"/>
                </w:rPr>
                <w:t>-0.8</w:t>
              </w:r>
            </w:ins>
            <w:del w:id="940" w:author="ERCOT" w:date="2018-09-13T13:26:00Z">
              <w:r w:rsidDel="005D2EE3">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41" w:author="ERCOT" w:date="2018-09-13T13:26:00Z">
              <w:r>
                <w:rPr>
                  <w:rFonts w:ascii="Calibri" w:hAnsi="Calibri"/>
                  <w:color w:val="000000"/>
                  <w:sz w:val="22"/>
                  <w:szCs w:val="22"/>
                </w:rPr>
                <w:t>-0.6</w:t>
              </w:r>
            </w:ins>
            <w:del w:id="942" w:author="ERCOT" w:date="2018-09-13T13:26:00Z">
              <w:r w:rsidDel="005D2EE3">
                <w:rPr>
                  <w:rFonts w:ascii="Calibri" w:hAnsi="Calibri"/>
                  <w:color w:val="000000"/>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43" w:author="ERCOT" w:date="2018-09-13T13:26:00Z">
              <w:r>
                <w:rPr>
                  <w:rFonts w:ascii="Calibri" w:hAnsi="Calibri"/>
                  <w:color w:val="000000"/>
                  <w:sz w:val="22"/>
                  <w:szCs w:val="22"/>
                </w:rPr>
                <w:t>-0.1</w:t>
              </w:r>
            </w:ins>
            <w:del w:id="944" w:author="ERCOT" w:date="2018-09-13T13:26:00Z">
              <w:r w:rsidDel="005D2EE3">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45" w:author="ERCOT" w:date="2018-09-13T13:26:00Z">
              <w:r>
                <w:rPr>
                  <w:rFonts w:ascii="Calibri" w:hAnsi="Calibri"/>
                  <w:color w:val="000000"/>
                  <w:sz w:val="22"/>
                  <w:szCs w:val="22"/>
                </w:rPr>
                <w:t>-0.6</w:t>
              </w:r>
            </w:ins>
            <w:del w:id="946" w:author="ERCOT" w:date="2018-09-13T13:26:00Z">
              <w:r w:rsidDel="005D2EE3">
                <w:rPr>
                  <w:rFonts w:ascii="Calibri" w:hAnsi="Calibri"/>
                  <w:color w:val="000000"/>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47" w:author="ERCOT" w:date="2018-09-13T13:26:00Z">
              <w:r>
                <w:rPr>
                  <w:rFonts w:ascii="Calibri" w:hAnsi="Calibri"/>
                  <w:color w:val="000000"/>
                  <w:sz w:val="22"/>
                  <w:szCs w:val="22"/>
                </w:rPr>
                <w:t>-0.4</w:t>
              </w:r>
            </w:ins>
            <w:del w:id="948" w:author="ERCOT" w:date="2018-09-13T13:26:00Z">
              <w:r w:rsidDel="005D2EE3">
                <w:rPr>
                  <w:rFonts w:ascii="Calibri" w:hAnsi="Calibri"/>
                  <w:color w:val="000000"/>
                  <w:sz w:val="22"/>
                  <w:szCs w:val="22"/>
                </w:rPr>
                <w:delText>0.4</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49" w:author="ERCOT" w:date="2018-09-13T13:26:00Z">
              <w:r>
                <w:rPr>
                  <w:rFonts w:ascii="Calibri" w:hAnsi="Calibri"/>
                  <w:color w:val="000000"/>
                  <w:sz w:val="22"/>
                  <w:szCs w:val="22"/>
                </w:rPr>
                <w:t>-0.4</w:t>
              </w:r>
            </w:ins>
            <w:del w:id="950" w:author="ERCOT" w:date="2018-09-13T13:26:00Z">
              <w:r w:rsidDel="005D2EE3">
                <w:rPr>
                  <w:rFonts w:ascii="Calibri" w:hAnsi="Calibri"/>
                  <w:color w:val="000000"/>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51" w:author="ERCOT" w:date="2018-09-13T13:26:00Z">
              <w:r>
                <w:rPr>
                  <w:rFonts w:ascii="Calibri" w:hAnsi="Calibri"/>
                  <w:color w:val="000000"/>
                  <w:sz w:val="22"/>
                  <w:szCs w:val="22"/>
                </w:rPr>
                <w:t>0.1</w:t>
              </w:r>
            </w:ins>
            <w:del w:id="952" w:author="ERCOT" w:date="2018-09-13T13:26:00Z">
              <w:r w:rsidDel="005D2EE3">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53" w:author="ERCOT" w:date="2018-09-13T13:26:00Z">
              <w:r>
                <w:rPr>
                  <w:rFonts w:ascii="Calibri" w:hAnsi="Calibri"/>
                  <w:color w:val="000000"/>
                  <w:sz w:val="22"/>
                  <w:szCs w:val="22"/>
                </w:rPr>
                <w:t>0.2</w:t>
              </w:r>
            </w:ins>
            <w:del w:id="954" w:author="ERCOT" w:date="2018-09-13T13:26:00Z">
              <w:r w:rsidDel="005D2EE3">
                <w:rPr>
                  <w:rFonts w:ascii="Calibri" w:hAnsi="Calibri"/>
                  <w:color w:val="000000"/>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55" w:author="ERCOT" w:date="2018-09-13T13:26:00Z">
              <w:r>
                <w:rPr>
                  <w:rFonts w:ascii="Calibri" w:hAnsi="Calibri"/>
                  <w:color w:val="000000"/>
                  <w:sz w:val="22"/>
                  <w:szCs w:val="22"/>
                </w:rPr>
                <w:t>0.0</w:t>
              </w:r>
            </w:ins>
            <w:del w:id="956"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57" w:author="ERCOT" w:date="2018-09-13T13:26:00Z">
              <w:r>
                <w:rPr>
                  <w:rFonts w:ascii="Calibri" w:hAnsi="Calibri"/>
                  <w:color w:val="000000"/>
                  <w:sz w:val="22"/>
                  <w:szCs w:val="22"/>
                </w:rPr>
                <w:t>1.6</w:t>
              </w:r>
            </w:ins>
            <w:del w:id="958" w:author="ERCOT" w:date="2018-09-13T13:26:00Z">
              <w:r w:rsidDel="005D2EE3">
                <w:rPr>
                  <w:rFonts w:ascii="Calibri" w:hAnsi="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59" w:author="ERCOT" w:date="2018-09-13T13:26:00Z">
              <w:r>
                <w:rPr>
                  <w:rFonts w:ascii="Calibri" w:hAnsi="Calibri"/>
                  <w:color w:val="000000"/>
                  <w:sz w:val="22"/>
                  <w:szCs w:val="22"/>
                </w:rPr>
                <w:t>3.3</w:t>
              </w:r>
            </w:ins>
            <w:del w:id="960" w:author="ERCOT" w:date="2018-09-13T13:26:00Z">
              <w:r w:rsidDel="005D2EE3">
                <w:rPr>
                  <w:rFonts w:ascii="Calibri" w:hAnsi="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61" w:author="ERCOT" w:date="2018-09-13T13:26:00Z">
              <w:r>
                <w:rPr>
                  <w:rFonts w:ascii="Calibri" w:hAnsi="Calibri"/>
                  <w:color w:val="000000"/>
                  <w:sz w:val="22"/>
                  <w:szCs w:val="22"/>
                </w:rPr>
                <w:t>4.4</w:t>
              </w:r>
            </w:ins>
            <w:del w:id="962" w:author="ERCOT" w:date="2018-09-13T13:26: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63" w:author="ERCOT" w:date="2018-09-13T13:26:00Z">
              <w:r>
                <w:rPr>
                  <w:rFonts w:ascii="Calibri" w:hAnsi="Calibri"/>
                  <w:color w:val="000000"/>
                  <w:sz w:val="22"/>
                  <w:szCs w:val="22"/>
                </w:rPr>
                <w:t>6.1</w:t>
              </w:r>
            </w:ins>
            <w:del w:id="964" w:author="ERCOT" w:date="2018-09-13T13:26:00Z">
              <w:r w:rsidDel="005D2EE3">
                <w:rPr>
                  <w:rFonts w:ascii="Calibri" w:hAnsi="Calibri"/>
                  <w:color w:val="000000"/>
                  <w:sz w:val="22"/>
                  <w:szCs w:val="22"/>
                </w:rPr>
                <w:delText>4.9</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65" w:author="ERCOT" w:date="2018-09-13T13:26:00Z">
              <w:r>
                <w:rPr>
                  <w:rFonts w:ascii="Calibri" w:hAnsi="Calibri"/>
                  <w:color w:val="000000"/>
                  <w:sz w:val="22"/>
                  <w:szCs w:val="22"/>
                </w:rPr>
                <w:t>4.7</w:t>
              </w:r>
            </w:ins>
            <w:del w:id="966" w:author="ERCOT" w:date="2018-09-13T13:26:00Z">
              <w:r w:rsidDel="005D2EE3">
                <w:rPr>
                  <w:rFonts w:ascii="Calibri" w:hAnsi="Calibri"/>
                  <w:color w:val="000000"/>
                  <w:sz w:val="22"/>
                  <w:szCs w:val="22"/>
                </w:rPr>
                <w:delText>3.0</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67" w:author="ERCOT" w:date="2018-09-13T13:26:00Z">
              <w:r>
                <w:rPr>
                  <w:rFonts w:ascii="Calibri" w:hAnsi="Calibri"/>
                  <w:color w:val="000000"/>
                  <w:sz w:val="22"/>
                  <w:szCs w:val="22"/>
                </w:rPr>
                <w:t>3.5</w:t>
              </w:r>
            </w:ins>
            <w:del w:id="968" w:author="ERCOT" w:date="2018-09-13T13:26:00Z">
              <w:r w:rsidDel="005D2EE3">
                <w:rPr>
                  <w:rFonts w:ascii="Calibri" w:hAnsi="Calibri"/>
                  <w:color w:val="000000"/>
                  <w:sz w:val="22"/>
                  <w:szCs w:val="22"/>
                </w:rPr>
                <w:delText>2.5</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69" w:author="ERCOT" w:date="2018-09-13T13:26:00Z">
              <w:r>
                <w:rPr>
                  <w:rFonts w:ascii="Calibri" w:hAnsi="Calibri"/>
                  <w:color w:val="000000"/>
                  <w:sz w:val="22"/>
                  <w:szCs w:val="22"/>
                </w:rPr>
                <w:t>4.8</w:t>
              </w:r>
            </w:ins>
            <w:del w:id="970" w:author="ERCOT" w:date="2018-09-13T13:26:00Z">
              <w:r w:rsidDel="005D2EE3">
                <w:rPr>
                  <w:rFonts w:ascii="Calibri" w:hAnsi="Calibri"/>
                  <w:color w:val="000000"/>
                  <w:sz w:val="22"/>
                  <w:szCs w:val="22"/>
                </w:rPr>
                <w:delText>3.9</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71" w:author="ERCOT" w:date="2018-09-13T13:26:00Z">
              <w:r>
                <w:rPr>
                  <w:rFonts w:ascii="Calibri" w:hAnsi="Calibri"/>
                  <w:color w:val="000000"/>
                  <w:sz w:val="22"/>
                  <w:szCs w:val="22"/>
                </w:rPr>
                <w:t>6.8</w:t>
              </w:r>
            </w:ins>
            <w:del w:id="972" w:author="ERCOT" w:date="2018-09-13T13:26:00Z">
              <w:r w:rsidDel="005D2EE3">
                <w:rPr>
                  <w:rFonts w:ascii="Calibri" w:hAnsi="Calibri"/>
                  <w:color w:val="000000"/>
                  <w:sz w:val="22"/>
                  <w:szCs w:val="22"/>
                </w:rPr>
                <w:delText>5.9</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73" w:author="ERCOT" w:date="2018-09-13T13:26:00Z">
              <w:r>
                <w:rPr>
                  <w:rFonts w:ascii="Calibri" w:hAnsi="Calibri"/>
                  <w:color w:val="000000"/>
                  <w:sz w:val="22"/>
                  <w:szCs w:val="22"/>
                </w:rPr>
                <w:t>5.0</w:t>
              </w:r>
            </w:ins>
            <w:del w:id="974" w:author="ERCOT" w:date="2018-09-13T13:26:00Z">
              <w:r w:rsidDel="005D2EE3">
                <w:rPr>
                  <w:rFonts w:ascii="Calibri" w:hAnsi="Calibri"/>
                  <w:color w:val="000000"/>
                  <w:sz w:val="22"/>
                  <w:szCs w:val="22"/>
                </w:rPr>
                <w:delText>6.2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75" w:author="ERCOT" w:date="2018-09-13T13:26:00Z">
              <w:r>
                <w:rPr>
                  <w:rFonts w:ascii="Calibri" w:hAnsi="Calibri"/>
                  <w:color w:val="000000"/>
                  <w:sz w:val="22"/>
                  <w:szCs w:val="22"/>
                </w:rPr>
                <w:t>3.1</w:t>
              </w:r>
            </w:ins>
            <w:del w:id="976" w:author="ERCOT" w:date="2018-09-13T13:26:00Z">
              <w:r w:rsidDel="005D2EE3">
                <w:rPr>
                  <w:rFonts w:ascii="Calibri" w:hAnsi="Calibri"/>
                  <w:color w:val="000000"/>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977" w:author="ERCOT" w:date="2018-09-13T13:26:00Z">
              <w:r>
                <w:rPr>
                  <w:rFonts w:ascii="Calibri" w:hAnsi="Calibri"/>
                  <w:color w:val="000000"/>
                  <w:sz w:val="22"/>
                  <w:szCs w:val="22"/>
                </w:rPr>
                <w:t>2.2</w:t>
              </w:r>
            </w:ins>
            <w:del w:id="978" w:author="ERCOT" w:date="2018-09-13T13:26:00Z">
              <w:r w:rsidDel="005D2EE3">
                <w:rPr>
                  <w:rFonts w:ascii="Calibri" w:hAnsi="Calibri"/>
                  <w:color w:val="000000"/>
                  <w:sz w:val="22"/>
                  <w:szCs w:val="22"/>
                </w:rPr>
                <w:delText>8.6</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79" w:author="ERCOT" w:date="2018-09-13T13:26:00Z">
              <w:r>
                <w:rPr>
                  <w:rFonts w:ascii="Calibri" w:hAnsi="Calibri"/>
                  <w:color w:val="000000"/>
                  <w:sz w:val="22"/>
                  <w:szCs w:val="22"/>
                </w:rPr>
                <w:t>0.6</w:t>
              </w:r>
            </w:ins>
            <w:del w:id="980" w:author="ERCOT" w:date="2018-09-13T13:26:00Z">
              <w:r w:rsidDel="005D2EE3">
                <w:rPr>
                  <w:rFonts w:ascii="Calibri" w:hAnsi="Calibri"/>
                  <w:color w:val="000000"/>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81" w:author="ERCOT" w:date="2018-09-13T13:26:00Z">
              <w:r>
                <w:rPr>
                  <w:rFonts w:ascii="Calibri" w:hAnsi="Calibri"/>
                  <w:color w:val="000000"/>
                  <w:sz w:val="22"/>
                  <w:szCs w:val="22"/>
                </w:rPr>
                <w:t>-0.9</w:t>
              </w:r>
            </w:ins>
            <w:del w:id="982" w:author="ERCOT" w:date="2018-09-13T13:26:00Z">
              <w:r w:rsidDel="005D2EE3">
                <w:rPr>
                  <w:rFonts w:ascii="Calibri" w:hAnsi="Calibri"/>
                  <w:color w:val="000000"/>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83" w:author="ERCOT" w:date="2018-09-13T13:26:00Z">
              <w:r>
                <w:rPr>
                  <w:rFonts w:ascii="Calibri" w:hAnsi="Calibri"/>
                  <w:color w:val="000000"/>
                  <w:sz w:val="22"/>
                  <w:szCs w:val="22"/>
                </w:rPr>
                <w:t>-1.7</w:t>
              </w:r>
            </w:ins>
            <w:del w:id="984" w:author="ERCOT" w:date="2018-09-13T13:26:00Z">
              <w:r w:rsidDel="005D2EE3">
                <w:rPr>
                  <w:rFonts w:ascii="Calibri" w:hAnsi="Calibri"/>
                  <w:color w:val="000000"/>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85" w:author="ERCOT" w:date="2018-09-13T13:26:00Z">
              <w:r>
                <w:rPr>
                  <w:rFonts w:ascii="Calibri" w:hAnsi="Calibri"/>
                  <w:color w:val="000000"/>
                  <w:sz w:val="22"/>
                  <w:szCs w:val="22"/>
                </w:rPr>
                <w:t>-1.4</w:t>
              </w:r>
            </w:ins>
            <w:del w:id="986" w:author="ERCOT" w:date="2018-09-13T13:26:00Z">
              <w:r w:rsidDel="005D2EE3">
                <w:rPr>
                  <w:rFonts w:ascii="Calibri" w:hAnsi="Calibri"/>
                  <w:color w:val="000000"/>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87" w:author="ERCOT" w:date="2018-09-13T13:26:00Z">
              <w:r>
                <w:rPr>
                  <w:rFonts w:ascii="Calibri" w:hAnsi="Calibri"/>
                  <w:color w:val="000000"/>
                  <w:sz w:val="22"/>
                  <w:szCs w:val="22"/>
                </w:rPr>
                <w:t>-1.0</w:t>
              </w:r>
            </w:ins>
            <w:del w:id="988" w:author="ERCOT" w:date="2018-09-13T13:26:00Z">
              <w:r w:rsidDel="005D2EE3">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89" w:author="ERCOT" w:date="2018-09-13T13:26:00Z">
              <w:r>
                <w:rPr>
                  <w:rFonts w:ascii="Calibri" w:hAnsi="Calibri"/>
                  <w:color w:val="000000"/>
                  <w:sz w:val="22"/>
                  <w:szCs w:val="22"/>
                </w:rPr>
                <w:t>-0.1</w:t>
              </w:r>
            </w:ins>
            <w:del w:id="990"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91" w:author="ERCOT" w:date="2018-09-13T13:26:00Z">
              <w:r>
                <w:rPr>
                  <w:rFonts w:ascii="Calibri" w:hAnsi="Calibri"/>
                  <w:color w:val="000000"/>
                  <w:sz w:val="22"/>
                  <w:szCs w:val="22"/>
                </w:rPr>
                <w:t>-0.1</w:t>
              </w:r>
            </w:ins>
            <w:del w:id="992"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93" w:author="ERCOT" w:date="2018-09-13T13:26:00Z">
              <w:r>
                <w:rPr>
                  <w:rFonts w:ascii="Calibri" w:hAnsi="Calibri"/>
                  <w:color w:val="000000"/>
                  <w:sz w:val="22"/>
                  <w:szCs w:val="22"/>
                </w:rPr>
                <w:t>-1.0</w:t>
              </w:r>
            </w:ins>
            <w:del w:id="994" w:author="ERCOT" w:date="2018-09-13T13:26:00Z">
              <w:r w:rsidDel="005D2EE3">
                <w:rPr>
                  <w:rFonts w:ascii="Calibri" w:hAnsi="Calibri"/>
                  <w:color w:val="000000"/>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95" w:author="ERCOT" w:date="2018-09-13T13:26:00Z">
              <w:r>
                <w:rPr>
                  <w:rFonts w:ascii="Calibri" w:hAnsi="Calibri"/>
                  <w:color w:val="000000"/>
                  <w:sz w:val="22"/>
                  <w:szCs w:val="22"/>
                </w:rPr>
                <w:t>-0.2</w:t>
              </w:r>
            </w:ins>
            <w:del w:id="996" w:author="ERCOT" w:date="2018-09-13T13:26:00Z">
              <w:r w:rsidDel="005D2EE3">
                <w:rPr>
                  <w:rFonts w:ascii="Calibri" w:hAnsi="Calibri"/>
                  <w:color w:val="000000"/>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97" w:author="ERCOT" w:date="2018-09-13T13:26:00Z">
              <w:r>
                <w:rPr>
                  <w:rFonts w:ascii="Calibri" w:hAnsi="Calibri"/>
                  <w:color w:val="000000"/>
                  <w:sz w:val="22"/>
                  <w:szCs w:val="22"/>
                </w:rPr>
                <w:t>-0.9</w:t>
              </w:r>
            </w:ins>
            <w:del w:id="998" w:author="ERCOT" w:date="2018-09-13T13:26:00Z">
              <w:r w:rsidDel="005D2EE3">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999" w:author="ERCOT" w:date="2018-09-13T13:26:00Z">
              <w:r>
                <w:rPr>
                  <w:rFonts w:ascii="Calibri" w:hAnsi="Calibri"/>
                  <w:color w:val="000000"/>
                  <w:sz w:val="22"/>
                  <w:szCs w:val="22"/>
                </w:rPr>
                <w:t>-0.9</w:t>
              </w:r>
            </w:ins>
            <w:del w:id="1000" w:author="ERCOT" w:date="2018-09-13T13:26:00Z">
              <w:r w:rsidDel="005D2EE3">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01" w:author="ERCOT" w:date="2018-09-13T13:26:00Z">
              <w:r>
                <w:rPr>
                  <w:rFonts w:ascii="Calibri" w:hAnsi="Calibri"/>
                  <w:color w:val="000000"/>
                  <w:sz w:val="22"/>
                  <w:szCs w:val="22"/>
                </w:rPr>
                <w:t>-0.7</w:t>
              </w:r>
            </w:ins>
            <w:del w:id="1002" w:author="ERCOT" w:date="2018-09-13T13:26:00Z">
              <w:r w:rsidDel="005D2EE3">
                <w:rPr>
                  <w:rFonts w:ascii="Calibri" w:hAnsi="Calibri"/>
                  <w:color w:val="000000"/>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03" w:author="ERCOT" w:date="2018-09-13T13:26:00Z">
              <w:r>
                <w:rPr>
                  <w:rFonts w:ascii="Calibri" w:hAnsi="Calibri"/>
                  <w:color w:val="000000"/>
                  <w:sz w:val="22"/>
                  <w:szCs w:val="22"/>
                </w:rPr>
                <w:t>-0.1</w:t>
              </w:r>
            </w:ins>
            <w:del w:id="1004" w:author="ERCOT" w:date="2018-09-13T13:26:00Z">
              <w:r w:rsidDel="005D2EE3">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05" w:author="ERCOT" w:date="2018-09-13T13:26:00Z">
              <w:r>
                <w:rPr>
                  <w:rFonts w:ascii="Calibri" w:hAnsi="Calibri"/>
                  <w:color w:val="000000"/>
                  <w:sz w:val="22"/>
                  <w:szCs w:val="22"/>
                </w:rPr>
                <w:t>2.8</w:t>
              </w:r>
            </w:ins>
            <w:del w:id="1006" w:author="ERCOT" w:date="2018-09-13T13:26:00Z">
              <w:r w:rsidDel="005D2EE3">
                <w:rPr>
                  <w:rFonts w:ascii="Calibri" w:hAnsi="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07" w:author="ERCOT" w:date="2018-09-13T13:26:00Z">
              <w:r>
                <w:rPr>
                  <w:rFonts w:ascii="Calibri" w:hAnsi="Calibri"/>
                  <w:color w:val="000000"/>
                  <w:sz w:val="22"/>
                  <w:szCs w:val="22"/>
                </w:rPr>
                <w:t>4.5</w:t>
              </w:r>
            </w:ins>
            <w:del w:id="1008" w:author="ERCOT" w:date="2018-09-13T13:26:00Z">
              <w:r w:rsidDel="005D2EE3">
                <w:rPr>
                  <w:rFonts w:ascii="Calibri" w:hAnsi="Calibri"/>
                  <w:color w:val="000000"/>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09" w:author="ERCOT" w:date="2018-09-13T13:26:00Z">
              <w:r>
                <w:rPr>
                  <w:rFonts w:ascii="Calibri" w:hAnsi="Calibri"/>
                  <w:color w:val="000000"/>
                  <w:sz w:val="22"/>
                  <w:szCs w:val="22"/>
                </w:rPr>
                <w:t>3.7</w:t>
              </w:r>
            </w:ins>
            <w:del w:id="1010" w:author="ERCOT" w:date="2018-09-13T13:26:00Z">
              <w:r w:rsidDel="005D2EE3">
                <w:rPr>
                  <w:rFonts w:ascii="Calibri" w:hAnsi="Calibri"/>
                  <w:color w:val="000000"/>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11" w:author="ERCOT" w:date="2018-09-13T13:26:00Z">
              <w:r>
                <w:rPr>
                  <w:rFonts w:ascii="Calibri" w:hAnsi="Calibri"/>
                  <w:color w:val="000000"/>
                  <w:sz w:val="22"/>
                  <w:szCs w:val="22"/>
                </w:rPr>
                <w:t>4.3</w:t>
              </w:r>
            </w:ins>
            <w:del w:id="1012" w:author="ERCOT" w:date="2018-09-13T13:26:00Z">
              <w:r w:rsidDel="005D2EE3">
                <w:rPr>
                  <w:rFonts w:ascii="Calibri" w:hAnsi="Calibri"/>
                  <w:color w:val="000000"/>
                  <w:sz w:val="22"/>
                  <w:szCs w:val="22"/>
                </w:rPr>
                <w:delText>5.3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13" w:author="ERCOT" w:date="2018-09-13T13:26:00Z">
              <w:r>
                <w:rPr>
                  <w:rFonts w:ascii="Calibri" w:hAnsi="Calibri"/>
                  <w:color w:val="000000"/>
                  <w:sz w:val="22"/>
                  <w:szCs w:val="22"/>
                </w:rPr>
                <w:t>3.8</w:t>
              </w:r>
            </w:ins>
            <w:del w:id="1014" w:author="ERCOT" w:date="2018-09-13T13:26:00Z">
              <w:r w:rsidDel="005D2EE3">
                <w:rPr>
                  <w:rFonts w:ascii="Calibri" w:hAnsi="Calibri"/>
                  <w:color w:val="000000"/>
                  <w:sz w:val="22"/>
                  <w:szCs w:val="22"/>
                </w:rPr>
                <w:delText>4.6</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15" w:author="ERCOT" w:date="2018-09-13T13:26:00Z">
              <w:r>
                <w:rPr>
                  <w:rFonts w:ascii="Calibri" w:hAnsi="Calibri"/>
                  <w:color w:val="000000"/>
                  <w:sz w:val="22"/>
                  <w:szCs w:val="22"/>
                </w:rPr>
                <w:t>5.7</w:t>
              </w:r>
            </w:ins>
            <w:del w:id="1016" w:author="ERCOT" w:date="2018-09-13T13:26:00Z">
              <w:r w:rsidDel="005D2EE3">
                <w:rPr>
                  <w:rFonts w:ascii="Calibri" w:hAnsi="Calibri"/>
                  <w:color w:val="000000"/>
                  <w:sz w:val="22"/>
                  <w:szCs w:val="22"/>
                </w:rPr>
                <w:delText>4.5</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17" w:author="ERCOT" w:date="2018-09-13T13:26:00Z">
              <w:r>
                <w:rPr>
                  <w:rFonts w:ascii="Calibri" w:hAnsi="Calibri"/>
                  <w:color w:val="000000"/>
                  <w:sz w:val="22"/>
                  <w:szCs w:val="22"/>
                </w:rPr>
                <w:t>8.3</w:t>
              </w:r>
            </w:ins>
            <w:del w:id="1018" w:author="ERCOT" w:date="2018-09-13T13:26:00Z">
              <w:r w:rsidDel="005D2EE3">
                <w:rPr>
                  <w:rFonts w:ascii="Calibri" w:hAnsi="Calibri"/>
                  <w:color w:val="000000"/>
                  <w:sz w:val="22"/>
                  <w:szCs w:val="22"/>
                </w:rPr>
                <w:delText>6.0</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19" w:author="ERCOT" w:date="2018-09-13T13:26:00Z">
              <w:r>
                <w:rPr>
                  <w:rFonts w:ascii="Calibri" w:hAnsi="Calibri"/>
                  <w:color w:val="000000"/>
                  <w:sz w:val="22"/>
                  <w:szCs w:val="22"/>
                </w:rPr>
                <w:t>7.7</w:t>
              </w:r>
            </w:ins>
            <w:del w:id="1020" w:author="ERCOT" w:date="2018-09-13T13:26:00Z">
              <w:r w:rsidDel="005D2EE3">
                <w:rPr>
                  <w:rFonts w:ascii="Calibri" w:hAnsi="Calibri"/>
                  <w:color w:val="000000"/>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21" w:author="ERCOT" w:date="2018-09-13T13:26:00Z">
              <w:r>
                <w:rPr>
                  <w:rFonts w:ascii="Calibri" w:hAnsi="Calibri"/>
                  <w:color w:val="000000"/>
                  <w:sz w:val="22"/>
                  <w:szCs w:val="22"/>
                </w:rPr>
                <w:t>4.5</w:t>
              </w:r>
            </w:ins>
            <w:del w:id="1022" w:author="ERCOT" w:date="2018-09-13T13:26:00Z">
              <w:r w:rsidDel="005D2EE3">
                <w:rPr>
                  <w:rFonts w:ascii="Calibri" w:hAnsi="Calibri"/>
                  <w:color w:val="000000"/>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23" w:author="ERCOT" w:date="2018-09-13T13:26:00Z">
              <w:r>
                <w:rPr>
                  <w:rFonts w:ascii="Calibri" w:hAnsi="Calibri"/>
                  <w:color w:val="000000"/>
                  <w:sz w:val="22"/>
                  <w:szCs w:val="22"/>
                </w:rPr>
                <w:t>3.1</w:t>
              </w:r>
            </w:ins>
            <w:del w:id="1024" w:author="ERCOT" w:date="2018-09-13T13:26:00Z">
              <w:r w:rsidDel="005D2EE3">
                <w:rPr>
                  <w:rFonts w:ascii="Calibri" w:hAnsi="Calibri"/>
                  <w:color w:val="000000"/>
                  <w:sz w:val="22"/>
                  <w:szCs w:val="22"/>
                </w:rPr>
                <w:delText>4.2</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025" w:author="ERCOT" w:date="2018-09-13T13:26:00Z">
              <w:r>
                <w:rPr>
                  <w:rFonts w:ascii="Calibri" w:hAnsi="Calibri"/>
                  <w:color w:val="000000"/>
                  <w:sz w:val="22"/>
                  <w:szCs w:val="22"/>
                </w:rPr>
                <w:t>2.9</w:t>
              </w:r>
            </w:ins>
            <w:del w:id="1026" w:author="ERCOT" w:date="2018-09-13T13:26:00Z">
              <w:r w:rsidDel="005D2EE3">
                <w:rPr>
                  <w:rFonts w:ascii="Calibri" w:hAnsi="Calibri"/>
                  <w:color w:val="000000"/>
                  <w:sz w:val="22"/>
                  <w:szCs w:val="22"/>
                </w:rPr>
                <w:delText>-0.3</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lastRenderedPageBreak/>
              <w:t>Oct.</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27" w:author="ERCOT" w:date="2018-09-13T13:26:00Z">
              <w:r>
                <w:rPr>
                  <w:rFonts w:ascii="Calibri" w:hAnsi="Calibri"/>
                  <w:color w:val="000000"/>
                  <w:sz w:val="22"/>
                  <w:szCs w:val="22"/>
                </w:rPr>
                <w:t>0.1</w:t>
              </w:r>
            </w:ins>
            <w:del w:id="1028" w:author="ERCOT" w:date="2018-09-13T13:26:00Z">
              <w:r w:rsidDel="005D2EE3">
                <w:rPr>
                  <w:rFonts w:ascii="Calibri" w:hAnsi="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29" w:author="ERCOT" w:date="2018-09-13T13:26:00Z">
              <w:r>
                <w:rPr>
                  <w:rFonts w:ascii="Calibri" w:hAnsi="Calibri"/>
                  <w:color w:val="000000"/>
                  <w:sz w:val="22"/>
                  <w:szCs w:val="22"/>
                </w:rPr>
                <w:t>0.1</w:t>
              </w:r>
            </w:ins>
            <w:del w:id="1030" w:author="ERCOT" w:date="2018-09-13T13:26:00Z">
              <w:r w:rsidDel="005D2EE3">
                <w:rPr>
                  <w:rFonts w:ascii="Calibri" w:hAnsi="Calibri"/>
                  <w:color w:val="000000"/>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31" w:author="ERCOT" w:date="2018-09-13T13:26:00Z">
              <w:r>
                <w:rPr>
                  <w:rFonts w:ascii="Calibri" w:hAnsi="Calibri"/>
                  <w:color w:val="000000"/>
                  <w:sz w:val="22"/>
                  <w:szCs w:val="22"/>
                </w:rPr>
                <w:t>-1.4</w:t>
              </w:r>
            </w:ins>
            <w:del w:id="1032" w:author="ERCOT" w:date="2018-09-13T13:26:00Z">
              <w:r w:rsidDel="005D2EE3">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33" w:author="ERCOT" w:date="2018-09-13T13:26:00Z">
              <w:r>
                <w:rPr>
                  <w:rFonts w:ascii="Calibri" w:hAnsi="Calibri"/>
                  <w:color w:val="000000"/>
                  <w:sz w:val="22"/>
                  <w:szCs w:val="22"/>
                </w:rPr>
                <w:t>-1.0</w:t>
              </w:r>
            </w:ins>
            <w:del w:id="1034" w:author="ERCOT" w:date="2018-09-13T13:26:00Z">
              <w:r w:rsidDel="005D2EE3">
                <w:rPr>
                  <w:rFonts w:ascii="Calibri" w:hAnsi="Calibri"/>
                  <w:color w:val="000000"/>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35" w:author="ERCOT" w:date="2018-09-13T13:26:00Z">
              <w:r>
                <w:rPr>
                  <w:rFonts w:ascii="Calibri" w:hAnsi="Calibri"/>
                  <w:color w:val="000000"/>
                  <w:sz w:val="22"/>
                  <w:szCs w:val="22"/>
                </w:rPr>
                <w:t>-0.7</w:t>
              </w:r>
            </w:ins>
            <w:del w:id="1036"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37" w:author="ERCOT" w:date="2018-09-13T13:26:00Z">
              <w:r>
                <w:rPr>
                  <w:rFonts w:ascii="Calibri" w:hAnsi="Calibri"/>
                  <w:color w:val="000000"/>
                  <w:sz w:val="22"/>
                  <w:szCs w:val="22"/>
                </w:rPr>
                <w:t>0.8</w:t>
              </w:r>
            </w:ins>
            <w:del w:id="1038" w:author="ERCOT" w:date="2018-09-13T13:26:00Z">
              <w:r w:rsidDel="005D2EE3">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39" w:author="ERCOT" w:date="2018-09-13T13:26:00Z">
              <w:r>
                <w:rPr>
                  <w:rFonts w:ascii="Calibri" w:hAnsi="Calibri"/>
                  <w:color w:val="000000"/>
                  <w:sz w:val="22"/>
                  <w:szCs w:val="22"/>
                </w:rPr>
                <w:t>-0.1</w:t>
              </w:r>
            </w:ins>
            <w:del w:id="1040" w:author="ERCOT" w:date="2018-09-13T13:26:00Z">
              <w:r w:rsidDel="005D2EE3">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41" w:author="ERCOT" w:date="2018-09-13T13:26:00Z">
              <w:r>
                <w:rPr>
                  <w:rFonts w:ascii="Calibri" w:hAnsi="Calibri"/>
                  <w:color w:val="000000"/>
                  <w:sz w:val="22"/>
                  <w:szCs w:val="22"/>
                </w:rPr>
                <w:t>-1.0</w:t>
              </w:r>
            </w:ins>
            <w:del w:id="1042" w:author="ERCOT" w:date="2018-09-13T13:26:00Z">
              <w:r w:rsidDel="005D2EE3">
                <w:rPr>
                  <w:rFonts w:ascii="Calibri" w:hAnsi="Calibri"/>
                  <w:color w:val="000000"/>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43" w:author="ERCOT" w:date="2018-09-13T13:26:00Z">
              <w:r>
                <w:rPr>
                  <w:rFonts w:ascii="Calibri" w:hAnsi="Calibri"/>
                  <w:color w:val="000000"/>
                  <w:sz w:val="22"/>
                  <w:szCs w:val="22"/>
                </w:rPr>
                <w:t>-0.1</w:t>
              </w:r>
            </w:ins>
            <w:del w:id="1044" w:author="ERCOT" w:date="2018-09-13T13:26:00Z">
              <w:r w:rsidDel="005D2EE3">
                <w:rPr>
                  <w:rFonts w:ascii="Calibri" w:hAnsi="Calibri"/>
                  <w:color w:val="000000"/>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45" w:author="ERCOT" w:date="2018-09-13T13:26:00Z">
              <w:r>
                <w:rPr>
                  <w:rFonts w:ascii="Calibri" w:hAnsi="Calibri"/>
                  <w:color w:val="000000"/>
                  <w:sz w:val="22"/>
                  <w:szCs w:val="22"/>
                </w:rPr>
                <w:t>0.5</w:t>
              </w:r>
            </w:ins>
            <w:del w:id="1046" w:author="ERCOT" w:date="2018-09-13T13:26:00Z">
              <w:r w:rsidDel="005D2EE3">
                <w:rPr>
                  <w:rFonts w:ascii="Calibri" w:hAnsi="Calibri"/>
                  <w:color w:val="000000"/>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47" w:author="ERCOT" w:date="2018-09-13T13:26:00Z">
              <w:r>
                <w:rPr>
                  <w:rFonts w:ascii="Calibri" w:hAnsi="Calibri"/>
                  <w:color w:val="000000"/>
                  <w:sz w:val="22"/>
                  <w:szCs w:val="22"/>
                </w:rPr>
                <w:t>0.4</w:t>
              </w:r>
            </w:ins>
            <w:del w:id="1048" w:author="ERCOT" w:date="2018-09-13T13:26:00Z">
              <w:r w:rsidDel="005D2EE3">
                <w:rPr>
                  <w:rFonts w:ascii="Calibri" w:hAnsi="Calibri"/>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49" w:author="ERCOT" w:date="2018-09-13T13:26:00Z">
              <w:r>
                <w:rPr>
                  <w:rFonts w:ascii="Calibri" w:hAnsi="Calibri"/>
                  <w:color w:val="000000"/>
                  <w:sz w:val="22"/>
                  <w:szCs w:val="22"/>
                </w:rPr>
                <w:t>-0.2</w:t>
              </w:r>
            </w:ins>
            <w:del w:id="1050" w:author="ERCOT" w:date="2018-09-13T13:26:00Z">
              <w:r w:rsidDel="005D2EE3">
                <w:rPr>
                  <w:rFonts w:ascii="Calibri" w:hAnsi="Calibri"/>
                  <w:color w:val="000000"/>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51" w:author="ERCOT" w:date="2018-09-13T13:26:00Z">
              <w:r>
                <w:rPr>
                  <w:rFonts w:ascii="Calibri" w:hAnsi="Calibri"/>
                  <w:color w:val="000000"/>
                  <w:sz w:val="22"/>
                  <w:szCs w:val="22"/>
                </w:rPr>
                <w:t>-0.6</w:t>
              </w:r>
            </w:ins>
            <w:del w:id="1052" w:author="ERCOT" w:date="2018-09-13T13:26:00Z">
              <w:r w:rsidDel="005D2EE3">
                <w:rPr>
                  <w:rFonts w:ascii="Calibri" w:hAnsi="Calibri"/>
                  <w:color w:val="000000"/>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53" w:author="ERCOT" w:date="2018-09-13T13:26:00Z">
              <w:r>
                <w:rPr>
                  <w:rFonts w:ascii="Calibri" w:hAnsi="Calibri"/>
                  <w:color w:val="000000"/>
                  <w:sz w:val="22"/>
                  <w:szCs w:val="22"/>
                </w:rPr>
                <w:t>0.5</w:t>
              </w:r>
            </w:ins>
            <w:del w:id="1054" w:author="ERCOT" w:date="2018-09-13T13:26:00Z">
              <w:r w:rsidDel="005D2EE3">
                <w:rPr>
                  <w:rFonts w:ascii="Calibri" w:hAnsi="Calibri"/>
                  <w:color w:val="000000"/>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55" w:author="ERCOT" w:date="2018-09-13T13:26:00Z">
              <w:r>
                <w:rPr>
                  <w:rFonts w:ascii="Calibri" w:hAnsi="Calibri"/>
                  <w:color w:val="000000"/>
                  <w:sz w:val="22"/>
                  <w:szCs w:val="22"/>
                </w:rPr>
                <w:t>1.5</w:t>
              </w:r>
            </w:ins>
            <w:del w:id="1056" w:author="ERCOT" w:date="2018-09-13T13:26:00Z">
              <w:r w:rsidDel="005D2EE3">
                <w:rPr>
                  <w:rFonts w:ascii="Calibri" w:hAnsi="Calibri"/>
                  <w:color w:val="000000"/>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57" w:author="ERCOT" w:date="2018-09-13T13:26:00Z">
              <w:r>
                <w:rPr>
                  <w:rFonts w:ascii="Calibri" w:hAnsi="Calibri"/>
                  <w:color w:val="000000"/>
                  <w:sz w:val="22"/>
                  <w:szCs w:val="22"/>
                </w:rPr>
                <w:t>2.1</w:t>
              </w:r>
            </w:ins>
            <w:del w:id="1058" w:author="ERCOT" w:date="2018-09-13T13:26:00Z">
              <w:r w:rsidDel="005D2EE3">
                <w:rPr>
                  <w:rFonts w:ascii="Calibri" w:hAnsi="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59" w:author="ERCOT" w:date="2018-09-13T13:26:00Z">
              <w:r>
                <w:rPr>
                  <w:rFonts w:ascii="Calibri" w:hAnsi="Calibri"/>
                  <w:color w:val="000000"/>
                  <w:sz w:val="22"/>
                  <w:szCs w:val="22"/>
                </w:rPr>
                <w:t>2.7</w:t>
              </w:r>
            </w:ins>
            <w:del w:id="1060" w:author="ERCOT" w:date="2018-09-13T13:26:00Z">
              <w:r w:rsidDel="005D2EE3">
                <w:rPr>
                  <w:rFonts w:ascii="Calibri" w:hAnsi="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61" w:author="ERCOT" w:date="2018-09-13T13:26:00Z">
              <w:r>
                <w:rPr>
                  <w:rFonts w:ascii="Calibri" w:hAnsi="Calibri"/>
                  <w:color w:val="000000"/>
                  <w:sz w:val="22"/>
                  <w:szCs w:val="22"/>
                </w:rPr>
                <w:t>2.8</w:t>
              </w:r>
            </w:ins>
            <w:del w:id="1062" w:author="ERCOT" w:date="2018-09-13T13:26:00Z">
              <w:r w:rsidDel="005D2EE3">
                <w:rPr>
                  <w:rFonts w:ascii="Calibri" w:hAnsi="Calibri"/>
                  <w:color w:val="000000"/>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63" w:author="ERCOT" w:date="2018-09-13T13:26:00Z">
              <w:r>
                <w:rPr>
                  <w:rFonts w:ascii="Calibri" w:hAnsi="Calibri"/>
                  <w:color w:val="000000"/>
                  <w:sz w:val="22"/>
                  <w:szCs w:val="22"/>
                </w:rPr>
                <w:t>7.3</w:t>
              </w:r>
            </w:ins>
            <w:del w:id="1064" w:author="ERCOT" w:date="2018-09-13T13:26:00Z">
              <w:r w:rsidDel="005D2EE3">
                <w:rPr>
                  <w:rFonts w:ascii="Calibri" w:hAnsi="Calibri"/>
                  <w:color w:val="000000"/>
                  <w:sz w:val="22"/>
                  <w:szCs w:val="22"/>
                </w:rPr>
                <w:delText>7.4</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65" w:author="ERCOT" w:date="2018-09-13T13:26:00Z">
              <w:r>
                <w:rPr>
                  <w:rFonts w:ascii="Calibri" w:hAnsi="Calibri"/>
                  <w:color w:val="000000"/>
                  <w:sz w:val="22"/>
                  <w:szCs w:val="22"/>
                </w:rPr>
                <w:t>8.3</w:t>
              </w:r>
            </w:ins>
            <w:del w:id="1066" w:author="ERCOT" w:date="2018-09-13T13:26:00Z">
              <w:r w:rsidDel="005D2EE3">
                <w:rPr>
                  <w:rFonts w:ascii="Calibri" w:hAnsi="Calibri"/>
                  <w:color w:val="000000"/>
                  <w:sz w:val="22"/>
                  <w:szCs w:val="22"/>
                </w:rPr>
                <w:delText>7.4</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67" w:author="ERCOT" w:date="2018-09-13T13:26:00Z">
              <w:r>
                <w:rPr>
                  <w:rFonts w:ascii="Calibri" w:hAnsi="Calibri"/>
                  <w:color w:val="000000"/>
                  <w:sz w:val="22"/>
                  <w:szCs w:val="22"/>
                </w:rPr>
                <w:t>5.7</w:t>
              </w:r>
            </w:ins>
            <w:del w:id="1068" w:author="ERCOT" w:date="2018-09-13T13:26:00Z">
              <w:r w:rsidDel="005D2EE3">
                <w:rPr>
                  <w:rFonts w:ascii="Calibri" w:hAnsi="Calibri"/>
                  <w:color w:val="000000"/>
                  <w:sz w:val="22"/>
                  <w:szCs w:val="22"/>
                </w:rPr>
                <w:delText>6.0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69" w:author="ERCOT" w:date="2018-09-13T13:26:00Z">
              <w:r>
                <w:rPr>
                  <w:rFonts w:ascii="Calibri" w:hAnsi="Calibri"/>
                  <w:color w:val="000000"/>
                  <w:sz w:val="22"/>
                  <w:szCs w:val="22"/>
                </w:rPr>
                <w:t>3.8</w:t>
              </w:r>
            </w:ins>
            <w:del w:id="1070" w:author="ERCOT" w:date="2018-09-13T13:26:00Z">
              <w:r w:rsidDel="005D2EE3">
                <w:rPr>
                  <w:rFonts w:ascii="Calibri" w:hAnsi="Calibri"/>
                  <w:color w:val="000000"/>
                  <w:sz w:val="22"/>
                  <w:szCs w:val="22"/>
                </w:rPr>
                <w:delText>3.0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71" w:author="ERCOT" w:date="2018-09-13T13:26:00Z">
              <w:r>
                <w:rPr>
                  <w:rFonts w:ascii="Calibri" w:hAnsi="Calibri"/>
                  <w:color w:val="000000"/>
                  <w:sz w:val="22"/>
                  <w:szCs w:val="22"/>
                </w:rPr>
                <w:t>2.4</w:t>
              </w:r>
            </w:ins>
            <w:del w:id="1072" w:author="ERCOT" w:date="2018-09-13T13:26:00Z">
              <w:r w:rsidDel="005D2EE3">
                <w:rPr>
                  <w:rFonts w:ascii="Calibri" w:hAnsi="Calibri"/>
                  <w:color w:val="000000"/>
                  <w:sz w:val="22"/>
                  <w:szCs w:val="22"/>
                </w:rPr>
                <w:delText>2.8</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073" w:author="ERCOT" w:date="2018-09-13T13:26:00Z">
              <w:r>
                <w:rPr>
                  <w:rFonts w:ascii="Calibri" w:hAnsi="Calibri"/>
                  <w:color w:val="000000"/>
                  <w:sz w:val="22"/>
                  <w:szCs w:val="22"/>
                </w:rPr>
                <w:t>1.6</w:t>
              </w:r>
            </w:ins>
            <w:del w:id="1074" w:author="ERCOT" w:date="2018-09-13T13:26:00Z">
              <w:r w:rsidDel="005D2EE3">
                <w:rPr>
                  <w:rFonts w:ascii="Calibri" w:hAnsi="Calibri"/>
                  <w:color w:val="000000"/>
                  <w:sz w:val="22"/>
                  <w:szCs w:val="22"/>
                </w:rPr>
                <w:delText>2.9</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75" w:author="ERCOT" w:date="2018-09-13T13:26:00Z">
              <w:r>
                <w:rPr>
                  <w:rFonts w:ascii="Calibri" w:hAnsi="Calibri"/>
                  <w:color w:val="000000"/>
                  <w:sz w:val="22"/>
                  <w:szCs w:val="22"/>
                </w:rPr>
                <w:t>-0.1</w:t>
              </w:r>
            </w:ins>
            <w:del w:id="1076" w:author="ERCOT" w:date="2018-09-13T13:26:00Z">
              <w:r w:rsidDel="005D2EE3">
                <w:rPr>
                  <w:rFonts w:ascii="Calibri" w:hAnsi="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77" w:author="ERCOT" w:date="2018-09-13T13:26:00Z">
              <w:r>
                <w:rPr>
                  <w:rFonts w:ascii="Calibri" w:hAnsi="Calibri"/>
                  <w:color w:val="000000"/>
                  <w:sz w:val="22"/>
                  <w:szCs w:val="22"/>
                </w:rPr>
                <w:t>0.0</w:t>
              </w:r>
            </w:ins>
            <w:del w:id="1078" w:author="ERCOT" w:date="2018-09-13T13:26:00Z">
              <w:r w:rsidDel="005D2EE3">
                <w:rPr>
                  <w:rFonts w:ascii="Calibri" w:hAnsi="Calibri"/>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79" w:author="ERCOT" w:date="2018-09-13T13:26:00Z">
              <w:r>
                <w:rPr>
                  <w:rFonts w:ascii="Calibri" w:hAnsi="Calibri"/>
                  <w:color w:val="000000"/>
                  <w:sz w:val="22"/>
                  <w:szCs w:val="22"/>
                </w:rPr>
                <w:t>-0.6</w:t>
              </w:r>
            </w:ins>
            <w:del w:id="1080" w:author="ERCOT" w:date="2018-09-13T13:26:00Z">
              <w:r w:rsidDel="005D2EE3">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81" w:author="ERCOT" w:date="2018-09-13T13:26:00Z">
              <w:r>
                <w:rPr>
                  <w:rFonts w:ascii="Calibri" w:hAnsi="Calibri"/>
                  <w:color w:val="000000"/>
                  <w:sz w:val="22"/>
                  <w:szCs w:val="22"/>
                </w:rPr>
                <w:t>-0.6</w:t>
              </w:r>
            </w:ins>
            <w:del w:id="1082"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83" w:author="ERCOT" w:date="2018-09-13T13:26:00Z">
              <w:r>
                <w:rPr>
                  <w:rFonts w:ascii="Calibri" w:hAnsi="Calibri"/>
                  <w:color w:val="000000"/>
                  <w:sz w:val="22"/>
                  <w:szCs w:val="22"/>
                </w:rPr>
                <w:t>-0.5</w:t>
              </w:r>
            </w:ins>
            <w:del w:id="1084" w:author="ERCOT" w:date="2018-09-13T13:26:00Z">
              <w:r w:rsidDel="005D2EE3">
                <w:rPr>
                  <w:rFonts w:ascii="Calibri" w:hAnsi="Calibri"/>
                  <w:color w:val="000000"/>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85" w:author="ERCOT" w:date="2018-09-13T13:26:00Z">
              <w:r>
                <w:rPr>
                  <w:rFonts w:ascii="Calibri" w:hAnsi="Calibri"/>
                  <w:color w:val="000000"/>
                  <w:sz w:val="22"/>
                  <w:szCs w:val="22"/>
                </w:rPr>
                <w:t>-0.1</w:t>
              </w:r>
            </w:ins>
            <w:del w:id="1086" w:author="ERCOT" w:date="2018-09-13T13:26:00Z">
              <w:r w:rsidDel="005D2EE3">
                <w:rPr>
                  <w:rFonts w:ascii="Calibri" w:hAnsi="Calibri"/>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87" w:author="ERCOT" w:date="2018-09-13T13:26:00Z">
              <w:r>
                <w:rPr>
                  <w:rFonts w:ascii="Calibri" w:hAnsi="Calibri"/>
                  <w:color w:val="000000"/>
                  <w:sz w:val="22"/>
                  <w:szCs w:val="22"/>
                </w:rPr>
                <w:t>-0.3</w:t>
              </w:r>
            </w:ins>
            <w:del w:id="1088" w:author="ERCOT" w:date="2018-09-13T13:26:00Z">
              <w:r w:rsidDel="005D2EE3">
                <w:rPr>
                  <w:rFonts w:ascii="Calibri" w:hAnsi="Calibri"/>
                  <w:color w:val="000000"/>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89" w:author="ERCOT" w:date="2018-09-13T13:26:00Z">
              <w:r>
                <w:rPr>
                  <w:rFonts w:ascii="Calibri" w:hAnsi="Calibri"/>
                  <w:color w:val="000000"/>
                  <w:sz w:val="22"/>
                  <w:szCs w:val="22"/>
                </w:rPr>
                <w:t>-1.8</w:t>
              </w:r>
            </w:ins>
            <w:del w:id="1090" w:author="ERCOT" w:date="2018-09-13T13:26:00Z">
              <w:r w:rsidDel="005D2EE3">
                <w:rPr>
                  <w:rFonts w:ascii="Calibri" w:hAnsi="Calibri"/>
                  <w:color w:val="000000"/>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91" w:author="ERCOT" w:date="2018-09-13T13:26:00Z">
              <w:r>
                <w:rPr>
                  <w:rFonts w:ascii="Calibri" w:hAnsi="Calibri"/>
                  <w:color w:val="000000"/>
                  <w:sz w:val="22"/>
                  <w:szCs w:val="22"/>
                </w:rPr>
                <w:t>-2.9</w:t>
              </w:r>
            </w:ins>
            <w:del w:id="1092" w:author="ERCOT" w:date="2018-09-13T13:26:00Z">
              <w:r w:rsidDel="005D2EE3">
                <w:rPr>
                  <w:rFonts w:ascii="Calibri" w:hAnsi="Calibri"/>
                  <w:color w:val="000000"/>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93" w:author="ERCOT" w:date="2018-09-13T13:26:00Z">
              <w:r>
                <w:rPr>
                  <w:rFonts w:ascii="Calibri" w:hAnsi="Calibri"/>
                  <w:color w:val="000000"/>
                  <w:sz w:val="22"/>
                  <w:szCs w:val="22"/>
                </w:rPr>
                <w:t>0.7</w:t>
              </w:r>
            </w:ins>
            <w:del w:id="1094" w:author="ERCOT" w:date="2018-09-13T13:26:00Z">
              <w:r w:rsidDel="005D2EE3">
                <w:rPr>
                  <w:rFonts w:ascii="Calibri" w:hAnsi="Calibri"/>
                  <w:color w:val="000000"/>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95" w:author="ERCOT" w:date="2018-09-13T13:26:00Z">
              <w:r>
                <w:rPr>
                  <w:rFonts w:ascii="Calibri" w:hAnsi="Calibri"/>
                  <w:color w:val="000000"/>
                  <w:sz w:val="22"/>
                  <w:szCs w:val="22"/>
                </w:rPr>
                <w:t>2.0</w:t>
              </w:r>
            </w:ins>
            <w:del w:id="1096" w:author="ERCOT" w:date="2018-09-13T13:26:00Z">
              <w:r w:rsidDel="005D2EE3">
                <w:rPr>
                  <w:rFonts w:ascii="Calibri" w:hAnsi="Calibri"/>
                  <w:color w:val="000000"/>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97" w:author="ERCOT" w:date="2018-09-13T13:26:00Z">
              <w:r>
                <w:rPr>
                  <w:rFonts w:ascii="Calibri" w:hAnsi="Calibri"/>
                  <w:color w:val="000000"/>
                  <w:sz w:val="22"/>
                  <w:szCs w:val="22"/>
                </w:rPr>
                <w:t>2.3</w:t>
              </w:r>
            </w:ins>
            <w:del w:id="1098" w:author="ERCOT" w:date="2018-09-13T13:26:00Z">
              <w:r w:rsidDel="005D2EE3">
                <w:rPr>
                  <w:rFonts w:ascii="Calibri" w:hAnsi="Calibri"/>
                  <w:color w:val="000000"/>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099" w:author="ERCOT" w:date="2018-09-13T13:26:00Z">
              <w:r>
                <w:rPr>
                  <w:rFonts w:ascii="Calibri" w:hAnsi="Calibri"/>
                  <w:color w:val="000000"/>
                  <w:sz w:val="22"/>
                  <w:szCs w:val="22"/>
                </w:rPr>
                <w:t>1.3</w:t>
              </w:r>
            </w:ins>
            <w:del w:id="1100" w:author="ERCOT" w:date="2018-09-13T13:26:00Z">
              <w:r w:rsidDel="005D2EE3">
                <w:rPr>
                  <w:rFonts w:ascii="Calibri" w:hAnsi="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01" w:author="ERCOT" w:date="2018-09-13T13:26:00Z">
              <w:r>
                <w:rPr>
                  <w:rFonts w:ascii="Calibri" w:hAnsi="Calibri"/>
                  <w:color w:val="000000"/>
                  <w:sz w:val="22"/>
                  <w:szCs w:val="22"/>
                </w:rPr>
                <w:t>0.7</w:t>
              </w:r>
            </w:ins>
            <w:del w:id="1102" w:author="ERCOT" w:date="2018-09-13T13:26:00Z">
              <w:r w:rsidDel="005D2EE3">
                <w:rPr>
                  <w:rFonts w:ascii="Calibri" w:hAnsi="Calibri"/>
                  <w:color w:val="000000"/>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03" w:author="ERCOT" w:date="2018-09-13T13:26:00Z">
              <w:r>
                <w:rPr>
                  <w:rFonts w:ascii="Calibri" w:hAnsi="Calibri"/>
                  <w:color w:val="000000"/>
                  <w:sz w:val="22"/>
                  <w:szCs w:val="22"/>
                </w:rPr>
                <w:t>0.7</w:t>
              </w:r>
            </w:ins>
            <w:del w:id="1104" w:author="ERCOT" w:date="2018-09-13T13:26:00Z">
              <w:r w:rsidDel="005D2EE3">
                <w:rPr>
                  <w:rFonts w:ascii="Calibri" w:hAnsi="Calibri"/>
                  <w:color w:val="000000"/>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05" w:author="ERCOT" w:date="2018-09-13T13:26:00Z">
              <w:r>
                <w:rPr>
                  <w:rFonts w:ascii="Calibri" w:hAnsi="Calibri"/>
                  <w:color w:val="000000"/>
                  <w:sz w:val="22"/>
                  <w:szCs w:val="22"/>
                </w:rPr>
                <w:t>0.7</w:t>
              </w:r>
            </w:ins>
            <w:del w:id="1106" w:author="ERCOT" w:date="2018-09-13T13:26:00Z">
              <w:r w:rsidDel="005D2EE3">
                <w:rPr>
                  <w:rFonts w:ascii="Calibri" w:hAnsi="Calibri"/>
                  <w:color w:val="000000"/>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07" w:author="ERCOT" w:date="2018-09-13T13:26:00Z">
              <w:r>
                <w:rPr>
                  <w:rFonts w:ascii="Calibri" w:hAnsi="Calibri"/>
                  <w:color w:val="000000"/>
                  <w:sz w:val="22"/>
                  <w:szCs w:val="22"/>
                </w:rPr>
                <w:t>1.7</w:t>
              </w:r>
            </w:ins>
            <w:del w:id="1108" w:author="ERCOT" w:date="2018-09-13T13:26:00Z">
              <w:r w:rsidDel="005D2EE3">
                <w:rPr>
                  <w:rFonts w:ascii="Calibri" w:hAnsi="Calibri"/>
                  <w:color w:val="000000"/>
                  <w:sz w:val="22"/>
                  <w:szCs w:val="22"/>
                </w:rPr>
                <w:delText>1.1</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09" w:author="ERCOT" w:date="2018-09-13T13:26:00Z">
              <w:r>
                <w:rPr>
                  <w:rFonts w:ascii="Calibri" w:hAnsi="Calibri"/>
                  <w:color w:val="000000"/>
                  <w:sz w:val="22"/>
                  <w:szCs w:val="22"/>
                </w:rPr>
                <w:t>2.1</w:t>
              </w:r>
            </w:ins>
            <w:del w:id="1110" w:author="ERCOT" w:date="2018-09-13T13:26:00Z">
              <w:r w:rsidDel="005D2EE3">
                <w:rPr>
                  <w:rFonts w:ascii="Calibri" w:hAnsi="Calibri"/>
                  <w:color w:val="000000"/>
                  <w:sz w:val="22"/>
                  <w:szCs w:val="22"/>
                </w:rPr>
                <w:delText>1.1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11" w:author="ERCOT" w:date="2018-09-13T13:26:00Z">
              <w:r>
                <w:rPr>
                  <w:rFonts w:ascii="Calibri" w:hAnsi="Calibri"/>
                  <w:color w:val="000000"/>
                  <w:sz w:val="22"/>
                  <w:szCs w:val="22"/>
                </w:rPr>
                <w:t>6.2</w:t>
              </w:r>
            </w:ins>
            <w:del w:id="1112" w:author="ERCOT" w:date="2018-09-13T13:26:00Z">
              <w:r w:rsidDel="005D2EE3">
                <w:rPr>
                  <w:rFonts w:ascii="Calibri" w:hAnsi="Calibri"/>
                  <w:color w:val="000000"/>
                  <w:sz w:val="22"/>
                  <w:szCs w:val="22"/>
                </w:rPr>
                <w:delText>7.0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13" w:author="ERCOT" w:date="2018-09-13T13:26:00Z">
              <w:r>
                <w:rPr>
                  <w:rFonts w:ascii="Calibri" w:hAnsi="Calibri"/>
                  <w:color w:val="000000"/>
                  <w:sz w:val="22"/>
                  <w:szCs w:val="22"/>
                </w:rPr>
                <w:t>6.0</w:t>
              </w:r>
            </w:ins>
            <w:del w:id="1114" w:author="ERCOT" w:date="2018-09-13T13:26:00Z">
              <w:r w:rsidDel="005D2EE3">
                <w:rPr>
                  <w:rFonts w:ascii="Calibri" w:hAnsi="Calibri"/>
                  <w:color w:val="000000"/>
                  <w:sz w:val="22"/>
                  <w:szCs w:val="22"/>
                </w:rPr>
                <w:delText>6.8</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15" w:author="ERCOT" w:date="2018-09-13T13:26:00Z">
              <w:r>
                <w:rPr>
                  <w:rFonts w:ascii="Calibri" w:hAnsi="Calibri"/>
                  <w:color w:val="000000"/>
                  <w:sz w:val="22"/>
                  <w:szCs w:val="22"/>
                </w:rPr>
                <w:t>3.8</w:t>
              </w:r>
            </w:ins>
            <w:del w:id="1116" w:author="ERCOT" w:date="2018-09-13T13:26:00Z">
              <w:r w:rsidDel="005D2EE3">
                <w:rPr>
                  <w:rFonts w:ascii="Calibri" w:hAnsi="Calibri"/>
                  <w:color w:val="000000"/>
                  <w:sz w:val="22"/>
                  <w:szCs w:val="22"/>
                </w:rPr>
                <w:delText>5.5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17" w:author="ERCOT" w:date="2018-09-13T13:26:00Z">
              <w:r>
                <w:rPr>
                  <w:rFonts w:ascii="Calibri" w:hAnsi="Calibri"/>
                  <w:color w:val="000000"/>
                  <w:sz w:val="22"/>
                  <w:szCs w:val="22"/>
                </w:rPr>
                <w:t>2.8</w:t>
              </w:r>
            </w:ins>
            <w:del w:id="1118" w:author="ERCOT" w:date="2018-09-13T13:26:00Z">
              <w:r w:rsidDel="005D2EE3">
                <w:rPr>
                  <w:rFonts w:ascii="Calibri" w:hAnsi="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19" w:author="ERCOT" w:date="2018-09-13T13:26:00Z">
              <w:r>
                <w:rPr>
                  <w:rFonts w:ascii="Calibri" w:hAnsi="Calibri"/>
                  <w:color w:val="000000"/>
                  <w:sz w:val="22"/>
                  <w:szCs w:val="22"/>
                </w:rPr>
                <w:t>2.1</w:t>
              </w:r>
            </w:ins>
            <w:del w:id="1120" w:author="ERCOT" w:date="2018-09-13T13:26:00Z">
              <w:r w:rsidDel="005D2EE3">
                <w:rPr>
                  <w:rFonts w:ascii="Calibri" w:hAnsi="Calibri"/>
                  <w:color w:val="000000"/>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121" w:author="ERCOT" w:date="2018-09-13T13:26:00Z">
              <w:r>
                <w:rPr>
                  <w:rFonts w:ascii="Calibri" w:hAnsi="Calibri"/>
                  <w:color w:val="000000"/>
                  <w:sz w:val="22"/>
                  <w:szCs w:val="22"/>
                </w:rPr>
                <w:t>0.0</w:t>
              </w:r>
            </w:ins>
            <w:del w:id="1122" w:author="ERCOT" w:date="2018-09-13T13:26:00Z">
              <w:r w:rsidDel="005D2EE3">
                <w:rPr>
                  <w:rFonts w:ascii="Calibri" w:hAnsi="Calibri"/>
                  <w:color w:val="000000"/>
                  <w:sz w:val="22"/>
                  <w:szCs w:val="22"/>
                </w:rPr>
                <w:delText>2.7</w:delText>
              </w:r>
            </w:del>
          </w:p>
        </w:tc>
      </w:tr>
      <w:tr w:rsidR="005D2EE3" w:rsidRPr="00CC576E" w:rsidTr="00E929DB">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23" w:author="ERCOT" w:date="2018-09-13T13:26:00Z">
              <w:r>
                <w:rPr>
                  <w:rFonts w:ascii="Calibri" w:hAnsi="Calibri"/>
                  <w:color w:val="000000"/>
                  <w:sz w:val="22"/>
                  <w:szCs w:val="22"/>
                </w:rPr>
                <w:t>3.5</w:t>
              </w:r>
            </w:ins>
            <w:del w:id="1124" w:author="ERCOT" w:date="2018-09-13T13:26:00Z">
              <w:r w:rsidDel="005D2EE3">
                <w:rPr>
                  <w:rFonts w:ascii="Calibri" w:hAnsi="Calibri"/>
                  <w:color w:val="000000"/>
                  <w:sz w:val="22"/>
                  <w:szCs w:val="22"/>
                </w:rPr>
                <w:delText>1.0</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25" w:author="ERCOT" w:date="2018-09-13T13:26:00Z">
              <w:r>
                <w:rPr>
                  <w:rFonts w:ascii="Calibri" w:hAnsi="Calibri"/>
                  <w:color w:val="000000"/>
                  <w:sz w:val="22"/>
                  <w:szCs w:val="22"/>
                </w:rPr>
                <w:t>3.1</w:t>
              </w:r>
            </w:ins>
            <w:del w:id="1126" w:author="ERCOT" w:date="2018-09-13T13:26:00Z">
              <w:r w:rsidDel="005D2EE3">
                <w:rPr>
                  <w:rFonts w:ascii="Calibri" w:hAnsi="Calibri"/>
                  <w:color w:val="000000"/>
                  <w:sz w:val="22"/>
                  <w:szCs w:val="22"/>
                </w:rPr>
                <w:delText>-0.7</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27" w:author="ERCOT" w:date="2018-09-13T13:26:00Z">
              <w:r>
                <w:rPr>
                  <w:rFonts w:ascii="Calibri" w:hAnsi="Calibri"/>
                  <w:color w:val="000000"/>
                  <w:sz w:val="22"/>
                  <w:szCs w:val="22"/>
                </w:rPr>
                <w:t>1.9</w:t>
              </w:r>
            </w:ins>
            <w:del w:id="1128" w:author="ERCOT" w:date="2018-09-13T13:26:00Z">
              <w:r w:rsidDel="005D2EE3">
                <w:rPr>
                  <w:rFonts w:ascii="Calibri" w:hAnsi="Calibri"/>
                  <w:color w:val="000000"/>
                  <w:sz w:val="22"/>
                  <w:szCs w:val="22"/>
                </w:rPr>
                <w:delText>1.7</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29" w:author="ERCOT" w:date="2018-09-13T13:26:00Z">
              <w:r>
                <w:rPr>
                  <w:rFonts w:ascii="Calibri" w:hAnsi="Calibri"/>
                  <w:color w:val="000000"/>
                  <w:sz w:val="22"/>
                  <w:szCs w:val="22"/>
                </w:rPr>
                <w:t>0.8</w:t>
              </w:r>
            </w:ins>
            <w:del w:id="1130" w:author="ERCOT" w:date="2018-09-13T13:26:00Z">
              <w:r w:rsidDel="005D2EE3">
                <w:rPr>
                  <w:rFonts w:ascii="Calibri" w:hAnsi="Calibri"/>
                  <w:color w:val="000000"/>
                  <w:sz w:val="22"/>
                  <w:szCs w:val="22"/>
                </w:rPr>
                <w:delText>0.8</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31" w:author="ERCOT" w:date="2018-09-13T13:26:00Z">
              <w:r>
                <w:rPr>
                  <w:rFonts w:ascii="Calibri" w:hAnsi="Calibri"/>
                  <w:color w:val="000000"/>
                  <w:sz w:val="22"/>
                  <w:szCs w:val="22"/>
                </w:rPr>
                <w:t>0.2</w:t>
              </w:r>
            </w:ins>
            <w:del w:id="1132" w:author="ERCOT" w:date="2018-09-13T13:26:00Z">
              <w:r w:rsidDel="005D2EE3">
                <w:rPr>
                  <w:rFonts w:ascii="Calibri" w:hAnsi="Calibri"/>
                  <w:color w:val="000000"/>
                  <w:sz w:val="22"/>
                  <w:szCs w:val="22"/>
                </w:rPr>
                <w:delText>2.0</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33" w:author="ERCOT" w:date="2018-09-13T13:26:00Z">
              <w:r>
                <w:rPr>
                  <w:rFonts w:ascii="Calibri" w:hAnsi="Calibri"/>
                  <w:color w:val="000000"/>
                  <w:sz w:val="22"/>
                  <w:szCs w:val="22"/>
                </w:rPr>
                <w:t>-0.8</w:t>
              </w:r>
            </w:ins>
            <w:del w:id="1134" w:author="ERCOT" w:date="2018-09-13T13:26: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35" w:author="ERCOT" w:date="2018-09-13T13:26:00Z">
              <w:r>
                <w:rPr>
                  <w:rFonts w:ascii="Calibri" w:hAnsi="Calibri"/>
                  <w:color w:val="000000"/>
                  <w:sz w:val="22"/>
                  <w:szCs w:val="22"/>
                </w:rPr>
                <w:t>2.1</w:t>
              </w:r>
            </w:ins>
            <w:del w:id="1136" w:author="ERCOT" w:date="2018-09-13T13:26:00Z">
              <w:r w:rsidDel="005D2EE3">
                <w:rPr>
                  <w:rFonts w:ascii="Calibri" w:hAnsi="Calibri"/>
                  <w:color w:val="000000"/>
                  <w:sz w:val="22"/>
                  <w:szCs w:val="22"/>
                </w:rPr>
                <w:delText>0.5</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37" w:author="ERCOT" w:date="2018-09-13T13:26:00Z">
              <w:r>
                <w:rPr>
                  <w:rFonts w:ascii="Calibri" w:hAnsi="Calibri"/>
                  <w:color w:val="000000"/>
                  <w:sz w:val="22"/>
                  <w:szCs w:val="22"/>
                </w:rPr>
                <w:t>2.1</w:t>
              </w:r>
            </w:ins>
            <w:del w:id="1138" w:author="ERCOT" w:date="2018-09-13T13:26:00Z">
              <w:r w:rsidDel="005D2EE3">
                <w:rPr>
                  <w:rFonts w:ascii="Calibri" w:hAnsi="Calibri"/>
                  <w:color w:val="000000"/>
                  <w:sz w:val="22"/>
                  <w:szCs w:val="22"/>
                </w:rPr>
                <w:delText>-0.1</w:delText>
              </w:r>
            </w:del>
          </w:p>
        </w:tc>
        <w:tc>
          <w:tcPr>
            <w:tcW w:w="18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39" w:author="ERCOT" w:date="2018-09-13T13:26:00Z">
              <w:r>
                <w:rPr>
                  <w:rFonts w:ascii="Calibri" w:hAnsi="Calibri"/>
                  <w:color w:val="000000"/>
                  <w:sz w:val="22"/>
                  <w:szCs w:val="22"/>
                </w:rPr>
                <w:t>-5.4</w:t>
              </w:r>
            </w:ins>
            <w:del w:id="1140" w:author="ERCOT" w:date="2018-09-13T13:26:00Z">
              <w:r w:rsidDel="005D2EE3">
                <w:rPr>
                  <w:rFonts w:ascii="Calibri" w:hAnsi="Calibri"/>
                  <w:color w:val="000000"/>
                  <w:sz w:val="22"/>
                  <w:szCs w:val="22"/>
                </w:rPr>
                <w:delText>-2.1</w:delText>
              </w:r>
            </w:del>
          </w:p>
        </w:tc>
        <w:tc>
          <w:tcPr>
            <w:tcW w:w="22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41" w:author="ERCOT" w:date="2018-09-13T13:26:00Z">
              <w:r>
                <w:rPr>
                  <w:rFonts w:ascii="Calibri" w:hAnsi="Calibri"/>
                  <w:color w:val="000000"/>
                  <w:sz w:val="22"/>
                  <w:szCs w:val="22"/>
                </w:rPr>
                <w:t>-3.6</w:t>
              </w:r>
            </w:ins>
            <w:del w:id="1142" w:author="ERCOT" w:date="2018-09-13T13:26:00Z">
              <w:r w:rsidDel="005D2EE3">
                <w:rPr>
                  <w:rFonts w:ascii="Calibri" w:hAnsi="Calibri"/>
                  <w:color w:val="000000"/>
                  <w:sz w:val="22"/>
                  <w:szCs w:val="22"/>
                </w:rPr>
                <w:delText>-2.2</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43" w:author="ERCOT" w:date="2018-09-13T13:26:00Z">
              <w:r>
                <w:rPr>
                  <w:rFonts w:ascii="Calibri" w:hAnsi="Calibri"/>
                  <w:color w:val="000000"/>
                  <w:sz w:val="22"/>
                  <w:szCs w:val="22"/>
                </w:rPr>
                <w:t>1.0</w:t>
              </w:r>
            </w:ins>
            <w:del w:id="1144" w:author="ERCOT" w:date="2018-09-13T13:26:00Z">
              <w:r w:rsidDel="005D2EE3">
                <w:rPr>
                  <w:rFonts w:ascii="Calibri" w:hAnsi="Calibri"/>
                  <w:color w:val="000000"/>
                  <w:sz w:val="22"/>
                  <w:szCs w:val="22"/>
                </w:rPr>
                <w:delText>0.4</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45" w:author="ERCOT" w:date="2018-09-13T13:26:00Z">
              <w:r>
                <w:rPr>
                  <w:rFonts w:ascii="Calibri" w:hAnsi="Calibri"/>
                  <w:color w:val="000000"/>
                  <w:sz w:val="22"/>
                  <w:szCs w:val="22"/>
                </w:rPr>
                <w:t>4.0</w:t>
              </w:r>
            </w:ins>
            <w:del w:id="1146" w:author="ERCOT" w:date="2018-09-13T13:26:00Z">
              <w:r w:rsidDel="005D2EE3">
                <w:rPr>
                  <w:rFonts w:ascii="Calibri" w:hAnsi="Calibri"/>
                  <w:color w:val="000000"/>
                  <w:sz w:val="22"/>
                  <w:szCs w:val="22"/>
                </w:rPr>
                <w:delText>1.0</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47" w:author="ERCOT" w:date="2018-09-13T13:26:00Z">
              <w:r>
                <w:rPr>
                  <w:rFonts w:ascii="Calibri" w:hAnsi="Calibri"/>
                  <w:color w:val="000000"/>
                  <w:sz w:val="22"/>
                  <w:szCs w:val="22"/>
                </w:rPr>
                <w:t>3.6</w:t>
              </w:r>
            </w:ins>
            <w:del w:id="1148" w:author="ERCOT" w:date="2018-09-13T13:26:00Z">
              <w:r w:rsidDel="005D2EE3">
                <w:rPr>
                  <w:rFonts w:ascii="Calibri" w:hAnsi="Calibri"/>
                  <w:color w:val="000000"/>
                  <w:sz w:val="22"/>
                  <w:szCs w:val="22"/>
                </w:rPr>
                <w:delText>2.7</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49" w:author="ERCOT" w:date="2018-09-13T13:26:00Z">
              <w:r>
                <w:rPr>
                  <w:rFonts w:ascii="Calibri" w:hAnsi="Calibri"/>
                  <w:color w:val="000000"/>
                  <w:sz w:val="22"/>
                  <w:szCs w:val="22"/>
                </w:rPr>
                <w:t>3.6</w:t>
              </w:r>
            </w:ins>
            <w:del w:id="1150" w:author="ERCOT" w:date="2018-09-13T13:26:00Z">
              <w:r w:rsidDel="005D2EE3">
                <w:rPr>
                  <w:rFonts w:ascii="Calibri" w:hAnsi="Calibri"/>
                  <w:color w:val="000000"/>
                  <w:sz w:val="22"/>
                  <w:szCs w:val="22"/>
                </w:rPr>
                <w:delText>1.5</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51" w:author="ERCOT" w:date="2018-09-13T13:26:00Z">
              <w:r>
                <w:rPr>
                  <w:rFonts w:ascii="Calibri" w:hAnsi="Calibri"/>
                  <w:color w:val="000000"/>
                  <w:sz w:val="22"/>
                  <w:szCs w:val="22"/>
                </w:rPr>
                <w:t>0.6</w:t>
              </w:r>
            </w:ins>
            <w:del w:id="1152" w:author="ERCOT" w:date="2018-09-13T13:26:00Z">
              <w:r w:rsidDel="005D2EE3">
                <w:rPr>
                  <w:rFonts w:ascii="Calibri" w:hAnsi="Calibri"/>
                  <w:color w:val="000000"/>
                  <w:sz w:val="22"/>
                  <w:szCs w:val="22"/>
                </w:rPr>
                <w:delText>-0.1</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53" w:author="ERCOT" w:date="2018-09-13T13:26:00Z">
              <w:r>
                <w:rPr>
                  <w:rFonts w:ascii="Calibri" w:hAnsi="Calibri"/>
                  <w:color w:val="000000"/>
                  <w:sz w:val="22"/>
                  <w:szCs w:val="22"/>
                </w:rPr>
                <w:t>-0.1</w:t>
              </w:r>
            </w:ins>
            <w:del w:id="1154" w:author="ERCOT" w:date="2018-09-13T13:26:00Z">
              <w:r w:rsidDel="005D2EE3">
                <w:rPr>
                  <w:rFonts w:ascii="Calibri" w:hAnsi="Calibri"/>
                  <w:color w:val="000000"/>
                  <w:sz w:val="22"/>
                  <w:szCs w:val="22"/>
                </w:rPr>
                <w:delText>1.1</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55" w:author="ERCOT" w:date="2018-09-13T13:26:00Z">
              <w:r>
                <w:rPr>
                  <w:rFonts w:ascii="Calibri" w:hAnsi="Calibri"/>
                  <w:color w:val="000000"/>
                  <w:sz w:val="22"/>
                  <w:szCs w:val="22"/>
                </w:rPr>
                <w:t>2.0</w:t>
              </w:r>
            </w:ins>
            <w:del w:id="1156" w:author="ERCOT" w:date="2018-09-13T13:26:00Z">
              <w:r w:rsidDel="005D2EE3">
                <w:rPr>
                  <w:rFonts w:ascii="Calibri" w:hAnsi="Calibri"/>
                  <w:color w:val="000000"/>
                  <w:sz w:val="22"/>
                  <w:szCs w:val="22"/>
                </w:rPr>
                <w:delText>0.0</w:delText>
              </w:r>
            </w:del>
          </w:p>
        </w:tc>
        <w:tc>
          <w:tcPr>
            <w:tcW w:w="17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57" w:author="ERCOT" w:date="2018-09-13T13:26:00Z">
              <w:r>
                <w:rPr>
                  <w:rFonts w:ascii="Calibri" w:hAnsi="Calibri"/>
                  <w:color w:val="000000"/>
                  <w:sz w:val="22"/>
                  <w:szCs w:val="22"/>
                </w:rPr>
                <w:t>-0.5</w:t>
              </w:r>
            </w:ins>
            <w:del w:id="1158" w:author="ERCOT" w:date="2018-09-13T13:26:00Z">
              <w:r w:rsidDel="005D2EE3">
                <w:rPr>
                  <w:rFonts w:ascii="Calibri" w:hAnsi="Calibri"/>
                  <w:color w:val="000000"/>
                  <w:sz w:val="22"/>
                  <w:szCs w:val="22"/>
                </w:rPr>
                <w:delText>2.2</w:delText>
              </w:r>
            </w:del>
          </w:p>
        </w:tc>
        <w:tc>
          <w:tcPr>
            <w:tcW w:w="19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59" w:author="ERCOT" w:date="2018-09-13T13:26:00Z">
              <w:r>
                <w:rPr>
                  <w:rFonts w:ascii="Calibri" w:hAnsi="Calibri"/>
                  <w:color w:val="000000"/>
                  <w:sz w:val="22"/>
                  <w:szCs w:val="22"/>
                </w:rPr>
                <w:t>6.0</w:t>
              </w:r>
            </w:ins>
            <w:del w:id="1160" w:author="ERCOT" w:date="2018-09-13T13:26:00Z">
              <w:r w:rsidDel="005D2EE3">
                <w:rPr>
                  <w:rFonts w:ascii="Calibri" w:hAnsi="Calibri"/>
                  <w:color w:val="000000"/>
                  <w:sz w:val="22"/>
                  <w:szCs w:val="22"/>
                </w:rPr>
                <w:delText>3.9</w:delText>
              </w:r>
            </w:del>
          </w:p>
        </w:tc>
        <w:tc>
          <w:tcPr>
            <w:tcW w:w="168"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61" w:author="ERCOT" w:date="2018-09-13T13:26:00Z">
              <w:r>
                <w:rPr>
                  <w:rFonts w:ascii="Calibri" w:hAnsi="Calibri"/>
                  <w:color w:val="000000"/>
                  <w:sz w:val="22"/>
                  <w:szCs w:val="22"/>
                </w:rPr>
                <w:t>4.0</w:t>
              </w:r>
            </w:ins>
            <w:del w:id="1162" w:author="ERCOT" w:date="2018-09-13T13:26:00Z">
              <w:r w:rsidDel="005D2EE3">
                <w:rPr>
                  <w:rFonts w:ascii="Calibri" w:hAnsi="Calibri"/>
                  <w:color w:val="000000"/>
                  <w:sz w:val="22"/>
                  <w:szCs w:val="22"/>
                </w:rPr>
                <w:delText>6.2</w:delText>
              </w:r>
            </w:del>
          </w:p>
        </w:tc>
        <w:tc>
          <w:tcPr>
            <w:tcW w:w="16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63" w:author="ERCOT" w:date="2018-09-13T13:26:00Z">
              <w:r>
                <w:rPr>
                  <w:rFonts w:ascii="Calibri" w:hAnsi="Calibri"/>
                  <w:color w:val="000000"/>
                  <w:sz w:val="22"/>
                  <w:szCs w:val="22"/>
                </w:rPr>
                <w:t>3.6</w:t>
              </w:r>
            </w:ins>
            <w:del w:id="1164" w:author="ERCOT" w:date="2018-09-13T13:26:00Z">
              <w:r w:rsidDel="005D2EE3">
                <w:rPr>
                  <w:rFonts w:ascii="Calibri" w:hAnsi="Calibri"/>
                  <w:color w:val="000000"/>
                  <w:sz w:val="22"/>
                  <w:szCs w:val="22"/>
                </w:rPr>
                <w:delText>5.7</w:delText>
              </w:r>
            </w:del>
          </w:p>
        </w:tc>
        <w:tc>
          <w:tcPr>
            <w:tcW w:w="18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65" w:author="ERCOT" w:date="2018-09-13T13:26:00Z">
              <w:r>
                <w:rPr>
                  <w:rFonts w:ascii="Calibri" w:hAnsi="Calibri"/>
                  <w:color w:val="000000"/>
                  <w:sz w:val="22"/>
                  <w:szCs w:val="22"/>
                </w:rPr>
                <w:t>3.8</w:t>
              </w:r>
            </w:ins>
            <w:del w:id="1166" w:author="ERCOT" w:date="2018-09-13T13:26:00Z">
              <w:r w:rsidDel="005D2EE3">
                <w:rPr>
                  <w:rFonts w:ascii="Calibri" w:hAnsi="Calibri"/>
                  <w:color w:val="000000"/>
                  <w:sz w:val="22"/>
                  <w:szCs w:val="22"/>
                </w:rPr>
                <w:delText>3.2</w:delText>
              </w:r>
            </w:del>
          </w:p>
        </w:tc>
        <w:tc>
          <w:tcPr>
            <w:tcW w:w="150"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67" w:author="ERCOT" w:date="2018-09-13T13:26:00Z">
              <w:r>
                <w:rPr>
                  <w:rFonts w:ascii="Calibri" w:hAnsi="Calibri"/>
                  <w:color w:val="000000"/>
                  <w:sz w:val="22"/>
                  <w:szCs w:val="22"/>
                </w:rPr>
                <w:t>6.6</w:t>
              </w:r>
            </w:ins>
            <w:del w:id="1168" w:author="ERCOT" w:date="2018-09-13T13:26:00Z">
              <w:r w:rsidDel="005D2EE3">
                <w:rPr>
                  <w:rFonts w:ascii="Calibri" w:hAnsi="Calibri"/>
                  <w:color w:val="000000"/>
                  <w:sz w:val="22"/>
                  <w:szCs w:val="22"/>
                </w:rPr>
                <w:delText>4.4</w:delText>
              </w:r>
            </w:del>
          </w:p>
        </w:tc>
        <w:tc>
          <w:tcPr>
            <w:tcW w:w="206" w:type="pct"/>
            <w:tcBorders>
              <w:top w:val="single" w:sz="4" w:space="0" w:color="000000"/>
              <w:left w:val="single" w:sz="4" w:space="0" w:color="000000"/>
              <w:bottom w:val="single" w:sz="8"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169" w:author="ERCOT" w:date="2018-09-13T13:26:00Z">
              <w:r>
                <w:rPr>
                  <w:rFonts w:ascii="Calibri" w:hAnsi="Calibri"/>
                  <w:color w:val="000000"/>
                  <w:sz w:val="22"/>
                  <w:szCs w:val="22"/>
                </w:rPr>
                <w:t>3.5</w:t>
              </w:r>
            </w:ins>
            <w:del w:id="1170" w:author="ERCOT" w:date="2018-09-13T13:26:00Z">
              <w:r w:rsidDel="005D2EE3">
                <w:rPr>
                  <w:rFonts w:ascii="Calibri" w:hAnsi="Calibri"/>
                  <w:color w:val="000000"/>
                  <w:sz w:val="22"/>
                  <w:szCs w:val="22"/>
                </w:rPr>
                <w:delText>0.3</w:delText>
              </w:r>
            </w:del>
          </w:p>
        </w:tc>
      </w:tr>
    </w:tbl>
    <w:p w:rsidR="00CC576E" w:rsidRPr="0012615F" w:rsidRDefault="00CC576E" w:rsidP="00DC7664">
      <w:pPr>
        <w:widowControl/>
        <w:autoSpaceDE/>
        <w:autoSpaceDN/>
        <w:adjustRightInd/>
        <w:jc w:val="both"/>
        <w:rPr>
          <w:b/>
          <w:bCs/>
          <w:sz w:val="22"/>
          <w:szCs w:val="22"/>
        </w:rPr>
        <w:sectPr w:rsidR="00CC576E" w:rsidRPr="0012615F" w:rsidSect="003A374E">
          <w:pgSz w:w="15840" w:h="12240" w:orient="landscape" w:code="1"/>
          <w:pgMar w:top="1440" w:right="1296" w:bottom="1440" w:left="1440" w:header="720" w:footer="720" w:gutter="0"/>
          <w:cols w:space="720"/>
          <w:noEndnote/>
          <w:titlePg/>
        </w:sectPr>
      </w:pPr>
    </w:p>
    <w:p w:rsidR="00B320AB" w:rsidRPr="003A24F9" w:rsidRDefault="00B320AB" w:rsidP="00DC7664">
      <w:pPr>
        <w:pStyle w:val="H3"/>
        <w:spacing w:before="480"/>
        <w:ind w:left="0" w:firstLine="0"/>
        <w:jc w:val="both"/>
      </w:pPr>
      <w:bookmarkStart w:id="1171" w:name="_Toc342049963"/>
      <w:bookmarkStart w:id="1172" w:name="_Toc469653411"/>
      <w:r w:rsidRPr="003A24F9">
        <w:lastRenderedPageBreak/>
        <w:t xml:space="preserve">Non-Spinning Reserve </w:t>
      </w:r>
      <w:r w:rsidR="002A65FF" w:rsidRPr="003A24F9">
        <w:t>Service (</w:t>
      </w:r>
      <w:r w:rsidR="0061205B" w:rsidRPr="003A24F9">
        <w:t>Non-Spin</w:t>
      </w:r>
      <w:r w:rsidR="002A65FF" w:rsidRPr="003A24F9">
        <w:t xml:space="preserve">) </w:t>
      </w:r>
      <w:r w:rsidRPr="003A24F9">
        <w:t>Requirement</w:t>
      </w:r>
      <w:r w:rsidR="006C49B5" w:rsidRPr="003A24F9">
        <w:t xml:space="preserve"> Details</w:t>
      </w:r>
      <w:bookmarkEnd w:id="1171"/>
      <w:bookmarkEnd w:id="1172"/>
    </w:p>
    <w:p w:rsidR="00B320AB" w:rsidRDefault="00B320AB" w:rsidP="00DC7664">
      <w:pPr>
        <w:pStyle w:val="Heading5"/>
        <w:spacing w:after="100" w:afterAutospacing="1"/>
        <w:jc w:val="both"/>
      </w:pPr>
      <w:r>
        <w:t>Introduction</w:t>
      </w:r>
    </w:p>
    <w:p w:rsidR="00525996" w:rsidRDefault="00B320AB" w:rsidP="00DC7664">
      <w:pPr>
        <w:pStyle w:val="BodyTextNumbered"/>
        <w:ind w:left="0" w:firstLine="0"/>
        <w:jc w:val="both"/>
      </w:pPr>
      <w:r>
        <w:t>Non-Spinning Reserve Service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during high risk </w:t>
      </w:r>
      <w:r w:rsidR="005A3854">
        <w:t>using a variable</w:t>
      </w:r>
      <w:r w:rsidR="009D5A8D">
        <w:t xml:space="preserve"> percentile </w:t>
      </w:r>
      <w:r w:rsidR="009D5A8D" w:rsidRPr="00406ADE">
        <w:t>to</w:t>
      </w:r>
      <w:r w:rsidRPr="00406ADE">
        <w:t xml:space="preserve"> protect against forecast uncertainty.</w:t>
      </w:r>
      <w:r>
        <w:t xml:space="preserve">  </w:t>
      </w:r>
    </w:p>
    <w:p w:rsidR="0022345B" w:rsidRDefault="0022345B" w:rsidP="00DC7664">
      <w:pPr>
        <w:pStyle w:val="BodyTextNumbered"/>
        <w:ind w:left="0" w:firstLine="0"/>
        <w:jc w:val="both"/>
      </w:pPr>
      <w:r>
        <w:t>Examples of circumstances when Non-Spin has been used are:</w:t>
      </w:r>
    </w:p>
    <w:p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rsidR="0022345B" w:rsidRDefault="0022345B" w:rsidP="00DC7664">
      <w:pPr>
        <w:pStyle w:val="List"/>
        <w:numPr>
          <w:ilvl w:val="0"/>
          <w:numId w:val="23"/>
        </w:numPr>
        <w:ind w:hanging="720"/>
        <w:jc w:val="both"/>
      </w:pPr>
      <w:r>
        <w:t>Cold weather events when early morning load pickup outpaced the ability of generation to follow;</w:t>
      </w:r>
    </w:p>
    <w:p w:rsidR="0022345B" w:rsidRDefault="0022345B" w:rsidP="00DC7664">
      <w:pPr>
        <w:pStyle w:val="List"/>
        <w:numPr>
          <w:ilvl w:val="0"/>
          <w:numId w:val="23"/>
        </w:numPr>
        <w:ind w:hanging="720"/>
        <w:jc w:val="both"/>
      </w:pPr>
      <w:r>
        <w:t>Major unit trips when large amounts of spinning reserve were not online; and</w:t>
      </w:r>
    </w:p>
    <w:p w:rsidR="0022345B" w:rsidRDefault="0022345B" w:rsidP="00DC7664">
      <w:pPr>
        <w:pStyle w:val="List"/>
        <w:numPr>
          <w:ilvl w:val="0"/>
          <w:numId w:val="23"/>
        </w:numPr>
        <w:ind w:hanging="720"/>
        <w:jc w:val="both"/>
      </w:pPr>
      <w:r>
        <w:t>During periods when the wind decreased and load demand increased.</w:t>
      </w:r>
    </w:p>
    <w:p w:rsidR="00B320AB" w:rsidRDefault="00B320AB" w:rsidP="00DC7664">
      <w:pPr>
        <w:pStyle w:val="Heading5"/>
        <w:spacing w:after="100" w:afterAutospacing="1"/>
        <w:jc w:val="both"/>
      </w:pPr>
      <w:r>
        <w:t>Summary</w:t>
      </w:r>
    </w:p>
    <w:p w:rsidR="005C06D5" w:rsidRDefault="005C06D5" w:rsidP="00DC7664">
      <w:pPr>
        <w:pStyle w:val="BodyTextNumbered"/>
        <w:ind w:left="0" w:firstLine="0"/>
        <w:jc w:val="both"/>
      </w:pPr>
      <w:r>
        <w:t xml:space="preserve">Analysis for Non-Spin requirements are conducted using data from the same month of previous three years.  For the purpose of determining the amount of Non-Spin to purchase for each hour of the day, hours will be placed into four hour blocks.  The </w:t>
      </w:r>
      <w:r w:rsidR="00D62CAA">
        <w:t>net load</w:t>
      </w:r>
      <w:r>
        <w:t xml:space="preserve"> uncertainty for the analyzed days for all hours which are considered to be part of a four 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block minus the average Reg-Up requirement during the same block of hours.</w:t>
      </w:r>
    </w:p>
    <w:p w:rsidR="005C06D5" w:rsidRDefault="005C06D5" w:rsidP="00DC7664">
      <w:pPr>
        <w:pStyle w:val="BodyTextNumbered"/>
        <w:ind w:left="0" w:firstLine="0"/>
        <w:jc w:val="both"/>
      </w:pPr>
      <w:r w:rsidRPr="00F31EAB">
        <w:t xml:space="preserve">After this analysis has been completed, ERCOT will apply a floor on the final </w:t>
      </w:r>
      <w:r>
        <w:rPr>
          <w:iCs/>
        </w:rPr>
        <w:t>Non-Spin</w:t>
      </w:r>
      <w:r w:rsidRPr="00F31EAB">
        <w:t xml:space="preserve"> requirement equal to the largest unit.  This floor will only be applied to </w:t>
      </w:r>
      <w:r w:rsidR="00253066">
        <w:t>O</w:t>
      </w:r>
      <w:r w:rsidRPr="00F31EAB">
        <w:t>n-</w:t>
      </w:r>
      <w:r w:rsidR="00253066">
        <w:t>P</w:t>
      </w:r>
      <w:r w:rsidRPr="00F31EAB">
        <w:t xml:space="preserve">eak </w:t>
      </w:r>
      <w:r w:rsidR="00253066">
        <w:t>H</w:t>
      </w:r>
      <w:r w:rsidRPr="00F31EAB">
        <w:t>ours, which are hour ending 7 through 22.</w:t>
      </w:r>
      <w:r>
        <w:t xml:space="preserve">  ERCOT will post the monthly amounts for Non-Spin requirements </w:t>
      </w:r>
      <w:r w:rsidRPr="005C28BF">
        <w:t>for</w:t>
      </w:r>
      <w:r>
        <w:t xml:space="preserve"> the upcoming year on the MIS.</w:t>
      </w:r>
    </w:p>
    <w:p w:rsidR="007F24C1" w:rsidRPr="002C73F6" w:rsidRDefault="007F24C1" w:rsidP="00DC7664">
      <w:pPr>
        <w:pStyle w:val="Heading5"/>
        <w:spacing w:after="100" w:afterAutospacing="1"/>
        <w:jc w:val="both"/>
      </w:pPr>
      <w:r w:rsidRPr="002C73F6">
        <w:t>Procedure</w:t>
      </w:r>
    </w:p>
    <w:p w:rsidR="00D62CAA" w:rsidRDefault="005C06D5" w:rsidP="00DC7664">
      <w:pPr>
        <w:pStyle w:val="BodyTextNumbered"/>
        <w:ind w:left="0" w:firstLine="0"/>
        <w:jc w:val="both"/>
      </w:pPr>
      <w:r>
        <w:t>ERCOT will determine the</w:t>
      </w:r>
      <w:r w:rsidR="00D62CAA">
        <w:t xml:space="preserve"> Non-Spin requirement using the </w:t>
      </w:r>
      <w:r>
        <w:t>70</w:t>
      </w:r>
      <w:r w:rsidRPr="006C525D">
        <w:rPr>
          <w:vertAlign w:val="superscript"/>
        </w:rPr>
        <w:t>th</w:t>
      </w:r>
      <w:r w:rsidR="006C525D">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rsidR="00525996">
        <w:t xml:space="preserv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three hours prior to each Operating Hour.  The </w:t>
      </w:r>
      <w:r w:rsidR="00D62CAA">
        <w:t>net load</w:t>
      </w:r>
      <w:r>
        <w:t xml:space="preserve"> uncertainty is then defined as the difference between the </w:t>
      </w:r>
      <w:r w:rsidR="00D62CAA">
        <w:t>net load</w:t>
      </w:r>
      <w:r>
        <w:t xml:space="preserve"> and the forecasted </w:t>
      </w:r>
      <w:r w:rsidR="00D62CAA">
        <w:t>net load</w:t>
      </w:r>
      <w:r>
        <w:t xml:space="preserve">.  </w:t>
      </w:r>
    </w:p>
    <w:p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The fixed value of percentile ranging between 70</w:t>
      </w:r>
      <w:r w:rsidRPr="00F0210F">
        <w:rPr>
          <w:iCs/>
          <w:vertAlign w:val="superscript"/>
        </w:rPr>
        <w:t>th</w:t>
      </w:r>
      <w:r>
        <w:rPr>
          <w:iCs/>
        </w:rPr>
        <w:t xml:space="preserve"> 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percentile compared to 70</w:t>
      </w:r>
      <w:r w:rsidRPr="006C525D">
        <w:rPr>
          <w:iCs/>
          <w:vertAlign w:val="superscript"/>
        </w:rPr>
        <w:t>th</w:t>
      </w:r>
      <w:r w:rsidR="006C525D">
        <w:rPr>
          <w:iCs/>
        </w:rPr>
        <w:t xml:space="preserve"> </w:t>
      </w:r>
      <w:r>
        <w:rPr>
          <w:iCs/>
        </w:rPr>
        <w:t xml:space="preserve">percentile for periods with lowest risks.   </w:t>
      </w:r>
    </w:p>
    <w:p w:rsidR="00853FD4" w:rsidRDefault="00345FE3" w:rsidP="00DC7664">
      <w:pPr>
        <w:pStyle w:val="BodyTextNumbered"/>
        <w:ind w:left="0" w:firstLine="0"/>
        <w:jc w:val="both"/>
        <w:rPr>
          <w:iCs/>
        </w:rPr>
      </w:pPr>
      <w:r>
        <w:rPr>
          <w:iCs/>
        </w:rPr>
        <w:t xml:space="preserve">ERCOT has seen significant growth in installed wind capacity from one year to the next; an increase in wind capacity also tend to increase the MW quantity of forecast error. Hence, </w:t>
      </w:r>
      <w:r w:rsidR="00923847">
        <w:rPr>
          <w:iCs/>
        </w:rPr>
        <w:t>ERCOT</w:t>
      </w:r>
      <w:r w:rsidR="00853FD4">
        <w:rPr>
          <w:iCs/>
        </w:rPr>
        <w:t>’s</w:t>
      </w:r>
      <w:r w:rsidR="00923847">
        <w:rPr>
          <w:iCs/>
        </w:rPr>
        <w:t xml:space="preserve"> reliance on historical wind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rsidR="00F248A8" w:rsidRDefault="00876168" w:rsidP="00DC7664">
      <w:pPr>
        <w:pStyle w:val="BodyTextNumbered"/>
        <w:ind w:left="0" w:firstLine="0"/>
        <w:jc w:val="both"/>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 xml:space="preserve">wind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Pr>
          <w:iCs/>
        </w:rPr>
        <w:t>Th</w:t>
      </w:r>
      <w:r w:rsidR="004D646C">
        <w:rPr>
          <w:iCs/>
        </w:rPr>
        <w:t>e net</w:t>
      </w:r>
      <w:r>
        <w:rPr>
          <w:iCs/>
        </w:rPr>
        <w:t xml:space="preserve"> 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The i</w:t>
      </w:r>
      <w:r w:rsidR="004D646C" w:rsidRPr="00876168">
        <w:rPr>
          <w:iCs/>
        </w:rPr>
        <w:t xml:space="preserve">ncremental </w:t>
      </w:r>
      <w:r w:rsidR="004D646C">
        <w:rPr>
          <w:iCs/>
        </w:rPr>
        <w:t>MW 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A15B62">
        <w:rPr>
          <w:iCs/>
        </w:rPr>
        <w:t xml:space="preserve"> The t</w:t>
      </w:r>
      <w:r w:rsidR="007E34EA">
        <w:rPr>
          <w:iCs/>
        </w:rPr>
        <w:t>able below reflects the additional N</w:t>
      </w:r>
      <w:r w:rsidR="00906321">
        <w:rPr>
          <w:iCs/>
        </w:rPr>
        <w:t>on-Spin</w:t>
      </w:r>
      <w:r w:rsidR="007E34EA">
        <w:rPr>
          <w:iCs/>
        </w:rPr>
        <w:t xml:space="preserve"> adjustments per 1000 MW of installed wind capacity. </w:t>
      </w:r>
    </w:p>
    <w:p w:rsidR="000A4826" w:rsidRDefault="005C06D5" w:rsidP="00DC7664">
      <w:pPr>
        <w:pStyle w:val="BodyTextNumbered"/>
        <w:ind w:left="0" w:firstLine="0"/>
        <w:jc w:val="both"/>
      </w:pPr>
      <w:r>
        <w:t xml:space="preserve">ERCOT will purchase Non-Spin such that the combination of </w:t>
      </w:r>
      <w:r>
        <w:rPr>
          <w:iCs/>
        </w:rPr>
        <w:t>Non-Spin</w:t>
      </w:r>
      <w:r>
        <w:t xml:space="preserve"> and Reg-Up Services cover the uncertainties of </w:t>
      </w:r>
      <w:r w:rsidR="00D62CAA">
        <w:t>net load</w:t>
      </w:r>
      <w:r>
        <w:t xml:space="preserve"> forecast errors depending on the </w:t>
      </w:r>
      <w:r w:rsidR="00D62CAA">
        <w:t>net load</w:t>
      </w:r>
      <w:r>
        <w:t xml:space="preserve"> ramp risk.  </w:t>
      </w:r>
      <w:del w:id="1173" w:author="ERCOT" w:date="2018-10-10T11:32:00Z">
        <w:r w:rsidRPr="00F769D1" w:rsidDel="00425A56">
          <w:delText xml:space="preserve">For </w:delText>
        </w:r>
        <w:r w:rsidR="00D333E4" w:rsidDel="00425A56">
          <w:delText>O</w:delText>
        </w:r>
        <w:r w:rsidRPr="00F769D1" w:rsidDel="00425A56">
          <w:delText>n-</w:delText>
        </w:r>
        <w:r w:rsidR="00D333E4" w:rsidDel="00425A56">
          <w:delText>P</w:delText>
        </w:r>
        <w:r w:rsidRPr="00F769D1" w:rsidDel="00425A56">
          <w:delText xml:space="preserve">eak </w:delText>
        </w:r>
        <w:r w:rsidR="00D333E4" w:rsidDel="00425A56">
          <w:delText>H</w:delText>
        </w:r>
        <w:r w:rsidRPr="00F769D1" w:rsidDel="00425A56">
          <w:delText xml:space="preserve">ours (hours ending 7 through 22), ERCOT will also set a floor on the </w:delText>
        </w:r>
        <w:r w:rsidDel="00425A56">
          <w:rPr>
            <w:iCs/>
          </w:rPr>
          <w:delText>Non-Spin</w:delText>
        </w:r>
        <w:r w:rsidRPr="00F769D1" w:rsidDel="00425A56">
          <w:delText xml:space="preserve"> requirement equal to the </w:delText>
        </w:r>
        <w:r w:rsidR="00315478" w:rsidDel="00425A56">
          <w:delText>capacity of the single largest contingency.</w:delText>
        </w:r>
      </w:del>
    </w:p>
    <w:p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1174"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B1780" w:rsidRPr="00CC576E" w:rsidTr="006B40AB">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rsidTr="006B40AB">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rsidTr="006B40AB">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75" w:author="ERCOT" w:date="2018-09-13T13:28:00Z">
              <w:r>
                <w:rPr>
                  <w:rFonts w:ascii="Calibri" w:hAnsi="Calibri"/>
                  <w:color w:val="000000"/>
                  <w:sz w:val="22"/>
                  <w:szCs w:val="22"/>
                </w:rPr>
                <w:t>42</w:t>
              </w:r>
            </w:ins>
            <w:del w:id="1176"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77" w:author="ERCOT" w:date="2018-09-13T13:28:00Z">
              <w:r>
                <w:rPr>
                  <w:rFonts w:ascii="Calibri" w:hAnsi="Calibri"/>
                  <w:color w:val="000000"/>
                  <w:sz w:val="22"/>
                  <w:szCs w:val="22"/>
                </w:rPr>
                <w:t>42</w:t>
              </w:r>
            </w:ins>
            <w:del w:id="1178" w:author="ERCOT" w:date="2018-09-13T13:27:00Z">
              <w:r w:rsidDel="005D2EE3">
                <w:rPr>
                  <w:rFonts w:ascii="Calibri" w:hAnsi="Calibri"/>
                  <w:color w:val="000000"/>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79" w:author="ERCOT" w:date="2018-09-13T13:28:00Z">
              <w:r>
                <w:rPr>
                  <w:rFonts w:ascii="Calibri" w:hAnsi="Calibri"/>
                  <w:color w:val="000000"/>
                  <w:sz w:val="22"/>
                  <w:szCs w:val="22"/>
                </w:rPr>
                <w:t>43</w:t>
              </w:r>
            </w:ins>
            <w:del w:id="1180"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81" w:author="ERCOT" w:date="2018-09-13T13:28:00Z">
              <w:r>
                <w:rPr>
                  <w:rFonts w:ascii="Calibri" w:hAnsi="Calibri"/>
                  <w:color w:val="000000"/>
                  <w:sz w:val="22"/>
                  <w:szCs w:val="22"/>
                </w:rPr>
                <w:t>43</w:t>
              </w:r>
            </w:ins>
            <w:del w:id="1182"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83" w:author="ERCOT" w:date="2018-09-13T13:28:00Z">
              <w:r>
                <w:rPr>
                  <w:rFonts w:ascii="Calibri" w:hAnsi="Calibri"/>
                  <w:color w:val="000000"/>
                  <w:sz w:val="22"/>
                  <w:szCs w:val="22"/>
                </w:rPr>
                <w:t>43</w:t>
              </w:r>
            </w:ins>
            <w:del w:id="1184"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85" w:author="ERCOT" w:date="2018-09-13T13:28:00Z">
              <w:r>
                <w:rPr>
                  <w:rFonts w:ascii="Calibri" w:hAnsi="Calibri"/>
                  <w:color w:val="000000"/>
                  <w:sz w:val="22"/>
                  <w:szCs w:val="22"/>
                </w:rPr>
                <w:t>43</w:t>
              </w:r>
            </w:ins>
            <w:del w:id="1186"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87" w:author="ERCOT" w:date="2018-09-13T13:28:00Z">
              <w:r>
                <w:rPr>
                  <w:rFonts w:ascii="Calibri" w:hAnsi="Calibri"/>
                  <w:color w:val="000000"/>
                  <w:sz w:val="22"/>
                  <w:szCs w:val="22"/>
                </w:rPr>
                <w:t>44</w:t>
              </w:r>
            </w:ins>
            <w:del w:id="1188"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89" w:author="ERCOT" w:date="2018-09-13T13:28:00Z">
              <w:r>
                <w:rPr>
                  <w:rFonts w:ascii="Calibri" w:hAnsi="Calibri"/>
                  <w:color w:val="000000"/>
                  <w:sz w:val="22"/>
                  <w:szCs w:val="22"/>
                </w:rPr>
                <w:t>44</w:t>
              </w:r>
            </w:ins>
            <w:del w:id="1190"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91" w:author="ERCOT" w:date="2018-09-13T13:28:00Z">
              <w:r>
                <w:rPr>
                  <w:rFonts w:ascii="Calibri" w:hAnsi="Calibri"/>
                  <w:color w:val="000000"/>
                  <w:sz w:val="22"/>
                  <w:szCs w:val="22"/>
                </w:rPr>
                <w:t>44</w:t>
              </w:r>
            </w:ins>
            <w:del w:id="1192"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93" w:author="ERCOT" w:date="2018-09-13T13:28:00Z">
              <w:r>
                <w:rPr>
                  <w:rFonts w:ascii="Calibri" w:hAnsi="Calibri"/>
                  <w:color w:val="000000"/>
                  <w:sz w:val="22"/>
                  <w:szCs w:val="22"/>
                </w:rPr>
                <w:t>44</w:t>
              </w:r>
            </w:ins>
            <w:del w:id="1194"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95" w:author="ERCOT" w:date="2018-09-13T13:28:00Z">
              <w:r>
                <w:rPr>
                  <w:rFonts w:ascii="Calibri" w:hAnsi="Calibri"/>
                  <w:color w:val="000000"/>
                  <w:sz w:val="22"/>
                  <w:szCs w:val="22"/>
                </w:rPr>
                <w:t>38</w:t>
              </w:r>
            </w:ins>
            <w:del w:id="1196"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97" w:author="ERCOT" w:date="2018-09-13T13:28:00Z">
              <w:r>
                <w:rPr>
                  <w:rFonts w:ascii="Calibri" w:hAnsi="Calibri"/>
                  <w:color w:val="000000"/>
                  <w:sz w:val="22"/>
                  <w:szCs w:val="22"/>
                </w:rPr>
                <w:t>38</w:t>
              </w:r>
            </w:ins>
            <w:del w:id="1198"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199" w:author="ERCOT" w:date="2018-09-13T13:28:00Z">
              <w:r>
                <w:rPr>
                  <w:rFonts w:ascii="Calibri" w:hAnsi="Calibri"/>
                  <w:color w:val="000000"/>
                  <w:sz w:val="22"/>
                  <w:szCs w:val="22"/>
                </w:rPr>
                <w:t>38</w:t>
              </w:r>
            </w:ins>
            <w:del w:id="1200"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01" w:author="ERCOT" w:date="2018-09-13T13:28:00Z">
              <w:r>
                <w:rPr>
                  <w:rFonts w:ascii="Calibri" w:hAnsi="Calibri"/>
                  <w:color w:val="000000"/>
                  <w:sz w:val="22"/>
                  <w:szCs w:val="22"/>
                </w:rPr>
                <w:t>38</w:t>
              </w:r>
            </w:ins>
            <w:del w:id="1202"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03" w:author="ERCOT" w:date="2018-09-13T13:28:00Z">
              <w:r>
                <w:rPr>
                  <w:rFonts w:ascii="Calibri" w:hAnsi="Calibri"/>
                  <w:color w:val="000000"/>
                  <w:sz w:val="22"/>
                  <w:szCs w:val="22"/>
                </w:rPr>
                <w:t>33</w:t>
              </w:r>
            </w:ins>
            <w:del w:id="1204"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05" w:author="ERCOT" w:date="2018-09-13T13:28:00Z">
              <w:r>
                <w:rPr>
                  <w:rFonts w:ascii="Calibri" w:hAnsi="Calibri"/>
                  <w:color w:val="000000"/>
                  <w:sz w:val="22"/>
                  <w:szCs w:val="22"/>
                </w:rPr>
                <w:t>33</w:t>
              </w:r>
            </w:ins>
            <w:del w:id="1206"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07" w:author="ERCOT" w:date="2018-09-13T13:28:00Z">
              <w:r>
                <w:rPr>
                  <w:rFonts w:ascii="Calibri" w:hAnsi="Calibri"/>
                  <w:color w:val="000000"/>
                  <w:sz w:val="22"/>
                  <w:szCs w:val="22"/>
                </w:rPr>
                <w:t>33</w:t>
              </w:r>
            </w:ins>
            <w:del w:id="1208" w:author="ERCOT" w:date="2018-09-13T13:27:00Z">
              <w:r w:rsidDel="005D2EE3">
                <w:rPr>
                  <w:rFonts w:ascii="Calibri" w:hAnsi="Calibri"/>
                  <w:color w:val="000000"/>
                  <w:sz w:val="22"/>
                  <w:szCs w:val="22"/>
                </w:rPr>
                <w:delText>37</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09" w:author="ERCOT" w:date="2018-09-13T13:28:00Z">
              <w:r>
                <w:rPr>
                  <w:rFonts w:ascii="Calibri" w:hAnsi="Calibri"/>
                  <w:color w:val="000000"/>
                  <w:sz w:val="22"/>
                  <w:szCs w:val="22"/>
                </w:rPr>
                <w:t>33</w:t>
              </w:r>
            </w:ins>
            <w:del w:id="1210" w:author="ERCOT" w:date="2018-09-13T13:27:00Z">
              <w:r w:rsidDel="005D2EE3">
                <w:rPr>
                  <w:rFonts w:ascii="Calibri" w:hAnsi="Calibri"/>
                  <w:color w:val="000000"/>
                  <w:sz w:val="22"/>
                  <w:szCs w:val="22"/>
                </w:rPr>
                <w:delText>37</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11" w:author="ERCOT" w:date="2018-09-13T13:28:00Z">
              <w:r>
                <w:rPr>
                  <w:rFonts w:ascii="Calibri" w:hAnsi="Calibri"/>
                  <w:color w:val="000000"/>
                  <w:sz w:val="22"/>
                  <w:szCs w:val="22"/>
                </w:rPr>
                <w:t>45</w:t>
              </w:r>
            </w:ins>
            <w:del w:id="1212" w:author="ERCOT" w:date="2018-09-13T13:27:00Z">
              <w:r w:rsidDel="005D2EE3">
                <w:rPr>
                  <w:rFonts w:ascii="Calibri" w:hAnsi="Calibri"/>
                  <w:color w:val="000000"/>
                  <w:sz w:val="22"/>
                  <w:szCs w:val="22"/>
                </w:rPr>
                <w:delText>46</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13" w:author="ERCOT" w:date="2018-09-13T13:28:00Z">
              <w:r>
                <w:rPr>
                  <w:rFonts w:ascii="Calibri" w:hAnsi="Calibri"/>
                  <w:color w:val="000000"/>
                  <w:sz w:val="22"/>
                  <w:szCs w:val="22"/>
                </w:rPr>
                <w:t>45</w:t>
              </w:r>
            </w:ins>
            <w:del w:id="1214" w:author="ERCOT" w:date="2018-09-13T13:27:00Z">
              <w:r w:rsidDel="005D2EE3">
                <w:rPr>
                  <w:rFonts w:ascii="Calibri" w:hAnsi="Calibri"/>
                  <w:color w:val="000000"/>
                  <w:sz w:val="22"/>
                  <w:szCs w:val="22"/>
                </w:rPr>
                <w:delText>46</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15" w:author="ERCOT" w:date="2018-09-13T13:28:00Z">
              <w:r>
                <w:rPr>
                  <w:rFonts w:ascii="Calibri" w:hAnsi="Calibri"/>
                  <w:color w:val="000000"/>
                  <w:sz w:val="22"/>
                  <w:szCs w:val="22"/>
                </w:rPr>
                <w:t>45</w:t>
              </w:r>
            </w:ins>
            <w:del w:id="1216" w:author="ERCOT" w:date="2018-09-13T13:27:00Z">
              <w:r w:rsidDel="005D2EE3">
                <w:rPr>
                  <w:rFonts w:ascii="Calibri" w:hAnsi="Calibri"/>
                  <w:color w:val="000000"/>
                  <w:sz w:val="22"/>
                  <w:szCs w:val="22"/>
                </w:rPr>
                <w:delText>46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17" w:author="ERCOT" w:date="2018-09-13T13:28:00Z">
              <w:r>
                <w:rPr>
                  <w:rFonts w:ascii="Calibri" w:hAnsi="Calibri"/>
                  <w:color w:val="000000"/>
                  <w:sz w:val="22"/>
                  <w:szCs w:val="22"/>
                </w:rPr>
                <w:t>45</w:t>
              </w:r>
            </w:ins>
            <w:del w:id="1218" w:author="ERCOT" w:date="2018-09-13T13:27:00Z">
              <w:r w:rsidDel="005D2EE3">
                <w:rPr>
                  <w:rFonts w:ascii="Calibri" w:hAnsi="Calibri"/>
                  <w:color w:val="000000"/>
                  <w:sz w:val="22"/>
                  <w:szCs w:val="22"/>
                </w:rPr>
                <w:delText>46</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19" w:author="ERCOT" w:date="2018-09-13T13:28:00Z">
              <w:r>
                <w:rPr>
                  <w:rFonts w:ascii="Calibri" w:hAnsi="Calibri"/>
                  <w:color w:val="000000"/>
                  <w:sz w:val="22"/>
                  <w:szCs w:val="22"/>
                </w:rPr>
                <w:t>42</w:t>
              </w:r>
            </w:ins>
            <w:del w:id="1220" w:author="ERCOT" w:date="2018-09-13T13:27:00Z">
              <w:r w:rsidDel="005D2EE3">
                <w:rPr>
                  <w:rFonts w:ascii="Calibri" w:hAnsi="Calibri"/>
                  <w:color w:val="000000"/>
                  <w:sz w:val="22"/>
                  <w:szCs w:val="22"/>
                </w:rPr>
                <w:delText>41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221" w:author="ERCOT" w:date="2018-09-13T13:28:00Z">
              <w:r>
                <w:rPr>
                  <w:rFonts w:ascii="Calibri" w:hAnsi="Calibri"/>
                  <w:color w:val="000000"/>
                  <w:sz w:val="22"/>
                  <w:szCs w:val="22"/>
                </w:rPr>
                <w:t>42</w:t>
              </w:r>
            </w:ins>
            <w:del w:id="1222" w:author="ERCOT" w:date="2018-09-13T13:27:00Z">
              <w:r w:rsidDel="005D2EE3">
                <w:rPr>
                  <w:rFonts w:ascii="Calibri" w:hAnsi="Calibri"/>
                  <w:color w:val="000000"/>
                  <w:sz w:val="22"/>
                  <w:szCs w:val="22"/>
                </w:rPr>
                <w:delText>41</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23" w:author="ERCOT" w:date="2018-09-13T13:28:00Z">
              <w:r>
                <w:rPr>
                  <w:rFonts w:ascii="Calibri" w:hAnsi="Calibri"/>
                  <w:color w:val="000000"/>
                  <w:sz w:val="22"/>
                  <w:szCs w:val="22"/>
                </w:rPr>
                <w:t>42</w:t>
              </w:r>
            </w:ins>
            <w:del w:id="1224"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25" w:author="ERCOT" w:date="2018-09-13T13:28:00Z">
              <w:r>
                <w:rPr>
                  <w:rFonts w:ascii="Calibri" w:hAnsi="Calibri"/>
                  <w:color w:val="000000"/>
                  <w:sz w:val="22"/>
                  <w:szCs w:val="22"/>
                </w:rPr>
                <w:t>42</w:t>
              </w:r>
            </w:ins>
            <w:del w:id="1226" w:author="ERCOT" w:date="2018-09-13T13:27:00Z">
              <w:r w:rsidDel="005D2EE3">
                <w:rPr>
                  <w:rFonts w:ascii="Calibri" w:hAnsi="Calibri"/>
                  <w:color w:val="000000"/>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27" w:author="ERCOT" w:date="2018-09-13T13:28:00Z">
              <w:r>
                <w:rPr>
                  <w:rFonts w:ascii="Calibri" w:hAnsi="Calibri"/>
                  <w:color w:val="000000"/>
                  <w:sz w:val="22"/>
                  <w:szCs w:val="22"/>
                </w:rPr>
                <w:t>43</w:t>
              </w:r>
            </w:ins>
            <w:del w:id="1228"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29" w:author="ERCOT" w:date="2018-09-13T13:28:00Z">
              <w:r>
                <w:rPr>
                  <w:rFonts w:ascii="Calibri" w:hAnsi="Calibri"/>
                  <w:color w:val="000000"/>
                  <w:sz w:val="22"/>
                  <w:szCs w:val="22"/>
                </w:rPr>
                <w:t>43</w:t>
              </w:r>
            </w:ins>
            <w:del w:id="1230"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31" w:author="ERCOT" w:date="2018-09-13T13:28:00Z">
              <w:r>
                <w:rPr>
                  <w:rFonts w:ascii="Calibri" w:hAnsi="Calibri"/>
                  <w:color w:val="000000"/>
                  <w:sz w:val="22"/>
                  <w:szCs w:val="22"/>
                </w:rPr>
                <w:t>43</w:t>
              </w:r>
            </w:ins>
            <w:del w:id="1232"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33" w:author="ERCOT" w:date="2018-09-13T13:28:00Z">
              <w:r>
                <w:rPr>
                  <w:rFonts w:ascii="Calibri" w:hAnsi="Calibri"/>
                  <w:color w:val="000000"/>
                  <w:sz w:val="22"/>
                  <w:szCs w:val="22"/>
                </w:rPr>
                <w:t>43</w:t>
              </w:r>
            </w:ins>
            <w:del w:id="1234"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35" w:author="ERCOT" w:date="2018-09-13T13:28:00Z">
              <w:r>
                <w:rPr>
                  <w:rFonts w:ascii="Calibri" w:hAnsi="Calibri"/>
                  <w:color w:val="000000"/>
                  <w:sz w:val="22"/>
                  <w:szCs w:val="22"/>
                </w:rPr>
                <w:t>44</w:t>
              </w:r>
            </w:ins>
            <w:del w:id="1236"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37" w:author="ERCOT" w:date="2018-09-13T13:28:00Z">
              <w:r>
                <w:rPr>
                  <w:rFonts w:ascii="Calibri" w:hAnsi="Calibri"/>
                  <w:color w:val="000000"/>
                  <w:sz w:val="22"/>
                  <w:szCs w:val="22"/>
                </w:rPr>
                <w:t>44</w:t>
              </w:r>
            </w:ins>
            <w:del w:id="1238"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39" w:author="ERCOT" w:date="2018-09-13T13:28:00Z">
              <w:r>
                <w:rPr>
                  <w:rFonts w:ascii="Calibri" w:hAnsi="Calibri"/>
                  <w:color w:val="000000"/>
                  <w:sz w:val="22"/>
                  <w:szCs w:val="22"/>
                </w:rPr>
                <w:t>44</w:t>
              </w:r>
            </w:ins>
            <w:del w:id="1240"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41" w:author="ERCOT" w:date="2018-09-13T13:28:00Z">
              <w:r>
                <w:rPr>
                  <w:rFonts w:ascii="Calibri" w:hAnsi="Calibri"/>
                  <w:color w:val="000000"/>
                  <w:sz w:val="22"/>
                  <w:szCs w:val="22"/>
                </w:rPr>
                <w:t>44</w:t>
              </w:r>
            </w:ins>
            <w:del w:id="124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43" w:author="ERCOT" w:date="2018-09-13T13:28:00Z">
              <w:r>
                <w:rPr>
                  <w:rFonts w:ascii="Calibri" w:hAnsi="Calibri"/>
                  <w:color w:val="000000"/>
                  <w:sz w:val="22"/>
                  <w:szCs w:val="22"/>
                </w:rPr>
                <w:t>38</w:t>
              </w:r>
            </w:ins>
            <w:del w:id="1244"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45" w:author="ERCOT" w:date="2018-09-13T13:28:00Z">
              <w:r>
                <w:rPr>
                  <w:rFonts w:ascii="Calibri" w:hAnsi="Calibri"/>
                  <w:color w:val="000000"/>
                  <w:sz w:val="22"/>
                  <w:szCs w:val="22"/>
                </w:rPr>
                <w:t>38</w:t>
              </w:r>
            </w:ins>
            <w:del w:id="1246"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47" w:author="ERCOT" w:date="2018-09-13T13:28:00Z">
              <w:r>
                <w:rPr>
                  <w:rFonts w:ascii="Calibri" w:hAnsi="Calibri"/>
                  <w:color w:val="000000"/>
                  <w:sz w:val="22"/>
                  <w:szCs w:val="22"/>
                </w:rPr>
                <w:t>38</w:t>
              </w:r>
            </w:ins>
            <w:del w:id="1248"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49" w:author="ERCOT" w:date="2018-09-13T13:28:00Z">
              <w:r>
                <w:rPr>
                  <w:rFonts w:ascii="Calibri" w:hAnsi="Calibri"/>
                  <w:color w:val="000000"/>
                  <w:sz w:val="22"/>
                  <w:szCs w:val="22"/>
                </w:rPr>
                <w:t>38</w:t>
              </w:r>
            </w:ins>
            <w:del w:id="1250"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51" w:author="ERCOT" w:date="2018-09-13T13:28:00Z">
              <w:r>
                <w:rPr>
                  <w:rFonts w:ascii="Calibri" w:hAnsi="Calibri"/>
                  <w:color w:val="000000"/>
                  <w:sz w:val="22"/>
                  <w:szCs w:val="22"/>
                </w:rPr>
                <w:t>33</w:t>
              </w:r>
            </w:ins>
            <w:del w:id="1252"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53" w:author="ERCOT" w:date="2018-09-13T13:28:00Z">
              <w:r>
                <w:rPr>
                  <w:rFonts w:ascii="Calibri" w:hAnsi="Calibri"/>
                  <w:color w:val="000000"/>
                  <w:sz w:val="22"/>
                  <w:szCs w:val="22"/>
                </w:rPr>
                <w:t>33</w:t>
              </w:r>
            </w:ins>
            <w:del w:id="1254"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55" w:author="ERCOT" w:date="2018-09-13T13:28:00Z">
              <w:r>
                <w:rPr>
                  <w:rFonts w:ascii="Calibri" w:hAnsi="Calibri"/>
                  <w:color w:val="000000"/>
                  <w:sz w:val="22"/>
                  <w:szCs w:val="22"/>
                </w:rPr>
                <w:t>33</w:t>
              </w:r>
            </w:ins>
            <w:del w:id="1256" w:author="ERCOT" w:date="2018-09-13T13:27:00Z">
              <w:r w:rsidDel="005D2EE3">
                <w:rPr>
                  <w:rFonts w:ascii="Calibri" w:hAnsi="Calibri"/>
                  <w:color w:val="000000"/>
                  <w:sz w:val="22"/>
                  <w:szCs w:val="22"/>
                </w:rPr>
                <w:delText>37</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57" w:author="ERCOT" w:date="2018-09-13T13:28:00Z">
              <w:r>
                <w:rPr>
                  <w:rFonts w:ascii="Calibri" w:hAnsi="Calibri"/>
                  <w:color w:val="000000"/>
                  <w:sz w:val="22"/>
                  <w:szCs w:val="22"/>
                </w:rPr>
                <w:t>33</w:t>
              </w:r>
            </w:ins>
            <w:del w:id="1258" w:author="ERCOT" w:date="2018-09-13T13:27:00Z">
              <w:r w:rsidDel="005D2EE3">
                <w:rPr>
                  <w:rFonts w:ascii="Calibri" w:hAnsi="Calibri"/>
                  <w:color w:val="000000"/>
                  <w:sz w:val="22"/>
                  <w:szCs w:val="22"/>
                </w:rPr>
                <w:delText>37</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59" w:author="ERCOT" w:date="2018-09-13T13:28:00Z">
              <w:r>
                <w:rPr>
                  <w:rFonts w:ascii="Calibri" w:hAnsi="Calibri"/>
                  <w:color w:val="000000"/>
                  <w:sz w:val="22"/>
                  <w:szCs w:val="22"/>
                </w:rPr>
                <w:t>45</w:t>
              </w:r>
            </w:ins>
            <w:del w:id="1260" w:author="ERCOT" w:date="2018-09-13T13:27:00Z">
              <w:r w:rsidDel="005D2EE3">
                <w:rPr>
                  <w:rFonts w:ascii="Calibri" w:hAnsi="Calibri"/>
                  <w:color w:val="000000"/>
                  <w:sz w:val="22"/>
                  <w:szCs w:val="22"/>
                </w:rPr>
                <w:delText>46</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61" w:author="ERCOT" w:date="2018-09-13T13:28:00Z">
              <w:r>
                <w:rPr>
                  <w:rFonts w:ascii="Calibri" w:hAnsi="Calibri"/>
                  <w:color w:val="000000"/>
                  <w:sz w:val="22"/>
                  <w:szCs w:val="22"/>
                </w:rPr>
                <w:t>45</w:t>
              </w:r>
            </w:ins>
            <w:del w:id="1262" w:author="ERCOT" w:date="2018-09-13T13:27:00Z">
              <w:r w:rsidDel="005D2EE3">
                <w:rPr>
                  <w:rFonts w:ascii="Calibri" w:hAnsi="Calibri"/>
                  <w:color w:val="000000"/>
                  <w:sz w:val="22"/>
                  <w:szCs w:val="22"/>
                </w:rPr>
                <w:delText>46</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63" w:author="ERCOT" w:date="2018-09-13T13:28:00Z">
              <w:r>
                <w:rPr>
                  <w:rFonts w:ascii="Calibri" w:hAnsi="Calibri"/>
                  <w:color w:val="000000"/>
                  <w:sz w:val="22"/>
                  <w:szCs w:val="22"/>
                </w:rPr>
                <w:t>45</w:t>
              </w:r>
            </w:ins>
            <w:del w:id="1264" w:author="ERCOT" w:date="2018-09-13T13:27:00Z">
              <w:r w:rsidDel="005D2EE3">
                <w:rPr>
                  <w:rFonts w:ascii="Calibri" w:hAnsi="Calibri"/>
                  <w:color w:val="000000"/>
                  <w:sz w:val="22"/>
                  <w:szCs w:val="22"/>
                </w:rPr>
                <w:delText>46</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65" w:author="ERCOT" w:date="2018-09-13T13:28:00Z">
              <w:r>
                <w:rPr>
                  <w:rFonts w:ascii="Calibri" w:hAnsi="Calibri"/>
                  <w:color w:val="000000"/>
                  <w:sz w:val="22"/>
                  <w:szCs w:val="22"/>
                </w:rPr>
                <w:t>45</w:t>
              </w:r>
            </w:ins>
            <w:del w:id="1266" w:author="ERCOT" w:date="2018-09-13T13:27:00Z">
              <w:r w:rsidDel="005D2EE3">
                <w:rPr>
                  <w:rFonts w:ascii="Calibri" w:hAnsi="Calibri"/>
                  <w:color w:val="000000"/>
                  <w:sz w:val="22"/>
                  <w:szCs w:val="22"/>
                </w:rPr>
                <w:delText>46</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67" w:author="ERCOT" w:date="2018-09-13T13:28:00Z">
              <w:r>
                <w:rPr>
                  <w:rFonts w:ascii="Calibri" w:hAnsi="Calibri"/>
                  <w:color w:val="000000"/>
                  <w:sz w:val="22"/>
                  <w:szCs w:val="22"/>
                </w:rPr>
                <w:t>42</w:t>
              </w:r>
            </w:ins>
            <w:del w:id="1268" w:author="ERCOT" w:date="2018-09-13T13:27:00Z">
              <w:r w:rsidDel="005D2EE3">
                <w:rPr>
                  <w:rFonts w:ascii="Calibri" w:hAnsi="Calibri"/>
                  <w:color w:val="000000"/>
                  <w:sz w:val="22"/>
                  <w:szCs w:val="22"/>
                </w:rPr>
                <w:delText>41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269" w:author="ERCOT" w:date="2018-09-13T13:28:00Z">
              <w:r>
                <w:rPr>
                  <w:rFonts w:ascii="Calibri" w:hAnsi="Calibri"/>
                  <w:color w:val="000000"/>
                  <w:sz w:val="22"/>
                  <w:szCs w:val="22"/>
                </w:rPr>
                <w:t>42</w:t>
              </w:r>
            </w:ins>
            <w:del w:id="1270" w:author="ERCOT" w:date="2018-09-13T13:27:00Z">
              <w:r w:rsidDel="005D2EE3">
                <w:rPr>
                  <w:rFonts w:ascii="Calibri" w:hAnsi="Calibri"/>
                  <w:color w:val="000000"/>
                  <w:sz w:val="22"/>
                  <w:szCs w:val="22"/>
                </w:rPr>
                <w:delText>41</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71" w:author="ERCOT" w:date="2018-09-13T13:28:00Z">
              <w:r>
                <w:rPr>
                  <w:rFonts w:ascii="Calibri" w:hAnsi="Calibri"/>
                  <w:color w:val="000000"/>
                  <w:sz w:val="22"/>
                  <w:szCs w:val="22"/>
                </w:rPr>
                <w:t>47</w:t>
              </w:r>
            </w:ins>
            <w:del w:id="1272" w:author="ERCOT" w:date="2018-09-13T13:27:00Z">
              <w:r w:rsidDel="005D2EE3">
                <w:rPr>
                  <w:rFonts w:ascii="Calibri" w:hAnsi="Calibri"/>
                  <w:color w:val="000000"/>
                  <w:sz w:val="22"/>
                  <w:szCs w:val="22"/>
                </w:rPr>
                <w:delText>54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73" w:author="ERCOT" w:date="2018-09-13T13:28:00Z">
              <w:r>
                <w:rPr>
                  <w:rFonts w:ascii="Calibri" w:hAnsi="Calibri"/>
                  <w:color w:val="000000"/>
                  <w:sz w:val="22"/>
                  <w:szCs w:val="22"/>
                </w:rPr>
                <w:t>47</w:t>
              </w:r>
            </w:ins>
            <w:del w:id="1274"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75" w:author="ERCOT" w:date="2018-09-13T13:28:00Z">
              <w:r>
                <w:rPr>
                  <w:rFonts w:ascii="Calibri" w:hAnsi="Calibri"/>
                  <w:color w:val="000000"/>
                  <w:sz w:val="22"/>
                  <w:szCs w:val="22"/>
                </w:rPr>
                <w:t>48</w:t>
              </w:r>
            </w:ins>
            <w:del w:id="1276"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77" w:author="ERCOT" w:date="2018-09-13T13:28:00Z">
              <w:r>
                <w:rPr>
                  <w:rFonts w:ascii="Calibri" w:hAnsi="Calibri"/>
                  <w:color w:val="000000"/>
                  <w:sz w:val="22"/>
                  <w:szCs w:val="22"/>
                </w:rPr>
                <w:t>48</w:t>
              </w:r>
            </w:ins>
            <w:del w:id="1278"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79" w:author="ERCOT" w:date="2018-09-13T13:28:00Z">
              <w:r>
                <w:rPr>
                  <w:rFonts w:ascii="Calibri" w:hAnsi="Calibri"/>
                  <w:color w:val="000000"/>
                  <w:sz w:val="22"/>
                  <w:szCs w:val="22"/>
                </w:rPr>
                <w:t>48</w:t>
              </w:r>
            </w:ins>
            <w:del w:id="1280"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81" w:author="ERCOT" w:date="2018-09-13T13:28:00Z">
              <w:r>
                <w:rPr>
                  <w:rFonts w:ascii="Calibri" w:hAnsi="Calibri"/>
                  <w:color w:val="000000"/>
                  <w:sz w:val="22"/>
                  <w:szCs w:val="22"/>
                </w:rPr>
                <w:t>48</w:t>
              </w:r>
            </w:ins>
            <w:del w:id="1282"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83" w:author="ERCOT" w:date="2018-09-13T13:28:00Z">
              <w:r>
                <w:rPr>
                  <w:rFonts w:ascii="Calibri" w:hAnsi="Calibri"/>
                  <w:color w:val="000000"/>
                  <w:sz w:val="22"/>
                  <w:szCs w:val="22"/>
                </w:rPr>
                <w:t>50</w:t>
              </w:r>
            </w:ins>
            <w:del w:id="1284"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85" w:author="ERCOT" w:date="2018-09-13T13:28:00Z">
              <w:r>
                <w:rPr>
                  <w:rFonts w:ascii="Calibri" w:hAnsi="Calibri"/>
                  <w:color w:val="000000"/>
                  <w:sz w:val="22"/>
                  <w:szCs w:val="22"/>
                </w:rPr>
                <w:t>50</w:t>
              </w:r>
            </w:ins>
            <w:del w:id="1286" w:author="ERCOT" w:date="2018-09-13T13:27:00Z">
              <w:r w:rsidDel="005D2EE3">
                <w:rPr>
                  <w:rFonts w:ascii="Calibri" w:hAnsi="Calibri"/>
                  <w:color w:val="000000"/>
                  <w:sz w:val="22"/>
                  <w:szCs w:val="22"/>
                </w:rPr>
                <w:delText>58</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87" w:author="ERCOT" w:date="2018-09-13T13:28:00Z">
              <w:r>
                <w:rPr>
                  <w:rFonts w:ascii="Calibri" w:hAnsi="Calibri"/>
                  <w:color w:val="000000"/>
                  <w:sz w:val="22"/>
                  <w:szCs w:val="22"/>
                </w:rPr>
                <w:t>50</w:t>
              </w:r>
            </w:ins>
            <w:del w:id="1288" w:author="ERCOT" w:date="2018-09-13T13:27:00Z">
              <w:r w:rsidDel="005D2EE3">
                <w:rPr>
                  <w:rFonts w:ascii="Calibri" w:hAnsi="Calibri"/>
                  <w:color w:val="000000"/>
                  <w:sz w:val="22"/>
                  <w:szCs w:val="22"/>
                </w:rPr>
                <w:delText>58</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89" w:author="ERCOT" w:date="2018-09-13T13:28:00Z">
              <w:r>
                <w:rPr>
                  <w:rFonts w:ascii="Calibri" w:hAnsi="Calibri"/>
                  <w:color w:val="000000"/>
                  <w:sz w:val="22"/>
                  <w:szCs w:val="22"/>
                </w:rPr>
                <w:t>50</w:t>
              </w:r>
            </w:ins>
            <w:del w:id="1290"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91" w:author="ERCOT" w:date="2018-09-13T13:28:00Z">
              <w:r>
                <w:rPr>
                  <w:rFonts w:ascii="Calibri" w:hAnsi="Calibri"/>
                  <w:color w:val="000000"/>
                  <w:sz w:val="22"/>
                  <w:szCs w:val="22"/>
                </w:rPr>
                <w:t>36</w:t>
              </w:r>
            </w:ins>
            <w:del w:id="1292"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93" w:author="ERCOT" w:date="2018-09-13T13:28:00Z">
              <w:r>
                <w:rPr>
                  <w:rFonts w:ascii="Calibri" w:hAnsi="Calibri"/>
                  <w:color w:val="000000"/>
                  <w:sz w:val="22"/>
                  <w:szCs w:val="22"/>
                </w:rPr>
                <w:t>36</w:t>
              </w:r>
            </w:ins>
            <w:del w:id="1294"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95" w:author="ERCOT" w:date="2018-09-13T13:28:00Z">
              <w:r>
                <w:rPr>
                  <w:rFonts w:ascii="Calibri" w:hAnsi="Calibri"/>
                  <w:color w:val="000000"/>
                  <w:sz w:val="22"/>
                  <w:szCs w:val="22"/>
                </w:rPr>
                <w:t>36</w:t>
              </w:r>
            </w:ins>
            <w:del w:id="1296"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97" w:author="ERCOT" w:date="2018-09-13T13:28:00Z">
              <w:r>
                <w:rPr>
                  <w:rFonts w:ascii="Calibri" w:hAnsi="Calibri"/>
                  <w:color w:val="000000"/>
                  <w:sz w:val="22"/>
                  <w:szCs w:val="22"/>
                </w:rPr>
                <w:t>36</w:t>
              </w:r>
            </w:ins>
            <w:del w:id="1298"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299" w:author="ERCOT" w:date="2018-09-13T13:28:00Z">
              <w:r>
                <w:rPr>
                  <w:rFonts w:ascii="Calibri" w:hAnsi="Calibri"/>
                  <w:color w:val="000000"/>
                  <w:sz w:val="22"/>
                  <w:szCs w:val="22"/>
                </w:rPr>
                <w:t>37</w:t>
              </w:r>
            </w:ins>
            <w:del w:id="1300"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01" w:author="ERCOT" w:date="2018-09-13T13:28:00Z">
              <w:r>
                <w:rPr>
                  <w:rFonts w:ascii="Calibri" w:hAnsi="Calibri"/>
                  <w:color w:val="000000"/>
                  <w:sz w:val="22"/>
                  <w:szCs w:val="22"/>
                </w:rPr>
                <w:t>37</w:t>
              </w:r>
            </w:ins>
            <w:del w:id="1302"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03" w:author="ERCOT" w:date="2018-09-13T13:28:00Z">
              <w:r>
                <w:rPr>
                  <w:rFonts w:ascii="Calibri" w:hAnsi="Calibri"/>
                  <w:color w:val="000000"/>
                  <w:sz w:val="22"/>
                  <w:szCs w:val="22"/>
                </w:rPr>
                <w:t>37</w:t>
              </w:r>
            </w:ins>
            <w:del w:id="1304" w:author="ERCOT" w:date="2018-09-13T13:27:00Z">
              <w:r w:rsidDel="005D2EE3">
                <w:rPr>
                  <w:rFonts w:ascii="Calibri" w:hAnsi="Calibri"/>
                  <w:color w:val="000000"/>
                  <w:sz w:val="22"/>
                  <w:szCs w:val="22"/>
                </w:rPr>
                <w:delText>41</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05" w:author="ERCOT" w:date="2018-09-13T13:28:00Z">
              <w:r>
                <w:rPr>
                  <w:rFonts w:ascii="Calibri" w:hAnsi="Calibri"/>
                  <w:color w:val="000000"/>
                  <w:sz w:val="22"/>
                  <w:szCs w:val="22"/>
                </w:rPr>
                <w:t>37</w:t>
              </w:r>
            </w:ins>
            <w:del w:id="1306" w:author="ERCOT" w:date="2018-09-13T13:27:00Z">
              <w:r w:rsidDel="005D2EE3">
                <w:rPr>
                  <w:rFonts w:ascii="Calibri" w:hAnsi="Calibri"/>
                  <w:color w:val="000000"/>
                  <w:sz w:val="22"/>
                  <w:szCs w:val="22"/>
                </w:rPr>
                <w:delText>41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07" w:author="ERCOT" w:date="2018-09-13T13:28:00Z">
              <w:r>
                <w:rPr>
                  <w:rFonts w:ascii="Calibri" w:hAnsi="Calibri"/>
                  <w:color w:val="000000"/>
                  <w:sz w:val="22"/>
                  <w:szCs w:val="22"/>
                </w:rPr>
                <w:t>46</w:t>
              </w:r>
            </w:ins>
            <w:del w:id="1308" w:author="ERCOT" w:date="2018-09-13T13:27:00Z">
              <w:r w:rsidDel="005D2EE3">
                <w:rPr>
                  <w:rFonts w:ascii="Calibri" w:hAnsi="Calibri"/>
                  <w:color w:val="000000"/>
                  <w:sz w:val="22"/>
                  <w:szCs w:val="22"/>
                </w:rPr>
                <w:delText>50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09" w:author="ERCOT" w:date="2018-09-13T13:28:00Z">
              <w:r>
                <w:rPr>
                  <w:rFonts w:ascii="Calibri" w:hAnsi="Calibri"/>
                  <w:color w:val="000000"/>
                  <w:sz w:val="22"/>
                  <w:szCs w:val="22"/>
                </w:rPr>
                <w:t>46</w:t>
              </w:r>
            </w:ins>
            <w:del w:id="1310" w:author="ERCOT" w:date="2018-09-13T13:27:00Z">
              <w:r w:rsidDel="005D2EE3">
                <w:rPr>
                  <w:rFonts w:ascii="Calibri" w:hAnsi="Calibri"/>
                  <w:color w:val="000000"/>
                  <w:sz w:val="22"/>
                  <w:szCs w:val="22"/>
                </w:rPr>
                <w:delText>50</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11" w:author="ERCOT" w:date="2018-09-13T13:28:00Z">
              <w:r>
                <w:rPr>
                  <w:rFonts w:ascii="Calibri" w:hAnsi="Calibri"/>
                  <w:color w:val="000000"/>
                  <w:sz w:val="22"/>
                  <w:szCs w:val="22"/>
                </w:rPr>
                <w:t>46</w:t>
              </w:r>
            </w:ins>
            <w:del w:id="1312" w:author="ERCOT" w:date="2018-09-13T13:27:00Z">
              <w:r w:rsidDel="005D2EE3">
                <w:rPr>
                  <w:rFonts w:ascii="Calibri" w:hAnsi="Calibri"/>
                  <w:color w:val="000000"/>
                  <w:sz w:val="22"/>
                  <w:szCs w:val="22"/>
                </w:rPr>
                <w:delText>50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13" w:author="ERCOT" w:date="2018-09-13T13:28:00Z">
              <w:r>
                <w:rPr>
                  <w:rFonts w:ascii="Calibri" w:hAnsi="Calibri"/>
                  <w:color w:val="000000"/>
                  <w:sz w:val="22"/>
                  <w:szCs w:val="22"/>
                </w:rPr>
                <w:t>46</w:t>
              </w:r>
            </w:ins>
            <w:del w:id="1314" w:author="ERCOT" w:date="2018-09-13T13:27:00Z">
              <w:r w:rsidDel="005D2EE3">
                <w:rPr>
                  <w:rFonts w:ascii="Calibri" w:hAnsi="Calibri"/>
                  <w:color w:val="000000"/>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15" w:author="ERCOT" w:date="2018-09-13T13:28:00Z">
              <w:r>
                <w:rPr>
                  <w:rFonts w:ascii="Calibri" w:hAnsi="Calibri"/>
                  <w:color w:val="000000"/>
                  <w:sz w:val="22"/>
                  <w:szCs w:val="22"/>
                </w:rPr>
                <w:t>47</w:t>
              </w:r>
            </w:ins>
            <w:del w:id="1316" w:author="ERCOT" w:date="2018-09-13T13:27:00Z">
              <w:r w:rsidDel="005D2EE3">
                <w:rPr>
                  <w:rFonts w:ascii="Calibri" w:hAnsi="Calibri"/>
                  <w:color w:val="000000"/>
                  <w:sz w:val="22"/>
                  <w:szCs w:val="22"/>
                </w:rPr>
                <w:delText>54</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317" w:author="ERCOT" w:date="2018-09-13T13:28:00Z">
              <w:r>
                <w:rPr>
                  <w:rFonts w:ascii="Calibri" w:hAnsi="Calibri"/>
                  <w:color w:val="000000"/>
                  <w:sz w:val="22"/>
                  <w:szCs w:val="22"/>
                </w:rPr>
                <w:t>47</w:t>
              </w:r>
            </w:ins>
            <w:del w:id="1318" w:author="ERCOT" w:date="2018-09-13T13:27:00Z">
              <w:r w:rsidDel="005D2EE3">
                <w:rPr>
                  <w:rFonts w:ascii="Calibri" w:hAnsi="Calibri"/>
                  <w:color w:val="000000"/>
                  <w:sz w:val="22"/>
                  <w:szCs w:val="22"/>
                </w:rPr>
                <w:delText>54</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19" w:author="ERCOT" w:date="2018-09-13T13:28:00Z">
              <w:r>
                <w:rPr>
                  <w:rFonts w:ascii="Calibri" w:hAnsi="Calibri"/>
                  <w:color w:val="000000"/>
                  <w:sz w:val="22"/>
                  <w:szCs w:val="22"/>
                </w:rPr>
                <w:t>47</w:t>
              </w:r>
            </w:ins>
            <w:del w:id="1320" w:author="ERCOT" w:date="2018-09-13T13:27:00Z">
              <w:r w:rsidDel="005D2EE3">
                <w:rPr>
                  <w:rFonts w:ascii="Calibri" w:hAnsi="Calibri"/>
                  <w:color w:val="000000"/>
                  <w:sz w:val="22"/>
                  <w:szCs w:val="22"/>
                </w:rPr>
                <w:delText>54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21" w:author="ERCOT" w:date="2018-09-13T13:28:00Z">
              <w:r>
                <w:rPr>
                  <w:rFonts w:ascii="Calibri" w:hAnsi="Calibri"/>
                  <w:color w:val="000000"/>
                  <w:sz w:val="22"/>
                  <w:szCs w:val="22"/>
                </w:rPr>
                <w:t>47</w:t>
              </w:r>
            </w:ins>
            <w:del w:id="1322"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23" w:author="ERCOT" w:date="2018-09-13T13:28:00Z">
              <w:r>
                <w:rPr>
                  <w:rFonts w:ascii="Calibri" w:hAnsi="Calibri"/>
                  <w:color w:val="000000"/>
                  <w:sz w:val="22"/>
                  <w:szCs w:val="22"/>
                </w:rPr>
                <w:t>48</w:t>
              </w:r>
            </w:ins>
            <w:del w:id="1324"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25" w:author="ERCOT" w:date="2018-09-13T13:28:00Z">
              <w:r>
                <w:rPr>
                  <w:rFonts w:ascii="Calibri" w:hAnsi="Calibri"/>
                  <w:color w:val="000000"/>
                  <w:sz w:val="22"/>
                  <w:szCs w:val="22"/>
                </w:rPr>
                <w:t>48</w:t>
              </w:r>
            </w:ins>
            <w:del w:id="1326"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27" w:author="ERCOT" w:date="2018-09-13T13:28:00Z">
              <w:r>
                <w:rPr>
                  <w:rFonts w:ascii="Calibri" w:hAnsi="Calibri"/>
                  <w:color w:val="000000"/>
                  <w:sz w:val="22"/>
                  <w:szCs w:val="22"/>
                </w:rPr>
                <w:t>48</w:t>
              </w:r>
            </w:ins>
            <w:del w:id="1328"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29" w:author="ERCOT" w:date="2018-09-13T13:28:00Z">
              <w:r>
                <w:rPr>
                  <w:rFonts w:ascii="Calibri" w:hAnsi="Calibri"/>
                  <w:color w:val="000000"/>
                  <w:sz w:val="22"/>
                  <w:szCs w:val="22"/>
                </w:rPr>
                <w:t>48</w:t>
              </w:r>
            </w:ins>
            <w:del w:id="1330"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31" w:author="ERCOT" w:date="2018-09-13T13:28:00Z">
              <w:r>
                <w:rPr>
                  <w:rFonts w:ascii="Calibri" w:hAnsi="Calibri"/>
                  <w:color w:val="000000"/>
                  <w:sz w:val="22"/>
                  <w:szCs w:val="22"/>
                </w:rPr>
                <w:t>50</w:t>
              </w:r>
            </w:ins>
            <w:del w:id="1332"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33" w:author="ERCOT" w:date="2018-09-13T13:28:00Z">
              <w:r>
                <w:rPr>
                  <w:rFonts w:ascii="Calibri" w:hAnsi="Calibri"/>
                  <w:color w:val="000000"/>
                  <w:sz w:val="22"/>
                  <w:szCs w:val="22"/>
                </w:rPr>
                <w:t>50</w:t>
              </w:r>
            </w:ins>
            <w:del w:id="1334" w:author="ERCOT" w:date="2018-09-13T13:27:00Z">
              <w:r w:rsidDel="005D2EE3">
                <w:rPr>
                  <w:rFonts w:ascii="Calibri" w:hAnsi="Calibri"/>
                  <w:color w:val="000000"/>
                  <w:sz w:val="22"/>
                  <w:szCs w:val="22"/>
                </w:rPr>
                <w:delText>58</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35" w:author="ERCOT" w:date="2018-09-13T13:28:00Z">
              <w:r>
                <w:rPr>
                  <w:rFonts w:ascii="Calibri" w:hAnsi="Calibri"/>
                  <w:color w:val="000000"/>
                  <w:sz w:val="22"/>
                  <w:szCs w:val="22"/>
                </w:rPr>
                <w:t>50</w:t>
              </w:r>
            </w:ins>
            <w:del w:id="1336" w:author="ERCOT" w:date="2018-09-13T13:27:00Z">
              <w:r w:rsidDel="005D2EE3">
                <w:rPr>
                  <w:rFonts w:ascii="Calibri" w:hAnsi="Calibri"/>
                  <w:color w:val="000000"/>
                  <w:sz w:val="22"/>
                  <w:szCs w:val="22"/>
                </w:rPr>
                <w:delText>58</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37" w:author="ERCOT" w:date="2018-09-13T13:28:00Z">
              <w:r>
                <w:rPr>
                  <w:rFonts w:ascii="Calibri" w:hAnsi="Calibri"/>
                  <w:color w:val="000000"/>
                  <w:sz w:val="22"/>
                  <w:szCs w:val="22"/>
                </w:rPr>
                <w:t>50</w:t>
              </w:r>
            </w:ins>
            <w:del w:id="1338"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39" w:author="ERCOT" w:date="2018-09-13T13:28:00Z">
              <w:r>
                <w:rPr>
                  <w:rFonts w:ascii="Calibri" w:hAnsi="Calibri"/>
                  <w:color w:val="000000"/>
                  <w:sz w:val="22"/>
                  <w:szCs w:val="22"/>
                </w:rPr>
                <w:t>36</w:t>
              </w:r>
            </w:ins>
            <w:del w:id="1340"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41" w:author="ERCOT" w:date="2018-09-13T13:28:00Z">
              <w:r>
                <w:rPr>
                  <w:rFonts w:ascii="Calibri" w:hAnsi="Calibri"/>
                  <w:color w:val="000000"/>
                  <w:sz w:val="22"/>
                  <w:szCs w:val="22"/>
                </w:rPr>
                <w:t>36</w:t>
              </w:r>
            </w:ins>
            <w:del w:id="1342"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43" w:author="ERCOT" w:date="2018-09-13T13:28:00Z">
              <w:r>
                <w:rPr>
                  <w:rFonts w:ascii="Calibri" w:hAnsi="Calibri"/>
                  <w:color w:val="000000"/>
                  <w:sz w:val="22"/>
                  <w:szCs w:val="22"/>
                </w:rPr>
                <w:t>36</w:t>
              </w:r>
            </w:ins>
            <w:del w:id="1344"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45" w:author="ERCOT" w:date="2018-09-13T13:28:00Z">
              <w:r>
                <w:rPr>
                  <w:rFonts w:ascii="Calibri" w:hAnsi="Calibri"/>
                  <w:color w:val="000000"/>
                  <w:sz w:val="22"/>
                  <w:szCs w:val="22"/>
                </w:rPr>
                <w:t>36</w:t>
              </w:r>
            </w:ins>
            <w:del w:id="1346"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47" w:author="ERCOT" w:date="2018-09-13T13:28:00Z">
              <w:r>
                <w:rPr>
                  <w:rFonts w:ascii="Calibri" w:hAnsi="Calibri"/>
                  <w:color w:val="000000"/>
                  <w:sz w:val="22"/>
                  <w:szCs w:val="22"/>
                </w:rPr>
                <w:t>37</w:t>
              </w:r>
            </w:ins>
            <w:del w:id="1348"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49" w:author="ERCOT" w:date="2018-09-13T13:28:00Z">
              <w:r>
                <w:rPr>
                  <w:rFonts w:ascii="Calibri" w:hAnsi="Calibri"/>
                  <w:color w:val="000000"/>
                  <w:sz w:val="22"/>
                  <w:szCs w:val="22"/>
                </w:rPr>
                <w:t>37</w:t>
              </w:r>
            </w:ins>
            <w:del w:id="1350"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51" w:author="ERCOT" w:date="2018-09-13T13:28:00Z">
              <w:r>
                <w:rPr>
                  <w:rFonts w:ascii="Calibri" w:hAnsi="Calibri"/>
                  <w:color w:val="000000"/>
                  <w:sz w:val="22"/>
                  <w:szCs w:val="22"/>
                </w:rPr>
                <w:t>37</w:t>
              </w:r>
            </w:ins>
            <w:del w:id="1352" w:author="ERCOT" w:date="2018-09-13T13:27:00Z">
              <w:r w:rsidDel="005D2EE3">
                <w:rPr>
                  <w:rFonts w:ascii="Calibri" w:hAnsi="Calibri"/>
                  <w:color w:val="000000"/>
                  <w:sz w:val="22"/>
                  <w:szCs w:val="22"/>
                </w:rPr>
                <w:delText>41</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53" w:author="ERCOT" w:date="2018-09-13T13:28:00Z">
              <w:r>
                <w:rPr>
                  <w:rFonts w:ascii="Calibri" w:hAnsi="Calibri"/>
                  <w:color w:val="000000"/>
                  <w:sz w:val="22"/>
                  <w:szCs w:val="22"/>
                </w:rPr>
                <w:t>37</w:t>
              </w:r>
            </w:ins>
            <w:del w:id="1354" w:author="ERCOT" w:date="2018-09-13T13:27:00Z">
              <w:r w:rsidDel="005D2EE3">
                <w:rPr>
                  <w:rFonts w:ascii="Calibri" w:hAnsi="Calibri"/>
                  <w:color w:val="000000"/>
                  <w:sz w:val="22"/>
                  <w:szCs w:val="22"/>
                </w:rPr>
                <w:delText>41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55" w:author="ERCOT" w:date="2018-09-13T13:28:00Z">
              <w:r>
                <w:rPr>
                  <w:rFonts w:ascii="Calibri" w:hAnsi="Calibri"/>
                  <w:color w:val="000000"/>
                  <w:sz w:val="22"/>
                  <w:szCs w:val="22"/>
                </w:rPr>
                <w:t>46</w:t>
              </w:r>
            </w:ins>
            <w:del w:id="1356" w:author="ERCOT" w:date="2018-09-13T13:27:00Z">
              <w:r w:rsidDel="005D2EE3">
                <w:rPr>
                  <w:rFonts w:ascii="Calibri" w:hAnsi="Calibri"/>
                  <w:color w:val="000000"/>
                  <w:sz w:val="22"/>
                  <w:szCs w:val="22"/>
                </w:rPr>
                <w:delText>50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57" w:author="ERCOT" w:date="2018-09-13T13:28:00Z">
              <w:r>
                <w:rPr>
                  <w:rFonts w:ascii="Calibri" w:hAnsi="Calibri"/>
                  <w:color w:val="000000"/>
                  <w:sz w:val="22"/>
                  <w:szCs w:val="22"/>
                </w:rPr>
                <w:t>46</w:t>
              </w:r>
            </w:ins>
            <w:del w:id="1358" w:author="ERCOT" w:date="2018-09-13T13:27:00Z">
              <w:r w:rsidDel="005D2EE3">
                <w:rPr>
                  <w:rFonts w:ascii="Calibri" w:hAnsi="Calibri"/>
                  <w:color w:val="000000"/>
                  <w:sz w:val="22"/>
                  <w:szCs w:val="22"/>
                </w:rPr>
                <w:delText>50</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59" w:author="ERCOT" w:date="2018-09-13T13:28:00Z">
              <w:r>
                <w:rPr>
                  <w:rFonts w:ascii="Calibri" w:hAnsi="Calibri"/>
                  <w:color w:val="000000"/>
                  <w:sz w:val="22"/>
                  <w:szCs w:val="22"/>
                </w:rPr>
                <w:t>46</w:t>
              </w:r>
            </w:ins>
            <w:del w:id="1360" w:author="ERCOT" w:date="2018-09-13T13:27:00Z">
              <w:r w:rsidDel="005D2EE3">
                <w:rPr>
                  <w:rFonts w:ascii="Calibri" w:hAnsi="Calibri"/>
                  <w:color w:val="000000"/>
                  <w:sz w:val="22"/>
                  <w:szCs w:val="22"/>
                </w:rPr>
                <w:delText>50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61" w:author="ERCOT" w:date="2018-09-13T13:28:00Z">
              <w:r>
                <w:rPr>
                  <w:rFonts w:ascii="Calibri" w:hAnsi="Calibri"/>
                  <w:color w:val="000000"/>
                  <w:sz w:val="22"/>
                  <w:szCs w:val="22"/>
                </w:rPr>
                <w:t>46</w:t>
              </w:r>
            </w:ins>
            <w:del w:id="1362" w:author="ERCOT" w:date="2018-09-13T13:27:00Z">
              <w:r w:rsidDel="005D2EE3">
                <w:rPr>
                  <w:rFonts w:ascii="Calibri" w:hAnsi="Calibri"/>
                  <w:color w:val="000000"/>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63" w:author="ERCOT" w:date="2018-09-13T13:28:00Z">
              <w:r>
                <w:rPr>
                  <w:rFonts w:ascii="Calibri" w:hAnsi="Calibri"/>
                  <w:color w:val="000000"/>
                  <w:sz w:val="22"/>
                  <w:szCs w:val="22"/>
                </w:rPr>
                <w:t>47</w:t>
              </w:r>
            </w:ins>
            <w:del w:id="1364" w:author="ERCOT" w:date="2018-09-13T13:27:00Z">
              <w:r w:rsidDel="005D2EE3">
                <w:rPr>
                  <w:rFonts w:ascii="Calibri" w:hAnsi="Calibri"/>
                  <w:color w:val="000000"/>
                  <w:sz w:val="22"/>
                  <w:szCs w:val="22"/>
                </w:rPr>
                <w:delText>54</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365" w:author="ERCOT" w:date="2018-09-13T13:28:00Z">
              <w:r>
                <w:rPr>
                  <w:rFonts w:ascii="Calibri" w:hAnsi="Calibri"/>
                  <w:color w:val="000000"/>
                  <w:sz w:val="22"/>
                  <w:szCs w:val="22"/>
                </w:rPr>
                <w:t>47</w:t>
              </w:r>
            </w:ins>
            <w:del w:id="1366" w:author="ERCOT" w:date="2018-09-13T13:27:00Z">
              <w:r w:rsidDel="005D2EE3">
                <w:rPr>
                  <w:rFonts w:ascii="Calibri" w:hAnsi="Calibri"/>
                  <w:color w:val="000000"/>
                  <w:sz w:val="22"/>
                  <w:szCs w:val="22"/>
                </w:rPr>
                <w:delText>54</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67" w:author="ERCOT" w:date="2018-09-13T13:28:00Z">
              <w:r>
                <w:rPr>
                  <w:rFonts w:ascii="Calibri" w:hAnsi="Calibri"/>
                  <w:color w:val="000000"/>
                  <w:sz w:val="22"/>
                  <w:szCs w:val="22"/>
                </w:rPr>
                <w:t>47</w:t>
              </w:r>
            </w:ins>
            <w:del w:id="1368" w:author="ERCOT" w:date="2018-09-13T13:27:00Z">
              <w:r w:rsidDel="005D2EE3">
                <w:rPr>
                  <w:rFonts w:ascii="Calibri" w:hAnsi="Calibri"/>
                  <w:color w:val="000000"/>
                  <w:sz w:val="22"/>
                  <w:szCs w:val="22"/>
                </w:rPr>
                <w:delText>54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69" w:author="ERCOT" w:date="2018-09-13T13:28:00Z">
              <w:r>
                <w:rPr>
                  <w:rFonts w:ascii="Calibri" w:hAnsi="Calibri"/>
                  <w:color w:val="000000"/>
                  <w:sz w:val="22"/>
                  <w:szCs w:val="22"/>
                </w:rPr>
                <w:t>47</w:t>
              </w:r>
            </w:ins>
            <w:del w:id="1370"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71" w:author="ERCOT" w:date="2018-09-13T13:28:00Z">
              <w:r>
                <w:rPr>
                  <w:rFonts w:ascii="Calibri" w:hAnsi="Calibri"/>
                  <w:color w:val="000000"/>
                  <w:sz w:val="22"/>
                  <w:szCs w:val="22"/>
                </w:rPr>
                <w:t>48</w:t>
              </w:r>
            </w:ins>
            <w:del w:id="1372"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73" w:author="ERCOT" w:date="2018-09-13T13:28:00Z">
              <w:r>
                <w:rPr>
                  <w:rFonts w:ascii="Calibri" w:hAnsi="Calibri"/>
                  <w:color w:val="000000"/>
                  <w:sz w:val="22"/>
                  <w:szCs w:val="22"/>
                </w:rPr>
                <w:t>48</w:t>
              </w:r>
            </w:ins>
            <w:del w:id="1374"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75" w:author="ERCOT" w:date="2018-09-13T13:28:00Z">
              <w:r>
                <w:rPr>
                  <w:rFonts w:ascii="Calibri" w:hAnsi="Calibri"/>
                  <w:color w:val="000000"/>
                  <w:sz w:val="22"/>
                  <w:szCs w:val="22"/>
                </w:rPr>
                <w:t>48</w:t>
              </w:r>
            </w:ins>
            <w:del w:id="1376"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77" w:author="ERCOT" w:date="2018-09-13T13:28:00Z">
              <w:r>
                <w:rPr>
                  <w:rFonts w:ascii="Calibri" w:hAnsi="Calibri"/>
                  <w:color w:val="000000"/>
                  <w:sz w:val="22"/>
                  <w:szCs w:val="22"/>
                </w:rPr>
                <w:t>48</w:t>
              </w:r>
            </w:ins>
            <w:del w:id="1378" w:author="ERCOT" w:date="2018-09-13T13:27:00Z">
              <w:r w:rsidDel="005D2EE3">
                <w:rPr>
                  <w:rFonts w:ascii="Calibri" w:hAnsi="Calibri"/>
                  <w:color w:val="000000"/>
                  <w:sz w:val="22"/>
                  <w:szCs w:val="22"/>
                </w:rPr>
                <w:delText>54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79" w:author="ERCOT" w:date="2018-09-13T13:28:00Z">
              <w:r>
                <w:rPr>
                  <w:rFonts w:ascii="Calibri" w:hAnsi="Calibri"/>
                  <w:color w:val="000000"/>
                  <w:sz w:val="22"/>
                  <w:szCs w:val="22"/>
                </w:rPr>
                <w:t>50</w:t>
              </w:r>
            </w:ins>
            <w:del w:id="1380"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81" w:author="ERCOT" w:date="2018-09-13T13:28:00Z">
              <w:r>
                <w:rPr>
                  <w:rFonts w:ascii="Calibri" w:hAnsi="Calibri"/>
                  <w:color w:val="000000"/>
                  <w:sz w:val="22"/>
                  <w:szCs w:val="22"/>
                </w:rPr>
                <w:t>50</w:t>
              </w:r>
            </w:ins>
            <w:del w:id="1382" w:author="ERCOT" w:date="2018-09-13T13:27:00Z">
              <w:r w:rsidDel="005D2EE3">
                <w:rPr>
                  <w:rFonts w:ascii="Calibri" w:hAnsi="Calibri"/>
                  <w:color w:val="000000"/>
                  <w:sz w:val="22"/>
                  <w:szCs w:val="22"/>
                </w:rPr>
                <w:delText>58</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83" w:author="ERCOT" w:date="2018-09-13T13:28:00Z">
              <w:r>
                <w:rPr>
                  <w:rFonts w:ascii="Calibri" w:hAnsi="Calibri"/>
                  <w:color w:val="000000"/>
                  <w:sz w:val="22"/>
                  <w:szCs w:val="22"/>
                </w:rPr>
                <w:t>50</w:t>
              </w:r>
            </w:ins>
            <w:del w:id="1384" w:author="ERCOT" w:date="2018-09-13T13:27:00Z">
              <w:r w:rsidDel="005D2EE3">
                <w:rPr>
                  <w:rFonts w:ascii="Calibri" w:hAnsi="Calibri"/>
                  <w:color w:val="000000"/>
                  <w:sz w:val="22"/>
                  <w:szCs w:val="22"/>
                </w:rPr>
                <w:delText>58</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85" w:author="ERCOT" w:date="2018-09-13T13:28:00Z">
              <w:r>
                <w:rPr>
                  <w:rFonts w:ascii="Calibri" w:hAnsi="Calibri"/>
                  <w:color w:val="000000"/>
                  <w:sz w:val="22"/>
                  <w:szCs w:val="22"/>
                </w:rPr>
                <w:t>50</w:t>
              </w:r>
            </w:ins>
            <w:del w:id="1386" w:author="ERCOT" w:date="2018-09-13T13:27:00Z">
              <w:r w:rsidDel="005D2EE3">
                <w:rPr>
                  <w:rFonts w:ascii="Calibri" w:hAnsi="Calibri"/>
                  <w:color w:val="000000"/>
                  <w:sz w:val="22"/>
                  <w:szCs w:val="22"/>
                </w:rPr>
                <w:delText>58</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87" w:author="ERCOT" w:date="2018-09-13T13:28:00Z">
              <w:r>
                <w:rPr>
                  <w:rFonts w:ascii="Calibri" w:hAnsi="Calibri"/>
                  <w:color w:val="000000"/>
                  <w:sz w:val="22"/>
                  <w:szCs w:val="22"/>
                </w:rPr>
                <w:t>36</w:t>
              </w:r>
            </w:ins>
            <w:del w:id="1388"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89" w:author="ERCOT" w:date="2018-09-13T13:28:00Z">
              <w:r>
                <w:rPr>
                  <w:rFonts w:ascii="Calibri" w:hAnsi="Calibri"/>
                  <w:color w:val="000000"/>
                  <w:sz w:val="22"/>
                  <w:szCs w:val="22"/>
                </w:rPr>
                <w:t>36</w:t>
              </w:r>
            </w:ins>
            <w:del w:id="1390"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91" w:author="ERCOT" w:date="2018-09-13T13:28:00Z">
              <w:r>
                <w:rPr>
                  <w:rFonts w:ascii="Calibri" w:hAnsi="Calibri"/>
                  <w:color w:val="000000"/>
                  <w:sz w:val="22"/>
                  <w:szCs w:val="22"/>
                </w:rPr>
                <w:t>36</w:t>
              </w:r>
            </w:ins>
            <w:del w:id="1392" w:author="ERCOT" w:date="2018-09-13T13:27:00Z">
              <w:r w:rsidDel="005D2EE3">
                <w:rPr>
                  <w:rFonts w:ascii="Calibri" w:hAnsi="Calibri"/>
                  <w:color w:val="000000"/>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93" w:author="ERCOT" w:date="2018-09-13T13:28:00Z">
              <w:r>
                <w:rPr>
                  <w:rFonts w:ascii="Calibri" w:hAnsi="Calibri"/>
                  <w:color w:val="000000"/>
                  <w:sz w:val="22"/>
                  <w:szCs w:val="22"/>
                </w:rPr>
                <w:t>36</w:t>
              </w:r>
            </w:ins>
            <w:del w:id="1394" w:author="ERCOT" w:date="2018-09-13T13:27:00Z">
              <w:r w:rsidDel="005D2EE3">
                <w:rPr>
                  <w:rFonts w:ascii="Calibri" w:hAnsi="Calibri"/>
                  <w:color w:val="000000"/>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95" w:author="ERCOT" w:date="2018-09-13T13:28:00Z">
              <w:r>
                <w:rPr>
                  <w:rFonts w:ascii="Calibri" w:hAnsi="Calibri"/>
                  <w:color w:val="000000"/>
                  <w:sz w:val="22"/>
                  <w:szCs w:val="22"/>
                </w:rPr>
                <w:t>37</w:t>
              </w:r>
            </w:ins>
            <w:del w:id="1396"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97" w:author="ERCOT" w:date="2018-09-13T13:28:00Z">
              <w:r>
                <w:rPr>
                  <w:rFonts w:ascii="Calibri" w:hAnsi="Calibri"/>
                  <w:color w:val="000000"/>
                  <w:sz w:val="22"/>
                  <w:szCs w:val="22"/>
                </w:rPr>
                <w:t>37</w:t>
              </w:r>
            </w:ins>
            <w:del w:id="1398"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399" w:author="ERCOT" w:date="2018-09-13T13:28:00Z">
              <w:r>
                <w:rPr>
                  <w:rFonts w:ascii="Calibri" w:hAnsi="Calibri"/>
                  <w:color w:val="000000"/>
                  <w:sz w:val="22"/>
                  <w:szCs w:val="22"/>
                </w:rPr>
                <w:t>37</w:t>
              </w:r>
            </w:ins>
            <w:del w:id="1400" w:author="ERCOT" w:date="2018-09-13T13:27:00Z">
              <w:r w:rsidDel="005D2EE3">
                <w:rPr>
                  <w:rFonts w:ascii="Calibri" w:hAnsi="Calibri"/>
                  <w:color w:val="000000"/>
                  <w:sz w:val="22"/>
                  <w:szCs w:val="22"/>
                </w:rPr>
                <w:delText>41</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01" w:author="ERCOT" w:date="2018-09-13T13:28:00Z">
              <w:r>
                <w:rPr>
                  <w:rFonts w:ascii="Calibri" w:hAnsi="Calibri"/>
                  <w:color w:val="000000"/>
                  <w:sz w:val="22"/>
                  <w:szCs w:val="22"/>
                </w:rPr>
                <w:t>37</w:t>
              </w:r>
            </w:ins>
            <w:del w:id="1402" w:author="ERCOT" w:date="2018-09-13T13:27:00Z">
              <w:r w:rsidDel="005D2EE3">
                <w:rPr>
                  <w:rFonts w:ascii="Calibri" w:hAnsi="Calibri"/>
                  <w:color w:val="000000"/>
                  <w:sz w:val="22"/>
                  <w:szCs w:val="22"/>
                </w:rPr>
                <w:delText>41</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03" w:author="ERCOT" w:date="2018-09-13T13:28:00Z">
              <w:r>
                <w:rPr>
                  <w:rFonts w:ascii="Calibri" w:hAnsi="Calibri"/>
                  <w:color w:val="000000"/>
                  <w:sz w:val="22"/>
                  <w:szCs w:val="22"/>
                </w:rPr>
                <w:t>46</w:t>
              </w:r>
            </w:ins>
            <w:del w:id="1404" w:author="ERCOT" w:date="2018-09-13T13:27:00Z">
              <w:r w:rsidDel="005D2EE3">
                <w:rPr>
                  <w:rFonts w:ascii="Calibri" w:hAnsi="Calibri"/>
                  <w:color w:val="000000"/>
                  <w:sz w:val="22"/>
                  <w:szCs w:val="22"/>
                </w:rPr>
                <w:delText>50</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05" w:author="ERCOT" w:date="2018-09-13T13:28:00Z">
              <w:r>
                <w:rPr>
                  <w:rFonts w:ascii="Calibri" w:hAnsi="Calibri"/>
                  <w:color w:val="000000"/>
                  <w:sz w:val="22"/>
                  <w:szCs w:val="22"/>
                </w:rPr>
                <w:t>46</w:t>
              </w:r>
            </w:ins>
            <w:del w:id="1406" w:author="ERCOT" w:date="2018-09-13T13:27:00Z">
              <w:r w:rsidDel="005D2EE3">
                <w:rPr>
                  <w:rFonts w:ascii="Calibri" w:hAnsi="Calibri"/>
                  <w:color w:val="000000"/>
                  <w:sz w:val="22"/>
                  <w:szCs w:val="22"/>
                </w:rPr>
                <w:delText>50</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07" w:author="ERCOT" w:date="2018-09-13T13:28:00Z">
              <w:r>
                <w:rPr>
                  <w:rFonts w:ascii="Calibri" w:hAnsi="Calibri"/>
                  <w:color w:val="000000"/>
                  <w:sz w:val="22"/>
                  <w:szCs w:val="22"/>
                </w:rPr>
                <w:t>46</w:t>
              </w:r>
            </w:ins>
            <w:del w:id="1408" w:author="ERCOT" w:date="2018-09-13T13:27:00Z">
              <w:r w:rsidDel="005D2EE3">
                <w:rPr>
                  <w:rFonts w:ascii="Calibri" w:hAnsi="Calibri"/>
                  <w:color w:val="000000"/>
                  <w:sz w:val="22"/>
                  <w:szCs w:val="22"/>
                </w:rPr>
                <w:delText>50</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09" w:author="ERCOT" w:date="2018-09-13T13:28:00Z">
              <w:r>
                <w:rPr>
                  <w:rFonts w:ascii="Calibri" w:hAnsi="Calibri"/>
                  <w:color w:val="000000"/>
                  <w:sz w:val="22"/>
                  <w:szCs w:val="22"/>
                </w:rPr>
                <w:t>46</w:t>
              </w:r>
            </w:ins>
            <w:del w:id="1410" w:author="ERCOT" w:date="2018-09-13T13:27:00Z">
              <w:r w:rsidDel="005D2EE3">
                <w:rPr>
                  <w:rFonts w:ascii="Calibri" w:hAnsi="Calibri"/>
                  <w:color w:val="000000"/>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11" w:author="ERCOT" w:date="2018-09-13T13:28:00Z">
              <w:r>
                <w:rPr>
                  <w:rFonts w:ascii="Calibri" w:hAnsi="Calibri"/>
                  <w:color w:val="000000"/>
                  <w:sz w:val="22"/>
                  <w:szCs w:val="22"/>
                </w:rPr>
                <w:t>47</w:t>
              </w:r>
            </w:ins>
            <w:del w:id="1412" w:author="ERCOT" w:date="2018-09-13T13:27:00Z">
              <w:r w:rsidDel="005D2EE3">
                <w:rPr>
                  <w:rFonts w:ascii="Calibri" w:hAnsi="Calibri"/>
                  <w:color w:val="000000"/>
                  <w:sz w:val="22"/>
                  <w:szCs w:val="22"/>
                </w:rPr>
                <w:delText>54</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413" w:author="ERCOT" w:date="2018-09-13T13:28:00Z">
              <w:r>
                <w:rPr>
                  <w:rFonts w:ascii="Calibri" w:hAnsi="Calibri"/>
                  <w:color w:val="000000"/>
                  <w:sz w:val="22"/>
                  <w:szCs w:val="22"/>
                </w:rPr>
                <w:t>47</w:t>
              </w:r>
            </w:ins>
            <w:del w:id="1414" w:author="ERCOT" w:date="2018-09-13T13:27:00Z">
              <w:r w:rsidDel="005D2EE3">
                <w:rPr>
                  <w:rFonts w:ascii="Calibri" w:hAnsi="Calibri"/>
                  <w:color w:val="000000"/>
                  <w:sz w:val="22"/>
                  <w:szCs w:val="22"/>
                </w:rPr>
                <w:delText>54</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15" w:author="ERCOT" w:date="2018-09-13T13:28:00Z">
              <w:r>
                <w:rPr>
                  <w:rFonts w:ascii="Calibri" w:hAnsi="Calibri"/>
                  <w:color w:val="000000"/>
                  <w:sz w:val="22"/>
                  <w:szCs w:val="22"/>
                </w:rPr>
                <w:t>50</w:t>
              </w:r>
            </w:ins>
            <w:del w:id="1416" w:author="ERCOT" w:date="2018-09-13T13:27:00Z">
              <w:r w:rsidDel="005D2EE3">
                <w:rPr>
                  <w:rFonts w:ascii="Calibri" w:hAnsi="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17" w:author="ERCOT" w:date="2018-09-13T13:28:00Z">
              <w:r>
                <w:rPr>
                  <w:rFonts w:ascii="Calibri" w:hAnsi="Calibri"/>
                  <w:color w:val="000000"/>
                  <w:sz w:val="22"/>
                  <w:szCs w:val="22"/>
                </w:rPr>
                <w:t>50</w:t>
              </w:r>
            </w:ins>
            <w:del w:id="1418" w:author="ERCOT" w:date="2018-09-13T13:27:00Z">
              <w:r w:rsidDel="005D2EE3">
                <w:rPr>
                  <w:rFonts w:ascii="Calibri" w:hAnsi="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19" w:author="ERCOT" w:date="2018-09-13T13:28:00Z">
              <w:r>
                <w:rPr>
                  <w:rFonts w:ascii="Calibri" w:hAnsi="Calibri"/>
                  <w:color w:val="000000"/>
                  <w:sz w:val="22"/>
                  <w:szCs w:val="22"/>
                </w:rPr>
                <w:t>47</w:t>
              </w:r>
            </w:ins>
            <w:del w:id="1420"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21" w:author="ERCOT" w:date="2018-09-13T13:28:00Z">
              <w:r>
                <w:rPr>
                  <w:rFonts w:ascii="Calibri" w:hAnsi="Calibri"/>
                  <w:color w:val="000000"/>
                  <w:sz w:val="22"/>
                  <w:szCs w:val="22"/>
                </w:rPr>
                <w:t>47</w:t>
              </w:r>
            </w:ins>
            <w:del w:id="142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23" w:author="ERCOT" w:date="2018-09-13T13:28:00Z">
              <w:r>
                <w:rPr>
                  <w:rFonts w:ascii="Calibri" w:hAnsi="Calibri"/>
                  <w:color w:val="000000"/>
                  <w:sz w:val="22"/>
                  <w:szCs w:val="22"/>
                </w:rPr>
                <w:t>47</w:t>
              </w:r>
            </w:ins>
            <w:del w:id="1424"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25" w:author="ERCOT" w:date="2018-09-13T13:28:00Z">
              <w:r>
                <w:rPr>
                  <w:rFonts w:ascii="Calibri" w:hAnsi="Calibri"/>
                  <w:color w:val="000000"/>
                  <w:sz w:val="22"/>
                  <w:szCs w:val="22"/>
                </w:rPr>
                <w:t>47</w:t>
              </w:r>
            </w:ins>
            <w:del w:id="1426"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27" w:author="ERCOT" w:date="2018-09-13T13:28:00Z">
              <w:r>
                <w:rPr>
                  <w:rFonts w:ascii="Calibri" w:hAnsi="Calibri"/>
                  <w:color w:val="000000"/>
                  <w:sz w:val="22"/>
                  <w:szCs w:val="22"/>
                </w:rPr>
                <w:t>43</w:t>
              </w:r>
            </w:ins>
            <w:del w:id="1428"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29" w:author="ERCOT" w:date="2018-09-13T13:28:00Z">
              <w:r>
                <w:rPr>
                  <w:rFonts w:ascii="Calibri" w:hAnsi="Calibri"/>
                  <w:color w:val="000000"/>
                  <w:sz w:val="22"/>
                  <w:szCs w:val="22"/>
                </w:rPr>
                <w:t>43</w:t>
              </w:r>
            </w:ins>
            <w:del w:id="1430" w:author="ERCOT" w:date="2018-09-13T13:27:00Z">
              <w:r w:rsidDel="005D2EE3">
                <w:rPr>
                  <w:rFonts w:ascii="Calibri" w:hAnsi="Calibri"/>
                  <w:color w:val="000000"/>
                  <w:sz w:val="22"/>
                  <w:szCs w:val="22"/>
                </w:rPr>
                <w:delText>46</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31" w:author="ERCOT" w:date="2018-09-13T13:28:00Z">
              <w:r>
                <w:rPr>
                  <w:rFonts w:ascii="Calibri" w:hAnsi="Calibri"/>
                  <w:color w:val="000000"/>
                  <w:sz w:val="22"/>
                  <w:szCs w:val="22"/>
                </w:rPr>
                <w:t>43</w:t>
              </w:r>
            </w:ins>
            <w:del w:id="1432" w:author="ERCOT" w:date="2018-09-13T13:27:00Z">
              <w:r w:rsidDel="005D2EE3">
                <w:rPr>
                  <w:rFonts w:ascii="Calibri" w:hAnsi="Calibri"/>
                  <w:color w:val="000000"/>
                  <w:sz w:val="22"/>
                  <w:szCs w:val="22"/>
                </w:rPr>
                <w:delText>46</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33" w:author="ERCOT" w:date="2018-09-13T13:28:00Z">
              <w:r>
                <w:rPr>
                  <w:rFonts w:ascii="Calibri" w:hAnsi="Calibri"/>
                  <w:color w:val="000000"/>
                  <w:sz w:val="22"/>
                  <w:szCs w:val="22"/>
                </w:rPr>
                <w:t>43</w:t>
              </w:r>
            </w:ins>
            <w:del w:id="1434"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35" w:author="ERCOT" w:date="2018-09-13T13:28:00Z">
              <w:r>
                <w:rPr>
                  <w:rFonts w:ascii="Calibri" w:hAnsi="Calibri"/>
                  <w:color w:val="000000"/>
                  <w:sz w:val="22"/>
                  <w:szCs w:val="22"/>
                </w:rPr>
                <w:t>30</w:t>
              </w:r>
            </w:ins>
            <w:del w:id="1436"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37" w:author="ERCOT" w:date="2018-09-13T13:28:00Z">
              <w:r>
                <w:rPr>
                  <w:rFonts w:ascii="Calibri" w:hAnsi="Calibri"/>
                  <w:color w:val="000000"/>
                  <w:sz w:val="22"/>
                  <w:szCs w:val="22"/>
                </w:rPr>
                <w:t>30</w:t>
              </w:r>
            </w:ins>
            <w:del w:id="1438"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39" w:author="ERCOT" w:date="2018-09-13T13:28:00Z">
              <w:r>
                <w:rPr>
                  <w:rFonts w:ascii="Calibri" w:hAnsi="Calibri"/>
                  <w:color w:val="000000"/>
                  <w:sz w:val="22"/>
                  <w:szCs w:val="22"/>
                </w:rPr>
                <w:t>30</w:t>
              </w:r>
            </w:ins>
            <w:del w:id="1440"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41" w:author="ERCOT" w:date="2018-09-13T13:28:00Z">
              <w:r>
                <w:rPr>
                  <w:rFonts w:ascii="Calibri" w:hAnsi="Calibri"/>
                  <w:color w:val="000000"/>
                  <w:sz w:val="22"/>
                  <w:szCs w:val="22"/>
                </w:rPr>
                <w:t>30</w:t>
              </w:r>
            </w:ins>
            <w:del w:id="1442"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43" w:author="ERCOT" w:date="2018-09-13T13:28:00Z">
              <w:r>
                <w:rPr>
                  <w:rFonts w:ascii="Calibri" w:hAnsi="Calibri"/>
                  <w:color w:val="000000"/>
                  <w:sz w:val="22"/>
                  <w:szCs w:val="22"/>
                </w:rPr>
                <w:t>27</w:t>
              </w:r>
            </w:ins>
            <w:del w:id="1444"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45" w:author="ERCOT" w:date="2018-09-13T13:28:00Z">
              <w:r>
                <w:rPr>
                  <w:rFonts w:ascii="Calibri" w:hAnsi="Calibri"/>
                  <w:color w:val="000000"/>
                  <w:sz w:val="22"/>
                  <w:szCs w:val="22"/>
                </w:rPr>
                <w:t>27</w:t>
              </w:r>
            </w:ins>
            <w:del w:id="1446"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47" w:author="ERCOT" w:date="2018-09-13T13:28:00Z">
              <w:r>
                <w:rPr>
                  <w:rFonts w:ascii="Calibri" w:hAnsi="Calibri"/>
                  <w:color w:val="000000"/>
                  <w:sz w:val="22"/>
                  <w:szCs w:val="22"/>
                </w:rPr>
                <w:t>27</w:t>
              </w:r>
            </w:ins>
            <w:del w:id="1448" w:author="ERCOT" w:date="2018-09-13T13:27:00Z">
              <w:r w:rsidDel="005D2EE3">
                <w:rPr>
                  <w:rFonts w:ascii="Calibri" w:hAnsi="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49" w:author="ERCOT" w:date="2018-09-13T13:28:00Z">
              <w:r>
                <w:rPr>
                  <w:rFonts w:ascii="Calibri" w:hAnsi="Calibri"/>
                  <w:color w:val="000000"/>
                  <w:sz w:val="22"/>
                  <w:szCs w:val="22"/>
                </w:rPr>
                <w:t>27</w:t>
              </w:r>
            </w:ins>
            <w:del w:id="1450" w:author="ERCOT" w:date="2018-09-13T13:27:00Z">
              <w:r w:rsidDel="005D2EE3">
                <w:rPr>
                  <w:rFonts w:ascii="Calibri" w:hAnsi="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51" w:author="ERCOT" w:date="2018-09-13T13:28:00Z">
              <w:r>
                <w:rPr>
                  <w:rFonts w:ascii="Calibri" w:hAnsi="Calibri"/>
                  <w:color w:val="000000"/>
                  <w:sz w:val="22"/>
                  <w:szCs w:val="22"/>
                </w:rPr>
                <w:t>32</w:t>
              </w:r>
            </w:ins>
            <w:del w:id="1452" w:author="ERCOT" w:date="2018-09-13T13:27:00Z">
              <w:r w:rsidDel="005D2EE3">
                <w:rPr>
                  <w:rFonts w:ascii="Calibri" w:hAnsi="Calibri"/>
                  <w:color w:val="000000"/>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53" w:author="ERCOT" w:date="2018-09-13T13:28:00Z">
              <w:r>
                <w:rPr>
                  <w:rFonts w:ascii="Calibri" w:hAnsi="Calibri"/>
                  <w:color w:val="000000"/>
                  <w:sz w:val="22"/>
                  <w:szCs w:val="22"/>
                </w:rPr>
                <w:t>32</w:t>
              </w:r>
            </w:ins>
            <w:del w:id="1454" w:author="ERCOT" w:date="2018-09-13T13:27:00Z">
              <w:r w:rsidDel="005D2EE3">
                <w:rPr>
                  <w:rFonts w:ascii="Calibri" w:hAnsi="Calibri"/>
                  <w:color w:val="000000"/>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55" w:author="ERCOT" w:date="2018-09-13T13:28:00Z">
              <w:r>
                <w:rPr>
                  <w:rFonts w:ascii="Calibri" w:hAnsi="Calibri"/>
                  <w:color w:val="000000"/>
                  <w:sz w:val="22"/>
                  <w:szCs w:val="22"/>
                </w:rPr>
                <w:t>32</w:t>
              </w:r>
            </w:ins>
            <w:del w:id="1456" w:author="ERCOT" w:date="2018-09-13T13:27:00Z">
              <w:r w:rsidDel="005D2EE3">
                <w:rPr>
                  <w:rFonts w:ascii="Calibri" w:hAnsi="Calibri"/>
                  <w:color w:val="000000"/>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57" w:author="ERCOT" w:date="2018-09-13T13:28:00Z">
              <w:r>
                <w:rPr>
                  <w:rFonts w:ascii="Calibri" w:hAnsi="Calibri"/>
                  <w:color w:val="000000"/>
                  <w:sz w:val="22"/>
                  <w:szCs w:val="22"/>
                </w:rPr>
                <w:t>32</w:t>
              </w:r>
            </w:ins>
            <w:del w:id="1458" w:author="ERCOT" w:date="2018-09-13T13:27:00Z">
              <w:r w:rsidDel="005D2EE3">
                <w:rPr>
                  <w:rFonts w:ascii="Calibri" w:hAnsi="Calibri"/>
                  <w:color w:val="000000"/>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59" w:author="ERCOT" w:date="2018-09-13T13:28:00Z">
              <w:r>
                <w:rPr>
                  <w:rFonts w:ascii="Calibri" w:hAnsi="Calibri"/>
                  <w:color w:val="000000"/>
                  <w:sz w:val="22"/>
                  <w:szCs w:val="22"/>
                </w:rPr>
                <w:t>50</w:t>
              </w:r>
            </w:ins>
            <w:del w:id="1460" w:author="ERCOT" w:date="2018-09-13T13:27:00Z">
              <w:r w:rsidDel="005D2EE3">
                <w:rPr>
                  <w:rFonts w:ascii="Calibri" w:hAnsi="Calibri"/>
                  <w:color w:val="000000"/>
                  <w:sz w:val="22"/>
                  <w:szCs w:val="22"/>
                </w:rPr>
                <w:delText>51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461" w:author="ERCOT" w:date="2018-09-13T13:28:00Z">
              <w:r>
                <w:rPr>
                  <w:rFonts w:ascii="Calibri" w:hAnsi="Calibri"/>
                  <w:color w:val="000000"/>
                  <w:sz w:val="22"/>
                  <w:szCs w:val="22"/>
                </w:rPr>
                <w:t>50</w:t>
              </w:r>
            </w:ins>
            <w:del w:id="1462" w:author="ERCOT" w:date="2018-09-13T13:27:00Z">
              <w:r w:rsidDel="005D2EE3">
                <w:rPr>
                  <w:rFonts w:ascii="Calibri" w:hAnsi="Calibri"/>
                  <w:color w:val="000000"/>
                  <w:sz w:val="22"/>
                  <w:szCs w:val="22"/>
                </w:rPr>
                <w:delText>51</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63" w:author="ERCOT" w:date="2018-09-13T13:28:00Z">
              <w:r>
                <w:rPr>
                  <w:rFonts w:ascii="Calibri" w:hAnsi="Calibri"/>
                  <w:color w:val="000000"/>
                  <w:sz w:val="22"/>
                  <w:szCs w:val="22"/>
                </w:rPr>
                <w:t>50</w:t>
              </w:r>
            </w:ins>
            <w:del w:id="1464" w:author="ERCOT" w:date="2018-09-13T13:27:00Z">
              <w:r w:rsidDel="005D2EE3">
                <w:rPr>
                  <w:rFonts w:ascii="Calibri" w:hAnsi="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65" w:author="ERCOT" w:date="2018-09-13T13:28:00Z">
              <w:r>
                <w:rPr>
                  <w:rFonts w:ascii="Calibri" w:hAnsi="Calibri"/>
                  <w:color w:val="000000"/>
                  <w:sz w:val="22"/>
                  <w:szCs w:val="22"/>
                </w:rPr>
                <w:t>50</w:t>
              </w:r>
            </w:ins>
            <w:del w:id="1466" w:author="ERCOT" w:date="2018-09-13T13:27:00Z">
              <w:r w:rsidDel="005D2EE3">
                <w:rPr>
                  <w:rFonts w:ascii="Calibri" w:hAnsi="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67" w:author="ERCOT" w:date="2018-09-13T13:28:00Z">
              <w:r>
                <w:rPr>
                  <w:rFonts w:ascii="Calibri" w:hAnsi="Calibri"/>
                  <w:color w:val="000000"/>
                  <w:sz w:val="22"/>
                  <w:szCs w:val="22"/>
                </w:rPr>
                <w:t>47</w:t>
              </w:r>
            </w:ins>
            <w:del w:id="1468"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69" w:author="ERCOT" w:date="2018-09-13T13:28:00Z">
              <w:r>
                <w:rPr>
                  <w:rFonts w:ascii="Calibri" w:hAnsi="Calibri"/>
                  <w:color w:val="000000"/>
                  <w:sz w:val="22"/>
                  <w:szCs w:val="22"/>
                </w:rPr>
                <w:t>47</w:t>
              </w:r>
            </w:ins>
            <w:del w:id="1470"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71" w:author="ERCOT" w:date="2018-09-13T13:28:00Z">
              <w:r>
                <w:rPr>
                  <w:rFonts w:ascii="Calibri" w:hAnsi="Calibri"/>
                  <w:color w:val="000000"/>
                  <w:sz w:val="22"/>
                  <w:szCs w:val="22"/>
                </w:rPr>
                <w:t>47</w:t>
              </w:r>
            </w:ins>
            <w:del w:id="147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73" w:author="ERCOT" w:date="2018-09-13T13:28:00Z">
              <w:r>
                <w:rPr>
                  <w:rFonts w:ascii="Calibri" w:hAnsi="Calibri"/>
                  <w:color w:val="000000"/>
                  <w:sz w:val="22"/>
                  <w:szCs w:val="22"/>
                </w:rPr>
                <w:t>47</w:t>
              </w:r>
            </w:ins>
            <w:del w:id="1474"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75" w:author="ERCOT" w:date="2018-09-13T13:28:00Z">
              <w:r>
                <w:rPr>
                  <w:rFonts w:ascii="Calibri" w:hAnsi="Calibri"/>
                  <w:color w:val="000000"/>
                  <w:sz w:val="22"/>
                  <w:szCs w:val="22"/>
                </w:rPr>
                <w:t>43</w:t>
              </w:r>
            </w:ins>
            <w:del w:id="1476"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77" w:author="ERCOT" w:date="2018-09-13T13:28:00Z">
              <w:r>
                <w:rPr>
                  <w:rFonts w:ascii="Calibri" w:hAnsi="Calibri"/>
                  <w:color w:val="000000"/>
                  <w:sz w:val="22"/>
                  <w:szCs w:val="22"/>
                </w:rPr>
                <w:t>43</w:t>
              </w:r>
            </w:ins>
            <w:del w:id="1478" w:author="ERCOT" w:date="2018-09-13T13:27:00Z">
              <w:r w:rsidDel="005D2EE3">
                <w:rPr>
                  <w:rFonts w:ascii="Calibri" w:hAnsi="Calibri"/>
                  <w:color w:val="000000"/>
                  <w:sz w:val="22"/>
                  <w:szCs w:val="22"/>
                </w:rPr>
                <w:delText>46</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79" w:author="ERCOT" w:date="2018-09-13T13:28:00Z">
              <w:r>
                <w:rPr>
                  <w:rFonts w:ascii="Calibri" w:hAnsi="Calibri"/>
                  <w:color w:val="000000"/>
                  <w:sz w:val="22"/>
                  <w:szCs w:val="22"/>
                </w:rPr>
                <w:t>43</w:t>
              </w:r>
            </w:ins>
            <w:del w:id="1480" w:author="ERCOT" w:date="2018-09-13T13:27:00Z">
              <w:r w:rsidDel="005D2EE3">
                <w:rPr>
                  <w:rFonts w:ascii="Calibri" w:hAnsi="Calibri"/>
                  <w:color w:val="000000"/>
                  <w:sz w:val="22"/>
                  <w:szCs w:val="22"/>
                </w:rPr>
                <w:delText>46</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81" w:author="ERCOT" w:date="2018-09-13T13:28:00Z">
              <w:r>
                <w:rPr>
                  <w:rFonts w:ascii="Calibri" w:hAnsi="Calibri"/>
                  <w:color w:val="000000"/>
                  <w:sz w:val="22"/>
                  <w:szCs w:val="22"/>
                </w:rPr>
                <w:t>43</w:t>
              </w:r>
            </w:ins>
            <w:del w:id="1482"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83" w:author="ERCOT" w:date="2018-09-13T13:28:00Z">
              <w:r>
                <w:rPr>
                  <w:rFonts w:ascii="Calibri" w:hAnsi="Calibri"/>
                  <w:color w:val="000000"/>
                  <w:sz w:val="22"/>
                  <w:szCs w:val="22"/>
                </w:rPr>
                <w:t>30</w:t>
              </w:r>
            </w:ins>
            <w:del w:id="1484"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85" w:author="ERCOT" w:date="2018-09-13T13:28:00Z">
              <w:r>
                <w:rPr>
                  <w:rFonts w:ascii="Calibri" w:hAnsi="Calibri"/>
                  <w:color w:val="000000"/>
                  <w:sz w:val="22"/>
                  <w:szCs w:val="22"/>
                </w:rPr>
                <w:t>30</w:t>
              </w:r>
            </w:ins>
            <w:del w:id="1486"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87" w:author="ERCOT" w:date="2018-09-13T13:28:00Z">
              <w:r>
                <w:rPr>
                  <w:rFonts w:ascii="Calibri" w:hAnsi="Calibri"/>
                  <w:color w:val="000000"/>
                  <w:sz w:val="22"/>
                  <w:szCs w:val="22"/>
                </w:rPr>
                <w:t>30</w:t>
              </w:r>
            </w:ins>
            <w:del w:id="1488"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89" w:author="ERCOT" w:date="2018-09-13T13:28:00Z">
              <w:r>
                <w:rPr>
                  <w:rFonts w:ascii="Calibri" w:hAnsi="Calibri"/>
                  <w:color w:val="000000"/>
                  <w:sz w:val="22"/>
                  <w:szCs w:val="22"/>
                </w:rPr>
                <w:t>30</w:t>
              </w:r>
            </w:ins>
            <w:del w:id="1490"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91" w:author="ERCOT" w:date="2018-09-13T13:28:00Z">
              <w:r>
                <w:rPr>
                  <w:rFonts w:ascii="Calibri" w:hAnsi="Calibri"/>
                  <w:color w:val="000000"/>
                  <w:sz w:val="22"/>
                  <w:szCs w:val="22"/>
                </w:rPr>
                <w:t>27</w:t>
              </w:r>
            </w:ins>
            <w:del w:id="1492"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93" w:author="ERCOT" w:date="2018-09-13T13:28:00Z">
              <w:r>
                <w:rPr>
                  <w:rFonts w:ascii="Calibri" w:hAnsi="Calibri"/>
                  <w:color w:val="000000"/>
                  <w:sz w:val="22"/>
                  <w:szCs w:val="22"/>
                </w:rPr>
                <w:t>27</w:t>
              </w:r>
            </w:ins>
            <w:del w:id="1494"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95" w:author="ERCOT" w:date="2018-09-13T13:28:00Z">
              <w:r>
                <w:rPr>
                  <w:rFonts w:ascii="Calibri" w:hAnsi="Calibri"/>
                  <w:color w:val="000000"/>
                  <w:sz w:val="22"/>
                  <w:szCs w:val="22"/>
                </w:rPr>
                <w:t>27</w:t>
              </w:r>
            </w:ins>
            <w:del w:id="1496" w:author="ERCOT" w:date="2018-09-13T13:27:00Z">
              <w:r w:rsidDel="005D2EE3">
                <w:rPr>
                  <w:rFonts w:ascii="Calibri" w:hAnsi="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97" w:author="ERCOT" w:date="2018-09-13T13:28:00Z">
              <w:r>
                <w:rPr>
                  <w:rFonts w:ascii="Calibri" w:hAnsi="Calibri"/>
                  <w:color w:val="000000"/>
                  <w:sz w:val="22"/>
                  <w:szCs w:val="22"/>
                </w:rPr>
                <w:t>27</w:t>
              </w:r>
            </w:ins>
            <w:del w:id="1498" w:author="ERCOT" w:date="2018-09-13T13:27:00Z">
              <w:r w:rsidDel="005D2EE3">
                <w:rPr>
                  <w:rFonts w:ascii="Calibri" w:hAnsi="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499" w:author="ERCOT" w:date="2018-09-13T13:28:00Z">
              <w:r>
                <w:rPr>
                  <w:rFonts w:ascii="Calibri" w:hAnsi="Calibri"/>
                  <w:color w:val="000000"/>
                  <w:sz w:val="22"/>
                  <w:szCs w:val="22"/>
                </w:rPr>
                <w:t>32</w:t>
              </w:r>
            </w:ins>
            <w:del w:id="1500" w:author="ERCOT" w:date="2018-09-13T13:27:00Z">
              <w:r w:rsidDel="005D2EE3">
                <w:rPr>
                  <w:rFonts w:ascii="Calibri" w:hAnsi="Calibri"/>
                  <w:color w:val="000000"/>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01" w:author="ERCOT" w:date="2018-09-13T13:28:00Z">
              <w:r>
                <w:rPr>
                  <w:rFonts w:ascii="Calibri" w:hAnsi="Calibri"/>
                  <w:color w:val="000000"/>
                  <w:sz w:val="22"/>
                  <w:szCs w:val="22"/>
                </w:rPr>
                <w:t>32</w:t>
              </w:r>
            </w:ins>
            <w:del w:id="1502" w:author="ERCOT" w:date="2018-09-13T13:27:00Z">
              <w:r w:rsidDel="005D2EE3">
                <w:rPr>
                  <w:rFonts w:ascii="Calibri" w:hAnsi="Calibri"/>
                  <w:color w:val="000000"/>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03" w:author="ERCOT" w:date="2018-09-13T13:28:00Z">
              <w:r>
                <w:rPr>
                  <w:rFonts w:ascii="Calibri" w:hAnsi="Calibri"/>
                  <w:color w:val="000000"/>
                  <w:sz w:val="22"/>
                  <w:szCs w:val="22"/>
                </w:rPr>
                <w:t>32</w:t>
              </w:r>
            </w:ins>
            <w:del w:id="1504" w:author="ERCOT" w:date="2018-09-13T13:27:00Z">
              <w:r w:rsidDel="005D2EE3">
                <w:rPr>
                  <w:rFonts w:ascii="Calibri" w:hAnsi="Calibri"/>
                  <w:color w:val="000000"/>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05" w:author="ERCOT" w:date="2018-09-13T13:28:00Z">
              <w:r>
                <w:rPr>
                  <w:rFonts w:ascii="Calibri" w:hAnsi="Calibri"/>
                  <w:color w:val="000000"/>
                  <w:sz w:val="22"/>
                  <w:szCs w:val="22"/>
                </w:rPr>
                <w:t>32</w:t>
              </w:r>
            </w:ins>
            <w:del w:id="1506" w:author="ERCOT" w:date="2018-09-13T13:27:00Z">
              <w:r w:rsidDel="005D2EE3">
                <w:rPr>
                  <w:rFonts w:ascii="Calibri" w:hAnsi="Calibri"/>
                  <w:color w:val="000000"/>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07" w:author="ERCOT" w:date="2018-09-13T13:28:00Z">
              <w:r>
                <w:rPr>
                  <w:rFonts w:ascii="Calibri" w:hAnsi="Calibri"/>
                  <w:color w:val="000000"/>
                  <w:sz w:val="22"/>
                  <w:szCs w:val="22"/>
                </w:rPr>
                <w:t>50</w:t>
              </w:r>
            </w:ins>
            <w:del w:id="1508" w:author="ERCOT" w:date="2018-09-13T13:27:00Z">
              <w:r w:rsidDel="005D2EE3">
                <w:rPr>
                  <w:rFonts w:ascii="Calibri" w:hAnsi="Calibri"/>
                  <w:color w:val="000000"/>
                  <w:sz w:val="22"/>
                  <w:szCs w:val="22"/>
                </w:rPr>
                <w:delText>51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509" w:author="ERCOT" w:date="2018-09-13T13:28:00Z">
              <w:r>
                <w:rPr>
                  <w:rFonts w:ascii="Calibri" w:hAnsi="Calibri"/>
                  <w:color w:val="000000"/>
                  <w:sz w:val="22"/>
                  <w:szCs w:val="22"/>
                </w:rPr>
                <w:t>50</w:t>
              </w:r>
            </w:ins>
            <w:del w:id="1510" w:author="ERCOT" w:date="2018-09-13T13:27:00Z">
              <w:r w:rsidDel="005D2EE3">
                <w:rPr>
                  <w:rFonts w:ascii="Calibri" w:hAnsi="Calibri"/>
                  <w:color w:val="000000"/>
                  <w:sz w:val="22"/>
                  <w:szCs w:val="22"/>
                </w:rPr>
                <w:delText>51</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11" w:author="ERCOT" w:date="2018-09-13T13:28:00Z">
              <w:r>
                <w:rPr>
                  <w:rFonts w:ascii="Calibri" w:hAnsi="Calibri"/>
                  <w:color w:val="000000"/>
                  <w:sz w:val="22"/>
                  <w:szCs w:val="22"/>
                </w:rPr>
                <w:t>50</w:t>
              </w:r>
            </w:ins>
            <w:del w:id="1512" w:author="ERCOT" w:date="2018-09-13T13:27:00Z">
              <w:r w:rsidDel="005D2EE3">
                <w:rPr>
                  <w:rFonts w:ascii="Calibri" w:hAnsi="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13" w:author="ERCOT" w:date="2018-09-13T13:28:00Z">
              <w:r>
                <w:rPr>
                  <w:rFonts w:ascii="Calibri" w:hAnsi="Calibri"/>
                  <w:color w:val="000000"/>
                  <w:sz w:val="22"/>
                  <w:szCs w:val="22"/>
                </w:rPr>
                <w:t>50</w:t>
              </w:r>
            </w:ins>
            <w:del w:id="1514" w:author="ERCOT" w:date="2018-09-13T13:27:00Z">
              <w:r w:rsidDel="005D2EE3">
                <w:rPr>
                  <w:rFonts w:ascii="Calibri" w:hAnsi="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15" w:author="ERCOT" w:date="2018-09-13T13:28:00Z">
              <w:r>
                <w:rPr>
                  <w:rFonts w:ascii="Calibri" w:hAnsi="Calibri"/>
                  <w:color w:val="000000"/>
                  <w:sz w:val="22"/>
                  <w:szCs w:val="22"/>
                </w:rPr>
                <w:t>47</w:t>
              </w:r>
            </w:ins>
            <w:del w:id="1516"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17" w:author="ERCOT" w:date="2018-09-13T13:28:00Z">
              <w:r>
                <w:rPr>
                  <w:rFonts w:ascii="Calibri" w:hAnsi="Calibri"/>
                  <w:color w:val="000000"/>
                  <w:sz w:val="22"/>
                  <w:szCs w:val="22"/>
                </w:rPr>
                <w:t>47</w:t>
              </w:r>
            </w:ins>
            <w:del w:id="1518"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19" w:author="ERCOT" w:date="2018-09-13T13:28:00Z">
              <w:r>
                <w:rPr>
                  <w:rFonts w:ascii="Calibri" w:hAnsi="Calibri"/>
                  <w:color w:val="000000"/>
                  <w:sz w:val="22"/>
                  <w:szCs w:val="22"/>
                </w:rPr>
                <w:t>47</w:t>
              </w:r>
            </w:ins>
            <w:del w:id="1520"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21" w:author="ERCOT" w:date="2018-09-13T13:28:00Z">
              <w:r>
                <w:rPr>
                  <w:rFonts w:ascii="Calibri" w:hAnsi="Calibri"/>
                  <w:color w:val="000000"/>
                  <w:sz w:val="22"/>
                  <w:szCs w:val="22"/>
                </w:rPr>
                <w:t>47</w:t>
              </w:r>
            </w:ins>
            <w:del w:id="152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23" w:author="ERCOT" w:date="2018-09-13T13:28:00Z">
              <w:r>
                <w:rPr>
                  <w:rFonts w:ascii="Calibri" w:hAnsi="Calibri"/>
                  <w:color w:val="000000"/>
                  <w:sz w:val="22"/>
                  <w:szCs w:val="22"/>
                </w:rPr>
                <w:t>43</w:t>
              </w:r>
            </w:ins>
            <w:del w:id="1524"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25" w:author="ERCOT" w:date="2018-09-13T13:28:00Z">
              <w:r>
                <w:rPr>
                  <w:rFonts w:ascii="Calibri" w:hAnsi="Calibri"/>
                  <w:color w:val="000000"/>
                  <w:sz w:val="22"/>
                  <w:szCs w:val="22"/>
                </w:rPr>
                <w:t>43</w:t>
              </w:r>
            </w:ins>
            <w:del w:id="1526" w:author="ERCOT" w:date="2018-09-13T13:27:00Z">
              <w:r w:rsidDel="005D2EE3">
                <w:rPr>
                  <w:rFonts w:ascii="Calibri" w:hAnsi="Calibri"/>
                  <w:color w:val="000000"/>
                  <w:sz w:val="22"/>
                  <w:szCs w:val="22"/>
                </w:rPr>
                <w:delText>46</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27" w:author="ERCOT" w:date="2018-09-13T13:28:00Z">
              <w:r>
                <w:rPr>
                  <w:rFonts w:ascii="Calibri" w:hAnsi="Calibri"/>
                  <w:color w:val="000000"/>
                  <w:sz w:val="22"/>
                  <w:szCs w:val="22"/>
                </w:rPr>
                <w:t>43</w:t>
              </w:r>
            </w:ins>
            <w:del w:id="1528" w:author="ERCOT" w:date="2018-09-13T13:27:00Z">
              <w:r w:rsidDel="005D2EE3">
                <w:rPr>
                  <w:rFonts w:ascii="Calibri" w:hAnsi="Calibri"/>
                  <w:color w:val="000000"/>
                  <w:sz w:val="22"/>
                  <w:szCs w:val="22"/>
                </w:rPr>
                <w:delText>46</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29" w:author="ERCOT" w:date="2018-09-13T13:28:00Z">
              <w:r>
                <w:rPr>
                  <w:rFonts w:ascii="Calibri" w:hAnsi="Calibri"/>
                  <w:color w:val="000000"/>
                  <w:sz w:val="22"/>
                  <w:szCs w:val="22"/>
                </w:rPr>
                <w:t>43</w:t>
              </w:r>
            </w:ins>
            <w:del w:id="1530"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31" w:author="ERCOT" w:date="2018-09-13T13:28:00Z">
              <w:r>
                <w:rPr>
                  <w:rFonts w:ascii="Calibri" w:hAnsi="Calibri"/>
                  <w:color w:val="000000"/>
                  <w:sz w:val="22"/>
                  <w:szCs w:val="22"/>
                </w:rPr>
                <w:t>30</w:t>
              </w:r>
            </w:ins>
            <w:del w:id="1532"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33" w:author="ERCOT" w:date="2018-09-13T13:28:00Z">
              <w:r>
                <w:rPr>
                  <w:rFonts w:ascii="Calibri" w:hAnsi="Calibri"/>
                  <w:color w:val="000000"/>
                  <w:sz w:val="22"/>
                  <w:szCs w:val="22"/>
                </w:rPr>
                <w:t>30</w:t>
              </w:r>
            </w:ins>
            <w:del w:id="1534"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35" w:author="ERCOT" w:date="2018-09-13T13:28:00Z">
              <w:r>
                <w:rPr>
                  <w:rFonts w:ascii="Calibri" w:hAnsi="Calibri"/>
                  <w:color w:val="000000"/>
                  <w:sz w:val="22"/>
                  <w:szCs w:val="22"/>
                </w:rPr>
                <w:t>30</w:t>
              </w:r>
            </w:ins>
            <w:del w:id="1536" w:author="ERCOT" w:date="2018-09-13T13:27:00Z">
              <w:r w:rsidDel="005D2EE3">
                <w:rPr>
                  <w:rFonts w:ascii="Calibri" w:hAnsi="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37" w:author="ERCOT" w:date="2018-09-13T13:28:00Z">
              <w:r>
                <w:rPr>
                  <w:rFonts w:ascii="Calibri" w:hAnsi="Calibri"/>
                  <w:color w:val="000000"/>
                  <w:sz w:val="22"/>
                  <w:szCs w:val="22"/>
                </w:rPr>
                <w:t>30</w:t>
              </w:r>
            </w:ins>
            <w:del w:id="1538" w:author="ERCOT" w:date="2018-09-13T13:27:00Z">
              <w:r w:rsidDel="005D2EE3">
                <w:rPr>
                  <w:rFonts w:ascii="Calibri" w:hAnsi="Calibri"/>
                  <w:color w:val="000000"/>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39" w:author="ERCOT" w:date="2018-09-13T13:28:00Z">
              <w:r>
                <w:rPr>
                  <w:rFonts w:ascii="Calibri" w:hAnsi="Calibri"/>
                  <w:color w:val="000000"/>
                  <w:sz w:val="22"/>
                  <w:szCs w:val="22"/>
                </w:rPr>
                <w:t>27</w:t>
              </w:r>
            </w:ins>
            <w:del w:id="1540"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41" w:author="ERCOT" w:date="2018-09-13T13:28:00Z">
              <w:r>
                <w:rPr>
                  <w:rFonts w:ascii="Calibri" w:hAnsi="Calibri"/>
                  <w:color w:val="000000"/>
                  <w:sz w:val="22"/>
                  <w:szCs w:val="22"/>
                </w:rPr>
                <w:t>27</w:t>
              </w:r>
            </w:ins>
            <w:del w:id="1542" w:author="ERCOT" w:date="2018-09-13T13:27:00Z">
              <w:r w:rsidDel="005D2EE3">
                <w:rPr>
                  <w:rFonts w:ascii="Calibri" w:hAnsi="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43" w:author="ERCOT" w:date="2018-09-13T13:28:00Z">
              <w:r>
                <w:rPr>
                  <w:rFonts w:ascii="Calibri" w:hAnsi="Calibri"/>
                  <w:color w:val="000000"/>
                  <w:sz w:val="22"/>
                  <w:szCs w:val="22"/>
                </w:rPr>
                <w:t>27</w:t>
              </w:r>
            </w:ins>
            <w:del w:id="1544" w:author="ERCOT" w:date="2018-09-13T13:27:00Z">
              <w:r w:rsidDel="005D2EE3">
                <w:rPr>
                  <w:rFonts w:ascii="Calibri" w:hAnsi="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45" w:author="ERCOT" w:date="2018-09-13T13:28:00Z">
              <w:r>
                <w:rPr>
                  <w:rFonts w:ascii="Calibri" w:hAnsi="Calibri"/>
                  <w:color w:val="000000"/>
                  <w:sz w:val="22"/>
                  <w:szCs w:val="22"/>
                </w:rPr>
                <w:t>27</w:t>
              </w:r>
            </w:ins>
            <w:del w:id="1546" w:author="ERCOT" w:date="2018-09-13T13:27:00Z">
              <w:r w:rsidDel="005D2EE3">
                <w:rPr>
                  <w:rFonts w:ascii="Calibri" w:hAnsi="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47" w:author="ERCOT" w:date="2018-09-13T13:28:00Z">
              <w:r>
                <w:rPr>
                  <w:rFonts w:ascii="Calibri" w:hAnsi="Calibri"/>
                  <w:color w:val="000000"/>
                  <w:sz w:val="22"/>
                  <w:szCs w:val="22"/>
                </w:rPr>
                <w:t>32</w:t>
              </w:r>
            </w:ins>
            <w:del w:id="1548" w:author="ERCOT" w:date="2018-09-13T13:27:00Z">
              <w:r w:rsidDel="005D2EE3">
                <w:rPr>
                  <w:rFonts w:ascii="Calibri" w:hAnsi="Calibri"/>
                  <w:color w:val="000000"/>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49" w:author="ERCOT" w:date="2018-09-13T13:28:00Z">
              <w:r>
                <w:rPr>
                  <w:rFonts w:ascii="Calibri" w:hAnsi="Calibri"/>
                  <w:color w:val="000000"/>
                  <w:sz w:val="22"/>
                  <w:szCs w:val="22"/>
                </w:rPr>
                <w:t>32</w:t>
              </w:r>
            </w:ins>
            <w:del w:id="1550" w:author="ERCOT" w:date="2018-09-13T13:27:00Z">
              <w:r w:rsidDel="005D2EE3">
                <w:rPr>
                  <w:rFonts w:ascii="Calibri" w:hAnsi="Calibri"/>
                  <w:color w:val="000000"/>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51" w:author="ERCOT" w:date="2018-09-13T13:28:00Z">
              <w:r>
                <w:rPr>
                  <w:rFonts w:ascii="Calibri" w:hAnsi="Calibri"/>
                  <w:color w:val="000000"/>
                  <w:sz w:val="22"/>
                  <w:szCs w:val="22"/>
                </w:rPr>
                <w:t>32</w:t>
              </w:r>
            </w:ins>
            <w:del w:id="1552" w:author="ERCOT" w:date="2018-09-13T13:27:00Z">
              <w:r w:rsidDel="005D2EE3">
                <w:rPr>
                  <w:rFonts w:ascii="Calibri" w:hAnsi="Calibri"/>
                  <w:color w:val="000000"/>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53" w:author="ERCOT" w:date="2018-09-13T13:28:00Z">
              <w:r>
                <w:rPr>
                  <w:rFonts w:ascii="Calibri" w:hAnsi="Calibri"/>
                  <w:color w:val="000000"/>
                  <w:sz w:val="22"/>
                  <w:szCs w:val="22"/>
                </w:rPr>
                <w:t>32</w:t>
              </w:r>
            </w:ins>
            <w:del w:id="1554" w:author="ERCOT" w:date="2018-09-13T13:27:00Z">
              <w:r w:rsidDel="005D2EE3">
                <w:rPr>
                  <w:rFonts w:ascii="Calibri" w:hAnsi="Calibri"/>
                  <w:color w:val="000000"/>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55" w:author="ERCOT" w:date="2018-09-13T13:28:00Z">
              <w:r>
                <w:rPr>
                  <w:rFonts w:ascii="Calibri" w:hAnsi="Calibri"/>
                  <w:color w:val="000000"/>
                  <w:sz w:val="22"/>
                  <w:szCs w:val="22"/>
                </w:rPr>
                <w:t>50</w:t>
              </w:r>
            </w:ins>
            <w:del w:id="1556" w:author="ERCOT" w:date="2018-09-13T13:27:00Z">
              <w:r w:rsidDel="005D2EE3">
                <w:rPr>
                  <w:rFonts w:ascii="Calibri" w:hAnsi="Calibri"/>
                  <w:color w:val="000000"/>
                  <w:sz w:val="22"/>
                  <w:szCs w:val="22"/>
                </w:rPr>
                <w:delText>51</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557" w:author="ERCOT" w:date="2018-09-13T13:28:00Z">
              <w:r>
                <w:rPr>
                  <w:rFonts w:ascii="Calibri" w:hAnsi="Calibri"/>
                  <w:color w:val="000000"/>
                  <w:sz w:val="22"/>
                  <w:szCs w:val="22"/>
                </w:rPr>
                <w:t>50</w:t>
              </w:r>
            </w:ins>
            <w:del w:id="1558" w:author="ERCOT" w:date="2018-09-13T13:27:00Z">
              <w:r w:rsidDel="005D2EE3">
                <w:rPr>
                  <w:rFonts w:ascii="Calibri" w:hAnsi="Calibri"/>
                  <w:color w:val="000000"/>
                  <w:sz w:val="22"/>
                  <w:szCs w:val="22"/>
                </w:rPr>
                <w:delText>51</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59" w:author="ERCOT" w:date="2018-09-13T13:28:00Z">
              <w:r>
                <w:rPr>
                  <w:rFonts w:ascii="Calibri" w:hAnsi="Calibri"/>
                  <w:color w:val="000000"/>
                  <w:sz w:val="22"/>
                  <w:szCs w:val="22"/>
                </w:rPr>
                <w:t>42</w:t>
              </w:r>
            </w:ins>
            <w:del w:id="1560" w:author="ERCOT" w:date="2018-09-13T13:27:00Z">
              <w:r w:rsidDel="005D2EE3">
                <w:rPr>
                  <w:rFonts w:ascii="Calibri" w:hAnsi="Calibri"/>
                  <w:color w:val="000000"/>
                  <w:sz w:val="22"/>
                  <w:szCs w:val="22"/>
                </w:rPr>
                <w:delText>46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61" w:author="ERCOT" w:date="2018-09-13T13:28:00Z">
              <w:r>
                <w:rPr>
                  <w:rFonts w:ascii="Calibri" w:hAnsi="Calibri"/>
                  <w:color w:val="000000"/>
                  <w:sz w:val="22"/>
                  <w:szCs w:val="22"/>
                </w:rPr>
                <w:t>42</w:t>
              </w:r>
            </w:ins>
            <w:del w:id="1562"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63" w:author="ERCOT" w:date="2018-09-13T13:28:00Z">
              <w:r>
                <w:rPr>
                  <w:rFonts w:ascii="Calibri" w:hAnsi="Calibri"/>
                  <w:color w:val="000000"/>
                  <w:sz w:val="22"/>
                  <w:szCs w:val="22"/>
                </w:rPr>
                <w:t>45</w:t>
              </w:r>
            </w:ins>
            <w:del w:id="1564"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65" w:author="ERCOT" w:date="2018-09-13T13:28:00Z">
              <w:r>
                <w:rPr>
                  <w:rFonts w:ascii="Calibri" w:hAnsi="Calibri"/>
                  <w:color w:val="000000"/>
                  <w:sz w:val="22"/>
                  <w:szCs w:val="22"/>
                </w:rPr>
                <w:t>45</w:t>
              </w:r>
            </w:ins>
            <w:del w:id="1566"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67" w:author="ERCOT" w:date="2018-09-13T13:28:00Z">
              <w:r>
                <w:rPr>
                  <w:rFonts w:ascii="Calibri" w:hAnsi="Calibri"/>
                  <w:color w:val="000000"/>
                  <w:sz w:val="22"/>
                  <w:szCs w:val="22"/>
                </w:rPr>
                <w:t>45</w:t>
              </w:r>
            </w:ins>
            <w:del w:id="1568"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69" w:author="ERCOT" w:date="2018-09-13T13:28:00Z">
              <w:r>
                <w:rPr>
                  <w:rFonts w:ascii="Calibri" w:hAnsi="Calibri"/>
                  <w:color w:val="000000"/>
                  <w:sz w:val="22"/>
                  <w:szCs w:val="22"/>
                </w:rPr>
                <w:t>45</w:t>
              </w:r>
            </w:ins>
            <w:del w:id="1570"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71" w:author="ERCOT" w:date="2018-09-13T13:28:00Z">
              <w:r>
                <w:rPr>
                  <w:rFonts w:ascii="Calibri" w:hAnsi="Calibri"/>
                  <w:color w:val="000000"/>
                  <w:sz w:val="22"/>
                  <w:szCs w:val="22"/>
                </w:rPr>
                <w:t>43</w:t>
              </w:r>
            </w:ins>
            <w:del w:id="157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73" w:author="ERCOT" w:date="2018-09-13T13:28:00Z">
              <w:r>
                <w:rPr>
                  <w:rFonts w:ascii="Calibri" w:hAnsi="Calibri"/>
                  <w:color w:val="000000"/>
                  <w:sz w:val="22"/>
                  <w:szCs w:val="22"/>
                </w:rPr>
                <w:t>43</w:t>
              </w:r>
            </w:ins>
            <w:del w:id="1574"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75" w:author="ERCOT" w:date="2018-09-13T13:28:00Z">
              <w:r>
                <w:rPr>
                  <w:rFonts w:ascii="Calibri" w:hAnsi="Calibri"/>
                  <w:color w:val="000000"/>
                  <w:sz w:val="22"/>
                  <w:szCs w:val="22"/>
                </w:rPr>
                <w:t>43</w:t>
              </w:r>
            </w:ins>
            <w:del w:id="1576"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77" w:author="ERCOT" w:date="2018-09-13T13:28:00Z">
              <w:r>
                <w:rPr>
                  <w:rFonts w:ascii="Calibri" w:hAnsi="Calibri"/>
                  <w:color w:val="000000"/>
                  <w:sz w:val="22"/>
                  <w:szCs w:val="22"/>
                </w:rPr>
                <w:t>43</w:t>
              </w:r>
            </w:ins>
            <w:del w:id="1578"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79" w:author="ERCOT" w:date="2018-09-13T13:28:00Z">
              <w:r>
                <w:rPr>
                  <w:rFonts w:ascii="Calibri" w:hAnsi="Calibri"/>
                  <w:color w:val="000000"/>
                  <w:sz w:val="22"/>
                  <w:szCs w:val="22"/>
                </w:rPr>
                <w:t>32</w:t>
              </w:r>
            </w:ins>
            <w:del w:id="1580"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81" w:author="ERCOT" w:date="2018-09-13T13:28:00Z">
              <w:r>
                <w:rPr>
                  <w:rFonts w:ascii="Calibri" w:hAnsi="Calibri"/>
                  <w:color w:val="000000"/>
                  <w:sz w:val="22"/>
                  <w:szCs w:val="22"/>
                </w:rPr>
                <w:t>32</w:t>
              </w:r>
            </w:ins>
            <w:del w:id="1582"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83" w:author="ERCOT" w:date="2018-09-13T13:28:00Z">
              <w:r>
                <w:rPr>
                  <w:rFonts w:ascii="Calibri" w:hAnsi="Calibri"/>
                  <w:color w:val="000000"/>
                  <w:sz w:val="22"/>
                  <w:szCs w:val="22"/>
                </w:rPr>
                <w:t>32</w:t>
              </w:r>
            </w:ins>
            <w:del w:id="1584"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85" w:author="ERCOT" w:date="2018-09-13T13:28:00Z">
              <w:r>
                <w:rPr>
                  <w:rFonts w:ascii="Calibri" w:hAnsi="Calibri"/>
                  <w:color w:val="000000"/>
                  <w:sz w:val="22"/>
                  <w:szCs w:val="22"/>
                </w:rPr>
                <w:t>32</w:t>
              </w:r>
            </w:ins>
            <w:del w:id="1586"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87" w:author="ERCOT" w:date="2018-09-13T13:28:00Z">
              <w:r>
                <w:rPr>
                  <w:rFonts w:ascii="Calibri" w:hAnsi="Calibri"/>
                  <w:color w:val="000000"/>
                  <w:sz w:val="22"/>
                  <w:szCs w:val="22"/>
                </w:rPr>
                <w:t>29</w:t>
              </w:r>
            </w:ins>
            <w:del w:id="1588"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89" w:author="ERCOT" w:date="2018-09-13T13:28:00Z">
              <w:r>
                <w:rPr>
                  <w:rFonts w:ascii="Calibri" w:hAnsi="Calibri"/>
                  <w:color w:val="000000"/>
                  <w:sz w:val="22"/>
                  <w:szCs w:val="22"/>
                </w:rPr>
                <w:t>29</w:t>
              </w:r>
            </w:ins>
            <w:del w:id="1590"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91" w:author="ERCOT" w:date="2018-09-13T13:28:00Z">
              <w:r>
                <w:rPr>
                  <w:rFonts w:ascii="Calibri" w:hAnsi="Calibri"/>
                  <w:color w:val="000000"/>
                  <w:sz w:val="22"/>
                  <w:szCs w:val="22"/>
                </w:rPr>
                <w:t>29</w:t>
              </w:r>
            </w:ins>
            <w:del w:id="1592" w:author="ERCOT" w:date="2018-09-13T13:27:00Z">
              <w:r w:rsidDel="005D2EE3">
                <w:rPr>
                  <w:rFonts w:ascii="Calibri" w:hAnsi="Calibri"/>
                  <w:color w:val="000000"/>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93" w:author="ERCOT" w:date="2018-09-13T13:28:00Z">
              <w:r>
                <w:rPr>
                  <w:rFonts w:ascii="Calibri" w:hAnsi="Calibri"/>
                  <w:color w:val="000000"/>
                  <w:sz w:val="22"/>
                  <w:szCs w:val="22"/>
                </w:rPr>
                <w:t>29</w:t>
              </w:r>
            </w:ins>
            <w:del w:id="1594" w:author="ERCOT" w:date="2018-09-13T13:27:00Z">
              <w:r w:rsidDel="005D2EE3">
                <w:rPr>
                  <w:rFonts w:ascii="Calibri" w:hAnsi="Calibri"/>
                  <w:color w:val="000000"/>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95" w:author="ERCOT" w:date="2018-09-13T13:28:00Z">
              <w:r>
                <w:rPr>
                  <w:rFonts w:ascii="Calibri" w:hAnsi="Calibri"/>
                  <w:color w:val="000000"/>
                  <w:sz w:val="22"/>
                  <w:szCs w:val="22"/>
                </w:rPr>
                <w:t>39</w:t>
              </w:r>
            </w:ins>
            <w:del w:id="1596" w:author="ERCOT" w:date="2018-09-13T13:27:00Z">
              <w:r w:rsidDel="005D2EE3">
                <w:rPr>
                  <w:rFonts w:ascii="Calibri" w:hAnsi="Calibri"/>
                  <w:color w:val="000000"/>
                  <w:sz w:val="22"/>
                  <w:szCs w:val="22"/>
                </w:rPr>
                <w:delText>42</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97" w:author="ERCOT" w:date="2018-09-13T13:28:00Z">
              <w:r>
                <w:rPr>
                  <w:rFonts w:ascii="Calibri" w:hAnsi="Calibri"/>
                  <w:color w:val="000000"/>
                  <w:sz w:val="22"/>
                  <w:szCs w:val="22"/>
                </w:rPr>
                <w:t>39</w:t>
              </w:r>
            </w:ins>
            <w:del w:id="1598" w:author="ERCOT" w:date="2018-09-13T13:27:00Z">
              <w:r w:rsidDel="005D2EE3">
                <w:rPr>
                  <w:rFonts w:ascii="Calibri" w:hAnsi="Calibri"/>
                  <w:color w:val="000000"/>
                  <w:sz w:val="22"/>
                  <w:szCs w:val="22"/>
                </w:rPr>
                <w:delText>42</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599" w:author="ERCOT" w:date="2018-09-13T13:28:00Z">
              <w:r>
                <w:rPr>
                  <w:rFonts w:ascii="Calibri" w:hAnsi="Calibri"/>
                  <w:color w:val="000000"/>
                  <w:sz w:val="22"/>
                  <w:szCs w:val="22"/>
                </w:rPr>
                <w:t>39</w:t>
              </w:r>
            </w:ins>
            <w:del w:id="1600" w:author="ERCOT" w:date="2018-09-13T13:27:00Z">
              <w:r w:rsidDel="005D2EE3">
                <w:rPr>
                  <w:rFonts w:ascii="Calibri" w:hAnsi="Calibri"/>
                  <w:color w:val="000000"/>
                  <w:sz w:val="22"/>
                  <w:szCs w:val="22"/>
                </w:rPr>
                <w:delText>42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01" w:author="ERCOT" w:date="2018-09-13T13:28:00Z">
              <w:r>
                <w:rPr>
                  <w:rFonts w:ascii="Calibri" w:hAnsi="Calibri"/>
                  <w:color w:val="000000"/>
                  <w:sz w:val="22"/>
                  <w:szCs w:val="22"/>
                </w:rPr>
                <w:t>39</w:t>
              </w:r>
            </w:ins>
            <w:del w:id="1602" w:author="ERCOT" w:date="2018-09-13T13:27:00Z">
              <w:r w:rsidDel="005D2EE3">
                <w:rPr>
                  <w:rFonts w:ascii="Calibri" w:hAnsi="Calibri"/>
                  <w:color w:val="000000"/>
                  <w:sz w:val="22"/>
                  <w:szCs w:val="22"/>
                </w:rPr>
                <w:delText>42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03" w:author="ERCOT" w:date="2018-09-13T13:28:00Z">
              <w:r>
                <w:rPr>
                  <w:rFonts w:ascii="Calibri" w:hAnsi="Calibri"/>
                  <w:color w:val="000000"/>
                  <w:sz w:val="22"/>
                  <w:szCs w:val="22"/>
                </w:rPr>
                <w:t>42</w:t>
              </w:r>
            </w:ins>
            <w:del w:id="1604" w:author="ERCOT" w:date="2018-09-13T13:27:00Z">
              <w:r w:rsidDel="005D2EE3">
                <w:rPr>
                  <w:rFonts w:ascii="Calibri" w:hAnsi="Calibri"/>
                  <w:color w:val="000000"/>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605" w:author="ERCOT" w:date="2018-09-13T13:28:00Z">
              <w:r>
                <w:rPr>
                  <w:rFonts w:ascii="Calibri" w:hAnsi="Calibri"/>
                  <w:color w:val="000000"/>
                  <w:sz w:val="22"/>
                  <w:szCs w:val="22"/>
                </w:rPr>
                <w:t>42</w:t>
              </w:r>
            </w:ins>
            <w:del w:id="1606" w:author="ERCOT" w:date="2018-09-13T13:27:00Z">
              <w:r w:rsidDel="005D2EE3">
                <w:rPr>
                  <w:rFonts w:ascii="Calibri" w:hAnsi="Calibri"/>
                  <w:color w:val="000000"/>
                  <w:sz w:val="22"/>
                  <w:szCs w:val="22"/>
                </w:rPr>
                <w:delText>46</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07" w:author="ERCOT" w:date="2018-09-13T13:28:00Z">
              <w:r>
                <w:rPr>
                  <w:rFonts w:ascii="Calibri" w:hAnsi="Calibri"/>
                  <w:color w:val="000000"/>
                  <w:sz w:val="22"/>
                  <w:szCs w:val="22"/>
                </w:rPr>
                <w:t>42</w:t>
              </w:r>
            </w:ins>
            <w:del w:id="1608" w:author="ERCOT" w:date="2018-09-13T13:27:00Z">
              <w:r w:rsidDel="005D2EE3">
                <w:rPr>
                  <w:rFonts w:ascii="Calibri" w:hAnsi="Calibri"/>
                  <w:color w:val="000000"/>
                  <w:sz w:val="22"/>
                  <w:szCs w:val="22"/>
                </w:rPr>
                <w:delText>46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09" w:author="ERCOT" w:date="2018-09-13T13:28:00Z">
              <w:r>
                <w:rPr>
                  <w:rFonts w:ascii="Calibri" w:hAnsi="Calibri"/>
                  <w:color w:val="000000"/>
                  <w:sz w:val="22"/>
                  <w:szCs w:val="22"/>
                </w:rPr>
                <w:t>42</w:t>
              </w:r>
            </w:ins>
            <w:del w:id="1610"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11" w:author="ERCOT" w:date="2018-09-13T13:28:00Z">
              <w:r>
                <w:rPr>
                  <w:rFonts w:ascii="Calibri" w:hAnsi="Calibri"/>
                  <w:color w:val="000000"/>
                  <w:sz w:val="22"/>
                  <w:szCs w:val="22"/>
                </w:rPr>
                <w:t>45</w:t>
              </w:r>
            </w:ins>
            <w:del w:id="1612"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13" w:author="ERCOT" w:date="2018-09-13T13:28:00Z">
              <w:r>
                <w:rPr>
                  <w:rFonts w:ascii="Calibri" w:hAnsi="Calibri"/>
                  <w:color w:val="000000"/>
                  <w:sz w:val="22"/>
                  <w:szCs w:val="22"/>
                </w:rPr>
                <w:t>45</w:t>
              </w:r>
            </w:ins>
            <w:del w:id="1614"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15" w:author="ERCOT" w:date="2018-09-13T13:28:00Z">
              <w:r>
                <w:rPr>
                  <w:rFonts w:ascii="Calibri" w:hAnsi="Calibri"/>
                  <w:color w:val="000000"/>
                  <w:sz w:val="22"/>
                  <w:szCs w:val="22"/>
                </w:rPr>
                <w:t>45</w:t>
              </w:r>
            </w:ins>
            <w:del w:id="1616"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17" w:author="ERCOT" w:date="2018-09-13T13:28:00Z">
              <w:r>
                <w:rPr>
                  <w:rFonts w:ascii="Calibri" w:hAnsi="Calibri"/>
                  <w:color w:val="000000"/>
                  <w:sz w:val="22"/>
                  <w:szCs w:val="22"/>
                </w:rPr>
                <w:t>45</w:t>
              </w:r>
            </w:ins>
            <w:del w:id="1618"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19" w:author="ERCOT" w:date="2018-09-13T13:28:00Z">
              <w:r>
                <w:rPr>
                  <w:rFonts w:ascii="Calibri" w:hAnsi="Calibri"/>
                  <w:color w:val="000000"/>
                  <w:sz w:val="22"/>
                  <w:szCs w:val="22"/>
                </w:rPr>
                <w:t>43</w:t>
              </w:r>
            </w:ins>
            <w:del w:id="1620"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21" w:author="ERCOT" w:date="2018-09-13T13:28:00Z">
              <w:r>
                <w:rPr>
                  <w:rFonts w:ascii="Calibri" w:hAnsi="Calibri"/>
                  <w:color w:val="000000"/>
                  <w:sz w:val="22"/>
                  <w:szCs w:val="22"/>
                </w:rPr>
                <w:t>43</w:t>
              </w:r>
            </w:ins>
            <w:del w:id="1622"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23" w:author="ERCOT" w:date="2018-09-13T13:28:00Z">
              <w:r>
                <w:rPr>
                  <w:rFonts w:ascii="Calibri" w:hAnsi="Calibri"/>
                  <w:color w:val="000000"/>
                  <w:sz w:val="22"/>
                  <w:szCs w:val="22"/>
                </w:rPr>
                <w:t>43</w:t>
              </w:r>
            </w:ins>
            <w:del w:id="1624"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25" w:author="ERCOT" w:date="2018-09-13T13:28:00Z">
              <w:r>
                <w:rPr>
                  <w:rFonts w:ascii="Calibri" w:hAnsi="Calibri"/>
                  <w:color w:val="000000"/>
                  <w:sz w:val="22"/>
                  <w:szCs w:val="22"/>
                </w:rPr>
                <w:t>43</w:t>
              </w:r>
            </w:ins>
            <w:del w:id="1626"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27" w:author="ERCOT" w:date="2018-09-13T13:28:00Z">
              <w:r>
                <w:rPr>
                  <w:rFonts w:ascii="Calibri" w:hAnsi="Calibri"/>
                  <w:color w:val="000000"/>
                  <w:sz w:val="22"/>
                  <w:szCs w:val="22"/>
                </w:rPr>
                <w:t>32</w:t>
              </w:r>
            </w:ins>
            <w:del w:id="1628"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29" w:author="ERCOT" w:date="2018-09-13T13:28:00Z">
              <w:r>
                <w:rPr>
                  <w:rFonts w:ascii="Calibri" w:hAnsi="Calibri"/>
                  <w:color w:val="000000"/>
                  <w:sz w:val="22"/>
                  <w:szCs w:val="22"/>
                </w:rPr>
                <w:t>32</w:t>
              </w:r>
            </w:ins>
            <w:del w:id="1630"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31" w:author="ERCOT" w:date="2018-09-13T13:28:00Z">
              <w:r>
                <w:rPr>
                  <w:rFonts w:ascii="Calibri" w:hAnsi="Calibri"/>
                  <w:color w:val="000000"/>
                  <w:sz w:val="22"/>
                  <w:szCs w:val="22"/>
                </w:rPr>
                <w:t>32</w:t>
              </w:r>
            </w:ins>
            <w:del w:id="1632"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33" w:author="ERCOT" w:date="2018-09-13T13:28:00Z">
              <w:r>
                <w:rPr>
                  <w:rFonts w:ascii="Calibri" w:hAnsi="Calibri"/>
                  <w:color w:val="000000"/>
                  <w:sz w:val="22"/>
                  <w:szCs w:val="22"/>
                </w:rPr>
                <w:t>32</w:t>
              </w:r>
            </w:ins>
            <w:del w:id="1634"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35" w:author="ERCOT" w:date="2018-09-13T13:28:00Z">
              <w:r>
                <w:rPr>
                  <w:rFonts w:ascii="Calibri" w:hAnsi="Calibri"/>
                  <w:color w:val="000000"/>
                  <w:sz w:val="22"/>
                  <w:szCs w:val="22"/>
                </w:rPr>
                <w:t>29</w:t>
              </w:r>
            </w:ins>
            <w:del w:id="1636"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37" w:author="ERCOT" w:date="2018-09-13T13:28:00Z">
              <w:r>
                <w:rPr>
                  <w:rFonts w:ascii="Calibri" w:hAnsi="Calibri"/>
                  <w:color w:val="000000"/>
                  <w:sz w:val="22"/>
                  <w:szCs w:val="22"/>
                </w:rPr>
                <w:t>29</w:t>
              </w:r>
            </w:ins>
            <w:del w:id="1638"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39" w:author="ERCOT" w:date="2018-09-13T13:28:00Z">
              <w:r>
                <w:rPr>
                  <w:rFonts w:ascii="Calibri" w:hAnsi="Calibri"/>
                  <w:color w:val="000000"/>
                  <w:sz w:val="22"/>
                  <w:szCs w:val="22"/>
                </w:rPr>
                <w:t>29</w:t>
              </w:r>
            </w:ins>
            <w:del w:id="1640" w:author="ERCOT" w:date="2018-09-13T13:27:00Z">
              <w:r w:rsidDel="005D2EE3">
                <w:rPr>
                  <w:rFonts w:ascii="Calibri" w:hAnsi="Calibri"/>
                  <w:color w:val="000000"/>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41" w:author="ERCOT" w:date="2018-09-13T13:28:00Z">
              <w:r>
                <w:rPr>
                  <w:rFonts w:ascii="Calibri" w:hAnsi="Calibri"/>
                  <w:color w:val="000000"/>
                  <w:sz w:val="22"/>
                  <w:szCs w:val="22"/>
                </w:rPr>
                <w:t>29</w:t>
              </w:r>
            </w:ins>
            <w:del w:id="1642" w:author="ERCOT" w:date="2018-09-13T13:27:00Z">
              <w:r w:rsidDel="005D2EE3">
                <w:rPr>
                  <w:rFonts w:ascii="Calibri" w:hAnsi="Calibri"/>
                  <w:color w:val="000000"/>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43" w:author="ERCOT" w:date="2018-09-13T13:28:00Z">
              <w:r>
                <w:rPr>
                  <w:rFonts w:ascii="Calibri" w:hAnsi="Calibri"/>
                  <w:color w:val="000000"/>
                  <w:sz w:val="22"/>
                  <w:szCs w:val="22"/>
                </w:rPr>
                <w:t>39</w:t>
              </w:r>
            </w:ins>
            <w:del w:id="1644" w:author="ERCOT" w:date="2018-09-13T13:27:00Z">
              <w:r w:rsidDel="005D2EE3">
                <w:rPr>
                  <w:rFonts w:ascii="Calibri" w:hAnsi="Calibri"/>
                  <w:color w:val="000000"/>
                  <w:sz w:val="22"/>
                  <w:szCs w:val="22"/>
                </w:rPr>
                <w:delText>42</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45" w:author="ERCOT" w:date="2018-09-13T13:28:00Z">
              <w:r>
                <w:rPr>
                  <w:rFonts w:ascii="Calibri" w:hAnsi="Calibri"/>
                  <w:color w:val="000000"/>
                  <w:sz w:val="22"/>
                  <w:szCs w:val="22"/>
                </w:rPr>
                <w:t>39</w:t>
              </w:r>
            </w:ins>
            <w:del w:id="1646" w:author="ERCOT" w:date="2018-09-13T13:27:00Z">
              <w:r w:rsidDel="005D2EE3">
                <w:rPr>
                  <w:rFonts w:ascii="Calibri" w:hAnsi="Calibri"/>
                  <w:color w:val="000000"/>
                  <w:sz w:val="22"/>
                  <w:szCs w:val="22"/>
                </w:rPr>
                <w:delText>42</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47" w:author="ERCOT" w:date="2018-09-13T13:28:00Z">
              <w:r>
                <w:rPr>
                  <w:rFonts w:ascii="Calibri" w:hAnsi="Calibri"/>
                  <w:color w:val="000000"/>
                  <w:sz w:val="22"/>
                  <w:szCs w:val="22"/>
                </w:rPr>
                <w:t>39</w:t>
              </w:r>
            </w:ins>
            <w:del w:id="1648" w:author="ERCOT" w:date="2018-09-13T13:27:00Z">
              <w:r w:rsidDel="005D2EE3">
                <w:rPr>
                  <w:rFonts w:ascii="Calibri" w:hAnsi="Calibri"/>
                  <w:color w:val="000000"/>
                  <w:sz w:val="22"/>
                  <w:szCs w:val="22"/>
                </w:rPr>
                <w:delText>42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49" w:author="ERCOT" w:date="2018-09-13T13:28:00Z">
              <w:r>
                <w:rPr>
                  <w:rFonts w:ascii="Calibri" w:hAnsi="Calibri"/>
                  <w:color w:val="000000"/>
                  <w:sz w:val="22"/>
                  <w:szCs w:val="22"/>
                </w:rPr>
                <w:t>39</w:t>
              </w:r>
            </w:ins>
            <w:del w:id="1650" w:author="ERCOT" w:date="2018-09-13T13:27:00Z">
              <w:r w:rsidDel="005D2EE3">
                <w:rPr>
                  <w:rFonts w:ascii="Calibri" w:hAnsi="Calibri"/>
                  <w:color w:val="000000"/>
                  <w:sz w:val="22"/>
                  <w:szCs w:val="22"/>
                </w:rPr>
                <w:delText>42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51" w:author="ERCOT" w:date="2018-09-13T13:28:00Z">
              <w:r>
                <w:rPr>
                  <w:rFonts w:ascii="Calibri" w:hAnsi="Calibri"/>
                  <w:color w:val="000000"/>
                  <w:sz w:val="22"/>
                  <w:szCs w:val="22"/>
                </w:rPr>
                <w:t>42</w:t>
              </w:r>
            </w:ins>
            <w:del w:id="1652" w:author="ERCOT" w:date="2018-09-13T13:27:00Z">
              <w:r w:rsidDel="005D2EE3">
                <w:rPr>
                  <w:rFonts w:ascii="Calibri" w:hAnsi="Calibri"/>
                  <w:color w:val="000000"/>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653" w:author="ERCOT" w:date="2018-09-13T13:28:00Z">
              <w:r>
                <w:rPr>
                  <w:rFonts w:ascii="Calibri" w:hAnsi="Calibri"/>
                  <w:color w:val="000000"/>
                  <w:sz w:val="22"/>
                  <w:szCs w:val="22"/>
                </w:rPr>
                <w:t>42</w:t>
              </w:r>
            </w:ins>
            <w:del w:id="1654" w:author="ERCOT" w:date="2018-09-13T13:27:00Z">
              <w:r w:rsidDel="005D2EE3">
                <w:rPr>
                  <w:rFonts w:ascii="Calibri" w:hAnsi="Calibri"/>
                  <w:color w:val="000000"/>
                  <w:sz w:val="22"/>
                  <w:szCs w:val="22"/>
                </w:rPr>
                <w:delText>46</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55" w:author="ERCOT" w:date="2018-09-13T13:28:00Z">
              <w:r>
                <w:rPr>
                  <w:rFonts w:ascii="Calibri" w:hAnsi="Calibri"/>
                  <w:color w:val="000000"/>
                  <w:sz w:val="22"/>
                  <w:szCs w:val="22"/>
                </w:rPr>
                <w:t>42</w:t>
              </w:r>
            </w:ins>
            <w:del w:id="1656" w:author="ERCOT" w:date="2018-09-13T13:27:00Z">
              <w:r w:rsidDel="005D2EE3">
                <w:rPr>
                  <w:rFonts w:ascii="Calibri" w:hAnsi="Calibri"/>
                  <w:color w:val="000000"/>
                  <w:sz w:val="22"/>
                  <w:szCs w:val="22"/>
                </w:rPr>
                <w:delText>46</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57" w:author="ERCOT" w:date="2018-09-13T13:28:00Z">
              <w:r>
                <w:rPr>
                  <w:rFonts w:ascii="Calibri" w:hAnsi="Calibri"/>
                  <w:color w:val="000000"/>
                  <w:sz w:val="22"/>
                  <w:szCs w:val="22"/>
                </w:rPr>
                <w:t>42</w:t>
              </w:r>
            </w:ins>
            <w:del w:id="1658" w:author="ERCOT" w:date="2018-09-13T13:27:00Z">
              <w:r w:rsidDel="005D2EE3">
                <w:rPr>
                  <w:rFonts w:ascii="Calibri" w:hAnsi="Calibri"/>
                  <w:color w:val="000000"/>
                  <w:sz w:val="22"/>
                  <w:szCs w:val="22"/>
                </w:rPr>
                <w:delText>46</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59" w:author="ERCOT" w:date="2018-09-13T13:28:00Z">
              <w:r>
                <w:rPr>
                  <w:rFonts w:ascii="Calibri" w:hAnsi="Calibri"/>
                  <w:color w:val="000000"/>
                  <w:sz w:val="22"/>
                  <w:szCs w:val="22"/>
                </w:rPr>
                <w:t>45</w:t>
              </w:r>
            </w:ins>
            <w:del w:id="1660"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61" w:author="ERCOT" w:date="2018-09-13T13:28:00Z">
              <w:r>
                <w:rPr>
                  <w:rFonts w:ascii="Calibri" w:hAnsi="Calibri"/>
                  <w:color w:val="000000"/>
                  <w:sz w:val="22"/>
                  <w:szCs w:val="22"/>
                </w:rPr>
                <w:t>45</w:t>
              </w:r>
            </w:ins>
            <w:del w:id="1662"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63" w:author="ERCOT" w:date="2018-09-13T13:28:00Z">
              <w:r>
                <w:rPr>
                  <w:rFonts w:ascii="Calibri" w:hAnsi="Calibri"/>
                  <w:color w:val="000000"/>
                  <w:sz w:val="22"/>
                  <w:szCs w:val="22"/>
                </w:rPr>
                <w:t>45</w:t>
              </w:r>
            </w:ins>
            <w:del w:id="1664"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65" w:author="ERCOT" w:date="2018-09-13T13:28:00Z">
              <w:r>
                <w:rPr>
                  <w:rFonts w:ascii="Calibri" w:hAnsi="Calibri"/>
                  <w:color w:val="000000"/>
                  <w:sz w:val="22"/>
                  <w:szCs w:val="22"/>
                </w:rPr>
                <w:t>45</w:t>
              </w:r>
            </w:ins>
            <w:del w:id="1666" w:author="ERCOT" w:date="2018-09-13T13:27:00Z">
              <w:r w:rsidDel="005D2EE3">
                <w:rPr>
                  <w:rFonts w:ascii="Calibri" w:hAnsi="Calibri"/>
                  <w:color w:val="000000"/>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67" w:author="ERCOT" w:date="2018-09-13T13:28:00Z">
              <w:r>
                <w:rPr>
                  <w:rFonts w:ascii="Calibri" w:hAnsi="Calibri"/>
                  <w:color w:val="000000"/>
                  <w:sz w:val="22"/>
                  <w:szCs w:val="22"/>
                </w:rPr>
                <w:t>43</w:t>
              </w:r>
            </w:ins>
            <w:del w:id="1668"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69" w:author="ERCOT" w:date="2018-09-13T13:28:00Z">
              <w:r>
                <w:rPr>
                  <w:rFonts w:ascii="Calibri" w:hAnsi="Calibri"/>
                  <w:color w:val="000000"/>
                  <w:sz w:val="22"/>
                  <w:szCs w:val="22"/>
                </w:rPr>
                <w:t>43</w:t>
              </w:r>
            </w:ins>
            <w:del w:id="1670"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71" w:author="ERCOT" w:date="2018-09-13T13:28:00Z">
              <w:r>
                <w:rPr>
                  <w:rFonts w:ascii="Calibri" w:hAnsi="Calibri"/>
                  <w:color w:val="000000"/>
                  <w:sz w:val="22"/>
                  <w:szCs w:val="22"/>
                </w:rPr>
                <w:t>43</w:t>
              </w:r>
            </w:ins>
            <w:del w:id="1672"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73" w:author="ERCOT" w:date="2018-09-13T13:28:00Z">
              <w:r>
                <w:rPr>
                  <w:rFonts w:ascii="Calibri" w:hAnsi="Calibri"/>
                  <w:color w:val="000000"/>
                  <w:sz w:val="22"/>
                  <w:szCs w:val="22"/>
                </w:rPr>
                <w:t>43</w:t>
              </w:r>
            </w:ins>
            <w:del w:id="1674"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75" w:author="ERCOT" w:date="2018-09-13T13:28:00Z">
              <w:r>
                <w:rPr>
                  <w:rFonts w:ascii="Calibri" w:hAnsi="Calibri"/>
                  <w:color w:val="000000"/>
                  <w:sz w:val="22"/>
                  <w:szCs w:val="22"/>
                </w:rPr>
                <w:t>32</w:t>
              </w:r>
            </w:ins>
            <w:del w:id="1676"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77" w:author="ERCOT" w:date="2018-09-13T13:28:00Z">
              <w:r>
                <w:rPr>
                  <w:rFonts w:ascii="Calibri" w:hAnsi="Calibri"/>
                  <w:color w:val="000000"/>
                  <w:sz w:val="22"/>
                  <w:szCs w:val="22"/>
                </w:rPr>
                <w:t>32</w:t>
              </w:r>
            </w:ins>
            <w:del w:id="1678"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79" w:author="ERCOT" w:date="2018-09-13T13:28:00Z">
              <w:r>
                <w:rPr>
                  <w:rFonts w:ascii="Calibri" w:hAnsi="Calibri"/>
                  <w:color w:val="000000"/>
                  <w:sz w:val="22"/>
                  <w:szCs w:val="22"/>
                </w:rPr>
                <w:t>32</w:t>
              </w:r>
            </w:ins>
            <w:del w:id="1680" w:author="ERCOT" w:date="2018-09-13T13:27:00Z">
              <w:r w:rsidDel="005D2EE3">
                <w:rPr>
                  <w:rFonts w:ascii="Calibri" w:hAnsi="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81" w:author="ERCOT" w:date="2018-09-13T13:28:00Z">
              <w:r>
                <w:rPr>
                  <w:rFonts w:ascii="Calibri" w:hAnsi="Calibri"/>
                  <w:color w:val="000000"/>
                  <w:sz w:val="22"/>
                  <w:szCs w:val="22"/>
                </w:rPr>
                <w:t>32</w:t>
              </w:r>
            </w:ins>
            <w:del w:id="1682" w:author="ERCOT" w:date="2018-09-13T13:27:00Z">
              <w:r w:rsidDel="005D2EE3">
                <w:rPr>
                  <w:rFonts w:ascii="Calibri" w:hAnsi="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83" w:author="ERCOT" w:date="2018-09-13T13:28:00Z">
              <w:r>
                <w:rPr>
                  <w:rFonts w:ascii="Calibri" w:hAnsi="Calibri"/>
                  <w:color w:val="000000"/>
                  <w:sz w:val="22"/>
                  <w:szCs w:val="22"/>
                </w:rPr>
                <w:t>29</w:t>
              </w:r>
            </w:ins>
            <w:del w:id="1684"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85" w:author="ERCOT" w:date="2018-09-13T13:28:00Z">
              <w:r>
                <w:rPr>
                  <w:rFonts w:ascii="Calibri" w:hAnsi="Calibri"/>
                  <w:color w:val="000000"/>
                  <w:sz w:val="22"/>
                  <w:szCs w:val="22"/>
                </w:rPr>
                <w:t>29</w:t>
              </w:r>
            </w:ins>
            <w:del w:id="1686" w:author="ERCOT" w:date="2018-09-13T13:27:00Z">
              <w:r w:rsidDel="005D2EE3">
                <w:rPr>
                  <w:rFonts w:ascii="Calibri" w:hAnsi="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87" w:author="ERCOT" w:date="2018-09-13T13:28:00Z">
              <w:r>
                <w:rPr>
                  <w:rFonts w:ascii="Calibri" w:hAnsi="Calibri"/>
                  <w:color w:val="000000"/>
                  <w:sz w:val="22"/>
                  <w:szCs w:val="22"/>
                </w:rPr>
                <w:t>29</w:t>
              </w:r>
            </w:ins>
            <w:del w:id="1688" w:author="ERCOT" w:date="2018-09-13T13:27:00Z">
              <w:r w:rsidDel="005D2EE3">
                <w:rPr>
                  <w:rFonts w:ascii="Calibri" w:hAnsi="Calibri"/>
                  <w:color w:val="000000"/>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89" w:author="ERCOT" w:date="2018-09-13T13:28:00Z">
              <w:r>
                <w:rPr>
                  <w:rFonts w:ascii="Calibri" w:hAnsi="Calibri"/>
                  <w:color w:val="000000"/>
                  <w:sz w:val="22"/>
                  <w:szCs w:val="22"/>
                </w:rPr>
                <w:t>29</w:t>
              </w:r>
            </w:ins>
            <w:del w:id="1690" w:author="ERCOT" w:date="2018-09-13T13:27:00Z">
              <w:r w:rsidDel="005D2EE3">
                <w:rPr>
                  <w:rFonts w:ascii="Calibri" w:hAnsi="Calibri"/>
                  <w:color w:val="000000"/>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91" w:author="ERCOT" w:date="2018-09-13T13:28:00Z">
              <w:r>
                <w:rPr>
                  <w:rFonts w:ascii="Calibri" w:hAnsi="Calibri"/>
                  <w:color w:val="000000"/>
                  <w:sz w:val="22"/>
                  <w:szCs w:val="22"/>
                </w:rPr>
                <w:t>39</w:t>
              </w:r>
            </w:ins>
            <w:del w:id="1692" w:author="ERCOT" w:date="2018-09-13T13:27:00Z">
              <w:r w:rsidDel="005D2EE3">
                <w:rPr>
                  <w:rFonts w:ascii="Calibri" w:hAnsi="Calibri"/>
                  <w:color w:val="000000"/>
                  <w:sz w:val="22"/>
                  <w:szCs w:val="22"/>
                </w:rPr>
                <w:delText>42</w:delText>
              </w:r>
            </w:del>
          </w:p>
        </w:tc>
        <w:tc>
          <w:tcPr>
            <w:tcW w:w="168"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93" w:author="ERCOT" w:date="2018-09-13T13:28:00Z">
              <w:r>
                <w:rPr>
                  <w:rFonts w:ascii="Calibri" w:hAnsi="Calibri"/>
                  <w:color w:val="000000"/>
                  <w:sz w:val="22"/>
                  <w:szCs w:val="22"/>
                </w:rPr>
                <w:t>39</w:t>
              </w:r>
            </w:ins>
            <w:del w:id="1694" w:author="ERCOT" w:date="2018-09-13T13:27:00Z">
              <w:r w:rsidDel="005D2EE3">
                <w:rPr>
                  <w:rFonts w:ascii="Calibri" w:hAnsi="Calibri"/>
                  <w:color w:val="000000"/>
                  <w:sz w:val="22"/>
                  <w:szCs w:val="22"/>
                </w:rPr>
                <w:delText>42</w:delText>
              </w:r>
            </w:del>
          </w:p>
        </w:tc>
        <w:tc>
          <w:tcPr>
            <w:tcW w:w="169"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95" w:author="ERCOT" w:date="2018-09-13T13:28:00Z">
              <w:r>
                <w:rPr>
                  <w:rFonts w:ascii="Calibri" w:hAnsi="Calibri"/>
                  <w:color w:val="000000"/>
                  <w:sz w:val="22"/>
                  <w:szCs w:val="22"/>
                </w:rPr>
                <w:t>39</w:t>
              </w:r>
            </w:ins>
            <w:del w:id="1696" w:author="ERCOT" w:date="2018-09-13T13:27:00Z">
              <w:r w:rsidDel="005D2EE3">
                <w:rPr>
                  <w:rFonts w:ascii="Calibri" w:hAnsi="Calibri"/>
                  <w:color w:val="000000"/>
                  <w:sz w:val="22"/>
                  <w:szCs w:val="22"/>
                </w:rPr>
                <w:delText>42</w:delText>
              </w:r>
            </w:del>
          </w:p>
        </w:tc>
        <w:tc>
          <w:tcPr>
            <w:tcW w:w="183"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97" w:author="ERCOT" w:date="2018-09-13T13:28:00Z">
              <w:r>
                <w:rPr>
                  <w:rFonts w:ascii="Calibri" w:hAnsi="Calibri"/>
                  <w:color w:val="000000"/>
                  <w:sz w:val="22"/>
                  <w:szCs w:val="22"/>
                </w:rPr>
                <w:t>39</w:t>
              </w:r>
            </w:ins>
            <w:del w:id="1698" w:author="ERCOT" w:date="2018-09-13T13:27:00Z">
              <w:r w:rsidDel="005D2EE3">
                <w:rPr>
                  <w:rFonts w:ascii="Calibri" w:hAnsi="Calibri"/>
                  <w:color w:val="000000"/>
                  <w:sz w:val="22"/>
                  <w:szCs w:val="22"/>
                </w:rPr>
                <w:delText>42</w:delText>
              </w:r>
            </w:del>
          </w:p>
        </w:tc>
        <w:tc>
          <w:tcPr>
            <w:tcW w:w="150" w:type="pct"/>
            <w:tcBorders>
              <w:top w:val="single" w:sz="4" w:space="0" w:color="000000"/>
              <w:left w:val="single" w:sz="4" w:space="0" w:color="000000"/>
              <w:bottom w:val="single" w:sz="4"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699" w:author="ERCOT" w:date="2018-09-13T13:28:00Z">
              <w:r>
                <w:rPr>
                  <w:rFonts w:ascii="Calibri" w:hAnsi="Calibri"/>
                  <w:color w:val="000000"/>
                  <w:sz w:val="22"/>
                  <w:szCs w:val="22"/>
                </w:rPr>
                <w:t>42</w:t>
              </w:r>
            </w:ins>
            <w:del w:id="1700" w:author="ERCOT" w:date="2018-09-13T13:27:00Z">
              <w:r w:rsidDel="005D2EE3">
                <w:rPr>
                  <w:rFonts w:ascii="Calibri" w:hAnsi="Calibri"/>
                  <w:color w:val="000000"/>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701" w:author="ERCOT" w:date="2018-09-13T13:28:00Z">
              <w:r>
                <w:rPr>
                  <w:rFonts w:ascii="Calibri" w:hAnsi="Calibri"/>
                  <w:color w:val="000000"/>
                  <w:sz w:val="22"/>
                  <w:szCs w:val="22"/>
                </w:rPr>
                <w:t>42</w:t>
              </w:r>
            </w:ins>
            <w:del w:id="1702" w:author="ERCOT" w:date="2018-09-13T13:27:00Z">
              <w:r w:rsidDel="005D2EE3">
                <w:rPr>
                  <w:rFonts w:ascii="Calibri" w:hAnsi="Calibri"/>
                  <w:color w:val="000000"/>
                  <w:sz w:val="22"/>
                  <w:szCs w:val="22"/>
                </w:rPr>
                <w:delText>46</w:delText>
              </w:r>
            </w:del>
          </w:p>
        </w:tc>
      </w:tr>
      <w:tr w:rsidR="005D2EE3" w:rsidRPr="00CC576E" w:rsidTr="006B40AB">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rsidR="005D2EE3" w:rsidRPr="000357D1" w:rsidRDefault="005D2EE3" w:rsidP="005D2EE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03" w:author="ERCOT" w:date="2018-09-13T13:28:00Z">
              <w:r>
                <w:rPr>
                  <w:rFonts w:ascii="Calibri" w:hAnsi="Calibri"/>
                  <w:color w:val="000000"/>
                  <w:sz w:val="22"/>
                  <w:szCs w:val="22"/>
                </w:rPr>
                <w:t>42</w:t>
              </w:r>
            </w:ins>
            <w:del w:id="1704" w:author="ERCOT" w:date="2018-09-13T13:27:00Z">
              <w:r w:rsidDel="005D2EE3">
                <w:rPr>
                  <w:rFonts w:ascii="Calibri" w:hAnsi="Calibri"/>
                  <w:color w:val="000000"/>
                  <w:sz w:val="22"/>
                  <w:szCs w:val="22"/>
                </w:rPr>
                <w:delText>41</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05" w:author="ERCOT" w:date="2018-09-13T13:28:00Z">
              <w:r>
                <w:rPr>
                  <w:rFonts w:ascii="Calibri" w:hAnsi="Calibri"/>
                  <w:color w:val="000000"/>
                  <w:sz w:val="22"/>
                  <w:szCs w:val="22"/>
                </w:rPr>
                <w:t>42</w:t>
              </w:r>
            </w:ins>
            <w:del w:id="1706" w:author="ERCOT" w:date="2018-09-13T13:27:00Z">
              <w:r w:rsidDel="005D2EE3">
                <w:rPr>
                  <w:rFonts w:ascii="Calibri" w:hAnsi="Calibri"/>
                  <w:color w:val="000000"/>
                  <w:sz w:val="22"/>
                  <w:szCs w:val="22"/>
                </w:rPr>
                <w:delText>41</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07" w:author="ERCOT" w:date="2018-09-13T13:28:00Z">
              <w:r>
                <w:rPr>
                  <w:rFonts w:ascii="Calibri" w:hAnsi="Calibri"/>
                  <w:color w:val="000000"/>
                  <w:sz w:val="22"/>
                  <w:szCs w:val="22"/>
                </w:rPr>
                <w:t>43</w:t>
              </w:r>
            </w:ins>
            <w:del w:id="1708"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09" w:author="ERCOT" w:date="2018-09-13T13:28:00Z">
              <w:r>
                <w:rPr>
                  <w:rFonts w:ascii="Calibri" w:hAnsi="Calibri"/>
                  <w:color w:val="000000"/>
                  <w:sz w:val="22"/>
                  <w:szCs w:val="22"/>
                </w:rPr>
                <w:t>43</w:t>
              </w:r>
            </w:ins>
            <w:del w:id="1710"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11" w:author="ERCOT" w:date="2018-09-13T13:28:00Z">
              <w:r>
                <w:rPr>
                  <w:rFonts w:ascii="Calibri" w:hAnsi="Calibri"/>
                  <w:color w:val="000000"/>
                  <w:sz w:val="22"/>
                  <w:szCs w:val="22"/>
                </w:rPr>
                <w:t>43</w:t>
              </w:r>
            </w:ins>
            <w:del w:id="1712"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13" w:author="ERCOT" w:date="2018-09-13T13:28:00Z">
              <w:r>
                <w:rPr>
                  <w:rFonts w:ascii="Calibri" w:hAnsi="Calibri"/>
                  <w:color w:val="000000"/>
                  <w:sz w:val="22"/>
                  <w:szCs w:val="22"/>
                </w:rPr>
                <w:t>43</w:t>
              </w:r>
            </w:ins>
            <w:del w:id="1714" w:author="ERCOT" w:date="2018-09-13T13:27:00Z">
              <w:r w:rsidDel="005D2EE3">
                <w:rPr>
                  <w:rFonts w:ascii="Calibri" w:hAnsi="Calibri"/>
                  <w:color w:val="000000"/>
                  <w:sz w:val="22"/>
                  <w:szCs w:val="22"/>
                </w:rPr>
                <w:delText>45</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15" w:author="ERCOT" w:date="2018-09-13T13:28:00Z">
              <w:r>
                <w:rPr>
                  <w:rFonts w:ascii="Calibri" w:hAnsi="Calibri"/>
                  <w:color w:val="000000"/>
                  <w:sz w:val="22"/>
                  <w:szCs w:val="22"/>
                </w:rPr>
                <w:t>44</w:t>
              </w:r>
            </w:ins>
            <w:del w:id="1716"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17" w:author="ERCOT" w:date="2018-09-13T13:28:00Z">
              <w:r>
                <w:rPr>
                  <w:rFonts w:ascii="Calibri" w:hAnsi="Calibri"/>
                  <w:color w:val="000000"/>
                  <w:sz w:val="22"/>
                  <w:szCs w:val="22"/>
                </w:rPr>
                <w:t>44</w:t>
              </w:r>
            </w:ins>
            <w:del w:id="1718" w:author="ERCOT" w:date="2018-09-13T13:27:00Z">
              <w:r w:rsidDel="005D2EE3">
                <w:rPr>
                  <w:rFonts w:ascii="Calibri" w:hAnsi="Calibri"/>
                  <w:color w:val="000000"/>
                  <w:sz w:val="22"/>
                  <w:szCs w:val="22"/>
                </w:rPr>
                <w:delText>50</w:delText>
              </w:r>
            </w:del>
          </w:p>
        </w:tc>
        <w:tc>
          <w:tcPr>
            <w:tcW w:w="18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19" w:author="ERCOT" w:date="2018-09-13T13:28:00Z">
              <w:r>
                <w:rPr>
                  <w:rFonts w:ascii="Calibri" w:hAnsi="Calibri"/>
                  <w:color w:val="000000"/>
                  <w:sz w:val="22"/>
                  <w:szCs w:val="22"/>
                </w:rPr>
                <w:t>44</w:t>
              </w:r>
            </w:ins>
            <w:del w:id="1720" w:author="ERCOT" w:date="2018-09-13T13:27:00Z">
              <w:r w:rsidDel="005D2EE3">
                <w:rPr>
                  <w:rFonts w:ascii="Calibri" w:hAnsi="Calibri"/>
                  <w:color w:val="000000"/>
                  <w:sz w:val="22"/>
                  <w:szCs w:val="22"/>
                </w:rPr>
                <w:delText>50</w:delText>
              </w:r>
            </w:del>
          </w:p>
        </w:tc>
        <w:tc>
          <w:tcPr>
            <w:tcW w:w="22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21" w:author="ERCOT" w:date="2018-09-13T13:28:00Z">
              <w:r>
                <w:rPr>
                  <w:rFonts w:ascii="Calibri" w:hAnsi="Calibri"/>
                  <w:color w:val="000000"/>
                  <w:sz w:val="22"/>
                  <w:szCs w:val="22"/>
                </w:rPr>
                <w:t>44</w:t>
              </w:r>
            </w:ins>
            <w:del w:id="1722" w:author="ERCOT" w:date="2018-09-13T13:27:00Z">
              <w:r w:rsidDel="005D2EE3">
                <w:rPr>
                  <w:rFonts w:ascii="Calibri" w:hAnsi="Calibri"/>
                  <w:color w:val="000000"/>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23" w:author="ERCOT" w:date="2018-09-13T13:28:00Z">
              <w:r>
                <w:rPr>
                  <w:rFonts w:ascii="Calibri" w:hAnsi="Calibri"/>
                  <w:color w:val="000000"/>
                  <w:sz w:val="22"/>
                  <w:szCs w:val="22"/>
                </w:rPr>
                <w:t>38</w:t>
              </w:r>
            </w:ins>
            <w:del w:id="1724"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25" w:author="ERCOT" w:date="2018-09-13T13:28:00Z">
              <w:r>
                <w:rPr>
                  <w:rFonts w:ascii="Calibri" w:hAnsi="Calibri"/>
                  <w:color w:val="000000"/>
                  <w:sz w:val="22"/>
                  <w:szCs w:val="22"/>
                </w:rPr>
                <w:t>38</w:t>
              </w:r>
            </w:ins>
            <w:del w:id="1726"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27" w:author="ERCOT" w:date="2018-09-13T13:28:00Z">
              <w:r>
                <w:rPr>
                  <w:rFonts w:ascii="Calibri" w:hAnsi="Calibri"/>
                  <w:color w:val="000000"/>
                  <w:sz w:val="22"/>
                  <w:szCs w:val="22"/>
                </w:rPr>
                <w:t>38</w:t>
              </w:r>
            </w:ins>
            <w:del w:id="1728" w:author="ERCOT" w:date="2018-09-13T13:27:00Z">
              <w:r w:rsidDel="005D2EE3">
                <w:rPr>
                  <w:rFonts w:ascii="Calibri" w:hAnsi="Calibri"/>
                  <w:color w:val="000000"/>
                  <w:sz w:val="22"/>
                  <w:szCs w:val="22"/>
                </w:rPr>
                <w:delText>42</w:delText>
              </w:r>
            </w:del>
          </w:p>
        </w:tc>
        <w:tc>
          <w:tcPr>
            <w:tcW w:w="202"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29" w:author="ERCOT" w:date="2018-09-13T13:28:00Z">
              <w:r>
                <w:rPr>
                  <w:rFonts w:ascii="Calibri" w:hAnsi="Calibri"/>
                  <w:color w:val="000000"/>
                  <w:sz w:val="22"/>
                  <w:szCs w:val="22"/>
                </w:rPr>
                <w:t>38</w:t>
              </w:r>
            </w:ins>
            <w:del w:id="1730" w:author="ERCOT" w:date="2018-09-13T13:27:00Z">
              <w:r w:rsidDel="005D2EE3">
                <w:rPr>
                  <w:rFonts w:ascii="Calibri" w:hAnsi="Calibri"/>
                  <w:color w:val="000000"/>
                  <w:sz w:val="22"/>
                  <w:szCs w:val="22"/>
                </w:rPr>
                <w:delText>42</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31" w:author="ERCOT" w:date="2018-09-13T13:28:00Z">
              <w:r>
                <w:rPr>
                  <w:rFonts w:ascii="Calibri" w:hAnsi="Calibri"/>
                  <w:color w:val="000000"/>
                  <w:sz w:val="22"/>
                  <w:szCs w:val="22"/>
                </w:rPr>
                <w:t>33</w:t>
              </w:r>
            </w:ins>
            <w:del w:id="1732"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33" w:author="ERCOT" w:date="2018-09-13T13:28:00Z">
              <w:r>
                <w:rPr>
                  <w:rFonts w:ascii="Calibri" w:hAnsi="Calibri"/>
                  <w:color w:val="000000"/>
                  <w:sz w:val="22"/>
                  <w:szCs w:val="22"/>
                </w:rPr>
                <w:t>33</w:t>
              </w:r>
            </w:ins>
            <w:del w:id="1734" w:author="ERCOT" w:date="2018-09-13T13:27:00Z">
              <w:r w:rsidDel="005D2EE3">
                <w:rPr>
                  <w:rFonts w:ascii="Calibri" w:hAnsi="Calibri"/>
                  <w:color w:val="000000"/>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35" w:author="ERCOT" w:date="2018-09-13T13:28:00Z">
              <w:r>
                <w:rPr>
                  <w:rFonts w:ascii="Calibri" w:hAnsi="Calibri"/>
                  <w:color w:val="000000"/>
                  <w:sz w:val="22"/>
                  <w:szCs w:val="22"/>
                </w:rPr>
                <w:t>33</w:t>
              </w:r>
            </w:ins>
            <w:del w:id="1736" w:author="ERCOT" w:date="2018-09-13T13:27:00Z">
              <w:r w:rsidDel="005D2EE3">
                <w:rPr>
                  <w:rFonts w:ascii="Calibri" w:hAnsi="Calibri"/>
                  <w:color w:val="000000"/>
                  <w:sz w:val="22"/>
                  <w:szCs w:val="22"/>
                </w:rPr>
                <w:delText>37</w:delText>
              </w:r>
            </w:del>
          </w:p>
        </w:tc>
        <w:tc>
          <w:tcPr>
            <w:tcW w:w="17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37" w:author="ERCOT" w:date="2018-09-13T13:28:00Z">
              <w:r>
                <w:rPr>
                  <w:rFonts w:ascii="Calibri" w:hAnsi="Calibri"/>
                  <w:color w:val="000000"/>
                  <w:sz w:val="22"/>
                  <w:szCs w:val="22"/>
                </w:rPr>
                <w:t>33</w:t>
              </w:r>
            </w:ins>
            <w:del w:id="1738" w:author="ERCOT" w:date="2018-09-13T13:27:00Z">
              <w:r w:rsidDel="005D2EE3">
                <w:rPr>
                  <w:rFonts w:ascii="Calibri" w:hAnsi="Calibri"/>
                  <w:color w:val="000000"/>
                  <w:sz w:val="22"/>
                  <w:szCs w:val="22"/>
                </w:rPr>
                <w:delText>37</w:delText>
              </w:r>
            </w:del>
          </w:p>
        </w:tc>
        <w:tc>
          <w:tcPr>
            <w:tcW w:w="191"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39" w:author="ERCOT" w:date="2018-09-13T13:28:00Z">
              <w:r>
                <w:rPr>
                  <w:rFonts w:ascii="Calibri" w:hAnsi="Calibri"/>
                  <w:color w:val="000000"/>
                  <w:sz w:val="22"/>
                  <w:szCs w:val="22"/>
                </w:rPr>
                <w:t>45</w:t>
              </w:r>
            </w:ins>
            <w:del w:id="1740" w:author="ERCOT" w:date="2018-09-13T13:27:00Z">
              <w:r w:rsidDel="005D2EE3">
                <w:rPr>
                  <w:rFonts w:ascii="Calibri" w:hAnsi="Calibri"/>
                  <w:color w:val="000000"/>
                  <w:sz w:val="22"/>
                  <w:szCs w:val="22"/>
                </w:rPr>
                <w:delText>46</w:delText>
              </w:r>
            </w:del>
          </w:p>
        </w:tc>
        <w:tc>
          <w:tcPr>
            <w:tcW w:w="168"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41" w:author="ERCOT" w:date="2018-09-13T13:28:00Z">
              <w:r>
                <w:rPr>
                  <w:rFonts w:ascii="Calibri" w:hAnsi="Calibri"/>
                  <w:color w:val="000000"/>
                  <w:sz w:val="22"/>
                  <w:szCs w:val="22"/>
                </w:rPr>
                <w:t>45</w:t>
              </w:r>
            </w:ins>
            <w:del w:id="1742" w:author="ERCOT" w:date="2018-09-13T13:27:00Z">
              <w:r w:rsidDel="005D2EE3">
                <w:rPr>
                  <w:rFonts w:ascii="Calibri" w:hAnsi="Calibri"/>
                  <w:color w:val="000000"/>
                  <w:sz w:val="22"/>
                  <w:szCs w:val="22"/>
                </w:rPr>
                <w:delText>46</w:delText>
              </w:r>
            </w:del>
          </w:p>
        </w:tc>
        <w:tc>
          <w:tcPr>
            <w:tcW w:w="169"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43" w:author="ERCOT" w:date="2018-09-13T13:28:00Z">
              <w:r>
                <w:rPr>
                  <w:rFonts w:ascii="Calibri" w:hAnsi="Calibri"/>
                  <w:color w:val="000000"/>
                  <w:sz w:val="22"/>
                  <w:szCs w:val="22"/>
                </w:rPr>
                <w:t>45</w:t>
              </w:r>
            </w:ins>
            <w:del w:id="1744" w:author="ERCOT" w:date="2018-09-13T13:27:00Z">
              <w:r w:rsidDel="005D2EE3">
                <w:rPr>
                  <w:rFonts w:ascii="Calibri" w:hAnsi="Calibri"/>
                  <w:color w:val="000000"/>
                  <w:sz w:val="22"/>
                  <w:szCs w:val="22"/>
                </w:rPr>
                <w:delText>46</w:delText>
              </w:r>
            </w:del>
          </w:p>
        </w:tc>
        <w:tc>
          <w:tcPr>
            <w:tcW w:w="183"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45" w:author="ERCOT" w:date="2018-09-13T13:28:00Z">
              <w:r>
                <w:rPr>
                  <w:rFonts w:ascii="Calibri" w:hAnsi="Calibri"/>
                  <w:color w:val="000000"/>
                  <w:sz w:val="22"/>
                  <w:szCs w:val="22"/>
                </w:rPr>
                <w:t>45</w:t>
              </w:r>
            </w:ins>
            <w:del w:id="1746" w:author="ERCOT" w:date="2018-09-13T13:27:00Z">
              <w:r w:rsidDel="005D2EE3">
                <w:rPr>
                  <w:rFonts w:ascii="Calibri" w:hAnsi="Calibri"/>
                  <w:color w:val="000000"/>
                  <w:sz w:val="22"/>
                  <w:szCs w:val="22"/>
                </w:rPr>
                <w:delText>46</w:delText>
              </w:r>
            </w:del>
          </w:p>
        </w:tc>
        <w:tc>
          <w:tcPr>
            <w:tcW w:w="150" w:type="pct"/>
            <w:tcBorders>
              <w:top w:val="single" w:sz="4" w:space="0" w:color="000000"/>
              <w:left w:val="single" w:sz="4" w:space="0" w:color="000000"/>
              <w:bottom w:val="single" w:sz="8" w:space="0" w:color="000000"/>
              <w:right w:val="single" w:sz="4" w:space="0" w:color="000000"/>
            </w:tcBorders>
            <w:vAlign w:val="bottom"/>
          </w:tcPr>
          <w:p w:rsidR="005D2EE3" w:rsidRPr="00AA6A8E" w:rsidRDefault="005D2EE3" w:rsidP="005D2EE3">
            <w:pPr>
              <w:widowControl/>
              <w:autoSpaceDE/>
              <w:autoSpaceDN/>
              <w:adjustRightInd/>
              <w:jc w:val="center"/>
              <w:rPr>
                <w:b/>
                <w:bCs/>
                <w:sz w:val="22"/>
                <w:szCs w:val="22"/>
              </w:rPr>
            </w:pPr>
            <w:ins w:id="1747" w:author="ERCOT" w:date="2018-09-13T13:28:00Z">
              <w:r>
                <w:rPr>
                  <w:rFonts w:ascii="Calibri" w:hAnsi="Calibri"/>
                  <w:color w:val="000000"/>
                  <w:sz w:val="22"/>
                  <w:szCs w:val="22"/>
                </w:rPr>
                <w:t>42</w:t>
              </w:r>
            </w:ins>
            <w:del w:id="1748" w:author="ERCOT" w:date="2018-09-13T13:27:00Z">
              <w:r w:rsidDel="005D2EE3">
                <w:rPr>
                  <w:rFonts w:ascii="Calibri" w:hAnsi="Calibri"/>
                  <w:color w:val="000000"/>
                  <w:sz w:val="22"/>
                  <w:szCs w:val="22"/>
                </w:rPr>
                <w:delText>41</w:delText>
              </w:r>
            </w:del>
          </w:p>
        </w:tc>
        <w:tc>
          <w:tcPr>
            <w:tcW w:w="206" w:type="pct"/>
            <w:tcBorders>
              <w:top w:val="single" w:sz="4" w:space="0" w:color="000000"/>
              <w:left w:val="single" w:sz="4" w:space="0" w:color="000000"/>
              <w:bottom w:val="single" w:sz="8" w:space="0" w:color="000000"/>
              <w:right w:val="single" w:sz="8" w:space="0" w:color="000000"/>
            </w:tcBorders>
            <w:vAlign w:val="bottom"/>
          </w:tcPr>
          <w:p w:rsidR="005D2EE3" w:rsidRPr="00AA6A8E" w:rsidRDefault="005D2EE3" w:rsidP="005D2EE3">
            <w:pPr>
              <w:widowControl/>
              <w:autoSpaceDE/>
              <w:autoSpaceDN/>
              <w:adjustRightInd/>
              <w:jc w:val="center"/>
              <w:rPr>
                <w:b/>
                <w:bCs/>
                <w:sz w:val="22"/>
                <w:szCs w:val="22"/>
              </w:rPr>
            </w:pPr>
            <w:ins w:id="1749" w:author="ERCOT" w:date="2018-09-13T13:28:00Z">
              <w:r>
                <w:rPr>
                  <w:rFonts w:ascii="Calibri" w:hAnsi="Calibri"/>
                  <w:color w:val="000000"/>
                  <w:sz w:val="22"/>
                  <w:szCs w:val="22"/>
                </w:rPr>
                <w:t>42</w:t>
              </w:r>
            </w:ins>
            <w:del w:id="1750" w:author="ERCOT" w:date="2018-09-13T13:27:00Z">
              <w:r w:rsidDel="005D2EE3">
                <w:rPr>
                  <w:rFonts w:ascii="Calibri" w:hAnsi="Calibri"/>
                  <w:color w:val="000000"/>
                  <w:sz w:val="22"/>
                  <w:szCs w:val="22"/>
                </w:rPr>
                <w:delText>41</w:delText>
              </w:r>
            </w:del>
          </w:p>
        </w:tc>
      </w:tr>
    </w:tbl>
    <w:p w:rsidR="00CB1780" w:rsidRDefault="00CB1780" w:rsidP="00CB1780">
      <w:pPr>
        <w:pStyle w:val="H3"/>
        <w:tabs>
          <w:tab w:val="clear" w:pos="1080"/>
          <w:tab w:val="left" w:pos="7485"/>
        </w:tabs>
        <w:spacing w:before="480"/>
        <w:ind w:left="0" w:firstLine="0"/>
        <w:jc w:val="both"/>
        <w:sectPr w:rsidR="00CB1780" w:rsidSect="00CB1780">
          <w:pgSz w:w="15840" w:h="12240" w:orient="landscape" w:code="1"/>
          <w:pgMar w:top="1440" w:right="1440" w:bottom="1440" w:left="1296" w:header="720" w:footer="720" w:gutter="0"/>
          <w:cols w:space="720"/>
          <w:noEndnote/>
          <w:titlePg/>
        </w:sectPr>
      </w:pPr>
      <w:bookmarkStart w:id="1751" w:name="_Toc469653412"/>
    </w:p>
    <w:p w:rsidR="00B320AB" w:rsidRPr="003A24F9" w:rsidRDefault="00EA55AB" w:rsidP="00E929DB">
      <w:pPr>
        <w:pStyle w:val="H3"/>
        <w:tabs>
          <w:tab w:val="clear" w:pos="1080"/>
          <w:tab w:val="left" w:pos="7485"/>
        </w:tabs>
        <w:spacing w:before="480"/>
        <w:ind w:left="0" w:firstLine="0"/>
        <w:jc w:val="both"/>
      </w:pPr>
      <w:r>
        <w:rPr>
          <w:lang w:val="en-US"/>
        </w:rPr>
        <w:lastRenderedPageBreak/>
        <w:t>Re</w:t>
      </w:r>
      <w:r w:rsidR="00B320AB" w:rsidRPr="003A24F9">
        <w:t>sponsive Reserve (RRS) Requirement</w:t>
      </w:r>
      <w:r w:rsidR="006C49B5" w:rsidRPr="003A24F9">
        <w:t xml:space="preserve"> Details</w:t>
      </w:r>
      <w:bookmarkEnd w:id="1174"/>
      <w:bookmarkEnd w:id="1751"/>
      <w:r w:rsidR="00B320AB" w:rsidRPr="003A24F9">
        <w:t xml:space="preserve"> </w:t>
      </w:r>
    </w:p>
    <w:p w:rsidR="00EA55AB" w:rsidRPr="00E81DE2" w:rsidRDefault="00532568" w:rsidP="00EA55AB">
      <w:pPr>
        <w:spacing w:after="240"/>
        <w:jc w:val="both"/>
        <w:rPr>
          <w:szCs w:val="20"/>
        </w:rPr>
      </w:pPr>
      <w:r>
        <w:t xml:space="preserve">Nodal </w:t>
      </w:r>
      <w:r w:rsidR="00EA55AB">
        <w:t xml:space="preserve">Operating Guide Section 2.3.1.1, Obligation, sets the minimum RRS requirement for all hours under normal conditions.  </w:t>
      </w:r>
      <w:r w:rsidR="00EA55AB" w:rsidRPr="00E81DE2">
        <w:rPr>
          <w:szCs w:val="20"/>
        </w:rPr>
        <w:t xml:space="preserve">ERCOT will procure amounts of RRS that vary by hour of the day and by month.  These RRS amounts will be published by month in six separate blocks covering four hour intervals.  </w:t>
      </w:r>
      <w:r w:rsidR="00EA55AB" w:rsidRPr="00E81DE2">
        <w:t>These amounts will be based on expected diurnal load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1,150</w:t>
      </w:r>
      <w:r w:rsidR="00EA55AB">
        <w:t xml:space="preserve"> </w:t>
      </w:r>
      <w:r w:rsidR="00EA55AB" w:rsidRPr="00E81DE2">
        <w:t>MWs.  The remaining capacity required for RRS will be procured from all Resources qualified to provide RRS including Load Resources.  DAM will limit the RRS procured from Load Resources to 60% of the total RRS requirement</w:t>
      </w:r>
      <w:r w:rsidR="00EA55AB">
        <w:t>.</w:t>
      </w:r>
      <w:r w:rsidR="00EA55AB" w:rsidRPr="00E81DE2">
        <w:t xml:space="preserve">  </w:t>
      </w:r>
      <w:r w:rsidR="00EA55AB" w:rsidRPr="00E81DE2">
        <w:rPr>
          <w:iCs/>
          <w:szCs w:val="20"/>
        </w:rPr>
        <w:t>ERCOT may increase the minimum capacity required from</w:t>
      </w:r>
      <w:r w:rsidR="00EA55AB" w:rsidRPr="00E81DE2" w:rsidDel="00F23422">
        <w:rPr>
          <w:iCs/>
          <w:szCs w:val="20"/>
        </w:rPr>
        <w:t xml:space="preserve"> </w:t>
      </w:r>
      <w:r w:rsidR="00EA55AB"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sidR="00EA55AB" w:rsidRPr="00E81DE2">
        <w:t>ERCOT will procure additional 200 MW of RRS for each percent of Reserve Discount Factor (RDF) when ERCOT estimates RDF to be less than 1.  This adjustment will only apply for those 4-hour blocks where the 85</w:t>
      </w:r>
      <w:r w:rsidR="00EA55AB" w:rsidRPr="00E81DE2">
        <w:rPr>
          <w:vertAlign w:val="superscript"/>
        </w:rPr>
        <w:t>th</w:t>
      </w:r>
      <w:r w:rsidR="00EA55AB"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four hour block.  </w:t>
      </w:r>
      <w:ins w:id="1752" w:author="ERCOT" w:date="2018-09-14T14:00:00Z">
        <w:r w:rsidR="001C0E2B">
          <w:t xml:space="preserve">Additionally, </w:t>
        </w:r>
      </w:ins>
      <w:ins w:id="1753" w:author="ERCOT" w:date="2018-09-13T11:58:00Z">
        <w:r w:rsidR="00C25142">
          <w:t>ERCOT will</w:t>
        </w:r>
      </w:ins>
      <w:ins w:id="1754" w:author="ERCOT" w:date="2018-09-14T14:00:00Z">
        <w:r w:rsidR="001C0E2B">
          <w:t xml:space="preserve"> make incremental adjustment</w:t>
        </w:r>
      </w:ins>
      <w:ins w:id="1755" w:author="ERCOT" w:date="2018-09-14T14:02:00Z">
        <w:r w:rsidR="001C0E2B">
          <w:t>s to</w:t>
        </w:r>
      </w:ins>
      <w:ins w:id="1756" w:author="ERCOT" w:date="2018-09-14T14:00:00Z">
        <w:r w:rsidR="001C0E2B">
          <w:t xml:space="preserve"> </w:t>
        </w:r>
      </w:ins>
      <w:ins w:id="1757" w:author="ERCOT" w:date="2018-09-14T14:01:00Z">
        <w:r w:rsidR="001C0E2B">
          <w:t xml:space="preserve">account for </w:t>
        </w:r>
      </w:ins>
      <w:ins w:id="1758" w:author="ERCOT" w:date="2018-09-13T11:58:00Z">
        <w:r w:rsidR="00C25142">
          <w:t xml:space="preserve">Resources </w:t>
        </w:r>
      </w:ins>
      <w:ins w:id="1759" w:author="ERCOT" w:date="2018-11-16T13:56:00Z">
        <w:r w:rsidR="007F03CA">
          <w:t xml:space="preserve">operating in synchronous condenser fast response mode </w:t>
        </w:r>
      </w:ins>
      <w:ins w:id="1760" w:author="ERCOT" w:date="2018-09-14T14:02:00Z">
        <w:r w:rsidR="001C0E2B">
          <w:t>providing RRS</w:t>
        </w:r>
      </w:ins>
      <w:ins w:id="1761" w:author="ERCOT" w:date="2018-09-13T12:01:00Z">
        <w:r w:rsidR="00C25142">
          <w:t xml:space="preserve">. </w:t>
        </w:r>
      </w:ins>
      <w:ins w:id="1762" w:author="ERCOT" w:date="2018-10-10T10:04:00Z">
        <w:r w:rsidR="006622CC">
          <w:t xml:space="preserve"> </w:t>
        </w:r>
      </w:ins>
      <w:ins w:id="1763" w:author="ERCOT" w:date="2018-09-13T12:01:00Z">
        <w:r w:rsidR="00C25142">
          <w:t>This adjustment will only apply to those 4-hour blocks whe</w:t>
        </w:r>
      </w:ins>
      <w:ins w:id="1764" w:author="ERCOT" w:date="2018-09-13T11:58:00Z">
        <w:r w:rsidR="00C25142">
          <w:t xml:space="preserve">n system inertia is </w:t>
        </w:r>
      </w:ins>
      <w:ins w:id="1765" w:author="ERCOT" w:date="2018-09-14T14:04:00Z">
        <w:r w:rsidR="001C0E2B">
          <w:t xml:space="preserve">typically expected to be </w:t>
        </w:r>
      </w:ins>
      <w:ins w:id="1766" w:author="ERCOT" w:date="2018-09-13T12:01:00Z">
        <w:r w:rsidR="00C25142">
          <w:t xml:space="preserve">less than 250 GW. </w:t>
        </w:r>
      </w:ins>
      <w:ins w:id="1767" w:author="ERCOT" w:date="2018-09-14T14:01:00Z">
        <w:r w:rsidR="001C0E2B">
          <w:t xml:space="preserve"> </w:t>
        </w:r>
      </w:ins>
      <w:r w:rsidR="00EA55AB" w:rsidRPr="00E81DE2">
        <w:t>ERCOT will post these monthly amounts for the upcoming</w:t>
      </w:r>
      <w:r w:rsidR="00EA55AB" w:rsidRPr="00E81DE2">
        <w:rPr>
          <w:szCs w:val="20"/>
        </w:rPr>
        <w:t xml:space="preserve"> year on the MIS.  These annually published amounts are the minimum quantity that will be procured in in the DAM for each hour of the year.    </w:t>
      </w:r>
    </w:p>
    <w:p w:rsidR="00EA55AB" w:rsidRPr="00E81DE2" w:rsidRDefault="00EA55AB" w:rsidP="00EA55AB">
      <w:pPr>
        <w:spacing w:after="240"/>
        <w:jc w:val="both"/>
        <w:rPr>
          <w:szCs w:val="20"/>
        </w:rPr>
      </w:pPr>
      <w:r w:rsidRPr="00E81DE2">
        <w:rPr>
          <w:szCs w:val="20"/>
        </w:rPr>
        <w:t>One type of Responsive Reserve is Interruptib</w:t>
      </w:r>
      <w:bookmarkStart w:id="1768" w:name="_GoBack"/>
      <w:bookmarkEnd w:id="1768"/>
      <w:r w:rsidRPr="00E81DE2">
        <w:rPr>
          <w:szCs w:val="20"/>
        </w:rPr>
        <w:t xml:space="preserve">le Responsive Reserve.  Interruptible Responsive Reserve is provided by Load Resources that are automatically interrupted when system frequency decreases to 59.7 Hz.  The amount of RRS procured from these types of Resources during any given hour will be limited to 60% of the total RRS requirement for that hour.  The ERCOT Protocols state, “[t]he amount of Resources on high-set under-frequency relays providing RRS will be limited to 60% of the total ERCOT RRS requirement. </w:t>
      </w:r>
    </w:p>
    <w:p w:rsidR="00EA55AB" w:rsidRPr="00E81DE2" w:rsidRDefault="00EA55AB" w:rsidP="00EA55AB">
      <w:pPr>
        <w:spacing w:after="240"/>
        <w:jc w:val="both"/>
        <w:rPr>
          <w:szCs w:val="20"/>
        </w:rPr>
      </w:pPr>
      <w:r w:rsidRPr="00E81DE2">
        <w:rPr>
          <w:szCs w:val="20"/>
        </w:rPr>
        <w:t xml:space="preserve">Self-arranged RRS used to fulfill a QSE’s RRS requirement will be limited to 60% from Load Resources excluding Controllable Load Resources.  </w:t>
      </w:r>
    </w:p>
    <w:p w:rsidR="00B320AB" w:rsidRDefault="00EA55AB" w:rsidP="00DC7664">
      <w:pPr>
        <w:pStyle w:val="BodyTextNumbered"/>
        <w:ind w:left="0" w:firstLine="0"/>
        <w:jc w:val="both"/>
      </w:pPr>
      <w:r w:rsidRPr="00E81DE2">
        <w:t>If the percentage level for Load Resources, excluding Controllable Load Resources, specified in the Protocols is changed, that change will be reflected in these requirements.</w:t>
      </w:r>
    </w:p>
    <w:p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88E" w:rsidRDefault="00D2288E">
      <w:r>
        <w:separator/>
      </w:r>
    </w:p>
  </w:endnote>
  <w:endnote w:type="continuationSeparator" w:id="0">
    <w:p w:rsidR="00D2288E" w:rsidRDefault="00D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4CC6" w:rsidRDefault="006F4C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061B">
      <w:rPr>
        <w:rStyle w:val="PageNumber"/>
        <w:noProof/>
      </w:rPr>
      <w:t>9</w:t>
    </w:r>
    <w:r>
      <w:rPr>
        <w:rStyle w:val="PageNumber"/>
      </w:rPr>
      <w:fldChar w:fldCharType="end"/>
    </w:r>
  </w:p>
  <w:p w:rsidR="006F4CC6" w:rsidRPr="00C45C33" w:rsidRDefault="006F4CC6" w:rsidP="0071158E">
    <w:pPr>
      <w:pStyle w:val="Footer"/>
      <w:ind w:right="360"/>
      <w:rPr>
        <w:sz w:val="20"/>
      </w:rPr>
    </w:pPr>
    <w:r>
      <w:rPr>
        <w:sz w:val="20"/>
      </w:rPr>
      <w:t>ERCOT Methodologies for Determining Minimum Ancillary Service Requirements 0</w:t>
    </w:r>
    <w:ins w:id="11" w:author="ERCOT" w:date="2018-10-10T11:33:00Z">
      <w:r w:rsidR="00425A56">
        <w:rPr>
          <w:sz w:val="20"/>
        </w:rPr>
        <w:t>1</w:t>
      </w:r>
    </w:ins>
    <w:del w:id="12" w:author="ERCOT" w:date="2018-10-10T11:33:00Z">
      <w:r w:rsidR="00B61F02" w:rsidDel="00425A56">
        <w:rPr>
          <w:sz w:val="20"/>
        </w:rPr>
        <w:delText>6</w:delText>
      </w:r>
    </w:del>
    <w:r>
      <w:rPr>
        <w:sz w:val="20"/>
      </w:rPr>
      <w:t>011</w:t>
    </w:r>
    <w:ins w:id="13" w:author="ERCOT" w:date="2018-10-10T11:33:00Z">
      <w:r w:rsidR="00425A56">
        <w:rPr>
          <w:sz w:val="20"/>
        </w:rPr>
        <w:t>9</w:t>
      </w:r>
    </w:ins>
    <w:del w:id="14" w:author="ERCOT" w:date="2018-10-10T11:33:00Z">
      <w:r w:rsidDel="00425A56">
        <w:rPr>
          <w:sz w:val="20"/>
        </w:rPr>
        <w:delText>8</w:delTex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CC6" w:rsidRDefault="006F4CC6"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061B">
      <w:rPr>
        <w:rStyle w:val="PageNumber"/>
        <w:noProof/>
      </w:rPr>
      <w:t>11</w:t>
    </w:r>
    <w:r>
      <w:rPr>
        <w:rStyle w:val="PageNumber"/>
      </w:rPr>
      <w:fldChar w:fldCharType="end"/>
    </w:r>
  </w:p>
  <w:p w:rsidR="006F4CC6" w:rsidRPr="00284F2C" w:rsidRDefault="006F4CC6" w:rsidP="00284F2C">
    <w:pPr>
      <w:pStyle w:val="Footer"/>
      <w:ind w:right="360"/>
      <w:rPr>
        <w:sz w:val="20"/>
      </w:rPr>
    </w:pPr>
    <w:r>
      <w:rPr>
        <w:sz w:val="20"/>
      </w:rPr>
      <w:t>ERCOT Methodologies for Determining Minimum Ancillary Service Requirements 0</w:t>
    </w:r>
    <w:ins w:id="15" w:author="ERCOT" w:date="2018-09-13T11:56:00Z">
      <w:r w:rsidR="00C25142">
        <w:rPr>
          <w:sz w:val="20"/>
        </w:rPr>
        <w:t>1</w:t>
      </w:r>
    </w:ins>
    <w:del w:id="16" w:author="ERCOT" w:date="2018-09-13T11:56:00Z">
      <w:r w:rsidR="00B61F02" w:rsidDel="00C25142">
        <w:rPr>
          <w:sz w:val="20"/>
        </w:rPr>
        <w:delText>6</w:delText>
      </w:r>
    </w:del>
    <w:r>
      <w:rPr>
        <w:sz w:val="20"/>
      </w:rPr>
      <w:t>011</w:t>
    </w:r>
    <w:ins w:id="17" w:author="ERCOT" w:date="2018-09-13T11:56:00Z">
      <w:r w:rsidR="00C25142">
        <w:rPr>
          <w:sz w:val="20"/>
        </w:rPr>
        <w:t>9</w:t>
      </w:r>
    </w:ins>
    <w:del w:id="18" w:author="ERCOT" w:date="2018-09-13T11:56:00Z">
      <w:r w:rsidDel="00C25142">
        <w:rPr>
          <w:sz w:val="20"/>
        </w:rPr>
        <w:delText>8</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88E" w:rsidRDefault="00D2288E">
      <w:r>
        <w:separator/>
      </w:r>
    </w:p>
  </w:footnote>
  <w:footnote w:type="continuationSeparator" w:id="0">
    <w:p w:rsidR="00D2288E" w:rsidRDefault="00D22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87"/>
    <w:rsid w:val="00001902"/>
    <w:rsid w:val="000061B7"/>
    <w:rsid w:val="000062B2"/>
    <w:rsid w:val="0000714F"/>
    <w:rsid w:val="000075A3"/>
    <w:rsid w:val="000235E1"/>
    <w:rsid w:val="00032238"/>
    <w:rsid w:val="000357D1"/>
    <w:rsid w:val="00036AAE"/>
    <w:rsid w:val="00046FD0"/>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624A"/>
    <w:rsid w:val="000A335A"/>
    <w:rsid w:val="000A3554"/>
    <w:rsid w:val="000A41CD"/>
    <w:rsid w:val="000A4826"/>
    <w:rsid w:val="000A61E4"/>
    <w:rsid w:val="000A64B5"/>
    <w:rsid w:val="000A7478"/>
    <w:rsid w:val="000C0547"/>
    <w:rsid w:val="000C0E53"/>
    <w:rsid w:val="000C2DD3"/>
    <w:rsid w:val="000C302B"/>
    <w:rsid w:val="000C4A4B"/>
    <w:rsid w:val="000C6994"/>
    <w:rsid w:val="000D0621"/>
    <w:rsid w:val="000D0ED0"/>
    <w:rsid w:val="000D3706"/>
    <w:rsid w:val="000E1C39"/>
    <w:rsid w:val="000E1EB9"/>
    <w:rsid w:val="000E46A2"/>
    <w:rsid w:val="000E5824"/>
    <w:rsid w:val="000F2C68"/>
    <w:rsid w:val="000F5F78"/>
    <w:rsid w:val="001001E7"/>
    <w:rsid w:val="0010645D"/>
    <w:rsid w:val="00107487"/>
    <w:rsid w:val="00110306"/>
    <w:rsid w:val="00120B71"/>
    <w:rsid w:val="001229D8"/>
    <w:rsid w:val="00122AB8"/>
    <w:rsid w:val="00124B4A"/>
    <w:rsid w:val="0012615F"/>
    <w:rsid w:val="001327B8"/>
    <w:rsid w:val="00133C01"/>
    <w:rsid w:val="00133CE1"/>
    <w:rsid w:val="00133FF3"/>
    <w:rsid w:val="00134647"/>
    <w:rsid w:val="00143296"/>
    <w:rsid w:val="00152AC8"/>
    <w:rsid w:val="001601D0"/>
    <w:rsid w:val="0016787D"/>
    <w:rsid w:val="00167C32"/>
    <w:rsid w:val="0017415B"/>
    <w:rsid w:val="00174A5A"/>
    <w:rsid w:val="00176EA2"/>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D292B"/>
    <w:rsid w:val="001D41BD"/>
    <w:rsid w:val="001D68D4"/>
    <w:rsid w:val="001E0153"/>
    <w:rsid w:val="001E0CA3"/>
    <w:rsid w:val="001E6F07"/>
    <w:rsid w:val="001F0019"/>
    <w:rsid w:val="001F03E0"/>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70A7E"/>
    <w:rsid w:val="00275141"/>
    <w:rsid w:val="00277575"/>
    <w:rsid w:val="00282C53"/>
    <w:rsid w:val="002837B3"/>
    <w:rsid w:val="002843CC"/>
    <w:rsid w:val="00284F2C"/>
    <w:rsid w:val="0028559E"/>
    <w:rsid w:val="0028560D"/>
    <w:rsid w:val="00290250"/>
    <w:rsid w:val="00290E0D"/>
    <w:rsid w:val="002917AD"/>
    <w:rsid w:val="00291978"/>
    <w:rsid w:val="00293090"/>
    <w:rsid w:val="0029432E"/>
    <w:rsid w:val="002944D6"/>
    <w:rsid w:val="002969E4"/>
    <w:rsid w:val="002A14B7"/>
    <w:rsid w:val="002A25C0"/>
    <w:rsid w:val="002A3D9C"/>
    <w:rsid w:val="002A5819"/>
    <w:rsid w:val="002A65FF"/>
    <w:rsid w:val="002A693A"/>
    <w:rsid w:val="002A7831"/>
    <w:rsid w:val="002A7AE1"/>
    <w:rsid w:val="002B2A34"/>
    <w:rsid w:val="002B4A35"/>
    <w:rsid w:val="002B544E"/>
    <w:rsid w:val="002C07D0"/>
    <w:rsid w:val="002C10A2"/>
    <w:rsid w:val="002C2D99"/>
    <w:rsid w:val="002C4EF2"/>
    <w:rsid w:val="002C5D5C"/>
    <w:rsid w:val="002C73F6"/>
    <w:rsid w:val="002C75BC"/>
    <w:rsid w:val="002D2FB8"/>
    <w:rsid w:val="002D4E32"/>
    <w:rsid w:val="002D7870"/>
    <w:rsid w:val="002D7EC8"/>
    <w:rsid w:val="002E3BD3"/>
    <w:rsid w:val="002E7C37"/>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6000F"/>
    <w:rsid w:val="00361016"/>
    <w:rsid w:val="00371876"/>
    <w:rsid w:val="003751B4"/>
    <w:rsid w:val="00375F55"/>
    <w:rsid w:val="00380267"/>
    <w:rsid w:val="003805ED"/>
    <w:rsid w:val="00380B6E"/>
    <w:rsid w:val="00385CDA"/>
    <w:rsid w:val="0039235B"/>
    <w:rsid w:val="003958FD"/>
    <w:rsid w:val="003A1418"/>
    <w:rsid w:val="003A24F9"/>
    <w:rsid w:val="003A374E"/>
    <w:rsid w:val="003A46FE"/>
    <w:rsid w:val="003B0D28"/>
    <w:rsid w:val="003B7D6C"/>
    <w:rsid w:val="003C5826"/>
    <w:rsid w:val="003D336D"/>
    <w:rsid w:val="003D4B7A"/>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6175"/>
    <w:rsid w:val="00416D16"/>
    <w:rsid w:val="00417394"/>
    <w:rsid w:val="004205F2"/>
    <w:rsid w:val="00421571"/>
    <w:rsid w:val="00422B23"/>
    <w:rsid w:val="00422D10"/>
    <w:rsid w:val="00425A56"/>
    <w:rsid w:val="00431F1A"/>
    <w:rsid w:val="004373F9"/>
    <w:rsid w:val="00442777"/>
    <w:rsid w:val="00450571"/>
    <w:rsid w:val="00451A44"/>
    <w:rsid w:val="00454845"/>
    <w:rsid w:val="004611D5"/>
    <w:rsid w:val="00463676"/>
    <w:rsid w:val="00471209"/>
    <w:rsid w:val="00473F6C"/>
    <w:rsid w:val="00474B10"/>
    <w:rsid w:val="00476C88"/>
    <w:rsid w:val="004871D5"/>
    <w:rsid w:val="00487DA1"/>
    <w:rsid w:val="00491277"/>
    <w:rsid w:val="00492960"/>
    <w:rsid w:val="00496DDE"/>
    <w:rsid w:val="004C00F4"/>
    <w:rsid w:val="004C03AD"/>
    <w:rsid w:val="004C0C38"/>
    <w:rsid w:val="004C1783"/>
    <w:rsid w:val="004C2A6B"/>
    <w:rsid w:val="004C364B"/>
    <w:rsid w:val="004C4B51"/>
    <w:rsid w:val="004D14B5"/>
    <w:rsid w:val="004D16D4"/>
    <w:rsid w:val="004D646C"/>
    <w:rsid w:val="004E1212"/>
    <w:rsid w:val="004E3896"/>
    <w:rsid w:val="004F17C9"/>
    <w:rsid w:val="004F63AA"/>
    <w:rsid w:val="004F7B83"/>
    <w:rsid w:val="004F7F8B"/>
    <w:rsid w:val="00501303"/>
    <w:rsid w:val="005147DE"/>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817"/>
    <w:rsid w:val="0056464E"/>
    <w:rsid w:val="00570D2A"/>
    <w:rsid w:val="00573179"/>
    <w:rsid w:val="00583BE4"/>
    <w:rsid w:val="00584562"/>
    <w:rsid w:val="005879C2"/>
    <w:rsid w:val="005929B3"/>
    <w:rsid w:val="00595D4A"/>
    <w:rsid w:val="00595F6F"/>
    <w:rsid w:val="00597880"/>
    <w:rsid w:val="005A0CB2"/>
    <w:rsid w:val="005A3787"/>
    <w:rsid w:val="005A3854"/>
    <w:rsid w:val="005A4323"/>
    <w:rsid w:val="005A7620"/>
    <w:rsid w:val="005B0125"/>
    <w:rsid w:val="005B1066"/>
    <w:rsid w:val="005B1352"/>
    <w:rsid w:val="005B6C33"/>
    <w:rsid w:val="005B73DF"/>
    <w:rsid w:val="005B7498"/>
    <w:rsid w:val="005C06D5"/>
    <w:rsid w:val="005C07E9"/>
    <w:rsid w:val="005C2619"/>
    <w:rsid w:val="005C28BF"/>
    <w:rsid w:val="005C2DFA"/>
    <w:rsid w:val="005C4A80"/>
    <w:rsid w:val="005C6DFA"/>
    <w:rsid w:val="005C7834"/>
    <w:rsid w:val="005D0372"/>
    <w:rsid w:val="005D28EA"/>
    <w:rsid w:val="005D2EE3"/>
    <w:rsid w:val="005D4BF3"/>
    <w:rsid w:val="005E0B95"/>
    <w:rsid w:val="005F05D4"/>
    <w:rsid w:val="005F2540"/>
    <w:rsid w:val="005F7CDF"/>
    <w:rsid w:val="00604C13"/>
    <w:rsid w:val="0060514C"/>
    <w:rsid w:val="006053CF"/>
    <w:rsid w:val="00610A60"/>
    <w:rsid w:val="00611084"/>
    <w:rsid w:val="0061205B"/>
    <w:rsid w:val="00614923"/>
    <w:rsid w:val="00617158"/>
    <w:rsid w:val="00617D2C"/>
    <w:rsid w:val="00622E58"/>
    <w:rsid w:val="00626A43"/>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64"/>
    <w:rsid w:val="00676CD6"/>
    <w:rsid w:val="00682794"/>
    <w:rsid w:val="00687CB3"/>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41400"/>
    <w:rsid w:val="00741B77"/>
    <w:rsid w:val="00743D83"/>
    <w:rsid w:val="00750269"/>
    <w:rsid w:val="00754022"/>
    <w:rsid w:val="0075586A"/>
    <w:rsid w:val="007579A6"/>
    <w:rsid w:val="00763B57"/>
    <w:rsid w:val="00765A97"/>
    <w:rsid w:val="00785BE2"/>
    <w:rsid w:val="007921E5"/>
    <w:rsid w:val="007967EE"/>
    <w:rsid w:val="00797ECF"/>
    <w:rsid w:val="007A1667"/>
    <w:rsid w:val="007A4918"/>
    <w:rsid w:val="007B033F"/>
    <w:rsid w:val="007B17A0"/>
    <w:rsid w:val="007B1AD9"/>
    <w:rsid w:val="007B1B42"/>
    <w:rsid w:val="007B2A67"/>
    <w:rsid w:val="007B45F5"/>
    <w:rsid w:val="007B4C2D"/>
    <w:rsid w:val="007B5C85"/>
    <w:rsid w:val="007C06D4"/>
    <w:rsid w:val="007C4EAD"/>
    <w:rsid w:val="007C5DB2"/>
    <w:rsid w:val="007D045C"/>
    <w:rsid w:val="007D045E"/>
    <w:rsid w:val="007D39B5"/>
    <w:rsid w:val="007E1A0B"/>
    <w:rsid w:val="007E262C"/>
    <w:rsid w:val="007E33DF"/>
    <w:rsid w:val="007E34EA"/>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C98"/>
    <w:rsid w:val="00824EF1"/>
    <w:rsid w:val="008270E6"/>
    <w:rsid w:val="00827F1D"/>
    <w:rsid w:val="00833762"/>
    <w:rsid w:val="00835BF5"/>
    <w:rsid w:val="00837574"/>
    <w:rsid w:val="00837E46"/>
    <w:rsid w:val="008410B4"/>
    <w:rsid w:val="00842CA7"/>
    <w:rsid w:val="00845BB7"/>
    <w:rsid w:val="008464B1"/>
    <w:rsid w:val="00850937"/>
    <w:rsid w:val="00851E1A"/>
    <w:rsid w:val="00852BDE"/>
    <w:rsid w:val="00853FD4"/>
    <w:rsid w:val="008540E1"/>
    <w:rsid w:val="00855847"/>
    <w:rsid w:val="008608F2"/>
    <w:rsid w:val="00860F9C"/>
    <w:rsid w:val="0087357B"/>
    <w:rsid w:val="00876168"/>
    <w:rsid w:val="00880969"/>
    <w:rsid w:val="00880A1B"/>
    <w:rsid w:val="00881A25"/>
    <w:rsid w:val="00881E6B"/>
    <w:rsid w:val="00886202"/>
    <w:rsid w:val="008873FC"/>
    <w:rsid w:val="008B0451"/>
    <w:rsid w:val="008B07CA"/>
    <w:rsid w:val="008B6300"/>
    <w:rsid w:val="008B7196"/>
    <w:rsid w:val="008C572D"/>
    <w:rsid w:val="008D649A"/>
    <w:rsid w:val="008E7D43"/>
    <w:rsid w:val="008F5F94"/>
    <w:rsid w:val="008F6371"/>
    <w:rsid w:val="008F6718"/>
    <w:rsid w:val="008F68E5"/>
    <w:rsid w:val="00903249"/>
    <w:rsid w:val="009038A3"/>
    <w:rsid w:val="00905644"/>
    <w:rsid w:val="00906321"/>
    <w:rsid w:val="00910320"/>
    <w:rsid w:val="00915F3C"/>
    <w:rsid w:val="00920B78"/>
    <w:rsid w:val="00920B7B"/>
    <w:rsid w:val="0092303B"/>
    <w:rsid w:val="0092355A"/>
    <w:rsid w:val="00923847"/>
    <w:rsid w:val="009266B5"/>
    <w:rsid w:val="00932A25"/>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B212A"/>
    <w:rsid w:val="009B34EE"/>
    <w:rsid w:val="009C09A4"/>
    <w:rsid w:val="009C5D0F"/>
    <w:rsid w:val="009D56D9"/>
    <w:rsid w:val="009D5A8D"/>
    <w:rsid w:val="009D704B"/>
    <w:rsid w:val="009E6052"/>
    <w:rsid w:val="009E683D"/>
    <w:rsid w:val="009F77F1"/>
    <w:rsid w:val="00A015C6"/>
    <w:rsid w:val="00A01C33"/>
    <w:rsid w:val="00A0381C"/>
    <w:rsid w:val="00A03993"/>
    <w:rsid w:val="00A07CD8"/>
    <w:rsid w:val="00A1189B"/>
    <w:rsid w:val="00A15895"/>
    <w:rsid w:val="00A15B62"/>
    <w:rsid w:val="00A17537"/>
    <w:rsid w:val="00A175B1"/>
    <w:rsid w:val="00A20A01"/>
    <w:rsid w:val="00A2499B"/>
    <w:rsid w:val="00A26CAB"/>
    <w:rsid w:val="00A30E17"/>
    <w:rsid w:val="00A30F53"/>
    <w:rsid w:val="00A37906"/>
    <w:rsid w:val="00A419DD"/>
    <w:rsid w:val="00A43D70"/>
    <w:rsid w:val="00A46144"/>
    <w:rsid w:val="00A50C1E"/>
    <w:rsid w:val="00A524B5"/>
    <w:rsid w:val="00A542D6"/>
    <w:rsid w:val="00A62BB5"/>
    <w:rsid w:val="00A637B2"/>
    <w:rsid w:val="00A63BA7"/>
    <w:rsid w:val="00A65743"/>
    <w:rsid w:val="00A71A89"/>
    <w:rsid w:val="00A745FA"/>
    <w:rsid w:val="00A76C99"/>
    <w:rsid w:val="00A80D4C"/>
    <w:rsid w:val="00A81D46"/>
    <w:rsid w:val="00A84A2F"/>
    <w:rsid w:val="00A86855"/>
    <w:rsid w:val="00A910AF"/>
    <w:rsid w:val="00A95627"/>
    <w:rsid w:val="00A973E8"/>
    <w:rsid w:val="00A97B8E"/>
    <w:rsid w:val="00AA0154"/>
    <w:rsid w:val="00AA1D2E"/>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121C3"/>
    <w:rsid w:val="00B1395A"/>
    <w:rsid w:val="00B25205"/>
    <w:rsid w:val="00B253A9"/>
    <w:rsid w:val="00B26B74"/>
    <w:rsid w:val="00B320AB"/>
    <w:rsid w:val="00B34976"/>
    <w:rsid w:val="00B459E0"/>
    <w:rsid w:val="00B5464D"/>
    <w:rsid w:val="00B55BBE"/>
    <w:rsid w:val="00B61C54"/>
    <w:rsid w:val="00B61D65"/>
    <w:rsid w:val="00B61F02"/>
    <w:rsid w:val="00B63DE8"/>
    <w:rsid w:val="00B64F53"/>
    <w:rsid w:val="00B654BC"/>
    <w:rsid w:val="00B666A5"/>
    <w:rsid w:val="00B66E83"/>
    <w:rsid w:val="00B70037"/>
    <w:rsid w:val="00B81D6B"/>
    <w:rsid w:val="00BA0CEC"/>
    <w:rsid w:val="00BA1537"/>
    <w:rsid w:val="00BA23E4"/>
    <w:rsid w:val="00BA6F5C"/>
    <w:rsid w:val="00BA73CE"/>
    <w:rsid w:val="00BB0479"/>
    <w:rsid w:val="00BB47DF"/>
    <w:rsid w:val="00BB750A"/>
    <w:rsid w:val="00BC078C"/>
    <w:rsid w:val="00BC4190"/>
    <w:rsid w:val="00BC7492"/>
    <w:rsid w:val="00BD6AB8"/>
    <w:rsid w:val="00BE0B67"/>
    <w:rsid w:val="00BE1437"/>
    <w:rsid w:val="00BE4561"/>
    <w:rsid w:val="00BE6FCF"/>
    <w:rsid w:val="00BF0705"/>
    <w:rsid w:val="00BF2839"/>
    <w:rsid w:val="00BF319A"/>
    <w:rsid w:val="00BF35CE"/>
    <w:rsid w:val="00BF5AAE"/>
    <w:rsid w:val="00BF5C8E"/>
    <w:rsid w:val="00BF733B"/>
    <w:rsid w:val="00BF7A03"/>
    <w:rsid w:val="00C02D78"/>
    <w:rsid w:val="00C0538F"/>
    <w:rsid w:val="00C079E6"/>
    <w:rsid w:val="00C12172"/>
    <w:rsid w:val="00C223F6"/>
    <w:rsid w:val="00C2453B"/>
    <w:rsid w:val="00C25142"/>
    <w:rsid w:val="00C3023F"/>
    <w:rsid w:val="00C331CC"/>
    <w:rsid w:val="00C3383F"/>
    <w:rsid w:val="00C373EC"/>
    <w:rsid w:val="00C37DBA"/>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115D"/>
    <w:rsid w:val="00C82152"/>
    <w:rsid w:val="00C87B05"/>
    <w:rsid w:val="00C90421"/>
    <w:rsid w:val="00C94199"/>
    <w:rsid w:val="00C94CD7"/>
    <w:rsid w:val="00C96337"/>
    <w:rsid w:val="00C9640A"/>
    <w:rsid w:val="00C97612"/>
    <w:rsid w:val="00CA572E"/>
    <w:rsid w:val="00CA607C"/>
    <w:rsid w:val="00CB0E1A"/>
    <w:rsid w:val="00CB1780"/>
    <w:rsid w:val="00CB2C3A"/>
    <w:rsid w:val="00CB5983"/>
    <w:rsid w:val="00CB5B9B"/>
    <w:rsid w:val="00CB7783"/>
    <w:rsid w:val="00CC25D1"/>
    <w:rsid w:val="00CC26E6"/>
    <w:rsid w:val="00CC4426"/>
    <w:rsid w:val="00CC576E"/>
    <w:rsid w:val="00CD1898"/>
    <w:rsid w:val="00CD19E5"/>
    <w:rsid w:val="00CD4127"/>
    <w:rsid w:val="00CD50FA"/>
    <w:rsid w:val="00CE0184"/>
    <w:rsid w:val="00CE1A05"/>
    <w:rsid w:val="00CE3A17"/>
    <w:rsid w:val="00CE4E05"/>
    <w:rsid w:val="00CE59EA"/>
    <w:rsid w:val="00CE7CB1"/>
    <w:rsid w:val="00CF1C19"/>
    <w:rsid w:val="00CF479A"/>
    <w:rsid w:val="00CF4CA4"/>
    <w:rsid w:val="00D013EB"/>
    <w:rsid w:val="00D0326A"/>
    <w:rsid w:val="00D04ED5"/>
    <w:rsid w:val="00D057C3"/>
    <w:rsid w:val="00D058E5"/>
    <w:rsid w:val="00D05F37"/>
    <w:rsid w:val="00D137E8"/>
    <w:rsid w:val="00D13E60"/>
    <w:rsid w:val="00D13F4E"/>
    <w:rsid w:val="00D14C8D"/>
    <w:rsid w:val="00D15DEA"/>
    <w:rsid w:val="00D170A9"/>
    <w:rsid w:val="00D20571"/>
    <w:rsid w:val="00D21F17"/>
    <w:rsid w:val="00D2288E"/>
    <w:rsid w:val="00D24700"/>
    <w:rsid w:val="00D27834"/>
    <w:rsid w:val="00D333E4"/>
    <w:rsid w:val="00D34875"/>
    <w:rsid w:val="00D4695A"/>
    <w:rsid w:val="00D477A9"/>
    <w:rsid w:val="00D5144E"/>
    <w:rsid w:val="00D51B06"/>
    <w:rsid w:val="00D52AB7"/>
    <w:rsid w:val="00D54486"/>
    <w:rsid w:val="00D55D4F"/>
    <w:rsid w:val="00D62415"/>
    <w:rsid w:val="00D62CAA"/>
    <w:rsid w:val="00D62FE5"/>
    <w:rsid w:val="00D639B4"/>
    <w:rsid w:val="00D65995"/>
    <w:rsid w:val="00D65A87"/>
    <w:rsid w:val="00D67396"/>
    <w:rsid w:val="00D6744A"/>
    <w:rsid w:val="00D70532"/>
    <w:rsid w:val="00D72A61"/>
    <w:rsid w:val="00D80F82"/>
    <w:rsid w:val="00D82BEB"/>
    <w:rsid w:val="00D83525"/>
    <w:rsid w:val="00D8436E"/>
    <w:rsid w:val="00D87413"/>
    <w:rsid w:val="00D875FF"/>
    <w:rsid w:val="00D901B0"/>
    <w:rsid w:val="00D927DC"/>
    <w:rsid w:val="00D9337A"/>
    <w:rsid w:val="00DB02AF"/>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2C8A"/>
    <w:rsid w:val="00E05A26"/>
    <w:rsid w:val="00E137B3"/>
    <w:rsid w:val="00E16CFA"/>
    <w:rsid w:val="00E20730"/>
    <w:rsid w:val="00E21052"/>
    <w:rsid w:val="00E2286E"/>
    <w:rsid w:val="00E27F82"/>
    <w:rsid w:val="00E302F5"/>
    <w:rsid w:val="00E36FB6"/>
    <w:rsid w:val="00E42C58"/>
    <w:rsid w:val="00E44DBE"/>
    <w:rsid w:val="00E472E9"/>
    <w:rsid w:val="00E50670"/>
    <w:rsid w:val="00E51956"/>
    <w:rsid w:val="00E5391D"/>
    <w:rsid w:val="00E55F85"/>
    <w:rsid w:val="00E601A9"/>
    <w:rsid w:val="00E61A04"/>
    <w:rsid w:val="00E62123"/>
    <w:rsid w:val="00E632AA"/>
    <w:rsid w:val="00E650E7"/>
    <w:rsid w:val="00E65497"/>
    <w:rsid w:val="00E67427"/>
    <w:rsid w:val="00E72A54"/>
    <w:rsid w:val="00E73CB7"/>
    <w:rsid w:val="00E73E6E"/>
    <w:rsid w:val="00E76BE2"/>
    <w:rsid w:val="00E77FCB"/>
    <w:rsid w:val="00E818B8"/>
    <w:rsid w:val="00E854D1"/>
    <w:rsid w:val="00E859B2"/>
    <w:rsid w:val="00E85BA6"/>
    <w:rsid w:val="00E90E9E"/>
    <w:rsid w:val="00E929DB"/>
    <w:rsid w:val="00E95BDD"/>
    <w:rsid w:val="00E97F65"/>
    <w:rsid w:val="00EA2C1E"/>
    <w:rsid w:val="00EA3223"/>
    <w:rsid w:val="00EA51E6"/>
    <w:rsid w:val="00EA55AB"/>
    <w:rsid w:val="00EB6CE8"/>
    <w:rsid w:val="00EC31F8"/>
    <w:rsid w:val="00EC4D96"/>
    <w:rsid w:val="00EC5147"/>
    <w:rsid w:val="00ED1C48"/>
    <w:rsid w:val="00ED4DE7"/>
    <w:rsid w:val="00EE0EC6"/>
    <w:rsid w:val="00EE293C"/>
    <w:rsid w:val="00EE5F0E"/>
    <w:rsid w:val="00EE6004"/>
    <w:rsid w:val="00EF0CB5"/>
    <w:rsid w:val="00EF57EA"/>
    <w:rsid w:val="00EF5CEC"/>
    <w:rsid w:val="00F0210F"/>
    <w:rsid w:val="00F02FD4"/>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1111"/>
    <w:rsid w:val="00F81986"/>
    <w:rsid w:val="00F909AD"/>
    <w:rsid w:val="00F90AB6"/>
    <w:rsid w:val="00F90EF2"/>
    <w:rsid w:val="00F92191"/>
    <w:rsid w:val="00F93766"/>
    <w:rsid w:val="00FA3983"/>
    <w:rsid w:val="00FA65FB"/>
    <w:rsid w:val="00FA6DB5"/>
    <w:rsid w:val="00FC0098"/>
    <w:rsid w:val="00FC534C"/>
    <w:rsid w:val="00FD061B"/>
    <w:rsid w:val="00FD13C4"/>
    <w:rsid w:val="00FD1F08"/>
    <w:rsid w:val="00FD3C86"/>
    <w:rsid w:val="00FD4EA9"/>
    <w:rsid w:val="00FD6FC9"/>
    <w:rsid w:val="00FE039F"/>
    <w:rsid w:val="00FE2996"/>
    <w:rsid w:val="00FE5BE1"/>
    <w:rsid w:val="00FE756A"/>
    <w:rsid w:val="00FF021B"/>
    <w:rsid w:val="00FF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FF237B9-4CE6-49E6-9884-75D1561D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16B7-74BF-442F-8E09-C034582F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3271</Words>
  <Characters>18650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21878</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A. Boren</cp:lastModifiedBy>
  <cp:revision>2</cp:revision>
  <cp:lastPrinted>2013-11-25T23:07:00Z</cp:lastPrinted>
  <dcterms:created xsi:type="dcterms:W3CDTF">2018-11-20T15:20:00Z</dcterms:created>
  <dcterms:modified xsi:type="dcterms:W3CDTF">2018-11-20T15:20:00Z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