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0B03" w14:paraId="49CA2C0F" w14:textId="77777777" w:rsidTr="00A74BCF">
        <w:tc>
          <w:tcPr>
            <w:tcW w:w="1620" w:type="dxa"/>
            <w:tcBorders>
              <w:bottom w:val="single" w:sz="4" w:space="0" w:color="auto"/>
            </w:tcBorders>
            <w:shd w:val="clear" w:color="auto" w:fill="FFFFFF"/>
            <w:vAlign w:val="center"/>
          </w:tcPr>
          <w:p w14:paraId="72A9FD23" w14:textId="77777777" w:rsidR="00060B03" w:rsidRDefault="00060B03" w:rsidP="00A74BCF">
            <w:pPr>
              <w:pStyle w:val="Header"/>
              <w:spacing w:before="120" w:after="120"/>
            </w:pPr>
            <w:r>
              <w:t>NPRR Number</w:t>
            </w:r>
          </w:p>
        </w:tc>
        <w:tc>
          <w:tcPr>
            <w:tcW w:w="1260" w:type="dxa"/>
            <w:tcBorders>
              <w:bottom w:val="single" w:sz="4" w:space="0" w:color="auto"/>
            </w:tcBorders>
            <w:vAlign w:val="center"/>
          </w:tcPr>
          <w:p w14:paraId="7E6120F2" w14:textId="77777777" w:rsidR="00060B03" w:rsidRDefault="00A91EC8" w:rsidP="00A74BCF">
            <w:pPr>
              <w:pStyle w:val="Header"/>
              <w:spacing w:before="120" w:after="120"/>
              <w:jc w:val="center"/>
            </w:pPr>
            <w:hyperlink r:id="rId8" w:history="1">
              <w:r w:rsidR="00060B03" w:rsidRPr="00394212">
                <w:rPr>
                  <w:rStyle w:val="Hyperlink"/>
                </w:rPr>
                <w:t>897</w:t>
              </w:r>
            </w:hyperlink>
          </w:p>
        </w:tc>
        <w:tc>
          <w:tcPr>
            <w:tcW w:w="900" w:type="dxa"/>
            <w:tcBorders>
              <w:bottom w:val="single" w:sz="4" w:space="0" w:color="auto"/>
            </w:tcBorders>
            <w:shd w:val="clear" w:color="auto" w:fill="FFFFFF"/>
            <w:vAlign w:val="center"/>
          </w:tcPr>
          <w:p w14:paraId="6F39E038" w14:textId="77777777" w:rsidR="00060B03" w:rsidRDefault="00060B03" w:rsidP="00A74BCF">
            <w:pPr>
              <w:pStyle w:val="Header"/>
              <w:spacing w:before="120" w:after="120"/>
            </w:pPr>
            <w:r>
              <w:t>NPRR Title</w:t>
            </w:r>
          </w:p>
        </w:tc>
        <w:tc>
          <w:tcPr>
            <w:tcW w:w="6660" w:type="dxa"/>
            <w:tcBorders>
              <w:bottom w:val="single" w:sz="4" w:space="0" w:color="auto"/>
            </w:tcBorders>
            <w:vAlign w:val="center"/>
          </w:tcPr>
          <w:p w14:paraId="1A5BAB5F" w14:textId="77777777" w:rsidR="00060B03" w:rsidRDefault="00060B03" w:rsidP="00A74BCF">
            <w:pPr>
              <w:pStyle w:val="Header"/>
              <w:spacing w:before="120" w:after="120"/>
            </w:pPr>
            <w:r>
              <w:t>Adjustments to Black Start Service (BSS) Procurement Timeline and Testing</w:t>
            </w:r>
          </w:p>
        </w:tc>
      </w:tr>
      <w:tr w:rsidR="00060B03" w:rsidRPr="00E01925" w14:paraId="5905BD4A" w14:textId="77777777" w:rsidTr="00A74BCF">
        <w:trPr>
          <w:trHeight w:val="518"/>
        </w:trPr>
        <w:tc>
          <w:tcPr>
            <w:tcW w:w="2880" w:type="dxa"/>
            <w:gridSpan w:val="2"/>
            <w:shd w:val="clear" w:color="auto" w:fill="FFFFFF"/>
            <w:vAlign w:val="center"/>
          </w:tcPr>
          <w:p w14:paraId="6C091F67" w14:textId="77777777" w:rsidR="00060B03" w:rsidRPr="00E01925" w:rsidRDefault="00060B03" w:rsidP="00A74BC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5069819" w14:textId="31B288FD" w:rsidR="00060B03" w:rsidRPr="00E01925" w:rsidRDefault="00060B03" w:rsidP="00A74BCF">
            <w:pPr>
              <w:pStyle w:val="NormalArial"/>
              <w:spacing w:before="120" w:after="120"/>
            </w:pPr>
            <w:r>
              <w:t>October</w:t>
            </w:r>
            <w:r w:rsidR="0065113C">
              <w:t xml:space="preserve"> 18</w:t>
            </w:r>
            <w:r>
              <w:t>, 2018</w:t>
            </w:r>
          </w:p>
        </w:tc>
      </w:tr>
      <w:tr w:rsidR="00060B03" w:rsidRPr="00E01925" w14:paraId="00EC9B17" w14:textId="77777777" w:rsidTr="00A74BCF">
        <w:trPr>
          <w:trHeight w:val="518"/>
        </w:trPr>
        <w:tc>
          <w:tcPr>
            <w:tcW w:w="2880" w:type="dxa"/>
            <w:gridSpan w:val="2"/>
            <w:shd w:val="clear" w:color="auto" w:fill="FFFFFF"/>
            <w:vAlign w:val="center"/>
          </w:tcPr>
          <w:p w14:paraId="4C3BA14A" w14:textId="77777777" w:rsidR="00060B03" w:rsidRPr="00E01925" w:rsidRDefault="00060B03" w:rsidP="00A74BCF">
            <w:pPr>
              <w:pStyle w:val="Header"/>
              <w:spacing w:before="120" w:after="120"/>
              <w:rPr>
                <w:bCs w:val="0"/>
              </w:rPr>
            </w:pPr>
            <w:r>
              <w:rPr>
                <w:bCs w:val="0"/>
              </w:rPr>
              <w:t>Action</w:t>
            </w:r>
          </w:p>
        </w:tc>
        <w:tc>
          <w:tcPr>
            <w:tcW w:w="7560" w:type="dxa"/>
            <w:gridSpan w:val="2"/>
            <w:vAlign w:val="center"/>
          </w:tcPr>
          <w:p w14:paraId="26A772D2" w14:textId="718A9503" w:rsidR="00060B03" w:rsidRDefault="00060B03" w:rsidP="00A74BCF">
            <w:pPr>
              <w:pStyle w:val="NormalArial"/>
              <w:spacing w:before="120" w:after="120"/>
            </w:pPr>
            <w:r>
              <w:t>Recommended Approval</w:t>
            </w:r>
          </w:p>
        </w:tc>
      </w:tr>
      <w:tr w:rsidR="00060B03" w:rsidRPr="00E01925" w14:paraId="3A839254" w14:textId="77777777" w:rsidTr="00A74BCF">
        <w:trPr>
          <w:trHeight w:val="518"/>
        </w:trPr>
        <w:tc>
          <w:tcPr>
            <w:tcW w:w="2880" w:type="dxa"/>
            <w:gridSpan w:val="2"/>
            <w:shd w:val="clear" w:color="auto" w:fill="FFFFFF"/>
            <w:vAlign w:val="center"/>
          </w:tcPr>
          <w:p w14:paraId="100668B2" w14:textId="77777777" w:rsidR="00060B03" w:rsidRPr="00E01925" w:rsidRDefault="00060B03" w:rsidP="00A74BCF">
            <w:pPr>
              <w:pStyle w:val="Header"/>
              <w:spacing w:before="120" w:after="120"/>
              <w:rPr>
                <w:bCs w:val="0"/>
              </w:rPr>
            </w:pPr>
            <w:r>
              <w:rPr>
                <w:bCs w:val="0"/>
              </w:rPr>
              <w:t>Timeline</w:t>
            </w:r>
          </w:p>
        </w:tc>
        <w:tc>
          <w:tcPr>
            <w:tcW w:w="7560" w:type="dxa"/>
            <w:gridSpan w:val="2"/>
            <w:vAlign w:val="center"/>
          </w:tcPr>
          <w:p w14:paraId="60EB3600" w14:textId="77777777" w:rsidR="00060B03" w:rsidRDefault="00060B03" w:rsidP="00A74BCF">
            <w:pPr>
              <w:pStyle w:val="NormalArial"/>
              <w:spacing w:before="120" w:after="120"/>
            </w:pPr>
            <w:r>
              <w:t>Normal</w:t>
            </w:r>
          </w:p>
        </w:tc>
      </w:tr>
      <w:tr w:rsidR="00060B03" w:rsidRPr="00E01925" w14:paraId="0F977F6D" w14:textId="77777777" w:rsidTr="00A74BCF">
        <w:trPr>
          <w:trHeight w:val="656"/>
        </w:trPr>
        <w:tc>
          <w:tcPr>
            <w:tcW w:w="2880" w:type="dxa"/>
            <w:gridSpan w:val="2"/>
            <w:shd w:val="clear" w:color="auto" w:fill="FFFFFF"/>
            <w:vAlign w:val="center"/>
          </w:tcPr>
          <w:p w14:paraId="64916719" w14:textId="77777777" w:rsidR="00060B03" w:rsidRPr="00E01925" w:rsidRDefault="00060B03" w:rsidP="00A74BCF">
            <w:pPr>
              <w:pStyle w:val="Header"/>
              <w:rPr>
                <w:bCs w:val="0"/>
              </w:rPr>
            </w:pPr>
            <w:r>
              <w:rPr>
                <w:bCs w:val="0"/>
              </w:rPr>
              <w:t>Proposed Effective Date</w:t>
            </w:r>
          </w:p>
        </w:tc>
        <w:tc>
          <w:tcPr>
            <w:tcW w:w="7560" w:type="dxa"/>
            <w:gridSpan w:val="2"/>
            <w:vAlign w:val="center"/>
          </w:tcPr>
          <w:p w14:paraId="392D07F8" w14:textId="77777777" w:rsidR="00060B03" w:rsidRDefault="00060B03" w:rsidP="00A74BCF">
            <w:pPr>
              <w:pStyle w:val="NormalArial"/>
              <w:spacing w:before="120" w:after="120"/>
            </w:pPr>
            <w:r>
              <w:t>To be determined</w:t>
            </w:r>
          </w:p>
        </w:tc>
      </w:tr>
      <w:tr w:rsidR="00060B03" w:rsidRPr="00E01925" w14:paraId="6415E44B" w14:textId="77777777" w:rsidTr="00A74BCF">
        <w:trPr>
          <w:trHeight w:val="518"/>
        </w:trPr>
        <w:tc>
          <w:tcPr>
            <w:tcW w:w="2880" w:type="dxa"/>
            <w:gridSpan w:val="2"/>
            <w:shd w:val="clear" w:color="auto" w:fill="FFFFFF"/>
            <w:vAlign w:val="center"/>
          </w:tcPr>
          <w:p w14:paraId="42003344" w14:textId="77777777" w:rsidR="00060B03" w:rsidRPr="00E01925" w:rsidRDefault="00060B03" w:rsidP="00A74BCF">
            <w:pPr>
              <w:pStyle w:val="Header"/>
              <w:rPr>
                <w:bCs w:val="0"/>
              </w:rPr>
            </w:pPr>
            <w:r>
              <w:rPr>
                <w:bCs w:val="0"/>
              </w:rPr>
              <w:t>Priority and Rank Assigned</w:t>
            </w:r>
          </w:p>
        </w:tc>
        <w:tc>
          <w:tcPr>
            <w:tcW w:w="7560" w:type="dxa"/>
            <w:gridSpan w:val="2"/>
            <w:vAlign w:val="center"/>
          </w:tcPr>
          <w:p w14:paraId="1CBB9A29" w14:textId="77777777" w:rsidR="00060B03" w:rsidRDefault="00060B03" w:rsidP="00A74BCF">
            <w:pPr>
              <w:pStyle w:val="NormalArial"/>
              <w:spacing w:before="120" w:after="120"/>
            </w:pPr>
            <w:r>
              <w:t>To be determined</w:t>
            </w:r>
          </w:p>
        </w:tc>
      </w:tr>
      <w:tr w:rsidR="00060B03" w14:paraId="0BEE8096" w14:textId="77777777" w:rsidTr="00A74BCF">
        <w:trPr>
          <w:trHeight w:val="1304"/>
        </w:trPr>
        <w:tc>
          <w:tcPr>
            <w:tcW w:w="2880" w:type="dxa"/>
            <w:gridSpan w:val="2"/>
            <w:tcBorders>
              <w:top w:val="single" w:sz="4" w:space="0" w:color="auto"/>
              <w:bottom w:val="single" w:sz="4" w:space="0" w:color="auto"/>
            </w:tcBorders>
            <w:shd w:val="clear" w:color="auto" w:fill="FFFFFF"/>
            <w:vAlign w:val="center"/>
          </w:tcPr>
          <w:p w14:paraId="36E40370" w14:textId="77777777" w:rsidR="00060B03" w:rsidRDefault="00060B03" w:rsidP="00A74BCF">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6464B2A2" w14:textId="77777777" w:rsidR="00060B03" w:rsidRDefault="00060B03" w:rsidP="00A74BCF">
            <w:pPr>
              <w:pStyle w:val="NormalArial"/>
            </w:pPr>
            <w:r>
              <w:t>3.14.2, Black Start</w:t>
            </w:r>
          </w:p>
          <w:p w14:paraId="0625CD9E" w14:textId="77777777" w:rsidR="00060B03" w:rsidRDefault="00060B03" w:rsidP="00A74BCF">
            <w:pPr>
              <w:pStyle w:val="NormalArial"/>
            </w:pPr>
            <w:r>
              <w:t xml:space="preserve">8.1.1.2.1.5, System Black Start Capability Qualification and Testing </w:t>
            </w:r>
          </w:p>
          <w:p w14:paraId="734DD4ED" w14:textId="77777777" w:rsidR="00060B03" w:rsidRPr="00FB509B" w:rsidRDefault="00060B03" w:rsidP="00A74BCF">
            <w:pPr>
              <w:pStyle w:val="NormalArial"/>
            </w:pPr>
            <w:r>
              <w:t>Section 22, Attachment M, Generation Resource Disclosure Regarding Bids for Black Start Service (new)</w:t>
            </w:r>
          </w:p>
        </w:tc>
      </w:tr>
      <w:tr w:rsidR="00060B03" w14:paraId="0C14C839" w14:textId="77777777" w:rsidTr="00A74BCF">
        <w:trPr>
          <w:trHeight w:val="518"/>
        </w:trPr>
        <w:tc>
          <w:tcPr>
            <w:tcW w:w="2880" w:type="dxa"/>
            <w:gridSpan w:val="2"/>
            <w:tcBorders>
              <w:bottom w:val="single" w:sz="4" w:space="0" w:color="auto"/>
            </w:tcBorders>
            <w:shd w:val="clear" w:color="auto" w:fill="FFFFFF"/>
            <w:vAlign w:val="center"/>
          </w:tcPr>
          <w:p w14:paraId="57C7B0F7" w14:textId="77777777" w:rsidR="00060B03" w:rsidRDefault="00060B03" w:rsidP="00A74BC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2DCCF98" w14:textId="77777777" w:rsidR="00060B03" w:rsidRPr="00FB509B" w:rsidRDefault="00060B03" w:rsidP="00A74BCF">
            <w:pPr>
              <w:pStyle w:val="NormalArial"/>
              <w:spacing w:before="120" w:after="120"/>
            </w:pPr>
            <w:r>
              <w:t>None</w:t>
            </w:r>
          </w:p>
        </w:tc>
      </w:tr>
      <w:tr w:rsidR="00060B03" w14:paraId="4B8497DB" w14:textId="77777777" w:rsidTr="00A74BCF">
        <w:trPr>
          <w:trHeight w:val="518"/>
        </w:trPr>
        <w:tc>
          <w:tcPr>
            <w:tcW w:w="2880" w:type="dxa"/>
            <w:gridSpan w:val="2"/>
            <w:tcBorders>
              <w:bottom w:val="single" w:sz="4" w:space="0" w:color="auto"/>
            </w:tcBorders>
            <w:shd w:val="clear" w:color="auto" w:fill="FFFFFF"/>
            <w:vAlign w:val="center"/>
          </w:tcPr>
          <w:p w14:paraId="1451E98F" w14:textId="77777777" w:rsidR="00060B03" w:rsidRDefault="00060B03" w:rsidP="00A74BCF">
            <w:pPr>
              <w:pStyle w:val="Header"/>
              <w:spacing w:before="120" w:after="120"/>
            </w:pPr>
            <w:r>
              <w:t>Revision Description</w:t>
            </w:r>
          </w:p>
        </w:tc>
        <w:tc>
          <w:tcPr>
            <w:tcW w:w="7560" w:type="dxa"/>
            <w:gridSpan w:val="2"/>
            <w:tcBorders>
              <w:bottom w:val="single" w:sz="4" w:space="0" w:color="auto"/>
            </w:tcBorders>
            <w:vAlign w:val="center"/>
          </w:tcPr>
          <w:p w14:paraId="2579C4EE" w14:textId="77777777" w:rsidR="00060B03" w:rsidRPr="00FB509B" w:rsidRDefault="00060B03" w:rsidP="00A74BCF">
            <w:pPr>
              <w:pStyle w:val="NormalArial"/>
              <w:spacing w:before="120" w:after="120"/>
            </w:pPr>
            <w:r>
              <w:t>This Nodal Protocol Revision Request (NPRR) adjusts the timeline for the Black Start Service (BSS) procurement and testing process, adds a weather lim</w:t>
            </w:r>
            <w:r w:rsidRPr="00256CC1">
              <w:t>itation disclosure form, and aligns the Load</w:t>
            </w:r>
            <w:r>
              <w:t>-</w:t>
            </w:r>
            <w:r w:rsidRPr="00256CC1">
              <w:t>Carrying Test procedu</w:t>
            </w:r>
            <w:r>
              <w:t xml:space="preserve">re with actual practice.  </w:t>
            </w:r>
          </w:p>
        </w:tc>
      </w:tr>
      <w:tr w:rsidR="00060B03" w14:paraId="0BE5DF2A" w14:textId="77777777" w:rsidTr="00A74BCF">
        <w:trPr>
          <w:trHeight w:val="518"/>
        </w:trPr>
        <w:tc>
          <w:tcPr>
            <w:tcW w:w="2880" w:type="dxa"/>
            <w:gridSpan w:val="2"/>
            <w:shd w:val="clear" w:color="auto" w:fill="FFFFFF"/>
            <w:vAlign w:val="center"/>
          </w:tcPr>
          <w:p w14:paraId="38C28BA5" w14:textId="77777777" w:rsidR="00060B03" w:rsidRDefault="00060B03" w:rsidP="00A74BCF">
            <w:pPr>
              <w:pStyle w:val="Header"/>
            </w:pPr>
            <w:r>
              <w:t>Reason for Revision</w:t>
            </w:r>
          </w:p>
        </w:tc>
        <w:tc>
          <w:tcPr>
            <w:tcW w:w="7560" w:type="dxa"/>
            <w:gridSpan w:val="2"/>
            <w:vAlign w:val="center"/>
          </w:tcPr>
          <w:p w14:paraId="1A73FFAD" w14:textId="77777777" w:rsidR="00060B03" w:rsidRDefault="00060B03" w:rsidP="00A74BCF">
            <w:pPr>
              <w:pStyle w:val="NormalArial"/>
              <w:spacing w:before="120"/>
              <w:rPr>
                <w:rFonts w:cs="Arial"/>
                <w:color w:val="000000"/>
              </w:rPr>
            </w:pPr>
            <w:r w:rsidRPr="006629C8">
              <w:object w:dxaOrig="225" w:dyaOrig="225" w14:anchorId="71D34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75pt;height:15pt" o:ole="">
                  <v:imagedata r:id="rId9" o:title=""/>
                </v:shape>
                <w:control r:id="rId10" w:name="TextBox11" w:shapeid="_x0000_i1027"/>
              </w:object>
            </w:r>
            <w:r w:rsidRPr="006629C8">
              <w:t xml:space="preserve">  </w:t>
            </w:r>
            <w:r>
              <w:rPr>
                <w:rFonts w:cs="Arial"/>
                <w:color w:val="000000"/>
              </w:rPr>
              <w:t>Addresses current operational issues.</w:t>
            </w:r>
          </w:p>
          <w:p w14:paraId="6F24554E" w14:textId="77777777" w:rsidR="00060B03" w:rsidRDefault="00060B03" w:rsidP="00A74BCF">
            <w:pPr>
              <w:pStyle w:val="NormalArial"/>
              <w:tabs>
                <w:tab w:val="left" w:pos="432"/>
              </w:tabs>
              <w:spacing w:before="120"/>
              <w:ind w:left="432" w:hanging="432"/>
              <w:rPr>
                <w:iCs/>
                <w:kern w:val="24"/>
              </w:rPr>
            </w:pPr>
            <w:r w:rsidRPr="00396765">
              <w:rPr>
                <w:noProof/>
              </w:rPr>
              <w:drawing>
                <wp:inline distT="0" distB="0" distL="0" distR="0" wp14:anchorId="51B2CE3A" wp14:editId="539E65B4">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5FE979C9" w14:textId="77777777" w:rsidR="00060B03" w:rsidRDefault="00060B03" w:rsidP="00A74BCF">
            <w:pPr>
              <w:pStyle w:val="NormalArial"/>
              <w:spacing w:before="120"/>
              <w:rPr>
                <w:iCs/>
                <w:kern w:val="24"/>
              </w:rPr>
            </w:pPr>
            <w:r w:rsidRPr="00396765">
              <w:rPr>
                <w:noProof/>
              </w:rPr>
              <w:drawing>
                <wp:inline distT="0" distB="0" distL="0" distR="0" wp14:anchorId="7EB09409" wp14:editId="572C21D1">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iCs/>
                <w:kern w:val="24"/>
              </w:rPr>
              <w:t>Market efficiencies or enhancements</w:t>
            </w:r>
          </w:p>
          <w:p w14:paraId="1AF1F5F4" w14:textId="77777777" w:rsidR="00060B03" w:rsidRDefault="00060B03" w:rsidP="00A74BCF">
            <w:pPr>
              <w:pStyle w:val="NormalArial"/>
              <w:spacing w:before="120"/>
              <w:rPr>
                <w:iCs/>
                <w:kern w:val="24"/>
              </w:rPr>
            </w:pPr>
            <w:r w:rsidRPr="00396765">
              <w:rPr>
                <w:noProof/>
              </w:rPr>
              <w:drawing>
                <wp:inline distT="0" distB="0" distL="0" distR="0" wp14:anchorId="531A3534" wp14:editId="2F77E369">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iCs/>
                <w:kern w:val="24"/>
              </w:rPr>
              <w:t>Administrative</w:t>
            </w:r>
          </w:p>
          <w:p w14:paraId="4F7554A0" w14:textId="77777777" w:rsidR="00060B03" w:rsidRDefault="00060B03" w:rsidP="00A74BCF">
            <w:pPr>
              <w:pStyle w:val="NormalArial"/>
              <w:spacing w:before="120"/>
              <w:rPr>
                <w:iCs/>
                <w:kern w:val="24"/>
              </w:rPr>
            </w:pPr>
            <w:r w:rsidRPr="00396765">
              <w:rPr>
                <w:noProof/>
              </w:rPr>
              <w:drawing>
                <wp:inline distT="0" distB="0" distL="0" distR="0" wp14:anchorId="255BEC9E" wp14:editId="52912916">
                  <wp:extent cx="200025" cy="190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iCs/>
                <w:kern w:val="24"/>
              </w:rPr>
              <w:t>Regulatory requirements</w:t>
            </w:r>
          </w:p>
          <w:p w14:paraId="633C66CC" w14:textId="77777777" w:rsidR="00060B03" w:rsidRPr="00CD242D" w:rsidRDefault="00060B03" w:rsidP="00A74BCF">
            <w:pPr>
              <w:pStyle w:val="NormalArial"/>
              <w:spacing w:before="120"/>
              <w:rPr>
                <w:rFonts w:cs="Arial"/>
                <w:color w:val="000000"/>
              </w:rPr>
            </w:pPr>
            <w:r w:rsidRPr="00396765">
              <w:rPr>
                <w:noProof/>
              </w:rPr>
              <w:drawing>
                <wp:inline distT="0" distB="0" distL="0" distR="0" wp14:anchorId="25E219F8" wp14:editId="6E0B04E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sidRPr="00CD242D">
              <w:rPr>
                <w:rFonts w:cs="Arial"/>
                <w:color w:val="000000"/>
              </w:rPr>
              <w:t>Other:  (explain)</w:t>
            </w:r>
          </w:p>
          <w:p w14:paraId="1F4096CC" w14:textId="77777777" w:rsidR="00060B03" w:rsidRPr="001313B4" w:rsidRDefault="00060B03" w:rsidP="00A74BCF">
            <w:pPr>
              <w:pStyle w:val="NormalArial"/>
              <w:spacing w:after="120"/>
              <w:rPr>
                <w:iCs/>
                <w:kern w:val="24"/>
              </w:rPr>
            </w:pPr>
            <w:r w:rsidRPr="00CD242D">
              <w:rPr>
                <w:i/>
                <w:sz w:val="20"/>
                <w:szCs w:val="20"/>
              </w:rPr>
              <w:t>(please select all that apply)</w:t>
            </w:r>
          </w:p>
        </w:tc>
      </w:tr>
      <w:tr w:rsidR="00060B03" w14:paraId="16EF3ABD" w14:textId="77777777" w:rsidTr="00A74BCF">
        <w:trPr>
          <w:trHeight w:val="518"/>
        </w:trPr>
        <w:tc>
          <w:tcPr>
            <w:tcW w:w="2880" w:type="dxa"/>
            <w:gridSpan w:val="2"/>
            <w:shd w:val="clear" w:color="auto" w:fill="FFFFFF"/>
            <w:vAlign w:val="center"/>
          </w:tcPr>
          <w:p w14:paraId="0CAEF393" w14:textId="77777777" w:rsidR="00060B03" w:rsidRDefault="00060B03" w:rsidP="00A74BCF">
            <w:pPr>
              <w:pStyle w:val="Header"/>
              <w:spacing w:before="120" w:after="120"/>
            </w:pPr>
            <w:r>
              <w:t>Business Case</w:t>
            </w:r>
          </w:p>
        </w:tc>
        <w:tc>
          <w:tcPr>
            <w:tcW w:w="7560" w:type="dxa"/>
            <w:gridSpan w:val="2"/>
            <w:vAlign w:val="center"/>
          </w:tcPr>
          <w:p w14:paraId="2EC3136A" w14:textId="77777777" w:rsidR="00060B03" w:rsidRDefault="00060B03" w:rsidP="00A74BCF">
            <w:pPr>
              <w:pStyle w:val="NormalArial"/>
              <w:spacing w:before="120" w:after="120"/>
              <w:rPr>
                <w:iCs/>
                <w:kern w:val="24"/>
              </w:rPr>
            </w:pPr>
            <w:r>
              <w:rPr>
                <w:iCs/>
                <w:kern w:val="24"/>
              </w:rPr>
              <w:t xml:space="preserve">Adjusting the BSS bid due date allows more time for Transmission Service Providers (TSPs) to develop Black Start plans after the Black Start Resources have been tested and qualified.  This is especially important for first-time bid winners in the Black Start procurement process. </w:t>
            </w:r>
          </w:p>
          <w:p w14:paraId="0CCC8827" w14:textId="77777777" w:rsidR="00060B03" w:rsidRDefault="00060B03" w:rsidP="00A74BCF">
            <w:pPr>
              <w:pStyle w:val="NormalArial"/>
              <w:spacing w:before="120" w:after="120"/>
              <w:rPr>
                <w:iCs/>
                <w:kern w:val="24"/>
              </w:rPr>
            </w:pPr>
            <w:r>
              <w:rPr>
                <w:iCs/>
                <w:kern w:val="24"/>
              </w:rPr>
              <w:lastRenderedPageBreak/>
              <w:t xml:space="preserve">The date adjustment moves the Black Start Resource test completion date forward, allowing for Black Start Resource qualification testing to be completed first, confirming capability of the Black Start Resources, prior to the development of the Black Start plan.  In current language, the Black Start plan due date is earlier than the Black Start Resource qualification testing due date. </w:t>
            </w:r>
          </w:p>
          <w:p w14:paraId="1D8FEDF4" w14:textId="77777777" w:rsidR="00060B03" w:rsidRDefault="00060B03" w:rsidP="00A74BCF">
            <w:pPr>
              <w:pStyle w:val="NormalArial"/>
              <w:spacing w:before="120" w:after="120"/>
              <w:rPr>
                <w:iCs/>
                <w:kern w:val="24"/>
              </w:rPr>
            </w:pPr>
            <w:r>
              <w:rPr>
                <w:iCs/>
                <w:kern w:val="24"/>
              </w:rPr>
              <w:t xml:space="preserve">This NPRR also adds a weather related limitation disclosure providing a template for Resources bidding for BSS to disclose any limitation that could affect the Resource’s ability to provide BSS.  </w:t>
            </w:r>
          </w:p>
          <w:p w14:paraId="35A85C71" w14:textId="77777777" w:rsidR="00060B03" w:rsidRPr="00625E5D" w:rsidRDefault="00060B03" w:rsidP="00A74BCF">
            <w:pPr>
              <w:pStyle w:val="NormalArial"/>
              <w:spacing w:before="120" w:after="120"/>
              <w:rPr>
                <w:iCs/>
                <w:kern w:val="24"/>
              </w:rPr>
            </w:pPr>
            <w:r>
              <w:rPr>
                <w:iCs/>
                <w:kern w:val="24"/>
              </w:rPr>
              <w:t>Additionally, the language describing the Load-</w:t>
            </w:r>
            <w:r w:rsidRPr="00256CC1">
              <w:rPr>
                <w:iCs/>
                <w:kern w:val="24"/>
              </w:rPr>
              <w:t>Carrying Test</w:t>
            </w:r>
            <w:r>
              <w:rPr>
                <w:iCs/>
                <w:kern w:val="24"/>
              </w:rPr>
              <w:t xml:space="preserve"> is adjusted to better align with actual test practice.</w:t>
            </w:r>
          </w:p>
        </w:tc>
      </w:tr>
      <w:tr w:rsidR="00060B03" w14:paraId="7357D3F1" w14:textId="77777777" w:rsidTr="00A74BCF">
        <w:trPr>
          <w:trHeight w:val="518"/>
        </w:trPr>
        <w:tc>
          <w:tcPr>
            <w:tcW w:w="2880" w:type="dxa"/>
            <w:gridSpan w:val="2"/>
            <w:shd w:val="clear" w:color="auto" w:fill="FFFFFF"/>
            <w:vAlign w:val="center"/>
          </w:tcPr>
          <w:p w14:paraId="72AD1669" w14:textId="77777777" w:rsidR="00060B03" w:rsidRDefault="00060B03" w:rsidP="00A74BCF">
            <w:pPr>
              <w:pStyle w:val="Header"/>
              <w:spacing w:before="120" w:after="120"/>
            </w:pPr>
            <w:r>
              <w:lastRenderedPageBreak/>
              <w:t>Credit Work Group</w:t>
            </w:r>
          </w:p>
        </w:tc>
        <w:tc>
          <w:tcPr>
            <w:tcW w:w="7560" w:type="dxa"/>
            <w:gridSpan w:val="2"/>
            <w:vAlign w:val="center"/>
          </w:tcPr>
          <w:p w14:paraId="7541AB5C" w14:textId="77777777" w:rsidR="00060B03" w:rsidRDefault="00060B03" w:rsidP="00A74BCF">
            <w:pPr>
              <w:pStyle w:val="NormalArial"/>
              <w:spacing w:before="120" w:after="120"/>
              <w:rPr>
                <w:iCs/>
                <w:kern w:val="24"/>
              </w:rPr>
            </w:pPr>
            <w:r>
              <w:rPr>
                <w:iCs/>
                <w:kern w:val="24"/>
              </w:rPr>
              <w:t>To be determined</w:t>
            </w:r>
          </w:p>
        </w:tc>
      </w:tr>
      <w:tr w:rsidR="00060B03" w14:paraId="59DC2192" w14:textId="77777777" w:rsidTr="00A74BCF">
        <w:trPr>
          <w:trHeight w:val="518"/>
        </w:trPr>
        <w:tc>
          <w:tcPr>
            <w:tcW w:w="2880" w:type="dxa"/>
            <w:gridSpan w:val="2"/>
            <w:shd w:val="clear" w:color="auto" w:fill="FFFFFF"/>
            <w:vAlign w:val="center"/>
          </w:tcPr>
          <w:p w14:paraId="0B6AB792" w14:textId="77777777" w:rsidR="00060B03" w:rsidRDefault="00060B03" w:rsidP="00A74BCF">
            <w:pPr>
              <w:pStyle w:val="Header"/>
              <w:spacing w:before="120" w:after="120"/>
            </w:pPr>
            <w:r>
              <w:t>PRS Decision</w:t>
            </w:r>
          </w:p>
        </w:tc>
        <w:tc>
          <w:tcPr>
            <w:tcW w:w="7560" w:type="dxa"/>
            <w:gridSpan w:val="2"/>
            <w:vAlign w:val="center"/>
          </w:tcPr>
          <w:p w14:paraId="181108A0" w14:textId="77777777" w:rsidR="00060B03" w:rsidRDefault="00060B03" w:rsidP="00A74BCF">
            <w:pPr>
              <w:pStyle w:val="NormalArial"/>
              <w:spacing w:before="120" w:after="120"/>
              <w:rPr>
                <w:iCs/>
                <w:kern w:val="24"/>
              </w:rPr>
            </w:pPr>
            <w:r>
              <w:rPr>
                <w:iCs/>
                <w:kern w:val="24"/>
              </w:rPr>
              <w:t>On 9/13/18, PRS voted unanimously to table NPRR897 and refer the issue to ROS.  All Market Segments were present for the vote.</w:t>
            </w:r>
          </w:p>
          <w:p w14:paraId="60849885" w14:textId="5073599D" w:rsidR="00060B03" w:rsidRDefault="00060B03" w:rsidP="005B3327">
            <w:pPr>
              <w:pStyle w:val="NormalArial"/>
              <w:spacing w:before="120" w:after="120"/>
              <w:rPr>
                <w:iCs/>
                <w:kern w:val="24"/>
              </w:rPr>
            </w:pPr>
            <w:r>
              <w:rPr>
                <w:iCs/>
                <w:kern w:val="24"/>
              </w:rPr>
              <w:t xml:space="preserve">On 10/18/18, PRS voted to recommend approval of NPRR897 as amended by the 10/15/18 ROS </w:t>
            </w:r>
            <w:r w:rsidR="00B86409">
              <w:rPr>
                <w:iCs/>
                <w:kern w:val="24"/>
              </w:rPr>
              <w:t>c</w:t>
            </w:r>
            <w:r>
              <w:rPr>
                <w:iCs/>
                <w:kern w:val="24"/>
              </w:rPr>
              <w:t>omments</w:t>
            </w:r>
            <w:r w:rsidR="00492861">
              <w:rPr>
                <w:iCs/>
                <w:kern w:val="24"/>
              </w:rPr>
              <w:t xml:space="preserve"> </w:t>
            </w:r>
            <w:r w:rsidR="00932ACE">
              <w:rPr>
                <w:iCs/>
                <w:kern w:val="24"/>
              </w:rPr>
              <w:t>as revised by PRS</w:t>
            </w:r>
            <w:r>
              <w:rPr>
                <w:iCs/>
                <w:kern w:val="24"/>
              </w:rPr>
              <w:t>.</w:t>
            </w:r>
            <w:r w:rsidR="005B3327">
              <w:rPr>
                <w:iCs/>
                <w:kern w:val="24"/>
              </w:rPr>
              <w:t xml:space="preserve">  There was one abstention from the Municipal (DME) Market Segment.</w:t>
            </w:r>
            <w:r>
              <w:rPr>
                <w:iCs/>
                <w:kern w:val="24"/>
              </w:rPr>
              <w:t xml:space="preserve">  All Market Segments were present for the vote.</w:t>
            </w:r>
          </w:p>
        </w:tc>
      </w:tr>
      <w:tr w:rsidR="00060B03" w14:paraId="663A9DCB" w14:textId="77777777" w:rsidTr="00A74BCF">
        <w:trPr>
          <w:trHeight w:val="518"/>
        </w:trPr>
        <w:tc>
          <w:tcPr>
            <w:tcW w:w="2880" w:type="dxa"/>
            <w:gridSpan w:val="2"/>
            <w:tcBorders>
              <w:bottom w:val="single" w:sz="4" w:space="0" w:color="auto"/>
            </w:tcBorders>
            <w:shd w:val="clear" w:color="auto" w:fill="FFFFFF"/>
            <w:vAlign w:val="center"/>
          </w:tcPr>
          <w:p w14:paraId="6D00D685" w14:textId="77777777" w:rsidR="00060B03" w:rsidRDefault="00060B03" w:rsidP="00A74BCF">
            <w:pPr>
              <w:pStyle w:val="Header"/>
              <w:spacing w:before="120" w:after="120"/>
            </w:pPr>
            <w:r w:rsidRPr="007D37A0">
              <w:t>Summary of PRS Discussion</w:t>
            </w:r>
          </w:p>
        </w:tc>
        <w:tc>
          <w:tcPr>
            <w:tcW w:w="7560" w:type="dxa"/>
            <w:gridSpan w:val="2"/>
            <w:tcBorders>
              <w:bottom w:val="single" w:sz="4" w:space="0" w:color="auto"/>
            </w:tcBorders>
            <w:vAlign w:val="center"/>
          </w:tcPr>
          <w:p w14:paraId="5432AF84" w14:textId="77777777" w:rsidR="00060B03" w:rsidRDefault="00060B03" w:rsidP="00A74BCF">
            <w:pPr>
              <w:pStyle w:val="NormalArial"/>
              <w:spacing w:before="120" w:after="120"/>
              <w:rPr>
                <w:iCs/>
                <w:kern w:val="24"/>
              </w:rPr>
            </w:pPr>
            <w:r>
              <w:rPr>
                <w:iCs/>
                <w:kern w:val="24"/>
              </w:rPr>
              <w:t>On 9/13/18, participants discussed the revised timelines proposed in NPRR897, whether WMS in addition to ROS should review the NPRR, and that it is preferred that language be in place before the next bid cycle.  ERCOT Staff noted that NPRR897 does not revise the bid selection process and poses no market impacts.  Participants also discussed the 9/5/18 STEC comments, the subsequent discussion by the Black Start Working Group (BSWG), and that additional comments to NPRR897 are pending.</w:t>
            </w:r>
          </w:p>
          <w:p w14:paraId="378436E4" w14:textId="77777777" w:rsidR="00060B03" w:rsidRDefault="00060B03" w:rsidP="00A74BCF">
            <w:pPr>
              <w:pStyle w:val="NormalArial"/>
              <w:spacing w:before="120" w:after="120"/>
              <w:rPr>
                <w:iCs/>
                <w:kern w:val="24"/>
              </w:rPr>
            </w:pPr>
            <w:r>
              <w:rPr>
                <w:iCs/>
                <w:kern w:val="24"/>
              </w:rPr>
              <w:t xml:space="preserve">On 10/18/18, </w:t>
            </w:r>
            <w:r w:rsidR="00893DBF">
              <w:rPr>
                <w:iCs/>
                <w:kern w:val="24"/>
              </w:rPr>
              <w:t>participants offered additional language.</w:t>
            </w:r>
          </w:p>
        </w:tc>
      </w:tr>
    </w:tbl>
    <w:p w14:paraId="71C47432" w14:textId="77777777" w:rsidR="00060B03" w:rsidRPr="0030232A" w:rsidRDefault="00060B03" w:rsidP="00060B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0B03" w14:paraId="64F8A3C2" w14:textId="77777777" w:rsidTr="00A74BCF">
        <w:trPr>
          <w:cantSplit/>
          <w:trHeight w:val="432"/>
        </w:trPr>
        <w:tc>
          <w:tcPr>
            <w:tcW w:w="10440" w:type="dxa"/>
            <w:gridSpan w:val="2"/>
            <w:tcBorders>
              <w:top w:val="single" w:sz="4" w:space="0" w:color="auto"/>
            </w:tcBorders>
            <w:shd w:val="clear" w:color="auto" w:fill="FFFFFF"/>
            <w:vAlign w:val="center"/>
          </w:tcPr>
          <w:p w14:paraId="18AAA13F" w14:textId="77777777" w:rsidR="00060B03" w:rsidRDefault="00060B03" w:rsidP="00A74BCF">
            <w:pPr>
              <w:pStyle w:val="Header"/>
              <w:jc w:val="center"/>
            </w:pPr>
            <w:r>
              <w:t>Sponsor</w:t>
            </w:r>
          </w:p>
        </w:tc>
      </w:tr>
      <w:tr w:rsidR="00060B03" w14:paraId="524A10E7" w14:textId="77777777" w:rsidTr="00A74BCF">
        <w:trPr>
          <w:cantSplit/>
          <w:trHeight w:val="432"/>
        </w:trPr>
        <w:tc>
          <w:tcPr>
            <w:tcW w:w="2880" w:type="dxa"/>
            <w:shd w:val="clear" w:color="auto" w:fill="FFFFFF"/>
            <w:vAlign w:val="center"/>
          </w:tcPr>
          <w:p w14:paraId="31AF3A52" w14:textId="77777777" w:rsidR="00060B03" w:rsidRPr="00B93CA0" w:rsidRDefault="00060B03" w:rsidP="00A74BCF">
            <w:pPr>
              <w:pStyle w:val="Header"/>
              <w:rPr>
                <w:bCs w:val="0"/>
              </w:rPr>
            </w:pPr>
            <w:r w:rsidRPr="00B93CA0">
              <w:rPr>
                <w:bCs w:val="0"/>
              </w:rPr>
              <w:t>Name</w:t>
            </w:r>
          </w:p>
        </w:tc>
        <w:tc>
          <w:tcPr>
            <w:tcW w:w="7560" w:type="dxa"/>
            <w:vAlign w:val="center"/>
          </w:tcPr>
          <w:p w14:paraId="2A5D2465" w14:textId="77777777" w:rsidR="00060B03" w:rsidRDefault="00060B03" w:rsidP="00A74BCF">
            <w:pPr>
              <w:pStyle w:val="NormalArial"/>
            </w:pPr>
            <w:r>
              <w:t>Freddy Garcia</w:t>
            </w:r>
          </w:p>
        </w:tc>
      </w:tr>
      <w:tr w:rsidR="00060B03" w14:paraId="5F1F5F6B" w14:textId="77777777" w:rsidTr="00A74BCF">
        <w:trPr>
          <w:cantSplit/>
          <w:trHeight w:val="432"/>
        </w:trPr>
        <w:tc>
          <w:tcPr>
            <w:tcW w:w="2880" w:type="dxa"/>
            <w:shd w:val="clear" w:color="auto" w:fill="FFFFFF"/>
            <w:vAlign w:val="center"/>
          </w:tcPr>
          <w:p w14:paraId="7E77626E" w14:textId="77777777" w:rsidR="00060B03" w:rsidRPr="00B93CA0" w:rsidRDefault="00060B03" w:rsidP="00A74BCF">
            <w:pPr>
              <w:pStyle w:val="Header"/>
              <w:rPr>
                <w:bCs w:val="0"/>
              </w:rPr>
            </w:pPr>
            <w:r w:rsidRPr="00B93CA0">
              <w:rPr>
                <w:bCs w:val="0"/>
              </w:rPr>
              <w:t>E-mail Address</w:t>
            </w:r>
          </w:p>
        </w:tc>
        <w:tc>
          <w:tcPr>
            <w:tcW w:w="7560" w:type="dxa"/>
            <w:vAlign w:val="center"/>
          </w:tcPr>
          <w:p w14:paraId="4508011C" w14:textId="77777777" w:rsidR="00060B03" w:rsidRDefault="00A91EC8" w:rsidP="00A74BCF">
            <w:pPr>
              <w:pStyle w:val="NormalArial"/>
            </w:pPr>
            <w:hyperlink r:id="rId14" w:history="1">
              <w:r w:rsidR="00060B03" w:rsidRPr="00152A94">
                <w:rPr>
                  <w:rStyle w:val="Hyperlink"/>
                </w:rPr>
                <w:t>Freddy.Garcia@ercot.com</w:t>
              </w:r>
            </w:hyperlink>
          </w:p>
        </w:tc>
      </w:tr>
      <w:tr w:rsidR="00060B03" w14:paraId="472586B4" w14:textId="77777777" w:rsidTr="00A74BCF">
        <w:trPr>
          <w:cantSplit/>
          <w:trHeight w:val="432"/>
        </w:trPr>
        <w:tc>
          <w:tcPr>
            <w:tcW w:w="2880" w:type="dxa"/>
            <w:shd w:val="clear" w:color="auto" w:fill="FFFFFF"/>
            <w:vAlign w:val="center"/>
          </w:tcPr>
          <w:p w14:paraId="519C7A51" w14:textId="77777777" w:rsidR="00060B03" w:rsidRPr="00B93CA0" w:rsidRDefault="00060B03" w:rsidP="00A74BCF">
            <w:pPr>
              <w:pStyle w:val="Header"/>
              <w:rPr>
                <w:bCs w:val="0"/>
              </w:rPr>
            </w:pPr>
            <w:r w:rsidRPr="00B93CA0">
              <w:rPr>
                <w:bCs w:val="0"/>
              </w:rPr>
              <w:t>Company</w:t>
            </w:r>
          </w:p>
        </w:tc>
        <w:tc>
          <w:tcPr>
            <w:tcW w:w="7560" w:type="dxa"/>
            <w:vAlign w:val="center"/>
          </w:tcPr>
          <w:p w14:paraId="7B0D4539" w14:textId="77777777" w:rsidR="00060B03" w:rsidRDefault="00060B03" w:rsidP="00A74BCF">
            <w:pPr>
              <w:pStyle w:val="NormalArial"/>
            </w:pPr>
            <w:r>
              <w:t>ERCOT</w:t>
            </w:r>
          </w:p>
        </w:tc>
      </w:tr>
      <w:tr w:rsidR="00060B03" w14:paraId="6365A5C4" w14:textId="77777777" w:rsidTr="00A74BCF">
        <w:trPr>
          <w:cantSplit/>
          <w:trHeight w:val="432"/>
        </w:trPr>
        <w:tc>
          <w:tcPr>
            <w:tcW w:w="2880" w:type="dxa"/>
            <w:tcBorders>
              <w:bottom w:val="single" w:sz="4" w:space="0" w:color="auto"/>
            </w:tcBorders>
            <w:shd w:val="clear" w:color="auto" w:fill="FFFFFF"/>
            <w:vAlign w:val="center"/>
          </w:tcPr>
          <w:p w14:paraId="05AD8FEB" w14:textId="77777777" w:rsidR="00060B03" w:rsidRPr="00B93CA0" w:rsidRDefault="00060B03" w:rsidP="00A74BCF">
            <w:pPr>
              <w:pStyle w:val="Header"/>
              <w:rPr>
                <w:bCs w:val="0"/>
              </w:rPr>
            </w:pPr>
            <w:r w:rsidRPr="00B93CA0">
              <w:rPr>
                <w:bCs w:val="0"/>
              </w:rPr>
              <w:t>Phone Number</w:t>
            </w:r>
          </w:p>
        </w:tc>
        <w:tc>
          <w:tcPr>
            <w:tcW w:w="7560" w:type="dxa"/>
            <w:tcBorders>
              <w:bottom w:val="single" w:sz="4" w:space="0" w:color="auto"/>
            </w:tcBorders>
            <w:vAlign w:val="center"/>
          </w:tcPr>
          <w:p w14:paraId="6E76ECC1" w14:textId="77777777" w:rsidR="00060B03" w:rsidRDefault="00060B03" w:rsidP="00A74BCF">
            <w:pPr>
              <w:pStyle w:val="NormalArial"/>
            </w:pPr>
            <w:r>
              <w:t>512-585-6389</w:t>
            </w:r>
          </w:p>
        </w:tc>
      </w:tr>
      <w:tr w:rsidR="00060B03" w14:paraId="378F902E" w14:textId="77777777" w:rsidTr="00A74BCF">
        <w:trPr>
          <w:cantSplit/>
          <w:trHeight w:val="432"/>
        </w:trPr>
        <w:tc>
          <w:tcPr>
            <w:tcW w:w="2880" w:type="dxa"/>
            <w:shd w:val="clear" w:color="auto" w:fill="FFFFFF"/>
            <w:vAlign w:val="center"/>
          </w:tcPr>
          <w:p w14:paraId="4D954192" w14:textId="77777777" w:rsidR="00060B03" w:rsidRPr="00B93CA0" w:rsidRDefault="00060B03" w:rsidP="00A74BCF">
            <w:pPr>
              <w:pStyle w:val="Header"/>
              <w:rPr>
                <w:bCs w:val="0"/>
              </w:rPr>
            </w:pPr>
            <w:r>
              <w:rPr>
                <w:bCs w:val="0"/>
              </w:rPr>
              <w:t>Cell</w:t>
            </w:r>
            <w:r w:rsidRPr="00B93CA0">
              <w:rPr>
                <w:bCs w:val="0"/>
              </w:rPr>
              <w:t xml:space="preserve"> Number</w:t>
            </w:r>
          </w:p>
        </w:tc>
        <w:tc>
          <w:tcPr>
            <w:tcW w:w="7560" w:type="dxa"/>
            <w:vAlign w:val="center"/>
          </w:tcPr>
          <w:p w14:paraId="7201510F" w14:textId="77777777" w:rsidR="00060B03" w:rsidRDefault="00060B03" w:rsidP="00A74BCF">
            <w:pPr>
              <w:pStyle w:val="NormalArial"/>
            </w:pPr>
          </w:p>
        </w:tc>
      </w:tr>
      <w:tr w:rsidR="00060B03" w14:paraId="55826FB3" w14:textId="77777777" w:rsidTr="00A74BCF">
        <w:trPr>
          <w:cantSplit/>
          <w:trHeight w:val="432"/>
        </w:trPr>
        <w:tc>
          <w:tcPr>
            <w:tcW w:w="2880" w:type="dxa"/>
            <w:tcBorders>
              <w:bottom w:val="single" w:sz="4" w:space="0" w:color="auto"/>
            </w:tcBorders>
            <w:shd w:val="clear" w:color="auto" w:fill="FFFFFF"/>
            <w:vAlign w:val="center"/>
          </w:tcPr>
          <w:p w14:paraId="199B0590" w14:textId="77777777" w:rsidR="00060B03" w:rsidRPr="00B93CA0" w:rsidRDefault="00060B03" w:rsidP="00A74BCF">
            <w:pPr>
              <w:pStyle w:val="Header"/>
              <w:rPr>
                <w:bCs w:val="0"/>
              </w:rPr>
            </w:pPr>
            <w:r>
              <w:rPr>
                <w:bCs w:val="0"/>
              </w:rPr>
              <w:t>Market Segment</w:t>
            </w:r>
          </w:p>
        </w:tc>
        <w:tc>
          <w:tcPr>
            <w:tcW w:w="7560" w:type="dxa"/>
            <w:tcBorders>
              <w:bottom w:val="single" w:sz="4" w:space="0" w:color="auto"/>
            </w:tcBorders>
            <w:vAlign w:val="center"/>
          </w:tcPr>
          <w:p w14:paraId="6B311869" w14:textId="77777777" w:rsidR="00060B03" w:rsidRDefault="00060B03" w:rsidP="00A74BCF">
            <w:pPr>
              <w:pStyle w:val="NormalArial"/>
            </w:pPr>
            <w:r>
              <w:t>Not Applicable</w:t>
            </w:r>
          </w:p>
        </w:tc>
      </w:tr>
    </w:tbl>
    <w:p w14:paraId="0804141A" w14:textId="77777777" w:rsidR="00060B03" w:rsidRPr="00D56D61" w:rsidRDefault="00060B03" w:rsidP="00060B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60B03" w:rsidRPr="00D56D61" w14:paraId="1FC506A9" w14:textId="77777777" w:rsidTr="00A74BCF">
        <w:trPr>
          <w:cantSplit/>
          <w:trHeight w:val="432"/>
        </w:trPr>
        <w:tc>
          <w:tcPr>
            <w:tcW w:w="10440" w:type="dxa"/>
            <w:gridSpan w:val="2"/>
            <w:vAlign w:val="center"/>
          </w:tcPr>
          <w:p w14:paraId="1F83D668" w14:textId="77777777" w:rsidR="00060B03" w:rsidRPr="007C199B" w:rsidRDefault="00060B03" w:rsidP="00A74BCF">
            <w:pPr>
              <w:pStyle w:val="NormalArial"/>
              <w:jc w:val="center"/>
              <w:rPr>
                <w:b/>
              </w:rPr>
            </w:pPr>
            <w:r w:rsidRPr="007C199B">
              <w:rPr>
                <w:b/>
              </w:rPr>
              <w:t>Market Rules Staff Contact</w:t>
            </w:r>
          </w:p>
        </w:tc>
      </w:tr>
      <w:tr w:rsidR="00060B03" w:rsidRPr="00D56D61" w14:paraId="5BB56E44" w14:textId="77777777" w:rsidTr="00A74BCF">
        <w:trPr>
          <w:cantSplit/>
          <w:trHeight w:val="432"/>
        </w:trPr>
        <w:tc>
          <w:tcPr>
            <w:tcW w:w="2880" w:type="dxa"/>
            <w:vAlign w:val="center"/>
          </w:tcPr>
          <w:p w14:paraId="649D41AE" w14:textId="77777777" w:rsidR="00060B03" w:rsidRPr="007C199B" w:rsidRDefault="00060B03" w:rsidP="00A74BCF">
            <w:pPr>
              <w:pStyle w:val="NormalArial"/>
              <w:rPr>
                <w:b/>
              </w:rPr>
            </w:pPr>
            <w:r w:rsidRPr="007C199B">
              <w:rPr>
                <w:b/>
              </w:rPr>
              <w:lastRenderedPageBreak/>
              <w:t>Name</w:t>
            </w:r>
          </w:p>
        </w:tc>
        <w:tc>
          <w:tcPr>
            <w:tcW w:w="7560" w:type="dxa"/>
            <w:vAlign w:val="center"/>
          </w:tcPr>
          <w:p w14:paraId="7FEDAA91" w14:textId="77777777" w:rsidR="00060B03" w:rsidRPr="00D56D61" w:rsidRDefault="00060B03" w:rsidP="00A74BCF">
            <w:pPr>
              <w:pStyle w:val="NormalArial"/>
            </w:pPr>
            <w:r>
              <w:t>Brittney Albracht</w:t>
            </w:r>
          </w:p>
        </w:tc>
      </w:tr>
      <w:tr w:rsidR="00060B03" w:rsidRPr="00D56D61" w14:paraId="609A5C74" w14:textId="77777777" w:rsidTr="00A74BCF">
        <w:trPr>
          <w:cantSplit/>
          <w:trHeight w:val="432"/>
        </w:trPr>
        <w:tc>
          <w:tcPr>
            <w:tcW w:w="2880" w:type="dxa"/>
            <w:vAlign w:val="center"/>
          </w:tcPr>
          <w:p w14:paraId="5A540EA1" w14:textId="77777777" w:rsidR="00060B03" w:rsidRPr="007C199B" w:rsidRDefault="00060B03" w:rsidP="00A74BCF">
            <w:pPr>
              <w:pStyle w:val="NormalArial"/>
              <w:rPr>
                <w:b/>
              </w:rPr>
            </w:pPr>
            <w:r w:rsidRPr="007C199B">
              <w:rPr>
                <w:b/>
              </w:rPr>
              <w:t>E-Mail Address</w:t>
            </w:r>
          </w:p>
        </w:tc>
        <w:tc>
          <w:tcPr>
            <w:tcW w:w="7560" w:type="dxa"/>
            <w:vAlign w:val="center"/>
          </w:tcPr>
          <w:p w14:paraId="65C20DDA" w14:textId="77777777" w:rsidR="00060B03" w:rsidRPr="00D56D61" w:rsidRDefault="00A91EC8" w:rsidP="00A74BCF">
            <w:pPr>
              <w:pStyle w:val="NormalArial"/>
            </w:pPr>
            <w:hyperlink r:id="rId15" w:history="1">
              <w:r w:rsidR="00060B03" w:rsidRPr="00004F6E">
                <w:rPr>
                  <w:rStyle w:val="Hyperlink"/>
                </w:rPr>
                <w:t>Brittney.Albracht@ercot.com</w:t>
              </w:r>
            </w:hyperlink>
            <w:r w:rsidR="00060B03">
              <w:t xml:space="preserve"> </w:t>
            </w:r>
          </w:p>
        </w:tc>
      </w:tr>
      <w:tr w:rsidR="00060B03" w:rsidRPr="005370B5" w14:paraId="0219AC1A" w14:textId="77777777" w:rsidTr="00A74BCF">
        <w:trPr>
          <w:cantSplit/>
          <w:trHeight w:val="432"/>
        </w:trPr>
        <w:tc>
          <w:tcPr>
            <w:tcW w:w="2880" w:type="dxa"/>
            <w:vAlign w:val="center"/>
          </w:tcPr>
          <w:p w14:paraId="1CD9BC70" w14:textId="77777777" w:rsidR="00060B03" w:rsidRPr="007C199B" w:rsidRDefault="00060B03" w:rsidP="00A74BCF">
            <w:pPr>
              <w:pStyle w:val="NormalArial"/>
              <w:rPr>
                <w:b/>
              </w:rPr>
            </w:pPr>
            <w:r w:rsidRPr="007C199B">
              <w:rPr>
                <w:b/>
              </w:rPr>
              <w:t>Phone Number</w:t>
            </w:r>
          </w:p>
        </w:tc>
        <w:tc>
          <w:tcPr>
            <w:tcW w:w="7560" w:type="dxa"/>
            <w:vAlign w:val="center"/>
          </w:tcPr>
          <w:p w14:paraId="681ED68C" w14:textId="77777777" w:rsidR="00060B03" w:rsidRDefault="00060B03" w:rsidP="00A74BCF">
            <w:pPr>
              <w:pStyle w:val="NormalArial"/>
            </w:pPr>
            <w:r>
              <w:t>512-225-7027</w:t>
            </w:r>
          </w:p>
        </w:tc>
      </w:tr>
    </w:tbl>
    <w:p w14:paraId="2DEC22DC" w14:textId="77777777" w:rsidR="00060B03" w:rsidRDefault="00060B03" w:rsidP="00060B03">
      <w:pPr>
        <w:tabs>
          <w:tab w:val="num" w:pos="0"/>
          <w:tab w:val="left" w:pos="2025"/>
        </w:tabs>
        <w:rPr>
          <w:rFonts w:ascii="Arial" w:hAnsi="Arial" w:cs="Arial"/>
        </w:rPr>
      </w:pPr>
      <w:r>
        <w:rPr>
          <w:rFonts w:ascii="Arial" w:hAnsi="Arial" w:cs="Arial"/>
        </w:rP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0B03" w14:paraId="06E03CD7" w14:textId="77777777" w:rsidTr="00A74BCF">
        <w:trPr>
          <w:trHeight w:val="432"/>
        </w:trPr>
        <w:tc>
          <w:tcPr>
            <w:tcW w:w="10440" w:type="dxa"/>
            <w:gridSpan w:val="2"/>
            <w:shd w:val="clear" w:color="auto" w:fill="FFFFFF"/>
            <w:vAlign w:val="center"/>
          </w:tcPr>
          <w:p w14:paraId="57021B5A" w14:textId="77777777" w:rsidR="00060B03" w:rsidRPr="00895AB9" w:rsidRDefault="00060B03" w:rsidP="00A74BCF">
            <w:pPr>
              <w:pStyle w:val="NormalArial"/>
              <w:jc w:val="center"/>
              <w:rPr>
                <w:b/>
              </w:rPr>
            </w:pPr>
            <w:r w:rsidRPr="00895AB9">
              <w:rPr>
                <w:b/>
              </w:rPr>
              <w:t xml:space="preserve">Comments </w:t>
            </w:r>
            <w:r>
              <w:rPr>
                <w:b/>
              </w:rPr>
              <w:t>Received</w:t>
            </w:r>
          </w:p>
        </w:tc>
      </w:tr>
      <w:tr w:rsidR="00060B03" w14:paraId="73816E55" w14:textId="77777777" w:rsidTr="00A74BCF">
        <w:trPr>
          <w:trHeight w:val="432"/>
        </w:trPr>
        <w:tc>
          <w:tcPr>
            <w:tcW w:w="2880" w:type="dxa"/>
            <w:shd w:val="clear" w:color="auto" w:fill="FFFFFF"/>
            <w:vAlign w:val="center"/>
          </w:tcPr>
          <w:p w14:paraId="638AC238" w14:textId="77777777" w:rsidR="00060B03" w:rsidRPr="00895AB9" w:rsidRDefault="00060B03" w:rsidP="00A74BCF">
            <w:pPr>
              <w:pStyle w:val="Header"/>
              <w:rPr>
                <w:bCs w:val="0"/>
              </w:rPr>
            </w:pPr>
            <w:r w:rsidRPr="00895AB9">
              <w:rPr>
                <w:bCs w:val="0"/>
              </w:rPr>
              <w:t>Comment Author</w:t>
            </w:r>
          </w:p>
        </w:tc>
        <w:tc>
          <w:tcPr>
            <w:tcW w:w="7560" w:type="dxa"/>
            <w:vAlign w:val="center"/>
          </w:tcPr>
          <w:p w14:paraId="5D49CE6F" w14:textId="77777777" w:rsidR="00060B03" w:rsidRPr="00895AB9" w:rsidRDefault="00060B03" w:rsidP="00A74BCF">
            <w:pPr>
              <w:pStyle w:val="NormalArial"/>
              <w:rPr>
                <w:b/>
              </w:rPr>
            </w:pPr>
            <w:r w:rsidRPr="00092493">
              <w:rPr>
                <w:b/>
              </w:rPr>
              <w:t>Comment Summary</w:t>
            </w:r>
          </w:p>
        </w:tc>
      </w:tr>
      <w:tr w:rsidR="00060B03" w14:paraId="289E3267" w14:textId="77777777" w:rsidTr="00A74BCF">
        <w:trPr>
          <w:trHeight w:val="432"/>
        </w:trPr>
        <w:tc>
          <w:tcPr>
            <w:tcW w:w="2880" w:type="dxa"/>
            <w:shd w:val="clear" w:color="auto" w:fill="FFFFFF"/>
            <w:vAlign w:val="center"/>
          </w:tcPr>
          <w:p w14:paraId="4772B64E" w14:textId="77777777" w:rsidR="00060B03" w:rsidRPr="00502A1F" w:rsidRDefault="00060B03" w:rsidP="00A74BCF">
            <w:pPr>
              <w:pStyle w:val="Header"/>
              <w:rPr>
                <w:b w:val="0"/>
                <w:bCs w:val="0"/>
              </w:rPr>
            </w:pPr>
            <w:r>
              <w:rPr>
                <w:b w:val="0"/>
                <w:bCs w:val="0"/>
              </w:rPr>
              <w:t>STEC 090518</w:t>
            </w:r>
          </w:p>
        </w:tc>
        <w:tc>
          <w:tcPr>
            <w:tcW w:w="7560" w:type="dxa"/>
            <w:vAlign w:val="center"/>
          </w:tcPr>
          <w:p w14:paraId="16C898E4" w14:textId="77777777" w:rsidR="00060B03" w:rsidRDefault="00060B03" w:rsidP="00A74BCF">
            <w:pPr>
              <w:pStyle w:val="NormalArial"/>
              <w:spacing w:before="120" w:after="120"/>
            </w:pPr>
            <w:r>
              <w:t>Expressed concern that NPRR897 is too broad and threatens ERCOT’s independent evaluation of BSS bids, and proposes new requirements rather than alignment with existing practice; struck existing language “sufficient” in paragraph (3)(c)(iv) of Section 8.1.1.2.1.5 as ambiguous</w:t>
            </w:r>
          </w:p>
        </w:tc>
      </w:tr>
      <w:tr w:rsidR="00060B03" w14:paraId="01C4172A" w14:textId="77777777" w:rsidTr="00A74BCF">
        <w:trPr>
          <w:trHeight w:val="432"/>
        </w:trPr>
        <w:tc>
          <w:tcPr>
            <w:tcW w:w="2880" w:type="dxa"/>
            <w:shd w:val="clear" w:color="auto" w:fill="FFFFFF"/>
            <w:vAlign w:val="center"/>
          </w:tcPr>
          <w:p w14:paraId="58006F82" w14:textId="77777777" w:rsidR="00060B03" w:rsidRDefault="00060B03" w:rsidP="00A74BCF">
            <w:pPr>
              <w:pStyle w:val="Header"/>
              <w:rPr>
                <w:b w:val="0"/>
                <w:bCs w:val="0"/>
              </w:rPr>
            </w:pPr>
            <w:r>
              <w:rPr>
                <w:b w:val="0"/>
                <w:bCs w:val="0"/>
              </w:rPr>
              <w:t>STEC 091418</w:t>
            </w:r>
          </w:p>
        </w:tc>
        <w:tc>
          <w:tcPr>
            <w:tcW w:w="7560" w:type="dxa"/>
            <w:vAlign w:val="center"/>
          </w:tcPr>
          <w:p w14:paraId="23C2C31E" w14:textId="77777777" w:rsidR="00060B03" w:rsidRDefault="001A334D" w:rsidP="00A74BCF">
            <w:pPr>
              <w:pStyle w:val="NormalArial"/>
              <w:spacing w:before="120" w:after="120"/>
            </w:pPr>
            <w:r>
              <w:t xml:space="preserve">Proposed revisions to refine the process surrounding the solicitation and validation of TSP feedback, to clarify </w:t>
            </w:r>
            <w:r w:rsidR="001859BE">
              <w:t>what is available as Load during the Load-Carrying Test, and to remove outdated terminology</w:t>
            </w:r>
          </w:p>
        </w:tc>
      </w:tr>
      <w:tr w:rsidR="00060B03" w14:paraId="1F4E26CA" w14:textId="77777777" w:rsidTr="00A74BCF">
        <w:trPr>
          <w:trHeight w:val="432"/>
        </w:trPr>
        <w:tc>
          <w:tcPr>
            <w:tcW w:w="2880" w:type="dxa"/>
            <w:shd w:val="clear" w:color="auto" w:fill="FFFFFF"/>
            <w:vAlign w:val="center"/>
          </w:tcPr>
          <w:p w14:paraId="5AB961C0" w14:textId="77777777" w:rsidR="00060B03" w:rsidRDefault="00060B03" w:rsidP="00A74BCF">
            <w:pPr>
              <w:pStyle w:val="Header"/>
              <w:rPr>
                <w:b w:val="0"/>
                <w:bCs w:val="0"/>
              </w:rPr>
            </w:pPr>
            <w:r>
              <w:rPr>
                <w:b w:val="0"/>
                <w:bCs w:val="0"/>
              </w:rPr>
              <w:t>ROS 101518</w:t>
            </w:r>
          </w:p>
        </w:tc>
        <w:tc>
          <w:tcPr>
            <w:tcW w:w="7560" w:type="dxa"/>
            <w:vAlign w:val="center"/>
          </w:tcPr>
          <w:p w14:paraId="14E7E523" w14:textId="7963DB8A" w:rsidR="00060B03" w:rsidRDefault="001859BE" w:rsidP="00A74BCF">
            <w:pPr>
              <w:pStyle w:val="NormalArial"/>
              <w:spacing w:before="120" w:after="120"/>
            </w:pPr>
            <w:r>
              <w:t>Endorsed NPRR897 as amended by the 9/14/18 STEC comments as revised by ROS</w:t>
            </w:r>
          </w:p>
        </w:tc>
      </w:tr>
    </w:tbl>
    <w:p w14:paraId="1432DA45" w14:textId="77777777" w:rsidR="00060B03" w:rsidRDefault="00060B03" w:rsidP="00060B0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0B03" w14:paraId="69E43D4A" w14:textId="77777777" w:rsidTr="00A74BCF">
        <w:trPr>
          <w:trHeight w:val="350"/>
        </w:trPr>
        <w:tc>
          <w:tcPr>
            <w:tcW w:w="10440" w:type="dxa"/>
            <w:tcBorders>
              <w:bottom w:val="single" w:sz="4" w:space="0" w:color="auto"/>
            </w:tcBorders>
            <w:shd w:val="clear" w:color="auto" w:fill="FFFFFF"/>
            <w:vAlign w:val="center"/>
          </w:tcPr>
          <w:p w14:paraId="7DEC3618" w14:textId="77777777" w:rsidR="00060B03" w:rsidRDefault="00060B03" w:rsidP="00A74BCF">
            <w:pPr>
              <w:pStyle w:val="Header"/>
              <w:jc w:val="center"/>
            </w:pPr>
            <w:r>
              <w:t>Market Rules Notes</w:t>
            </w:r>
          </w:p>
        </w:tc>
      </w:tr>
    </w:tbl>
    <w:p w14:paraId="74102269" w14:textId="77777777" w:rsidR="00060B03" w:rsidRDefault="00060B03" w:rsidP="00060B03">
      <w:pPr>
        <w:pStyle w:val="NormalArial"/>
        <w:spacing w:before="240" w:after="240"/>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sections:</w:t>
      </w:r>
    </w:p>
    <w:p w14:paraId="2A0510E1" w14:textId="77777777" w:rsidR="00060B03" w:rsidRDefault="00060B03" w:rsidP="00060B03">
      <w:pPr>
        <w:numPr>
          <w:ilvl w:val="0"/>
          <w:numId w:val="22"/>
        </w:numPr>
        <w:rPr>
          <w:rFonts w:ascii="Arial" w:hAnsi="Arial" w:cs="Arial"/>
        </w:rPr>
      </w:pPr>
      <w:r>
        <w:rPr>
          <w:rFonts w:ascii="Arial" w:hAnsi="Arial" w:cs="Arial"/>
        </w:rPr>
        <w:t xml:space="preserve">NPRR857, </w:t>
      </w:r>
      <w:r w:rsidRPr="00AC3802">
        <w:rPr>
          <w:rFonts w:ascii="Arial" w:hAnsi="Arial" w:cs="Arial"/>
        </w:rPr>
        <w:t>Creation of Direct Current Tie Operator Market Participant Role</w:t>
      </w:r>
    </w:p>
    <w:p w14:paraId="1F654F99" w14:textId="77777777" w:rsidR="005777DD" w:rsidRPr="00060B03" w:rsidRDefault="00060B03" w:rsidP="00060B03">
      <w:pPr>
        <w:numPr>
          <w:ilvl w:val="1"/>
          <w:numId w:val="22"/>
        </w:numPr>
        <w:spacing w:after="240"/>
        <w:rPr>
          <w:rFonts w:ascii="Arial" w:hAnsi="Arial" w:cs="Arial"/>
        </w:rPr>
      </w:pPr>
      <w:r>
        <w:rPr>
          <w:rFonts w:ascii="Arial" w:hAnsi="Arial" w:cs="Arial"/>
        </w:rPr>
        <w:t>Section 3.14.2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7F77" w14:paraId="24E12852" w14:textId="77777777" w:rsidTr="00FE1E6A">
        <w:trPr>
          <w:trHeight w:val="350"/>
        </w:trPr>
        <w:tc>
          <w:tcPr>
            <w:tcW w:w="10440" w:type="dxa"/>
            <w:tcBorders>
              <w:bottom w:val="single" w:sz="4" w:space="0" w:color="auto"/>
            </w:tcBorders>
            <w:shd w:val="clear" w:color="auto" w:fill="FFFFFF"/>
            <w:vAlign w:val="center"/>
          </w:tcPr>
          <w:p w14:paraId="0CAB5B7B" w14:textId="77777777" w:rsidR="00EA7F77" w:rsidRDefault="00EA7F77" w:rsidP="00FE1E6A">
            <w:pPr>
              <w:pStyle w:val="Header"/>
              <w:jc w:val="center"/>
            </w:pPr>
            <w:r w:rsidRPr="003465AF">
              <w:t>Revised Proposed Protocol Language</w:t>
            </w:r>
          </w:p>
        </w:tc>
      </w:tr>
    </w:tbl>
    <w:p w14:paraId="6CD492D3" w14:textId="77777777" w:rsidR="00FC3F8E" w:rsidRDefault="00FC3F8E" w:rsidP="00FC3F8E">
      <w:pPr>
        <w:pStyle w:val="H3"/>
      </w:pPr>
      <w:r>
        <w:t>3.14.2</w:t>
      </w:r>
      <w:r>
        <w:tab/>
        <w:t>Black Start</w:t>
      </w:r>
    </w:p>
    <w:p w14:paraId="32119BF8" w14:textId="77777777" w:rsidR="00FC3F8E" w:rsidRDefault="00FC3F8E" w:rsidP="00FC3F8E">
      <w:pPr>
        <w:pStyle w:val="BodyTextNumbered"/>
      </w:pPr>
      <w:r>
        <w:t>(1)</w:t>
      </w:r>
      <w:r>
        <w:tab/>
        <w:t xml:space="preserve">Each Generation Resource providing </w:t>
      </w:r>
      <w:r w:rsidRPr="006A47BE">
        <w:t>BSS</w:t>
      </w:r>
      <w:r>
        <w:t xml:space="preserve"> must meet the requirements specified in North American Electric Reliability Corporation (NERC) Reliability Standards and the Operating Guides.</w:t>
      </w:r>
    </w:p>
    <w:p w14:paraId="6899418C" w14:textId="77777777" w:rsidR="00FC3F8E" w:rsidRDefault="00FC3F8E" w:rsidP="00FC3F8E">
      <w:pPr>
        <w:pStyle w:val="BodyTextNumbered"/>
      </w:pPr>
      <w:r>
        <w:t>(2)</w:t>
      </w:r>
      <w:r>
        <w:tab/>
        <w:t>Each Generation Resource providing BSS must meet technical requirements specified in Section 8.1.1, QSE Ancillary Service Performance Standards, and Section 8.1.1.1, Ancillary Service Qualification and Testing.</w:t>
      </w:r>
    </w:p>
    <w:p w14:paraId="5A748A80" w14:textId="77777777" w:rsidR="00FC3F8E" w:rsidRDefault="00FC3F8E" w:rsidP="00FC3F8E">
      <w:pPr>
        <w:pStyle w:val="BodyTextNumbered"/>
      </w:pPr>
      <w:r>
        <w:t>(3)</w:t>
      </w:r>
      <w:r>
        <w:tab/>
        <w:t xml:space="preserve">Bids for BSS are due on or before </w:t>
      </w:r>
      <w:del w:id="0" w:author="ERCOT" w:date="2018-08-17T14:31:00Z">
        <w:r w:rsidDel="00FC3F8E">
          <w:delText xml:space="preserve">June </w:delText>
        </w:r>
      </w:del>
      <w:ins w:id="1" w:author="ERCOT" w:date="2018-08-17T14:31:00Z">
        <w:r>
          <w:t xml:space="preserve">February </w:t>
        </w:r>
      </w:ins>
      <w:del w:id="2" w:author="ERCOT" w:date="2018-08-17T14:31:00Z">
        <w:r w:rsidDel="00FC3F8E">
          <w:delText>1</w:delText>
        </w:r>
        <w:r w:rsidRPr="00FC3F8E" w:rsidDel="00FC3F8E">
          <w:delText>st</w:delText>
        </w:r>
        <w:r w:rsidDel="00FC3F8E">
          <w:delText xml:space="preserve"> </w:delText>
        </w:r>
      </w:del>
      <w:ins w:id="3" w:author="ERCOT" w:date="2018-08-17T14:31:00Z">
        <w:r>
          <w:t xml:space="preserve">15th </w:t>
        </w:r>
      </w:ins>
      <w:r>
        <w:t>of each two year period.  Bids must be evaluated based on evaluation criteria attached as an appendix to the request for bids and contracted by December 31</w:t>
      </w:r>
      <w:r w:rsidRPr="00FC3F8E">
        <w:t>st</w:t>
      </w:r>
      <w:r>
        <w:t xml:space="preserve"> for the following two year period.  ERCOT shall ensure BSSs are arranged, provided, and deployed as necessary to reenergize the ERCOT System following a Blackout or Partial Blackout.</w:t>
      </w:r>
      <w:r w:rsidRPr="00FC3F8E">
        <w:t xml:space="preserve"> </w:t>
      </w:r>
    </w:p>
    <w:p w14:paraId="43F226E4" w14:textId="77777777" w:rsidR="00FC3F8E" w:rsidRDefault="007E7EC7" w:rsidP="00FC3F8E">
      <w:pPr>
        <w:pStyle w:val="BodyTextNumbered"/>
        <w:ind w:left="1440"/>
        <w:rPr>
          <w:ins w:id="4" w:author="ERCOT" w:date="2018-08-15T11:56:00Z"/>
        </w:rPr>
      </w:pPr>
      <w:ins w:id="5" w:author="ERCOT" w:date="2018-08-15T11:56:00Z">
        <w:r>
          <w:lastRenderedPageBreak/>
          <w:t>(a)</w:t>
        </w:r>
        <w:r>
          <w:tab/>
          <w:t xml:space="preserve">Resources shall </w:t>
        </w:r>
        <w:r w:rsidR="00FC3F8E">
          <w:t>disclose any weather related limitations that could affect the Resource’s ability</w:t>
        </w:r>
        <w:r>
          <w:t xml:space="preserve"> to provide</w:t>
        </w:r>
      </w:ins>
      <w:ins w:id="6" w:author="ERCOT" w:date="2018-08-20T10:23:00Z">
        <w:r w:rsidR="00256CC1">
          <w:t xml:space="preserve"> BSS</w:t>
        </w:r>
      </w:ins>
      <w:ins w:id="7" w:author="ERCOT" w:date="2018-08-15T11:56:00Z">
        <w:r>
          <w:t xml:space="preserve"> using the </w:t>
        </w:r>
        <w:r w:rsidR="00FC3F8E">
          <w:t>form</w:t>
        </w:r>
      </w:ins>
      <w:ins w:id="8" w:author="ERCOT" w:date="2018-08-20T10:24:00Z">
        <w:r w:rsidR="00256CC1">
          <w:t xml:space="preserve"> provided</w:t>
        </w:r>
      </w:ins>
      <w:ins w:id="9" w:author="ERCOT" w:date="2018-08-15T11:56:00Z">
        <w:r w:rsidR="00FC3F8E">
          <w:t xml:space="preserve"> in Section 22, Attachment M,</w:t>
        </w:r>
      </w:ins>
      <w:ins w:id="10" w:author="ERCOT" w:date="2018-08-20T10:23:00Z">
        <w:r w:rsidR="00256CC1">
          <w:t xml:space="preserve"> Generation Resource Disclos</w:t>
        </w:r>
      </w:ins>
      <w:ins w:id="11" w:author="ERCOT" w:date="2018-08-29T14:56:00Z">
        <w:r w:rsidR="00F54404">
          <w:t>ure R</w:t>
        </w:r>
      </w:ins>
      <w:ins w:id="12" w:author="ERCOT" w:date="2018-08-20T10:23:00Z">
        <w:r w:rsidR="00256CC1">
          <w:t>egarding Bids for Black Start Service,</w:t>
        </w:r>
      </w:ins>
      <w:ins w:id="13" w:author="ERCOT" w:date="2018-08-15T11:56:00Z">
        <w:r w:rsidR="00FC3F8E">
          <w:t xml:space="preserve"> </w:t>
        </w:r>
        <w:r>
          <w:t xml:space="preserve">as part of a bid </w:t>
        </w:r>
        <w:r w:rsidR="00FC3F8E">
          <w:t xml:space="preserve">to provide BSS. </w:t>
        </w:r>
      </w:ins>
    </w:p>
    <w:p w14:paraId="3BCAE33A" w14:textId="77777777" w:rsidR="00FC3F8E" w:rsidRDefault="00FC3F8E" w:rsidP="00FC3F8E">
      <w:pPr>
        <w:pStyle w:val="BodyTextNumbered"/>
        <w:ind w:left="1440"/>
        <w:rPr>
          <w:ins w:id="14" w:author="ERCOT" w:date="2018-08-15T11:56:00Z"/>
        </w:rPr>
      </w:pPr>
      <w:ins w:id="15" w:author="ERCOT" w:date="2018-08-15T11:56:00Z">
        <w:r>
          <w:t>(b)</w:t>
        </w:r>
        <w:r>
          <w:tab/>
          <w:t xml:space="preserve">When a Resource is selected to provide </w:t>
        </w:r>
      </w:ins>
      <w:ins w:id="16" w:author="ERCOT" w:date="2018-08-20T10:24:00Z">
        <w:r w:rsidR="00256CC1">
          <w:t>BSS</w:t>
        </w:r>
      </w:ins>
      <w:ins w:id="17" w:author="ERCOT" w:date="2018-08-15T11:56:00Z">
        <w:r>
          <w:t>, the Black Start Resource shall be required to complete all applicable testing requirements as specified in Section 8.1.1.2.1.5, System Black Start Capability Qualification and Testing.</w:t>
        </w:r>
      </w:ins>
    </w:p>
    <w:p w14:paraId="717BFF36" w14:textId="77777777" w:rsidR="00FC3F8E" w:rsidRDefault="00FC3F8E" w:rsidP="00FC3F8E">
      <w:pPr>
        <w:pStyle w:val="BodyTextNumbered"/>
        <w:ind w:left="1440"/>
      </w:pPr>
      <w:ins w:id="18" w:author="ERCOT" w:date="2018-08-15T11:56:00Z">
        <w:r>
          <w:t>(c)</w:t>
        </w:r>
        <w:r>
          <w:tab/>
          <w:t xml:space="preserve">ERCOT shall provide a list of all </w:t>
        </w:r>
      </w:ins>
      <w:ins w:id="19" w:author="STEC 090518" w:date="2018-08-31T12:46:00Z">
        <w:r w:rsidR="003965B3">
          <w:t xml:space="preserve">prospective </w:t>
        </w:r>
      </w:ins>
      <w:ins w:id="20" w:author="ERCOT" w:date="2018-08-15T11:56:00Z">
        <w:r>
          <w:t xml:space="preserve">Black Start Resources </w:t>
        </w:r>
        <w:del w:id="21" w:author="STEC 090518" w:date="2018-08-31T12:47:00Z">
          <w:r w:rsidDel="003965B3">
            <w:delText>with bids submitt</w:delText>
          </w:r>
          <w:r w:rsidR="00256CC1" w:rsidDel="003965B3">
            <w:delText>ed</w:delText>
          </w:r>
        </w:del>
      </w:ins>
      <w:ins w:id="22" w:author="STEC 090518" w:date="2018-08-31T12:47:00Z">
        <w:r w:rsidR="003965B3">
          <w:t xml:space="preserve">that responded to the </w:t>
        </w:r>
        <w:r w:rsidR="003965B3" w:rsidRPr="006A47BE">
          <w:t>RFP</w:t>
        </w:r>
      </w:ins>
      <w:ins w:id="23" w:author="ERCOT" w:date="2018-08-15T11:56:00Z">
        <w:r w:rsidR="00256CC1" w:rsidRPr="006A47BE">
          <w:t xml:space="preserve"> for BSS to the impacted TSPs</w:t>
        </w:r>
        <w:r w:rsidRPr="006A47BE">
          <w:t xml:space="preserve"> no later than </w:t>
        </w:r>
      </w:ins>
      <w:ins w:id="24" w:author="ERCOT" w:date="2018-08-29T12:16:00Z">
        <w:r w:rsidR="009A62B7" w:rsidRPr="006A47BE">
          <w:t>seven</w:t>
        </w:r>
      </w:ins>
      <w:ins w:id="25" w:author="ERCOT" w:date="2018-08-15T11:56:00Z">
        <w:r w:rsidRPr="006A47BE">
          <w:t xml:space="preserve"> days after the date on which bids for BSS are due</w:t>
        </w:r>
      </w:ins>
      <w:ins w:id="26" w:author="ERCOT" w:date="2018-08-20T10:25:00Z">
        <w:r w:rsidR="00256CC1" w:rsidRPr="006A47BE">
          <w:t xml:space="preserve">.  </w:t>
        </w:r>
      </w:ins>
      <w:ins w:id="27" w:author="ERCOT" w:date="2018-08-15T11:56:00Z">
        <w:r w:rsidRPr="006A47BE">
          <w:t xml:space="preserve">Any feedback from </w:t>
        </w:r>
      </w:ins>
      <w:ins w:id="28" w:author="STEC 090518" w:date="2018-09-03T11:08:00Z">
        <w:r w:rsidR="00AE49FD" w:rsidRPr="006A47BE">
          <w:t xml:space="preserve">affected </w:t>
        </w:r>
      </w:ins>
      <w:ins w:id="29" w:author="ERCOT" w:date="2018-08-15T11:56:00Z">
        <w:r w:rsidRPr="006A47BE">
          <w:t xml:space="preserve">TSPs </w:t>
        </w:r>
      </w:ins>
      <w:ins w:id="30" w:author="STEC 090518" w:date="2018-08-31T12:47:00Z">
        <w:r w:rsidR="003965B3" w:rsidRPr="006A47BE">
          <w:t xml:space="preserve">shall be </w:t>
        </w:r>
      </w:ins>
      <w:ins w:id="31" w:author="STEC 090518" w:date="2018-09-03T11:03:00Z">
        <w:r w:rsidR="00AE49FD" w:rsidRPr="006A47BE">
          <w:t xml:space="preserve">limited </w:t>
        </w:r>
      </w:ins>
      <w:ins w:id="32" w:author="STEC 090518" w:date="2018-08-31T12:47:00Z">
        <w:r w:rsidR="003965B3" w:rsidRPr="006A47BE">
          <w:t xml:space="preserve">to </w:t>
        </w:r>
      </w:ins>
      <w:ins w:id="33" w:author="STEC 090518" w:date="2018-09-03T11:03:00Z">
        <w:r w:rsidR="00AE49FD" w:rsidRPr="006A47BE">
          <w:t>the identification of</w:t>
        </w:r>
      </w:ins>
      <w:ins w:id="34" w:author="STEC 090518" w:date="2018-08-31T12:47:00Z">
        <w:r w:rsidR="003965B3" w:rsidRPr="006A47BE">
          <w:t xml:space="preserve"> transmission constraints </w:t>
        </w:r>
      </w:ins>
      <w:ins w:id="35" w:author="STEC 090518" w:date="2018-09-03T11:03:00Z">
        <w:r w:rsidR="00AE49FD" w:rsidRPr="006A47BE">
          <w:t xml:space="preserve">that may </w:t>
        </w:r>
      </w:ins>
      <w:ins w:id="36" w:author="STEC 090518" w:date="2018-09-03T11:04:00Z">
        <w:r w:rsidR="00AE49FD" w:rsidRPr="006A47BE">
          <w:t xml:space="preserve">adversely </w:t>
        </w:r>
      </w:ins>
      <w:ins w:id="37" w:author="STEC 090518" w:date="2018-09-03T11:05:00Z">
        <w:r w:rsidR="00AE49FD" w:rsidRPr="006A47BE">
          <w:t xml:space="preserve">impact the </w:t>
        </w:r>
      </w:ins>
      <w:ins w:id="38" w:author="STEC 090518" w:date="2018-09-03T11:04:00Z">
        <w:r w:rsidR="00AE49FD" w:rsidRPr="006A47BE">
          <w:t xml:space="preserve">ability of the Black Start Resource to </w:t>
        </w:r>
      </w:ins>
      <w:ins w:id="39" w:author="STEC 090518" w:date="2018-09-03T11:07:00Z">
        <w:r w:rsidR="00AE49FD" w:rsidRPr="006A47BE">
          <w:t>energize</w:t>
        </w:r>
      </w:ins>
      <w:ins w:id="40" w:author="STEC 090518" w:date="2018-09-03T11:05:00Z">
        <w:r w:rsidR="00AE49FD" w:rsidRPr="006A47BE">
          <w:t xml:space="preserve"> the Next Start Resource </w:t>
        </w:r>
      </w:ins>
      <w:ins w:id="41" w:author="STEC 090518" w:date="2018-08-31T12:47:00Z">
        <w:r w:rsidR="003965B3" w:rsidRPr="006A47BE">
          <w:t>a</w:t>
        </w:r>
        <w:r w:rsidR="003965B3">
          <w:t xml:space="preserve">nd </w:t>
        </w:r>
      </w:ins>
      <w:ins w:id="42" w:author="ERCOT" w:date="2018-08-15T11:56:00Z">
        <w:del w:id="43" w:author="STEC 090518" w:date="2018-08-31T12:47:00Z">
          <w:r w:rsidDel="003965B3">
            <w:delText xml:space="preserve">to ERCOT </w:delText>
          </w:r>
        </w:del>
        <w:r>
          <w:t xml:space="preserve">shall be due </w:t>
        </w:r>
      </w:ins>
      <w:ins w:id="44" w:author="STEC 090518" w:date="2018-08-31T12:48:00Z">
        <w:r w:rsidR="003965B3">
          <w:t xml:space="preserve">to ERCOT </w:t>
        </w:r>
        <w:del w:id="45" w:author="ROS 101118" w:date="2018-10-11T13:24:00Z">
          <w:r w:rsidR="003965B3" w:rsidDel="00222CBB">
            <w:delText>and th</w:delText>
          </w:r>
          <w:r w:rsidR="003965B3" w:rsidRPr="006A47BE" w:rsidDel="00222CBB">
            <w:delText>e QSE rep</w:delText>
          </w:r>
          <w:r w:rsidR="003965B3" w:rsidDel="00222CBB">
            <w:delText xml:space="preserve">resenting the prospective Black Start Resource </w:delText>
          </w:r>
        </w:del>
      </w:ins>
      <w:ins w:id="46" w:author="ERCOT" w:date="2018-08-15T11:56:00Z">
        <w:r>
          <w:t>by March 1</w:t>
        </w:r>
      </w:ins>
      <w:ins w:id="47" w:author="ERCOT" w:date="2018-08-20T10:26:00Z">
        <w:r w:rsidR="00E44726">
          <w:t>st</w:t>
        </w:r>
      </w:ins>
      <w:ins w:id="48" w:author="ERCOT" w:date="2018-08-15T11:56:00Z">
        <w:r>
          <w:t xml:space="preserve"> of that year.</w:t>
        </w:r>
      </w:ins>
      <w:ins w:id="49" w:author="ROS 101118" w:date="2018-10-11T13:25:00Z">
        <w:r w:rsidR="00222CBB">
          <w:t xml:space="preserve">  ERCOT shall share the feedback with the QSE representing the prospective Black Start Resource</w:t>
        </w:r>
      </w:ins>
      <w:ins w:id="50" w:author="PRS 101818" w:date="2018-10-18T12:17:00Z">
        <w:r w:rsidR="00893DBF">
          <w:t xml:space="preserve"> as soon as practicable</w:t>
        </w:r>
      </w:ins>
      <w:ins w:id="51" w:author="ROS 101118" w:date="2018-10-11T13:25:00Z">
        <w:r w:rsidR="00222CBB">
          <w:t xml:space="preserve">. </w:t>
        </w:r>
      </w:ins>
      <w:ins w:id="52" w:author="STEC 090518" w:date="2018-08-31T12:49:00Z">
        <w:r w:rsidR="003965B3">
          <w:t xml:space="preserve"> </w:t>
        </w:r>
        <w:del w:id="53" w:author="STEC 091418" w:date="2018-09-12T09:38:00Z">
          <w:r w:rsidR="003965B3" w:rsidDel="000448FC">
            <w:delText xml:space="preserve"> Feedback shall not disqualify any bid, shall not delay the BSS procurement process, and shall require validation by ERCOT.</w:delText>
          </w:r>
        </w:del>
      </w:ins>
      <w:ins w:id="54" w:author="STEC 090518" w:date="2018-09-03T11:05:00Z">
        <w:del w:id="55" w:author="STEC 091418" w:date="2018-09-12T09:38:00Z">
          <w:r w:rsidR="00AE49FD" w:rsidDel="000448FC">
            <w:delText xml:space="preserve">  </w:delText>
          </w:r>
        </w:del>
        <w:r w:rsidR="00AE49FD">
          <w:t>The QSE</w:t>
        </w:r>
      </w:ins>
      <w:ins w:id="56" w:author="STEC 090518" w:date="2018-09-03T11:06:00Z">
        <w:r w:rsidR="00AE49FD">
          <w:t xml:space="preserve"> representing the Black Start Resource shall have the </w:t>
        </w:r>
      </w:ins>
      <w:ins w:id="57" w:author="STEC 090518" w:date="2018-09-03T11:24:00Z">
        <w:r w:rsidR="00706919">
          <w:t xml:space="preserve">option </w:t>
        </w:r>
      </w:ins>
      <w:ins w:id="58" w:author="STEC 090518" w:date="2018-09-03T11:06:00Z">
        <w:r w:rsidR="00AE49FD">
          <w:t>to provide a response to any feed</w:t>
        </w:r>
      </w:ins>
      <w:ins w:id="59" w:author="STEC 090518" w:date="2018-09-03T11:07:00Z">
        <w:r w:rsidR="00AE49FD">
          <w:t>back provided by a</w:t>
        </w:r>
      </w:ins>
      <w:ins w:id="60" w:author="STEC 090518" w:date="2018-09-03T11:08:00Z">
        <w:r w:rsidR="00AE49FD">
          <w:t>n affected</w:t>
        </w:r>
      </w:ins>
      <w:ins w:id="61" w:author="STEC 090518" w:date="2018-09-03T11:07:00Z">
        <w:r w:rsidR="00AE49FD">
          <w:t xml:space="preserve"> TSP.</w:t>
        </w:r>
      </w:ins>
      <w:ins w:id="62" w:author="STEC 090518" w:date="2018-09-03T11:06:00Z">
        <w:r w:rsidR="00AE49FD">
          <w:t xml:space="preserve"> </w:t>
        </w:r>
      </w:ins>
    </w:p>
    <w:p w14:paraId="3CFA9DF9" w14:textId="77777777" w:rsidR="00FC3F8E" w:rsidRDefault="00FC3F8E" w:rsidP="00FC3F8E">
      <w:pPr>
        <w:pStyle w:val="BodyTextNumbered"/>
      </w:pPr>
      <w:r>
        <w:t>(4)</w:t>
      </w:r>
      <w:r>
        <w:tab/>
        <w:t>ERCOT may schedule unannounced Black Start testing, to verify that BSS is operable as specified in Section 8.1.1.2.1.5.</w:t>
      </w:r>
    </w:p>
    <w:p w14:paraId="758B2DE6" w14:textId="77777777" w:rsidR="00FC3F8E" w:rsidRDefault="00FC3F8E" w:rsidP="00FC3F8E">
      <w:pPr>
        <w:pStyle w:val="BodyTextNumbered"/>
      </w:pPr>
      <w:r>
        <w:t>(5)</w:t>
      </w:r>
      <w:r>
        <w:tab/>
        <w:t>QSEs representing Generation Resources contracting for BSSs shall participate in training and restoration drills coordinated by ERCOT.</w:t>
      </w:r>
    </w:p>
    <w:p w14:paraId="776CC597" w14:textId="77777777" w:rsidR="00FC3F8E" w:rsidRDefault="00FC3F8E" w:rsidP="00FC3F8E">
      <w:pPr>
        <w:pStyle w:val="BodyTextNumbered"/>
      </w:pPr>
      <w:r>
        <w:t>(6)</w:t>
      </w:r>
      <w:r>
        <w:tab/>
        <w:t>ERCOT shall periodically conduct system restoration seminars for all TSPs, Distribution Service Providers (DSPs), QSEs, Resource Entities and other Market Participants.</w:t>
      </w:r>
    </w:p>
    <w:p w14:paraId="22E52792" w14:textId="77777777" w:rsidR="00FC3F8E" w:rsidRDefault="00FC3F8E" w:rsidP="00FC3F8E">
      <w:pPr>
        <w:pStyle w:val="BodyTextNumbered"/>
      </w:pPr>
      <w:r>
        <w:t>(7)</w:t>
      </w:r>
      <w:r>
        <w:tab/>
        <w:t>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Reliability Standards.</w:t>
      </w:r>
    </w:p>
    <w:p w14:paraId="4C2BCD4D" w14:textId="77777777" w:rsidR="00FC3F8E" w:rsidRDefault="00FC3F8E" w:rsidP="00FC3F8E">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76FE4D4" w14:textId="77777777" w:rsidR="00FC3F8E" w:rsidRPr="006D062D" w:rsidRDefault="00FC3F8E" w:rsidP="00FC3F8E">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AAA7B66" w14:textId="77777777" w:rsidR="00FC3F8E" w:rsidRDefault="00FC3F8E" w:rsidP="00FC3F8E">
      <w:pPr>
        <w:pStyle w:val="BodyTextNumbered"/>
        <w:ind w:left="1440"/>
      </w:pPr>
      <w:r w:rsidRPr="006D062D">
        <w:lastRenderedPageBreak/>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694CBE7C" w14:textId="77777777" w:rsidR="006D2CF8" w:rsidRDefault="00E4183F" w:rsidP="006D2CF8">
      <w:pPr>
        <w:pStyle w:val="BodyTextNumbered"/>
        <w:rPr>
          <w:ins w:id="63" w:author="ERCOT" w:date="2018-08-29T12:30:00Z"/>
          <w:color w:val="000000"/>
          <w:szCs w:val="24"/>
        </w:rPr>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bookmarkStart w:id="64" w:name="_Toc141777775"/>
      <w:bookmarkStart w:id="65" w:name="_Toc203961356"/>
      <w:bookmarkStart w:id="66" w:name="_Toc400968480"/>
      <w:bookmarkStart w:id="67" w:name="_Toc402362728"/>
      <w:bookmarkStart w:id="68" w:name="_Toc405554794"/>
      <w:bookmarkStart w:id="69" w:name="_Toc458771455"/>
      <w:bookmarkStart w:id="70" w:name="_Toc458771578"/>
      <w:bookmarkStart w:id="71" w:name="_Toc460939757"/>
      <w:bookmarkStart w:id="72" w:name="_Toc505095448"/>
    </w:p>
    <w:p w14:paraId="4034915C" w14:textId="77777777" w:rsidR="00F87E71" w:rsidRPr="006D2CF8" w:rsidRDefault="00F87E71" w:rsidP="006D2CF8">
      <w:pPr>
        <w:pStyle w:val="BodyTextNumbered"/>
        <w:rPr>
          <w:ins w:id="73" w:author="ERCOT" w:date="2018-08-29T12:29:00Z"/>
          <w:color w:val="000000"/>
          <w:szCs w:val="24"/>
        </w:rPr>
      </w:pPr>
      <w:ins w:id="74" w:author="ERCOT" w:date="2018-08-29T12:29:00Z">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ins>
    </w:p>
    <w:p w14:paraId="3BB948FE" w14:textId="77777777" w:rsidR="00ED22C7" w:rsidRDefault="00ED22C7" w:rsidP="00ED22C7">
      <w:pPr>
        <w:pStyle w:val="H6"/>
      </w:pPr>
      <w:r>
        <w:t>8.1.1.2.1.5</w:t>
      </w:r>
      <w:r>
        <w:tab/>
        <w:t>System Black Start Capability</w:t>
      </w:r>
      <w:bookmarkEnd w:id="64"/>
      <w:bookmarkEnd w:id="65"/>
      <w:r>
        <w:t xml:space="preserve"> Qualification and Testing</w:t>
      </w:r>
      <w:bookmarkEnd w:id="66"/>
      <w:bookmarkEnd w:id="67"/>
      <w:bookmarkEnd w:id="68"/>
      <w:bookmarkEnd w:id="69"/>
      <w:bookmarkEnd w:id="70"/>
      <w:bookmarkEnd w:id="71"/>
      <w:bookmarkEnd w:id="72"/>
    </w:p>
    <w:p w14:paraId="4E32188E" w14:textId="77777777" w:rsidR="00ED22C7" w:rsidRPr="00ED22C7" w:rsidRDefault="00ED22C7" w:rsidP="00ED22C7">
      <w:pPr>
        <w:pStyle w:val="BodyText"/>
        <w:ind w:left="720" w:hanging="720"/>
        <w:rPr>
          <w:iCs/>
          <w:szCs w:val="20"/>
        </w:rPr>
      </w:pPr>
      <w:r w:rsidRPr="00ED22C7">
        <w:rPr>
          <w:iCs/>
          <w:szCs w:val="20"/>
        </w:rPr>
        <w:t>(1)</w:t>
      </w:r>
      <w:r w:rsidRPr="00ED22C7">
        <w:rPr>
          <w:iCs/>
          <w:szCs w:val="20"/>
        </w:rPr>
        <w:tab/>
        <w:t>A Resource is qualified to be a Black Start Resource if it has met the following requirements:</w:t>
      </w:r>
    </w:p>
    <w:p w14:paraId="72E4E915" w14:textId="77777777" w:rsidR="00ED22C7" w:rsidRDefault="00ED22C7" w:rsidP="00ED22C7">
      <w:pPr>
        <w:pStyle w:val="List"/>
        <w:ind w:left="1440"/>
      </w:pPr>
      <w:r>
        <w:t>(a)</w:t>
      </w:r>
      <w:r>
        <w:tab/>
        <w:t>Verified control communication path performance;</w:t>
      </w:r>
    </w:p>
    <w:p w14:paraId="52CEC13D" w14:textId="77777777" w:rsidR="00ED22C7" w:rsidRDefault="00ED22C7" w:rsidP="00ED22C7">
      <w:pPr>
        <w:pStyle w:val="List"/>
        <w:ind w:left="1440"/>
      </w:pPr>
      <w:r>
        <w:t>(b)</w:t>
      </w:r>
      <w:r>
        <w:tab/>
        <w:t>Verified primary and alternate voice circuits for receipt of instructions;</w:t>
      </w:r>
    </w:p>
    <w:p w14:paraId="60D82FAD" w14:textId="77777777" w:rsidR="00ED22C7" w:rsidRDefault="00ED22C7" w:rsidP="00ED22C7">
      <w:pPr>
        <w:pStyle w:val="List"/>
        <w:ind w:left="1440"/>
      </w:pPr>
      <w:r>
        <w:t>(c)</w:t>
      </w:r>
      <w:r>
        <w:tab/>
        <w:t>Passed the “Basic Starting Test” as defined below;</w:t>
      </w:r>
    </w:p>
    <w:p w14:paraId="60A9FCFA" w14:textId="77777777" w:rsidR="00ED22C7" w:rsidRDefault="00ED22C7" w:rsidP="00ED22C7">
      <w:pPr>
        <w:pStyle w:val="List"/>
        <w:ind w:left="1440"/>
      </w:pPr>
      <w:r>
        <w:t>(d)</w:t>
      </w:r>
      <w:r>
        <w:tab/>
        <w:t xml:space="preserve">Passed the “Line-Energizing Test” as defined below; </w:t>
      </w:r>
    </w:p>
    <w:p w14:paraId="745AE9B2" w14:textId="77777777" w:rsidR="00ED22C7" w:rsidRDefault="00ED22C7" w:rsidP="00ED22C7">
      <w:pPr>
        <w:pStyle w:val="List"/>
        <w:ind w:left="1440"/>
      </w:pPr>
      <w:r>
        <w:t>(e)</w:t>
      </w:r>
      <w:r>
        <w:tab/>
        <w:t>Passed the “</w:t>
      </w:r>
      <w:r w:rsidRPr="00E44726">
        <w:t>Load-Carrying Test</w:t>
      </w:r>
      <w:r>
        <w:t xml:space="preserve">” as defined below; </w:t>
      </w:r>
    </w:p>
    <w:p w14:paraId="5EC43A90" w14:textId="77777777" w:rsidR="00ED22C7" w:rsidRDefault="00ED22C7" w:rsidP="00ED22C7">
      <w:pPr>
        <w:pStyle w:val="List"/>
        <w:ind w:left="1440"/>
      </w:pPr>
      <w:r>
        <w:t>(f)</w:t>
      </w:r>
      <w:r>
        <w:tab/>
      </w:r>
      <w:r w:rsidRPr="00ED22C7">
        <w:t>Passed the “Next Start Resource Test” as defined below;</w:t>
      </w:r>
    </w:p>
    <w:p w14:paraId="29078B8B" w14:textId="77777777" w:rsidR="00ED22C7" w:rsidRDefault="00ED22C7" w:rsidP="00ED22C7">
      <w:pPr>
        <w:pStyle w:val="List"/>
        <w:ind w:left="1440"/>
      </w:pPr>
      <w:r>
        <w:t>(g)</w:t>
      </w:r>
      <w:r>
        <w:tab/>
        <w:t xml:space="preserve">If not starting itself, has an ERCOT-approved firm standby power contract with deliverability under Blackout circumstances from a non-ERCOT Control Area that can be finalized upon selection as a Black Start Resource; </w:t>
      </w:r>
    </w:p>
    <w:p w14:paraId="2181162F" w14:textId="77777777" w:rsidR="00ED22C7" w:rsidRDefault="00ED22C7" w:rsidP="00ED22C7">
      <w:pPr>
        <w:pStyle w:val="List"/>
        <w:ind w:left="1440"/>
      </w:pPr>
      <w:r>
        <w:t>(h)</w:t>
      </w:r>
      <w:r>
        <w:tab/>
        <w:t xml:space="preserve">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 </w:t>
      </w:r>
      <w:del w:id="75" w:author="ERCOT" w:date="2018-08-29T12:17:00Z">
        <w:r w:rsidDel="009A62B7">
          <w:delText>and</w:delText>
        </w:r>
      </w:del>
    </w:p>
    <w:p w14:paraId="703CD5E0" w14:textId="77777777" w:rsidR="00ED22C7" w:rsidRDefault="00ED22C7" w:rsidP="00ED22C7">
      <w:pPr>
        <w:pStyle w:val="List"/>
        <w:ind w:left="1440"/>
        <w:rPr>
          <w:ins w:id="76" w:author="ERCOT" w:date="2018-08-17T14:42:00Z"/>
        </w:rPr>
      </w:pPr>
      <w:r>
        <w:t>(i)</w:t>
      </w:r>
      <w:r>
        <w:tab/>
        <w:t>If dependent upon non-ERCOT transmission resources, agreements providing this Transmission Service have been provided in the proposal</w:t>
      </w:r>
      <w:del w:id="77" w:author="ERCOT" w:date="2018-08-29T12:17:00Z">
        <w:r w:rsidDel="009A62B7">
          <w:delText>.</w:delText>
        </w:r>
      </w:del>
      <w:ins w:id="78" w:author="ERCOT" w:date="2018-08-29T12:17:00Z">
        <w:r w:rsidR="009A62B7">
          <w:t>; and</w:t>
        </w:r>
      </w:ins>
    </w:p>
    <w:p w14:paraId="68E5D32E" w14:textId="77777777" w:rsidR="002777E4" w:rsidRDefault="002777E4" w:rsidP="00ED22C7">
      <w:pPr>
        <w:pStyle w:val="List"/>
        <w:ind w:left="1440"/>
      </w:pPr>
      <w:ins w:id="79" w:author="ERCOT" w:date="2018-08-17T14:42:00Z">
        <w:r>
          <w:lastRenderedPageBreak/>
          <w:t>(j)</w:t>
        </w:r>
        <w:r>
          <w:tab/>
          <w:t xml:space="preserve">Demonstrated to ERCOT’s satisfaction that the Resource has successfully completed remediation to any </w:t>
        </w:r>
        <w:del w:id="80" w:author="STEC 090518" w:date="2018-08-31T12:50:00Z">
          <w:r w:rsidDel="003965B3">
            <w:delText>whether</w:delText>
          </w:r>
        </w:del>
      </w:ins>
      <w:ins w:id="81" w:author="STEC 090518" w:date="2018-08-31T12:50:00Z">
        <w:r w:rsidR="003965B3">
          <w:t>weather-</w:t>
        </w:r>
      </w:ins>
      <w:ins w:id="82" w:author="ERCOT" w:date="2018-08-17T14:42:00Z">
        <w:del w:id="83" w:author="STEC 090518" w:date="2018-08-31T12:50:00Z">
          <w:r w:rsidDel="003965B3">
            <w:delText xml:space="preserve"> </w:delText>
          </w:r>
        </w:del>
        <w:r>
          <w:t>related limitation disclosed as part of the</w:t>
        </w:r>
      </w:ins>
      <w:ins w:id="84" w:author="ERCOT" w:date="2018-08-29T14:58:00Z">
        <w:r w:rsidR="00F54404">
          <w:t xml:space="preserve"> </w:t>
        </w:r>
      </w:ins>
      <w:ins w:id="85" w:author="ERCOT" w:date="2018-08-29T14:57:00Z">
        <w:r w:rsidR="00F54404">
          <w:t>Black Start Service (</w:t>
        </w:r>
      </w:ins>
      <w:ins w:id="86" w:author="ERCOT" w:date="2018-08-17T14:42:00Z">
        <w:r>
          <w:t>BSS</w:t>
        </w:r>
      </w:ins>
      <w:ins w:id="87" w:author="ERCOT" w:date="2018-08-29T14:57:00Z">
        <w:r w:rsidR="00F54404">
          <w:t>)</w:t>
        </w:r>
      </w:ins>
      <w:ins w:id="88" w:author="ERCOT" w:date="2018-08-29T14:58:00Z">
        <w:r w:rsidR="00F54404">
          <w:t xml:space="preserve"> </w:t>
        </w:r>
      </w:ins>
      <w:ins w:id="89" w:author="ERCOT" w:date="2018-08-17T14:42:00Z">
        <w:r>
          <w:t>bid.</w:t>
        </w:r>
      </w:ins>
    </w:p>
    <w:p w14:paraId="53E37FA0" w14:textId="77777777" w:rsidR="00ED22C7" w:rsidRPr="00ED22C7" w:rsidRDefault="00ED22C7" w:rsidP="00ED22C7">
      <w:pPr>
        <w:pStyle w:val="BodyText"/>
        <w:ind w:left="720" w:hanging="720"/>
        <w:rPr>
          <w:iCs/>
          <w:szCs w:val="20"/>
        </w:rPr>
      </w:pPr>
      <w:r w:rsidRPr="00ED22C7">
        <w:rPr>
          <w:iCs/>
          <w:szCs w:val="20"/>
        </w:rPr>
        <w:t>(2)</w:t>
      </w:r>
      <w:r w:rsidRPr="00ED22C7">
        <w:rPr>
          <w:iCs/>
          <w:szCs w:val="20"/>
        </w:rPr>
        <w:tab/>
        <w:t xml:space="preserve">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w:t>
      </w:r>
      <w:del w:id="90" w:author="ERCOT" w:date="2018-08-17T14:43:00Z">
        <w:r w:rsidRPr="00ED22C7" w:rsidDel="002777E4">
          <w:rPr>
            <w:iCs/>
            <w:szCs w:val="20"/>
          </w:rPr>
          <w:delText xml:space="preserve">December </w:delText>
        </w:r>
      </w:del>
      <w:ins w:id="91" w:author="ERCOT" w:date="2018-08-17T14:43:00Z">
        <w:r w:rsidR="002777E4">
          <w:rPr>
            <w:iCs/>
            <w:szCs w:val="20"/>
          </w:rPr>
          <w:t>June</w:t>
        </w:r>
        <w:r w:rsidR="002777E4" w:rsidRPr="00ED22C7">
          <w:rPr>
            <w:iCs/>
            <w:szCs w:val="20"/>
          </w:rPr>
          <w:t xml:space="preserve"> </w:t>
        </w:r>
      </w:ins>
      <w:r w:rsidRPr="00ED22C7">
        <w:rPr>
          <w:iCs/>
          <w:szCs w:val="20"/>
        </w:rPr>
        <w:t>1</w:t>
      </w:r>
      <w:ins w:id="92" w:author="ERCOT" w:date="2018-08-20T10:26:00Z">
        <w:r w:rsidR="00E44726">
          <w:rPr>
            <w:iCs/>
            <w:szCs w:val="20"/>
          </w:rPr>
          <w:t>st</w:t>
        </w:r>
      </w:ins>
      <w:r w:rsidRPr="00ED22C7">
        <w:rPr>
          <w:iCs/>
          <w:szCs w:val="20"/>
        </w:rPr>
        <w:t xml:space="preserve"> of each year.  </w:t>
      </w:r>
    </w:p>
    <w:p w14:paraId="59A3F6E3" w14:textId="77777777" w:rsidR="00ED22C7" w:rsidRPr="00ED22C7" w:rsidRDefault="00ED22C7" w:rsidP="00ED22C7">
      <w:pPr>
        <w:pStyle w:val="BodyText"/>
        <w:ind w:left="720" w:hanging="720"/>
        <w:rPr>
          <w:iCs/>
          <w:szCs w:val="20"/>
        </w:rPr>
      </w:pPr>
      <w:r w:rsidRPr="00ED22C7">
        <w:rPr>
          <w:iCs/>
          <w:szCs w:val="20"/>
        </w:rPr>
        <w:t>(3)</w:t>
      </w:r>
      <w:r w:rsidRPr="00ED22C7">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02435389" w14:textId="77777777" w:rsidR="00ED22C7" w:rsidRDefault="00ED22C7" w:rsidP="00ED22C7">
      <w:pPr>
        <w:pStyle w:val="List"/>
        <w:ind w:left="1440"/>
      </w:pPr>
      <w:r>
        <w:t>(a)</w:t>
      </w:r>
      <w:r>
        <w:tab/>
        <w:t>The “Basic Starting Test” includes the following:</w:t>
      </w:r>
    </w:p>
    <w:p w14:paraId="6BE865EA" w14:textId="77777777" w:rsidR="00ED22C7" w:rsidRDefault="00ED22C7" w:rsidP="00ED22C7">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4D9AB639" w14:textId="77777777" w:rsidR="00ED22C7" w:rsidRDefault="00ED22C7" w:rsidP="00ED22C7">
      <w:pPr>
        <w:pStyle w:val="ListSub"/>
        <w:ind w:left="2160" w:hanging="720"/>
      </w:pPr>
      <w:r>
        <w:t>(ii)</w:t>
      </w:r>
      <w:r>
        <w:tab/>
        <w:t xml:space="preserve">Annual testing, either as a stand-alone test or part of the Line Energizing and </w:t>
      </w:r>
      <w:r w:rsidRPr="00E44726">
        <w:t>Load</w:t>
      </w:r>
      <w:ins w:id="93" w:author="ERCOT" w:date="2018-08-20T10:27:00Z">
        <w:r w:rsidR="00E44726" w:rsidRPr="00E44726">
          <w:t>-</w:t>
        </w:r>
      </w:ins>
      <w:del w:id="94" w:author="ERCOT" w:date="2018-08-20T10:27:00Z">
        <w:r w:rsidRPr="00E44726" w:rsidDel="00E44726">
          <w:delText xml:space="preserve"> </w:delText>
        </w:r>
      </w:del>
      <w:r w:rsidRPr="00E44726">
        <w:t>Carrying Tests</w:t>
      </w:r>
      <w:r>
        <w:t>, and the test is performed during a one-week period agreed to in advance by the Black Start Resource and ERCOT and must not cause outage to ERCOT Customer Load or the availability of other Resources to the ERCOT market;</w:t>
      </w:r>
    </w:p>
    <w:p w14:paraId="434D8EFC" w14:textId="77777777" w:rsidR="00ED22C7" w:rsidRDefault="00ED22C7" w:rsidP="00ED22C7">
      <w:pPr>
        <w:pStyle w:val="ListSub"/>
        <w:ind w:left="2160" w:hanging="720"/>
      </w:pPr>
      <w:r>
        <w:t>(iii)</w:t>
      </w:r>
      <w:r>
        <w:tab/>
        <w:t>Confirmation of the dates of the test with the Black Start Resource by ERCOT;</w:t>
      </w:r>
    </w:p>
    <w:p w14:paraId="11733111" w14:textId="77777777" w:rsidR="00ED22C7" w:rsidRDefault="00ED22C7" w:rsidP="00ED22C7">
      <w:pPr>
        <w:pStyle w:val="ListSub"/>
        <w:ind w:left="2160" w:hanging="720"/>
      </w:pPr>
      <w:r>
        <w:t>(iv)</w:t>
      </w:r>
      <w: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DC Tie, and continue equivalently to what is required of other Black Start Resources;</w:t>
      </w:r>
    </w:p>
    <w:p w14:paraId="0B2E12A6" w14:textId="77777777" w:rsidR="00ED22C7" w:rsidRDefault="00ED22C7" w:rsidP="00ED22C7">
      <w:pPr>
        <w:pStyle w:val="ListSub"/>
        <w:ind w:left="2160" w:hanging="720"/>
      </w:pPr>
      <w:r>
        <w:t>(v)</w:t>
      </w:r>
      <w:r>
        <w:tab/>
        <w:t xml:space="preserve">The ability of the Black Start Resource to start without assistance from the ERCOT System, except for the transmission that connects the Resource to </w:t>
      </w:r>
      <w:r>
        <w:lastRenderedPageBreak/>
        <w:t xml:space="preserve">a provider not inside the ERCOT interconnection if the startup power is supplied by a firm standby contract; </w:t>
      </w:r>
    </w:p>
    <w:p w14:paraId="018E29FF" w14:textId="77777777" w:rsidR="00ED22C7" w:rsidRDefault="00ED22C7" w:rsidP="00ED22C7">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45EDDE3F" w14:textId="77777777" w:rsidR="00ED22C7" w:rsidRDefault="00ED22C7" w:rsidP="00ED22C7">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51740315" w14:textId="77777777" w:rsidR="00ED22C7" w:rsidRDefault="00ED22C7" w:rsidP="00ED22C7">
      <w:pPr>
        <w:pStyle w:val="List3"/>
        <w:rPr>
          <w:szCs w:val="24"/>
        </w:rPr>
      </w:pPr>
      <w:r>
        <w:t>(viii)</w:t>
      </w:r>
      <w:r>
        <w:tab/>
        <w:t>Each Black Start Resource must pass a Basic Starting Test once each calendar year.</w:t>
      </w:r>
    </w:p>
    <w:p w14:paraId="6AA72D05" w14:textId="77777777" w:rsidR="00ED22C7" w:rsidRDefault="00ED22C7" w:rsidP="00ED22C7">
      <w:pPr>
        <w:pStyle w:val="List"/>
        <w:ind w:left="1440"/>
      </w:pPr>
      <w:r>
        <w:t>(b)</w:t>
      </w:r>
      <w:r>
        <w:tab/>
        <w:t>The “Line-Energizing Test” must be conducted at a time agreed on by the Black Start Resource, TSP or Distribution Service Provider (DSP), and ERCOT and includes the following:</w:t>
      </w:r>
    </w:p>
    <w:p w14:paraId="2A770457" w14:textId="77777777" w:rsidR="00ED22C7" w:rsidRDefault="00ED22C7" w:rsidP="00ED22C7">
      <w:pPr>
        <w:pStyle w:val="ListSub"/>
        <w:ind w:left="2160" w:hanging="720"/>
      </w:pPr>
      <w:r>
        <w:t>(i)</w:t>
      </w:r>
      <w:r>
        <w:tab/>
        <w:t>Energizing transmission with the Black Start Resource when conditions permit as determined by the TSP or DSP but at least once every three years;</w:t>
      </w:r>
    </w:p>
    <w:p w14:paraId="32EE4A2F" w14:textId="77777777" w:rsidR="00ED22C7" w:rsidRDefault="00ED22C7" w:rsidP="00ED22C7">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7AA0B8F9" w14:textId="77777777" w:rsidR="00ED22C7" w:rsidRDefault="00ED22C7" w:rsidP="00ED22C7">
      <w:pPr>
        <w:pStyle w:val="ListSub"/>
        <w:ind w:left="2160" w:hanging="720"/>
      </w:pPr>
      <w:r>
        <w:t>(iii)</w:t>
      </w:r>
      <w:r>
        <w:tab/>
        <w:t>Conducting a Basic Starting Test;</w:t>
      </w:r>
    </w:p>
    <w:p w14:paraId="02E528BD" w14:textId="77777777" w:rsidR="00ED22C7" w:rsidRDefault="00ED22C7" w:rsidP="00ED22C7">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C588CF0" w14:textId="77777777" w:rsidR="00ED22C7" w:rsidRDefault="00ED22C7" w:rsidP="00ED22C7">
      <w:pPr>
        <w:pStyle w:val="ListSub"/>
        <w:ind w:left="2160" w:hanging="720"/>
      </w:pPr>
      <w:r>
        <w:t>(v)</w:t>
      </w:r>
      <w:r>
        <w:tab/>
        <w:t>Stable operation of the Black Start Resource (in both frequency and voltage) while supplying only its auxiliary Loads or external Loads for at least 30 minutes;</w:t>
      </w:r>
    </w:p>
    <w:p w14:paraId="5C23A875" w14:textId="77777777" w:rsidR="00ED22C7" w:rsidRDefault="00ED22C7" w:rsidP="00ED22C7">
      <w:pPr>
        <w:pStyle w:val="ListSub"/>
        <w:ind w:left="2160" w:hanging="720"/>
        <w:rPr>
          <w:szCs w:val="24"/>
        </w:rPr>
      </w:pPr>
      <w:r>
        <w:t>(vi)</w:t>
      </w:r>
      <w:r>
        <w:tab/>
      </w:r>
      <w:r>
        <w:rPr>
          <w:szCs w:val="24"/>
        </w:rPr>
        <w:t>This test may be performed together with the Basic Starting Test in one 30 minute interval; and</w:t>
      </w:r>
    </w:p>
    <w:p w14:paraId="5F02761B" w14:textId="77777777" w:rsidR="00ED22C7" w:rsidRDefault="00ED22C7" w:rsidP="00ED22C7">
      <w:pPr>
        <w:pStyle w:val="ListSub"/>
        <w:ind w:left="2160" w:hanging="720"/>
      </w:pPr>
      <w:r>
        <w:rPr>
          <w:szCs w:val="24"/>
        </w:rPr>
        <w:lastRenderedPageBreak/>
        <w:t>(vii)</w:t>
      </w:r>
      <w:r>
        <w:rPr>
          <w:szCs w:val="24"/>
        </w:rPr>
        <w:tab/>
      </w:r>
      <w:r>
        <w:t>Each Black Start Resource must pass</w:t>
      </w:r>
      <w:r>
        <w:rPr>
          <w:szCs w:val="24"/>
        </w:rPr>
        <w:t xml:space="preserve"> a Line-Energizing Test once every three years.</w:t>
      </w:r>
    </w:p>
    <w:p w14:paraId="7C79CF55" w14:textId="60A27A93" w:rsidR="00ED22C7" w:rsidRDefault="00ED22C7" w:rsidP="00ED22C7">
      <w:pPr>
        <w:pStyle w:val="List"/>
        <w:ind w:left="1440"/>
      </w:pPr>
      <w:r>
        <w:t>(c)</w:t>
      </w:r>
      <w:r>
        <w:tab/>
        <w:t>The “</w:t>
      </w:r>
      <w:r w:rsidRPr="00E44726">
        <w:t>Load-Carrying Test</w:t>
      </w:r>
      <w:r>
        <w:t xml:space="preserve">” shall </w:t>
      </w:r>
      <w:ins w:id="95" w:author="STEC 090518" w:date="2018-09-03T11:19:00Z">
        <w:r w:rsidR="00F42EEE">
          <w:t xml:space="preserve">utilize </w:t>
        </w:r>
      </w:ins>
      <w:ins w:id="96" w:author="STEC 090518" w:date="2018-08-31T12:52:00Z">
        <w:r w:rsidR="003965B3">
          <w:t xml:space="preserve">the Load </w:t>
        </w:r>
      </w:ins>
      <w:ins w:id="97" w:author="STEC 090518" w:date="2018-09-03T11:19:00Z">
        <w:del w:id="98" w:author="STEC 091418" w:date="2018-09-12T09:40:00Z">
          <w:r w:rsidR="00F42EEE" w:rsidDel="000448FC">
            <w:delText xml:space="preserve">identified in the BSS </w:delText>
          </w:r>
        </w:del>
      </w:ins>
      <w:ins w:id="99" w:author="STEC 090518" w:date="2018-09-03T11:20:00Z">
        <w:del w:id="100" w:author="STEC 091418" w:date="2018-09-12T09:40:00Z">
          <w:r w:rsidR="00F42EEE" w:rsidDel="000448FC">
            <w:delText xml:space="preserve">bid, unless otherwise </w:delText>
          </w:r>
        </w:del>
        <w:r w:rsidR="00F42EEE">
          <w:t>agreed to between ERCOT</w:t>
        </w:r>
      </w:ins>
      <w:ins w:id="101" w:author="STEC 091418" w:date="2018-09-12T09:41:00Z">
        <w:r w:rsidR="000448FC">
          <w:t>, TSP</w:t>
        </w:r>
      </w:ins>
      <w:ins w:id="102" w:author="STEC 090518" w:date="2018-09-03T11:20:00Z">
        <w:r w:rsidR="00F42EEE">
          <w:t xml:space="preserve"> and the </w:t>
        </w:r>
      </w:ins>
      <w:del w:id="103" w:author="STEC 091418" w:date="2018-09-12T16:13:00Z">
        <w:r w:rsidR="00F220C0" w:rsidDel="00F220C0">
          <w:delText xml:space="preserve">potential BSS bidder </w:delText>
        </w:r>
      </w:del>
      <w:ins w:id="104" w:author="STEC 091418" w:date="2018-09-12T16:09:00Z">
        <w:r w:rsidR="00F220C0">
          <w:t xml:space="preserve">Black Start Resource. </w:t>
        </w:r>
      </w:ins>
      <w:del w:id="105" w:author="STEC 091418" w:date="2018-09-12T16:10:00Z">
        <w:r w:rsidR="00F220C0" w:rsidRPr="00F220C0" w:rsidDel="00F220C0">
          <w:delText>The Load may be the Resource’s own auxiliary Load, ERCOT Customer Load subject to the provisions within this paragraph, or alternative loads, such as load banks.  ERCOT shall not require the BSS bidder to utilize a Load other than what was proposed by the B</w:delText>
        </w:r>
        <w:bookmarkStart w:id="106" w:name="_GoBack"/>
        <w:bookmarkEnd w:id="106"/>
        <w:r w:rsidR="00F220C0" w:rsidRPr="00F220C0" w:rsidDel="00F220C0">
          <w:delText xml:space="preserve">SS bidder unless there is strong reason to believe that the Black Start Resource will not be stable in both voltage and frequency with the proposed Load.  ERCOT Customer Load shall not be interrupted for purposes of this test unless it was proposed as part of the BSS bid submission, or ERCOT has reason to believe that the Load proposed by the BSS bidder will not provide stable operation of the Black Start Resource.  Should interruption of ERCOT Customer Load be deemed necessary for purposes of this test, ERCOT shall coordinate with the TSP or DSP that serves the affected Load to ensure that the affected ERCOT Customer Load is notified of the testing. </w:delText>
        </w:r>
      </w:del>
      <w:ins w:id="107" w:author="STEC 091418" w:date="2018-09-12T16:11:00Z">
        <w:r w:rsidR="00F220C0">
          <w:t>Testing shall occur</w:t>
        </w:r>
      </w:ins>
      <w:del w:id="108" w:author="STEC 091418" w:date="2018-09-12T16:10:00Z">
        <w:r w:rsidR="00F220C0" w:rsidRPr="00F220C0" w:rsidDel="00F220C0">
          <w:delText xml:space="preserve"> </w:delText>
        </w:r>
      </w:del>
      <w:del w:id="109" w:author="STEC 091418" w:date="2018-09-12T16:11:00Z">
        <w:r w:rsidDel="00F220C0">
          <w:delText>be tested</w:delText>
        </w:r>
      </w:del>
      <w:r>
        <w:t xml:space="preserve"> as conditions permit, at a time agreed on by the Black Start Resource, TSP or DSP, and ERCOT, and includes the following:</w:t>
      </w:r>
    </w:p>
    <w:p w14:paraId="6813F4CD" w14:textId="77777777" w:rsidR="00ED22C7" w:rsidRDefault="00ED22C7" w:rsidP="00ED22C7">
      <w:pPr>
        <w:pStyle w:val="ListSub"/>
        <w:ind w:left="2160" w:hanging="720"/>
      </w:pPr>
      <w:r>
        <w:t>(i)</w:t>
      </w:r>
      <w:r>
        <w:tab/>
        <w:t xml:space="preserve">Stable operation of the Black Start Resource (in both frequency and voltage) while supplying restoration power to Load </w:t>
      </w:r>
      <w:del w:id="110" w:author="ERCOT" w:date="2018-08-17T14:44:00Z">
        <w:r w:rsidDel="002777E4">
          <w:delText xml:space="preserve">specified by ERCOT’s restoration plan for the </w:delText>
        </w:r>
        <w:r w:rsidR="00F02923" w:rsidDel="002777E4">
          <w:delText>Black Start Resource</w:delText>
        </w:r>
      </w:del>
      <w:ins w:id="111" w:author="ERCOT" w:date="2018-08-17T14:44:00Z">
        <w:del w:id="112" w:author="STEC 090518" w:date="2018-09-03T14:25:00Z">
          <w:r w:rsidR="002777E4" w:rsidDel="00A94288">
            <w:delText>that is not the Resou</w:delText>
          </w:r>
        </w:del>
      </w:ins>
      <w:ins w:id="113" w:author="ERCOT" w:date="2018-08-17T15:10:00Z">
        <w:del w:id="114" w:author="STEC 090518" w:date="2018-09-03T14:25:00Z">
          <w:r w:rsidR="007E7EC7" w:rsidDel="00A94288">
            <w:delText>r</w:delText>
          </w:r>
        </w:del>
      </w:ins>
      <w:ins w:id="115" w:author="ERCOT" w:date="2018-08-17T14:44:00Z">
        <w:del w:id="116" w:author="STEC 090518" w:date="2018-09-03T14:25:00Z">
          <w:r w:rsidR="002777E4" w:rsidDel="00A94288">
            <w:delText xml:space="preserve">ce’s own </w:delText>
          </w:r>
        </w:del>
      </w:ins>
      <w:ins w:id="117" w:author="ERCOT" w:date="2018-08-17T14:45:00Z">
        <w:del w:id="118" w:author="STEC 090518" w:date="2018-09-03T14:25:00Z">
          <w:r w:rsidR="002777E4" w:rsidDel="00A94288">
            <w:delText>auxiliary</w:delText>
          </w:r>
        </w:del>
      </w:ins>
      <w:ins w:id="119" w:author="ERCOT" w:date="2018-08-17T14:44:00Z">
        <w:del w:id="120" w:author="STEC 090518" w:date="2018-09-03T14:25:00Z">
          <w:r w:rsidR="002777E4" w:rsidDel="00A94288">
            <w:delText xml:space="preserve"> </w:delText>
          </w:r>
        </w:del>
      </w:ins>
      <w:ins w:id="121" w:author="ERCOT" w:date="2018-08-17T14:45:00Z">
        <w:del w:id="122" w:author="STEC 090518" w:date="2018-09-03T14:25:00Z">
          <w:r w:rsidR="002777E4" w:rsidDel="00A94288">
            <w:delText>Load</w:delText>
          </w:r>
        </w:del>
      </w:ins>
      <w:ins w:id="123" w:author="STEC 091418" w:date="2018-09-07T15:23:00Z">
        <w:r w:rsidR="00BA236F">
          <w:t xml:space="preserve">that is not </w:t>
        </w:r>
      </w:ins>
      <w:ins w:id="124" w:author="STEC 091418" w:date="2018-09-07T15:43:00Z">
        <w:r w:rsidR="00BF51AE">
          <w:t xml:space="preserve">identified as </w:t>
        </w:r>
      </w:ins>
      <w:ins w:id="125" w:author="STEC 091418" w:date="2018-09-07T16:47:00Z">
        <w:r w:rsidR="005831EA">
          <w:t xml:space="preserve">auxiliary Load </w:t>
        </w:r>
      </w:ins>
      <w:ins w:id="126" w:author="STEC 091418" w:date="2018-09-07T15:23:00Z">
        <w:r w:rsidR="00BA236F">
          <w:t xml:space="preserve">of the Resource </w:t>
        </w:r>
      </w:ins>
      <w:ins w:id="127" w:author="STEC 091418" w:date="2018-09-07T15:38:00Z">
        <w:r w:rsidR="002D5E8C">
          <w:t>and</w:t>
        </w:r>
      </w:ins>
      <w:ins w:id="128" w:author="STEC 091418" w:date="2018-09-07T15:23:00Z">
        <w:r w:rsidR="00BA236F">
          <w:t xml:space="preserve"> is allowed to b</w:t>
        </w:r>
      </w:ins>
      <w:ins w:id="129" w:author="STEC 091418" w:date="2018-09-07T15:26:00Z">
        <w:r w:rsidR="00BA236F">
          <w:t xml:space="preserve">e </w:t>
        </w:r>
      </w:ins>
      <w:ins w:id="130" w:author="STEC 091418" w:date="2018-09-07T16:48:00Z">
        <w:r w:rsidR="005831EA">
          <w:t xml:space="preserve">auxiliary Load </w:t>
        </w:r>
      </w:ins>
      <w:ins w:id="131" w:author="STEC 091418" w:date="2018-09-07T15:26:00Z">
        <w:r w:rsidR="00BA236F">
          <w:t>of adjacent facilities</w:t>
        </w:r>
      </w:ins>
      <w:ins w:id="132" w:author="STEC 090518" w:date="2018-09-03T11:27:00Z">
        <w:del w:id="133" w:author="STEC 091418" w:date="2018-09-07T15:27:00Z">
          <w:r w:rsidR="0086687C" w:rsidDel="00BA236F">
            <w:delText xml:space="preserve"> </w:delText>
          </w:r>
        </w:del>
      </w:ins>
      <w:r>
        <w:t xml:space="preserve">; </w:t>
      </w:r>
    </w:p>
    <w:p w14:paraId="60A33F4D" w14:textId="77777777" w:rsidR="00ED22C7" w:rsidRDefault="00ED22C7" w:rsidP="00ED22C7">
      <w:pPr>
        <w:pStyle w:val="ListSub"/>
        <w:ind w:left="1440"/>
      </w:pPr>
      <w:r>
        <w:t>(ii)</w:t>
      </w:r>
      <w:r>
        <w:tab/>
        <w:t>Conducting a Basic Starting Test;</w:t>
      </w:r>
    </w:p>
    <w:p w14:paraId="71C05D36" w14:textId="77777777" w:rsidR="00ED22C7" w:rsidRDefault="00ED22C7" w:rsidP="00ED22C7">
      <w:pPr>
        <w:pStyle w:val="ListSub"/>
        <w:ind w:left="1440"/>
      </w:pPr>
      <w:r>
        <w:t>(iii)</w:t>
      </w:r>
      <w:r>
        <w:tab/>
        <w:t xml:space="preserve">Conducting a Line-Energizing Test when required; </w:t>
      </w:r>
    </w:p>
    <w:p w14:paraId="7BC4E490" w14:textId="77777777" w:rsidR="00ED22C7" w:rsidRDefault="00ED22C7" w:rsidP="00ED22C7">
      <w:pPr>
        <w:pStyle w:val="ListSub"/>
        <w:ind w:left="2160" w:hanging="720"/>
      </w:pPr>
      <w:r>
        <w:t>(iv)</w:t>
      </w:r>
      <w:r>
        <w:tab/>
      </w:r>
      <w:ins w:id="134" w:author="STEC 090518" w:date="2018-08-31T12:51:00Z">
        <w:r w:rsidR="003965B3">
          <w:t xml:space="preserve">Under the direction of ERCOT or the TSP </w:t>
        </w:r>
      </w:ins>
      <w:ins w:id="135" w:author="STEC 090518" w:date="2018-09-03T11:15:00Z">
        <w:r w:rsidR="00F42EEE">
          <w:t>o</w:t>
        </w:r>
      </w:ins>
      <w:ins w:id="136" w:author="STEC 090518" w:date="2018-08-31T12:51:00Z">
        <w:r w:rsidR="003965B3">
          <w:t xml:space="preserve">perator, </w:t>
        </w:r>
      </w:ins>
      <w:del w:id="137" w:author="STEC 090518" w:date="2018-08-31T12:51:00Z">
        <w:r w:rsidDel="003965B3">
          <w:delText>T</w:delText>
        </w:r>
      </w:del>
      <w:ins w:id="138" w:author="STEC 090518" w:date="2018-08-31T12:51:00Z">
        <w:r w:rsidR="003965B3">
          <w:t>t</w:t>
        </w:r>
      </w:ins>
      <w:r>
        <w:t xml:space="preserve">he </w:t>
      </w:r>
      <w:del w:id="139" w:author="ERCOT" w:date="2018-08-17T14:45:00Z">
        <w:r w:rsidDel="002777E4">
          <w:delText xml:space="preserve">TSP or DSP operator for the </w:delText>
        </w:r>
      </w:del>
      <w:r>
        <w:t xml:space="preserve">Black Start Resource shall </w:t>
      </w:r>
      <w:del w:id="140" w:author="ERCOT" w:date="2018-08-17T14:45:00Z">
        <w:r w:rsidR="00F02923" w:rsidDel="002777E4">
          <w:delText>direct picking up</w:delText>
        </w:r>
      </w:del>
      <w:ins w:id="141" w:author="ERCOT" w:date="2018-08-17T14:45:00Z">
        <w:del w:id="142" w:author="STEC 090518" w:date="2018-08-31T12:51:00Z">
          <w:r w:rsidR="002777E4" w:rsidDel="003965B3">
            <w:delText>serve</w:delText>
          </w:r>
        </w:del>
      </w:ins>
      <w:del w:id="143" w:author="STEC 090518" w:date="2018-08-31T12:51:00Z">
        <w:r w:rsidDel="003965B3">
          <w:delText xml:space="preserve"> sufficient Load</w:delText>
        </w:r>
      </w:del>
      <w:ins w:id="144" w:author="ERCOT" w:date="2018-08-17T14:45:00Z">
        <w:del w:id="145" w:author="STEC 090518" w:date="2018-08-31T12:51:00Z">
          <w:r w:rsidR="002777E4" w:rsidDel="003965B3">
            <w:delText xml:space="preserve"> as directed by ERCOT or the TSP operator</w:delText>
          </w:r>
        </w:del>
      </w:ins>
      <w:del w:id="146" w:author="STEC 090518" w:date="2018-08-31T12:51:00Z">
        <w:r w:rsidDel="003965B3">
          <w:delText xml:space="preserve"> to </w:delText>
        </w:r>
      </w:del>
      <w:r>
        <w:t xml:space="preserve">demonstrate the Black Start Resource’s capability to supply the required </w:t>
      </w:r>
      <w:del w:id="147" w:author="ERCOT" w:date="2018-08-17T14:45:00Z">
        <w:r w:rsidDel="002777E4">
          <w:delText>power identified in ERCOT’s restoration plan</w:delText>
        </w:r>
      </w:del>
      <w:ins w:id="148" w:author="ERCOT" w:date="2018-08-17T14:45:00Z">
        <w:r w:rsidR="002777E4">
          <w:t>Load</w:t>
        </w:r>
      </w:ins>
      <w:ins w:id="149" w:author="STEC 090518" w:date="2018-09-03T11:23:00Z">
        <w:del w:id="150" w:author="STEC 091418" w:date="2018-09-12T16:12:00Z">
          <w:r w:rsidR="00706919" w:rsidDel="00F220C0">
            <w:delText xml:space="preserve"> identified in </w:delText>
          </w:r>
        </w:del>
      </w:ins>
      <w:ins w:id="151" w:author="STEC 090518" w:date="2018-09-03T14:26:00Z">
        <w:del w:id="152" w:author="STEC 091418" w:date="2018-09-12T16:12:00Z">
          <w:r w:rsidR="00875183" w:rsidDel="00F220C0">
            <w:delText xml:space="preserve">paragraph </w:delText>
          </w:r>
        </w:del>
      </w:ins>
      <w:ins w:id="153" w:author="STEC 090518" w:date="2018-09-03T11:23:00Z">
        <w:del w:id="154" w:author="STEC 091418" w:date="2018-09-12T16:12:00Z">
          <w:r w:rsidR="00706919" w:rsidDel="00F220C0">
            <w:delText>(c)</w:delText>
          </w:r>
        </w:del>
      </w:ins>
      <w:ins w:id="155" w:author="STEC 090518" w:date="2018-09-05T13:57:00Z">
        <w:del w:id="156" w:author="STEC 091418" w:date="2018-09-12T16:12:00Z">
          <w:r w:rsidR="0008683A" w:rsidDel="00F220C0">
            <w:delText xml:space="preserve"> above</w:delText>
          </w:r>
        </w:del>
      </w:ins>
      <w:r>
        <w:t>, while maintaining voltage and frequency for at least 30 minutes;</w:t>
      </w:r>
    </w:p>
    <w:p w14:paraId="4B816392" w14:textId="77777777" w:rsidR="00ED22C7" w:rsidRDefault="00ED22C7" w:rsidP="00ED22C7">
      <w:pPr>
        <w:pStyle w:val="List3"/>
        <w:rPr>
          <w:szCs w:val="24"/>
        </w:rPr>
      </w:pPr>
      <w:r>
        <w:t>(v)</w:t>
      </w:r>
      <w:r>
        <w:tab/>
      </w:r>
      <w:r>
        <w:rPr>
          <w:szCs w:val="24"/>
        </w:rPr>
        <w:t>This test may be performed together with the Basic Starting Test and Line Energizing Test when required in one 30 minute interval; and</w:t>
      </w:r>
    </w:p>
    <w:p w14:paraId="3DD5AA3C" w14:textId="77777777" w:rsidR="00ED22C7" w:rsidRDefault="00ED22C7" w:rsidP="00ED22C7">
      <w:pPr>
        <w:pStyle w:val="ListSub"/>
        <w:ind w:left="2160" w:hanging="720"/>
        <w:rPr>
          <w:szCs w:val="24"/>
        </w:rPr>
      </w:pPr>
      <w:r>
        <w:rPr>
          <w:szCs w:val="24"/>
        </w:rPr>
        <w:t>(vi)</w:t>
      </w:r>
      <w:r>
        <w:rPr>
          <w:szCs w:val="24"/>
        </w:rPr>
        <w:tab/>
        <w:t xml:space="preserve">Qualification under the </w:t>
      </w:r>
      <w:r w:rsidRPr="00E44726">
        <w:rPr>
          <w:szCs w:val="24"/>
        </w:rPr>
        <w:t>Load-Carrying Test</w:t>
      </w:r>
      <w:r>
        <w:rPr>
          <w:szCs w:val="24"/>
        </w:rPr>
        <w:t xml:space="preserve"> is valid for five years.</w:t>
      </w:r>
    </w:p>
    <w:p w14:paraId="48F0A39A" w14:textId="77777777" w:rsidR="00ED22C7" w:rsidRDefault="00ED22C7" w:rsidP="00ED22C7">
      <w:pPr>
        <w:pStyle w:val="List2"/>
        <w:rPr>
          <w:szCs w:val="24"/>
        </w:rPr>
      </w:pPr>
      <w:r>
        <w:rPr>
          <w:szCs w:val="24"/>
        </w:rPr>
        <w:t>(d)</w:t>
      </w:r>
      <w:r>
        <w:rPr>
          <w:szCs w:val="24"/>
        </w:rPr>
        <w:tab/>
        <w:t>“Next Start Resource Test”:</w:t>
      </w:r>
    </w:p>
    <w:p w14:paraId="52C122AF" w14:textId="77777777" w:rsidR="00ED22C7" w:rsidRDefault="00ED22C7" w:rsidP="006B25BA">
      <w:pPr>
        <w:pStyle w:val="List2"/>
        <w:ind w:left="2160"/>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565C8850" w14:textId="77777777" w:rsidR="00ED22C7" w:rsidRDefault="00ED22C7" w:rsidP="00ED22C7">
      <w:pPr>
        <w:pStyle w:val="List"/>
        <w:ind w:left="2160"/>
      </w:pPr>
      <w:r>
        <w:lastRenderedPageBreak/>
        <w:t>(ii)</w:t>
      </w:r>
      <w:r>
        <w:tab/>
        <w:t xml:space="preserve">To pass the test: </w:t>
      </w:r>
    </w:p>
    <w:p w14:paraId="36E63EC1" w14:textId="77777777" w:rsidR="00ED22C7" w:rsidRDefault="00ED22C7" w:rsidP="00ED22C7">
      <w:pPr>
        <w:pStyle w:val="List"/>
        <w:ind w:left="2880"/>
      </w:pPr>
      <w:r>
        <w:t>(A)</w:t>
      </w:r>
      <w:r>
        <w:tab/>
        <w:t xml:space="preserve">The potential Black Start Resource must start the next start unit (as determined by ERCOT), or start the next start unit’s largest required motor and satisfied the next start unit’s minimum startup Load requirements; or </w:t>
      </w:r>
    </w:p>
    <w:p w14:paraId="3A0235D9" w14:textId="77777777" w:rsidR="00ED22C7" w:rsidRDefault="00ED22C7" w:rsidP="00ED22C7">
      <w:pPr>
        <w:pStyle w:val="List"/>
        <w:ind w:left="2880"/>
      </w:pPr>
      <w:r w:rsidRPr="00595181">
        <w:t>(B)</w:t>
      </w:r>
      <w:r w:rsidRPr="00595181">
        <w:tab/>
        <w:t>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w:t>
      </w:r>
      <w:r>
        <w:t xml:space="preserve">  </w:t>
      </w:r>
    </w:p>
    <w:p w14:paraId="01D8A778" w14:textId="77777777" w:rsidR="00ED22C7" w:rsidRDefault="00E44726" w:rsidP="00ED22C7">
      <w:pPr>
        <w:pStyle w:val="List"/>
        <w:ind w:left="2160"/>
        <w:rPr>
          <w:szCs w:val="24"/>
        </w:rPr>
      </w:pPr>
      <w:ins w:id="157" w:author="ERCOT" w:date="2018-08-20T10:29:00Z">
        <w:r>
          <w:t>(iii)</w:t>
        </w:r>
      </w:ins>
      <w:r w:rsidR="00ED22C7">
        <w:tab/>
        <w:t xml:space="preserve">Potential </w:t>
      </w:r>
      <w:del w:id="158" w:author="STEC 091418" w:date="2018-09-07T15:27:00Z">
        <w:r w:rsidR="00ED22C7" w:rsidDel="00BA236F">
          <w:delText>BSS bidders</w:delText>
        </w:r>
      </w:del>
      <w:ins w:id="159" w:author="STEC 091418" w:date="2018-09-07T15:27:00Z">
        <w:r w:rsidR="00BA236F">
          <w:t>Black Start Resources</w:t>
        </w:r>
      </w:ins>
      <w:r w:rsidR="00ED22C7">
        <w:t xml:space="preserve"> may request</w:t>
      </w:r>
      <w:ins w:id="160" w:author="STEC 091418" w:date="2018-09-13T17:27:00Z">
        <w:r w:rsidR="00D11C7A">
          <w:t xml:space="preserve"> from ERCOT</w:t>
        </w:r>
      </w:ins>
      <w:r w:rsidR="00ED22C7">
        <w:t xml:space="preserve"> </w:t>
      </w:r>
      <w:ins w:id="161" w:author="STEC 091418" w:date="2018-09-07T15:29:00Z">
        <w:r w:rsidR="00BA236F">
          <w:t xml:space="preserve">the information detailed in paragraph </w:t>
        </w:r>
      </w:ins>
      <w:ins w:id="162" w:author="STEC 091418" w:date="2018-09-13T17:25:00Z">
        <w:r w:rsidR="00D11C7A">
          <w:t>(3)(d)(ii)</w:t>
        </w:r>
      </w:ins>
      <w:ins w:id="163" w:author="STEC 091418" w:date="2018-09-07T15:29:00Z">
        <w:r w:rsidR="00BA236F">
          <w:t xml:space="preserve">(B) above of the </w:t>
        </w:r>
      </w:ins>
      <w:r w:rsidR="00ED22C7">
        <w:t>next start unit</w:t>
      </w:r>
      <w:del w:id="164" w:author="STEC 091418" w:date="2018-09-13T17:27:00Z">
        <w:r w:rsidR="00ED22C7" w:rsidDel="00D11C7A">
          <w:delText xml:space="preserve"> information from ERCOT</w:delText>
        </w:r>
      </w:del>
      <w:r w:rsidR="00ED22C7">
        <w:t xml:space="preserve"> prior to the </w:t>
      </w:r>
      <w:del w:id="165" w:author="STEC 091418" w:date="2018-09-07T15:34:00Z">
        <w:r w:rsidR="00ED22C7" w:rsidDel="002D5E8C">
          <w:delText>selection process to satisfy</w:delText>
        </w:r>
      </w:del>
      <w:ins w:id="166" w:author="STEC 091418" w:date="2018-09-07T15:34:00Z">
        <w:r w:rsidR="002D5E8C">
          <w:t>satisfaction of</w:t>
        </w:r>
      </w:ins>
      <w:r w:rsidR="00ED22C7">
        <w:t xml:space="preserve"> this requirement.  ERCOT shall request this information from the designated next start unit</w:t>
      </w:r>
      <w:ins w:id="167" w:author="STEC 091418" w:date="2018-09-07T15:44:00Z">
        <w:r w:rsidR="00661343">
          <w:t>.</w:t>
        </w:r>
      </w:ins>
      <w:ins w:id="168" w:author="STEC 091418" w:date="2018-09-14T13:46:00Z">
        <w:r w:rsidR="0081503E">
          <w:t xml:space="preserve">  </w:t>
        </w:r>
      </w:ins>
      <w:del w:id="169" w:author="STEC 091418" w:date="2018-09-07T15:35:00Z">
        <w:r w:rsidR="00ED22C7" w:rsidDel="002D5E8C">
          <w:delText xml:space="preserve">as follows:  ERCOT may require any Generation Resource to provide largest motor startup information and unit startup energy requirements </w:delText>
        </w:r>
      </w:del>
      <w:del w:id="170" w:author="STEC 091418" w:date="2018-09-07T15:36:00Z">
        <w:r w:rsidR="00ED22C7" w:rsidDel="002D5E8C">
          <w:delText xml:space="preserve">as needed to validate Black Start proposals or plans submitted by other Generation Resources.  </w:delText>
        </w:r>
      </w:del>
      <w:r w:rsidR="00ED22C7">
        <w:t xml:space="preserve">Such data, if requested by ERCOT, shall be provided by the </w:t>
      </w:r>
      <w:r w:rsidR="00ED22C7" w:rsidRPr="00D11C7A">
        <w:t>QSE</w:t>
      </w:r>
      <w:r w:rsidR="00ED22C7">
        <w:t xml:space="preserve"> </w:t>
      </w:r>
      <w:ins w:id="171" w:author="STEC 091418" w:date="2018-09-07T16:47:00Z">
        <w:r w:rsidR="002E020E">
          <w:t xml:space="preserve">or Resource Entity </w:t>
        </w:r>
      </w:ins>
      <w:r w:rsidR="00ED22C7">
        <w:t xml:space="preserve">representing the </w:t>
      </w:r>
      <w:del w:id="172" w:author="STEC 091418" w:date="2018-09-07T16:47:00Z">
        <w:r w:rsidR="00ED22C7" w:rsidDel="002E020E">
          <w:delText>Generation Resource or the</w:delText>
        </w:r>
      </w:del>
      <w:ins w:id="173" w:author="STEC 091418" w:date="2018-09-07T16:47:00Z">
        <w:r w:rsidR="002E020E">
          <w:t>next start unit</w:t>
        </w:r>
      </w:ins>
      <w:r w:rsidR="00ED22C7">
        <w:t xml:space="preserve"> </w:t>
      </w:r>
      <w:del w:id="174" w:author="STEC 091418" w:date="2018-09-07T15:36:00Z">
        <w:r w:rsidR="00ED22C7" w:rsidDel="002D5E8C">
          <w:delText xml:space="preserve">Generation </w:delText>
        </w:r>
      </w:del>
      <w:del w:id="175" w:author="STEC 091418" w:date="2018-09-07T16:47:00Z">
        <w:r w:rsidR="00ED22C7" w:rsidDel="002E020E">
          <w:delText xml:space="preserve">Resource Entity </w:delText>
        </w:r>
      </w:del>
      <w:r w:rsidR="00ED22C7">
        <w:t>to ERCOT within 30 days.  Such information shall be considered Protected Information by the requesting Resource Entity</w:t>
      </w:r>
      <w:del w:id="176" w:author="STEC 091418" w:date="2018-09-07T15:37:00Z">
        <w:r w:rsidR="00ED22C7" w:rsidDel="002D5E8C">
          <w:delText xml:space="preserve"> when provided to the Resource Entity</w:delText>
        </w:r>
      </w:del>
      <w:r w:rsidR="00ED22C7">
        <w:t>;</w:t>
      </w:r>
    </w:p>
    <w:p w14:paraId="6F9D4DB4" w14:textId="77777777" w:rsidR="00ED22C7" w:rsidRDefault="00ED22C7" w:rsidP="00ED22C7">
      <w:pPr>
        <w:pStyle w:val="ListSub"/>
        <w:ind w:left="2160" w:hanging="720"/>
        <w:rPr>
          <w:szCs w:val="24"/>
        </w:rPr>
      </w:pPr>
      <w:r>
        <w:rPr>
          <w:szCs w:val="24"/>
        </w:rPr>
        <w:t>(</w:t>
      </w:r>
      <w:del w:id="177" w:author="ERCOT" w:date="2018-08-20T10:29:00Z">
        <w:r w:rsidDel="00E44726">
          <w:rPr>
            <w:szCs w:val="24"/>
          </w:rPr>
          <w:delText>iii</w:delText>
        </w:r>
      </w:del>
      <w:ins w:id="178" w:author="ERCOT" w:date="2018-08-20T10:29:00Z">
        <w:r w:rsidR="00E44726">
          <w:rPr>
            <w:szCs w:val="24"/>
          </w:rPr>
          <w:t>iv</w:t>
        </w:r>
      </w:ins>
      <w:r>
        <w:rPr>
          <w:szCs w:val="24"/>
        </w:rPr>
        <w:t>)</w:t>
      </w:r>
      <w:r>
        <w:rPr>
          <w:szCs w:val="24"/>
        </w:rPr>
        <w:tab/>
        <w:t xml:space="preserve">If a physical test is performed, the test shall commence with a Basic Starting Test, followed by a Line Energizing Test when required and a </w:t>
      </w:r>
      <w:r w:rsidRPr="00E44726">
        <w:rPr>
          <w:szCs w:val="24"/>
        </w:rPr>
        <w:t>Load-Carrying Test</w:t>
      </w:r>
      <w:r>
        <w:rPr>
          <w:szCs w:val="24"/>
        </w:rPr>
        <w:t xml:space="preserve"> as a stand-alone test or part of the Next Start Resource Test;</w:t>
      </w:r>
    </w:p>
    <w:p w14:paraId="00BAEB8E" w14:textId="77777777" w:rsidR="00ED22C7" w:rsidRDefault="00ED22C7" w:rsidP="00ED22C7">
      <w:pPr>
        <w:pStyle w:val="ListSub"/>
        <w:ind w:left="2160" w:hanging="720"/>
        <w:rPr>
          <w:szCs w:val="24"/>
        </w:rPr>
      </w:pPr>
      <w:r>
        <w:rPr>
          <w:szCs w:val="24"/>
        </w:rPr>
        <w:t>(</w:t>
      </w:r>
      <w:del w:id="179" w:author="ERCOT" w:date="2018-08-20T10:29:00Z">
        <w:r w:rsidDel="00E44726">
          <w:rPr>
            <w:szCs w:val="24"/>
          </w:rPr>
          <w:delText>iv</w:delText>
        </w:r>
      </w:del>
      <w:ins w:id="180" w:author="ERCOT" w:date="2018-08-20T10:29:00Z">
        <w:r w:rsidR="00E44726">
          <w:rPr>
            <w:szCs w:val="24"/>
          </w:rPr>
          <w:t>v</w:t>
        </w:r>
      </w:ins>
      <w:r>
        <w:rPr>
          <w:szCs w:val="24"/>
        </w:rPr>
        <w:t>)</w:t>
      </w:r>
      <w:r>
        <w:rPr>
          <w:szCs w:val="24"/>
        </w:rPr>
        <w:tab/>
        <w:t>If a physical test is performed, the Black Start Resource must remain stable (in both voltage and frequency) and controlling voltage for 30 minutes;</w:t>
      </w:r>
    </w:p>
    <w:p w14:paraId="1DEB660D" w14:textId="77777777" w:rsidR="00ED22C7" w:rsidRDefault="00ED22C7" w:rsidP="00ED22C7">
      <w:pPr>
        <w:pStyle w:val="ListSub"/>
        <w:ind w:left="2160" w:hanging="720"/>
        <w:rPr>
          <w:szCs w:val="24"/>
        </w:rPr>
      </w:pPr>
      <w:r>
        <w:rPr>
          <w:szCs w:val="24"/>
        </w:rPr>
        <w:t>(v</w:t>
      </w:r>
      <w:ins w:id="181" w:author="ERCOT" w:date="2018-08-20T10:29:00Z">
        <w:r w:rsidR="00E44726">
          <w:rPr>
            <w:szCs w:val="24"/>
          </w:rPr>
          <w:t>i</w:t>
        </w:r>
      </w:ins>
      <w:r>
        <w:rPr>
          <w:szCs w:val="24"/>
        </w:rPr>
        <w:t>)</w:t>
      </w:r>
      <w:r>
        <w:rPr>
          <w:szCs w:val="24"/>
        </w:rPr>
        <w:tab/>
        <w:t xml:space="preserve">If a physical test is performed, this test may be performed together with the Basic Starting Test, Line Energizing Test when required, and </w:t>
      </w:r>
      <w:r w:rsidRPr="00E44726">
        <w:rPr>
          <w:szCs w:val="24"/>
        </w:rPr>
        <w:t>Load</w:t>
      </w:r>
      <w:ins w:id="182" w:author="ERCOT" w:date="2018-08-20T10:28:00Z">
        <w:r w:rsidR="00E44726">
          <w:rPr>
            <w:szCs w:val="24"/>
          </w:rPr>
          <w:t>-</w:t>
        </w:r>
      </w:ins>
      <w:del w:id="183" w:author="ERCOT" w:date="2018-08-20T10:28:00Z">
        <w:r w:rsidRPr="00E44726" w:rsidDel="00E44726">
          <w:rPr>
            <w:szCs w:val="24"/>
          </w:rPr>
          <w:delText xml:space="preserve"> </w:delText>
        </w:r>
      </w:del>
      <w:r w:rsidRPr="00E44726">
        <w:rPr>
          <w:szCs w:val="24"/>
        </w:rPr>
        <w:t>Carrying Test</w:t>
      </w:r>
      <w:r>
        <w:rPr>
          <w:szCs w:val="24"/>
        </w:rPr>
        <w:t xml:space="preserve"> in one 30 minute interval; and</w:t>
      </w:r>
    </w:p>
    <w:p w14:paraId="6AB6D4CB" w14:textId="77777777" w:rsidR="00ED22C7" w:rsidRPr="00ED22C7" w:rsidRDefault="00ED22C7" w:rsidP="00ED22C7">
      <w:pPr>
        <w:pStyle w:val="ListSub"/>
        <w:ind w:left="2160" w:hanging="720"/>
        <w:rPr>
          <w:szCs w:val="24"/>
        </w:rPr>
      </w:pPr>
      <w:r w:rsidRPr="00ED22C7">
        <w:rPr>
          <w:szCs w:val="24"/>
        </w:rPr>
        <w:t>(vi</w:t>
      </w:r>
      <w:ins w:id="184" w:author="ERCOT" w:date="2018-08-20T10:29:00Z">
        <w:r w:rsidR="00E44726">
          <w:rPr>
            <w:szCs w:val="24"/>
          </w:rPr>
          <w:t>i</w:t>
        </w:r>
      </w:ins>
      <w:r w:rsidRPr="00ED22C7">
        <w:rPr>
          <w:szCs w:val="24"/>
        </w:rPr>
        <w:t>)</w:t>
      </w:r>
      <w:r w:rsidRPr="00ED22C7">
        <w:rPr>
          <w:szCs w:val="24"/>
        </w:rPr>
        <w:tab/>
        <w:t>Each Black Start Resource must pass the Next Start Resource Test once every five years.</w:t>
      </w:r>
    </w:p>
    <w:p w14:paraId="030E4D73" w14:textId="77777777" w:rsidR="00ED22C7" w:rsidRPr="006D062D" w:rsidRDefault="00ED22C7" w:rsidP="00ED22C7">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w:t>
      </w:r>
      <w:r w:rsidRPr="006D062D">
        <w:rPr>
          <w:iCs/>
        </w:rPr>
        <w:lastRenderedPageBreak/>
        <w:t xml:space="preserve">component of the overall bid for </w:t>
      </w:r>
      <w:r>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56BDDA8A" w14:textId="77777777" w:rsidR="00ED22C7" w:rsidRPr="006D062D" w:rsidRDefault="00ED22C7" w:rsidP="00ED22C7">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4C75CEF4" w14:textId="77777777" w:rsidR="00ED22C7" w:rsidRPr="006D062D" w:rsidRDefault="00ED22C7" w:rsidP="00ED22C7">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Pr>
          <w:iCs/>
        </w:rPr>
        <w:t>COP</w:t>
      </w:r>
      <w:r w:rsidRPr="006D062D">
        <w:rPr>
          <w:iCs/>
        </w:rPr>
        <w:t>.  The QSE representing the Black Start Resource shall show the Resource as “</w:t>
      </w:r>
      <w:r>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5E9149EB" w14:textId="77777777" w:rsidR="00ED22C7" w:rsidRPr="006D062D" w:rsidRDefault="00ED22C7" w:rsidP="00ED22C7">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06CDB010" w14:textId="77777777" w:rsidR="00ED22C7" w:rsidRPr="006D062D" w:rsidRDefault="00ED22C7" w:rsidP="00ED22C7">
      <w:pPr>
        <w:spacing w:after="240"/>
        <w:ind w:left="720" w:hanging="720"/>
        <w:rPr>
          <w:iCs/>
        </w:rPr>
      </w:pPr>
      <w:r w:rsidRPr="006D062D">
        <w:rPr>
          <w:iCs/>
        </w:rPr>
        <w:t>(8)</w:t>
      </w:r>
      <w:r w:rsidRPr="006D062D">
        <w:rPr>
          <w:iCs/>
        </w:rPr>
        <w:tab/>
        <w:t>A Black Start Resource Availability Test is deemed to be successful if the Black Start Resource comes On-Line within the time specified in the Black Start Resource’s RFP response submitted to ERCOT and operates at a minimum level as agreed to by ERCOT and the QSE representing the Black Start Resource for at least four consecutive Settlement Intervals.</w:t>
      </w:r>
    </w:p>
    <w:p w14:paraId="1BE81AAD" w14:textId="77777777" w:rsidR="00ED22C7" w:rsidRPr="006D062D" w:rsidRDefault="00ED22C7" w:rsidP="00ED22C7">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32540F8D" w14:textId="77777777" w:rsidR="00ED22C7" w:rsidRPr="006D062D" w:rsidRDefault="00ED22C7" w:rsidP="00ED22C7">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5DE5709C" w14:textId="77777777" w:rsidR="00ED22C7" w:rsidRPr="006D062D" w:rsidRDefault="00ED22C7" w:rsidP="00ED22C7">
      <w:pPr>
        <w:spacing w:after="240"/>
        <w:ind w:left="720" w:hanging="720"/>
      </w:pPr>
      <w:r w:rsidRPr="006D062D">
        <w:lastRenderedPageBreak/>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t xml:space="preserve"> (LRS)</w:t>
      </w:r>
      <w:r w:rsidRPr="006D062D">
        <w:t xml:space="preserve"> basis</w:t>
      </w:r>
      <w:r>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461DE916" w14:textId="77777777" w:rsidR="00ED22C7" w:rsidRDefault="00ED22C7" w:rsidP="00ED22C7">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0483D7B9" w14:textId="77777777" w:rsidR="00ED22C7" w:rsidRDefault="00ED22C7" w:rsidP="00ED22C7">
      <w:pPr>
        <w:spacing w:after="240"/>
        <w:ind w:left="720" w:hanging="720"/>
      </w:pPr>
      <w:r>
        <w:t>(13)</w:t>
      </w:r>
      <w:r>
        <w:tab/>
        <w:t>If the Black Start Resource fails to perform successfully during an actual Blackout and the Black Start Resource has been declared available, as defined in Section 22, Attachment D, ERCOT shall:</w:t>
      </w:r>
    </w:p>
    <w:p w14:paraId="50F788CE" w14:textId="77777777" w:rsidR="00ED22C7" w:rsidRPr="006D062D" w:rsidRDefault="00ED22C7" w:rsidP="00ED22C7">
      <w:pPr>
        <w:spacing w:after="240"/>
        <w:ind w:left="1440" w:hanging="720"/>
      </w:pPr>
      <w:r w:rsidRPr="006D062D">
        <w:t>(a)</w:t>
      </w:r>
      <w:r w:rsidRPr="006D062D">
        <w:tab/>
        <w:t>Decertify the Black Start Resource for the remainder of the Black Start Agreement contract term, and</w:t>
      </w:r>
    </w:p>
    <w:p w14:paraId="4348344E" w14:textId="77777777" w:rsidR="00722943" w:rsidRDefault="00ED22C7" w:rsidP="00ED22C7">
      <w:pPr>
        <w:spacing w:after="240"/>
        <w:ind w:left="1440" w:hanging="720"/>
        <w:rPr>
          <w:ins w:id="185" w:author="ERCOT" w:date="2018-08-17T14:47:00Z"/>
        </w:rPr>
      </w:pPr>
      <w:r w:rsidRPr="006D062D">
        <w:t>(b)</w:t>
      </w:r>
      <w:r w:rsidRPr="006D062D">
        <w:tab/>
        <w:t xml:space="preserve">Claw-back 100% of the Hourly Standby Fee </w:t>
      </w:r>
      <w:r>
        <w:t>paid to the QSE r</w:t>
      </w:r>
      <w:r w:rsidRPr="006D062D">
        <w:t>epresenting the Black Start Resource for all the Operating Days since its last successful Black Start Resource Availability Test or its last successful start and operation under normal system conditions, whichever is later</w:t>
      </w:r>
      <w:r>
        <w:t xml:space="preserve">. </w:t>
      </w:r>
    </w:p>
    <w:p w14:paraId="440B7CA3" w14:textId="77777777" w:rsidR="00722943" w:rsidRPr="00F2174A" w:rsidRDefault="00722943" w:rsidP="00722943">
      <w:pPr>
        <w:spacing w:before="2400"/>
        <w:jc w:val="center"/>
        <w:rPr>
          <w:ins w:id="186" w:author="ERCOT" w:date="2018-08-17T14:47:00Z"/>
          <w:b/>
          <w:sz w:val="36"/>
          <w:szCs w:val="36"/>
        </w:rPr>
      </w:pPr>
      <w:ins w:id="187" w:author="ERCOT" w:date="2018-08-17T14:47:00Z">
        <w:r>
          <w:br w:type="page"/>
        </w:r>
        <w:r w:rsidRPr="00F2174A">
          <w:rPr>
            <w:b/>
            <w:sz w:val="36"/>
          </w:rPr>
          <w:lastRenderedPageBreak/>
          <w:t>ERCOT Nodal Protocols</w:t>
        </w:r>
        <w:r>
          <w:rPr>
            <w:b/>
            <w:sz w:val="36"/>
          </w:rPr>
          <w:t xml:space="preserve"> </w:t>
        </w:r>
      </w:ins>
    </w:p>
    <w:p w14:paraId="07B94D10" w14:textId="77777777" w:rsidR="00722943" w:rsidRPr="00F2174A" w:rsidRDefault="00722943" w:rsidP="00722943">
      <w:pPr>
        <w:jc w:val="center"/>
        <w:rPr>
          <w:ins w:id="188" w:author="ERCOT" w:date="2018-08-17T14:47:00Z"/>
          <w:b/>
          <w:sz w:val="36"/>
        </w:rPr>
      </w:pPr>
    </w:p>
    <w:p w14:paraId="6ACE1C1A" w14:textId="77777777" w:rsidR="00722943" w:rsidRPr="00F2174A" w:rsidRDefault="00722943" w:rsidP="00722943">
      <w:pPr>
        <w:jc w:val="center"/>
        <w:rPr>
          <w:ins w:id="189" w:author="ERCOT" w:date="2018-08-17T14:47:00Z"/>
          <w:b/>
          <w:sz w:val="36"/>
        </w:rPr>
      </w:pPr>
      <w:ins w:id="190" w:author="ERCOT" w:date="2018-08-17T14:47:00Z">
        <w:r w:rsidRPr="00F2174A">
          <w:rPr>
            <w:b/>
            <w:sz w:val="36"/>
          </w:rPr>
          <w:t>Section 22</w:t>
        </w:r>
      </w:ins>
    </w:p>
    <w:p w14:paraId="0019019E" w14:textId="77777777" w:rsidR="00722943" w:rsidRDefault="00722943" w:rsidP="00722943">
      <w:pPr>
        <w:jc w:val="center"/>
        <w:rPr>
          <w:ins w:id="191" w:author="ERCOT" w:date="2018-08-17T14:47:00Z"/>
          <w:b/>
          <w:sz w:val="36"/>
          <w:szCs w:val="36"/>
        </w:rPr>
      </w:pPr>
    </w:p>
    <w:p w14:paraId="5A5FBABA" w14:textId="77777777" w:rsidR="00722943" w:rsidRPr="00722943" w:rsidRDefault="00722943" w:rsidP="00722943">
      <w:pPr>
        <w:jc w:val="center"/>
        <w:rPr>
          <w:ins w:id="192" w:author="ERCOT" w:date="2018-08-17T14:47:00Z"/>
          <w:b/>
          <w:sz w:val="36"/>
        </w:rPr>
      </w:pPr>
      <w:ins w:id="193" w:author="ERCOT" w:date="2018-08-17T14:47:00Z">
        <w:r w:rsidRPr="00722943">
          <w:rPr>
            <w:b/>
            <w:sz w:val="36"/>
            <w:szCs w:val="36"/>
          </w:rPr>
          <w:t xml:space="preserve">Attachment </w:t>
        </w:r>
        <w:r w:rsidR="001F5535">
          <w:rPr>
            <w:b/>
            <w:sz w:val="36"/>
            <w:szCs w:val="36"/>
          </w:rPr>
          <w:t>M:  Generation Resource Disclosu</w:t>
        </w:r>
        <w:r w:rsidRPr="00722943">
          <w:rPr>
            <w:b/>
            <w:sz w:val="36"/>
            <w:szCs w:val="36"/>
          </w:rPr>
          <w:t>r</w:t>
        </w:r>
      </w:ins>
      <w:ins w:id="194" w:author="ERCOT" w:date="2018-08-29T12:22:00Z">
        <w:r w:rsidR="001F5535">
          <w:rPr>
            <w:b/>
            <w:sz w:val="36"/>
            <w:szCs w:val="36"/>
          </w:rPr>
          <w:t>e</w:t>
        </w:r>
      </w:ins>
      <w:ins w:id="195" w:author="ERCOT" w:date="2018-08-17T14:47:00Z">
        <w:r w:rsidRPr="00722943">
          <w:rPr>
            <w:b/>
            <w:sz w:val="36"/>
            <w:szCs w:val="36"/>
          </w:rPr>
          <w:t xml:space="preserve"> </w:t>
        </w:r>
      </w:ins>
      <w:ins w:id="196" w:author="ERCOT" w:date="2018-08-29T14:58:00Z">
        <w:r w:rsidR="00F54404">
          <w:rPr>
            <w:b/>
            <w:sz w:val="36"/>
            <w:szCs w:val="36"/>
          </w:rPr>
          <w:t>R</w:t>
        </w:r>
      </w:ins>
      <w:ins w:id="197" w:author="ERCOT" w:date="2018-08-17T14:47:00Z">
        <w:r w:rsidRPr="00722943">
          <w:rPr>
            <w:b/>
            <w:sz w:val="36"/>
            <w:szCs w:val="36"/>
          </w:rPr>
          <w:t>egarding Bids for Black Start Service</w:t>
        </w:r>
      </w:ins>
    </w:p>
    <w:p w14:paraId="258B517B" w14:textId="77777777" w:rsidR="00722943" w:rsidRPr="00F2174A" w:rsidRDefault="00722943" w:rsidP="00722943">
      <w:pPr>
        <w:jc w:val="center"/>
        <w:outlineLvl w:val="0"/>
        <w:rPr>
          <w:ins w:id="198" w:author="ERCOT" w:date="2018-08-17T14:47:00Z"/>
          <w:b/>
        </w:rPr>
      </w:pPr>
    </w:p>
    <w:p w14:paraId="6CC1AFFA" w14:textId="77777777" w:rsidR="00722943" w:rsidRPr="00F2174A" w:rsidRDefault="00722943" w:rsidP="00722943">
      <w:pPr>
        <w:jc w:val="center"/>
        <w:outlineLvl w:val="0"/>
        <w:rPr>
          <w:ins w:id="199" w:author="ERCOT" w:date="2018-08-17T14:47:00Z"/>
          <w:b/>
        </w:rPr>
      </w:pPr>
    </w:p>
    <w:p w14:paraId="5D88F0EC" w14:textId="77777777" w:rsidR="00722943" w:rsidRDefault="00722943" w:rsidP="00722943">
      <w:pPr>
        <w:jc w:val="center"/>
        <w:outlineLvl w:val="0"/>
        <w:rPr>
          <w:ins w:id="200" w:author="ERCOT" w:date="2018-08-17T14:48:00Z"/>
          <w:b/>
        </w:rPr>
      </w:pPr>
      <w:ins w:id="201" w:author="ERCOT" w:date="2018-08-17T14:49:00Z">
        <w:r>
          <w:rPr>
            <w:b/>
          </w:rPr>
          <w:t>TBD</w:t>
        </w:r>
      </w:ins>
      <w:ins w:id="202" w:author="ERCOT" w:date="2018-08-17T14:47:00Z">
        <w:r>
          <w:rPr>
            <w:b/>
          </w:rPr>
          <w:t>, 20XX</w:t>
        </w:r>
      </w:ins>
    </w:p>
    <w:p w14:paraId="698F652C" w14:textId="77777777" w:rsidR="00CB1C2D" w:rsidRPr="00A72192" w:rsidRDefault="00722943" w:rsidP="00CB1C2D">
      <w:pPr>
        <w:jc w:val="center"/>
        <w:rPr>
          <w:ins w:id="203" w:author="ERCOT" w:date="2018-08-29T12:28:00Z"/>
          <w:b/>
        </w:rPr>
      </w:pPr>
      <w:ins w:id="204" w:author="ERCOT" w:date="2018-08-17T14:48:00Z">
        <w:r>
          <w:rPr>
            <w:b/>
          </w:rPr>
          <w:br w:type="page"/>
        </w:r>
      </w:ins>
      <w:ins w:id="205" w:author="ERCOT" w:date="2018-08-29T12:28:00Z">
        <w:r w:rsidR="00CB1C2D">
          <w:rPr>
            <w:b/>
          </w:rPr>
          <w:lastRenderedPageBreak/>
          <w:t>Generation Resource Disclosure regarding Bids for Black Start Service</w:t>
        </w:r>
      </w:ins>
    </w:p>
    <w:p w14:paraId="3D294837" w14:textId="77777777" w:rsidR="00CB1C2D" w:rsidRPr="00CA69E4" w:rsidRDefault="00CB1C2D" w:rsidP="00CB1C2D">
      <w:pPr>
        <w:jc w:val="center"/>
        <w:rPr>
          <w:ins w:id="206" w:author="ERCOT" w:date="2018-08-29T12:28:00Z"/>
        </w:rPr>
      </w:pPr>
    </w:p>
    <w:p w14:paraId="73C429CA" w14:textId="77777777" w:rsidR="00CB1C2D" w:rsidRDefault="00CB1C2D" w:rsidP="00CB1C2D">
      <w:pPr>
        <w:jc w:val="both"/>
        <w:rPr>
          <w:ins w:id="207" w:author="ERCOT" w:date="2018-08-29T12:28:00Z"/>
          <w:b/>
        </w:rPr>
      </w:pPr>
    </w:p>
    <w:p w14:paraId="478412FC" w14:textId="77777777" w:rsidR="00CB1C2D" w:rsidRPr="00A72192" w:rsidRDefault="00CB1C2D" w:rsidP="00CB1C2D">
      <w:pPr>
        <w:jc w:val="both"/>
        <w:rPr>
          <w:ins w:id="208" w:author="ERCOT" w:date="2018-08-29T12:28:00Z"/>
          <w:b/>
        </w:rPr>
      </w:pPr>
      <w:ins w:id="209" w:author="ERCOT" w:date="2018-08-29T12:28:00Z">
        <w:r w:rsidRPr="00A72192">
          <w:rPr>
            <w:b/>
          </w:rPr>
          <w:t xml:space="preserve">Resource Entity: </w:t>
        </w:r>
      </w:ins>
    </w:p>
    <w:p w14:paraId="30D916E7" w14:textId="77777777" w:rsidR="00CB1C2D" w:rsidRPr="00A72192" w:rsidRDefault="00CB1C2D" w:rsidP="00CB1C2D">
      <w:pPr>
        <w:jc w:val="both"/>
        <w:rPr>
          <w:ins w:id="210" w:author="ERCOT" w:date="2018-08-29T12:28:00Z"/>
          <w:b/>
        </w:rPr>
      </w:pPr>
    </w:p>
    <w:p w14:paraId="13506F17" w14:textId="77777777" w:rsidR="00CB1C2D" w:rsidRDefault="00CB1C2D" w:rsidP="00CB1C2D">
      <w:pPr>
        <w:jc w:val="both"/>
        <w:rPr>
          <w:ins w:id="211" w:author="ERCOT" w:date="2018-08-29T12:28:00Z"/>
          <w:b/>
        </w:rPr>
      </w:pPr>
      <w:ins w:id="212" w:author="ERCOT" w:date="2018-08-29T12:28:00Z">
        <w:r>
          <w:rPr>
            <w:b/>
          </w:rPr>
          <w:t>Qualified Scheduling Entity (QSE) representing the Resource Entity:</w:t>
        </w:r>
      </w:ins>
    </w:p>
    <w:p w14:paraId="0FC290A9" w14:textId="77777777" w:rsidR="00CB1C2D" w:rsidRPr="00A72192" w:rsidRDefault="00CB1C2D" w:rsidP="00CB1C2D">
      <w:pPr>
        <w:jc w:val="both"/>
        <w:rPr>
          <w:ins w:id="213" w:author="ERCOT" w:date="2018-08-29T12:28:00Z"/>
          <w:b/>
        </w:rPr>
      </w:pPr>
    </w:p>
    <w:p w14:paraId="36346BED" w14:textId="77777777" w:rsidR="00CB1C2D" w:rsidRPr="00A72192" w:rsidRDefault="00CB1C2D" w:rsidP="00CB1C2D">
      <w:pPr>
        <w:jc w:val="both"/>
        <w:rPr>
          <w:ins w:id="214" w:author="ERCOT" w:date="2018-08-29T12:28:00Z"/>
          <w:b/>
        </w:rPr>
      </w:pPr>
      <w:ins w:id="215" w:author="ERCOT" w:date="2018-08-29T12:28:00Z">
        <w:r w:rsidRPr="00A72192">
          <w:rPr>
            <w:b/>
          </w:rPr>
          <w:t xml:space="preserve">Generation Resource (list by Resource Site Code): </w:t>
        </w:r>
      </w:ins>
    </w:p>
    <w:p w14:paraId="141D3659" w14:textId="77777777" w:rsidR="00CB1C2D" w:rsidRPr="00A72192" w:rsidRDefault="00CB1C2D" w:rsidP="00CB1C2D">
      <w:pPr>
        <w:jc w:val="both"/>
        <w:rPr>
          <w:ins w:id="216" w:author="ERCOT" w:date="2018-08-29T12:28:00Z"/>
        </w:rPr>
      </w:pPr>
    </w:p>
    <w:p w14:paraId="3FBAA03E" w14:textId="77777777" w:rsidR="00CB1C2D" w:rsidRPr="00A72192" w:rsidRDefault="00CB1C2D" w:rsidP="00CB1C2D">
      <w:pPr>
        <w:jc w:val="both"/>
        <w:rPr>
          <w:ins w:id="217" w:author="ERCOT" w:date="2018-08-29T12:28:00Z"/>
        </w:rPr>
      </w:pPr>
    </w:p>
    <w:p w14:paraId="75A22EEE" w14:textId="77777777" w:rsidR="00CB1C2D" w:rsidRDefault="00CB1C2D" w:rsidP="00CB1C2D">
      <w:pPr>
        <w:jc w:val="both"/>
        <w:rPr>
          <w:ins w:id="218" w:author="ERCOT" w:date="2018-08-29T12:28:00Z"/>
          <w:b/>
        </w:rPr>
      </w:pPr>
      <w:ins w:id="219" w:author="ERCOT" w:date="2018-08-29T12:28:00Z">
        <w:r>
          <w:rPr>
            <w:b/>
          </w:rPr>
          <w:t>Operational Weather limitations:</w:t>
        </w:r>
        <w:r w:rsidRPr="00A72192">
          <w:rPr>
            <w:b/>
          </w:rPr>
          <w:t xml:space="preserve"> </w:t>
        </w:r>
      </w:ins>
    </w:p>
    <w:p w14:paraId="69EF5A71" w14:textId="77777777" w:rsidR="00CB1C2D" w:rsidRDefault="00CB1C2D" w:rsidP="00CB1C2D">
      <w:pPr>
        <w:jc w:val="both"/>
        <w:rPr>
          <w:ins w:id="220" w:author="ERCOT" w:date="2018-08-29T12:28:00Z"/>
        </w:rPr>
      </w:pPr>
      <w:ins w:id="221" w:author="ERCOT" w:date="2018-08-29T12:28:00Z">
        <w:r>
          <w:t>(1)</w:t>
        </w:r>
        <w:r>
          <w:tab/>
        </w:r>
        <w:r w:rsidRPr="00D023DE">
          <w:t>Minimum Ambient Operation Temperature (°F)</w:t>
        </w:r>
        <w:r>
          <w:t xml:space="preserve"> </w:t>
        </w:r>
        <w:r>
          <w:tab/>
          <w:t>________________________</w:t>
        </w:r>
      </w:ins>
    </w:p>
    <w:p w14:paraId="1E6D962B" w14:textId="77777777" w:rsidR="00CB1C2D" w:rsidRDefault="00CB1C2D" w:rsidP="00CB1C2D">
      <w:pPr>
        <w:jc w:val="both"/>
        <w:rPr>
          <w:ins w:id="222" w:author="ERCOT" w:date="2018-08-29T12:28:00Z"/>
        </w:rPr>
      </w:pPr>
      <w:ins w:id="223" w:author="ERCOT" w:date="2018-08-29T12:28:00Z">
        <w:r>
          <w:t>(2)</w:t>
        </w:r>
        <w:r>
          <w:tab/>
        </w:r>
        <w:r w:rsidRPr="00D023DE">
          <w:t>M</w:t>
        </w:r>
        <w:r>
          <w:t>axi</w:t>
        </w:r>
        <w:r w:rsidRPr="00D023DE">
          <w:t>mum Ambient Operation Temperature (°F)</w:t>
        </w:r>
        <w:r>
          <w:tab/>
          <w:t>________________________</w:t>
        </w:r>
      </w:ins>
    </w:p>
    <w:p w14:paraId="6D269F6C" w14:textId="77777777" w:rsidR="00CB1C2D" w:rsidRDefault="00CB1C2D" w:rsidP="00CB1C2D">
      <w:pPr>
        <w:jc w:val="both"/>
        <w:rPr>
          <w:ins w:id="224" w:author="ERCOT" w:date="2018-08-29T12:28:00Z"/>
        </w:rPr>
      </w:pPr>
      <w:ins w:id="225" w:author="ERCOT" w:date="2018-08-29T12:28:00Z">
        <w:r>
          <w:t>(3)</w:t>
        </w:r>
        <w:r>
          <w:tab/>
          <w:t>Relative Humidity (%)________________________________________________</w:t>
        </w:r>
      </w:ins>
    </w:p>
    <w:p w14:paraId="7DBEEE16" w14:textId="77777777" w:rsidR="00CB1C2D" w:rsidRDefault="00CB1C2D" w:rsidP="00CB1C2D">
      <w:pPr>
        <w:jc w:val="both"/>
        <w:rPr>
          <w:ins w:id="226" w:author="ERCOT" w:date="2018-08-29T12:28:00Z"/>
        </w:rPr>
      </w:pPr>
    </w:p>
    <w:p w14:paraId="20C0CBF0" w14:textId="77777777" w:rsidR="00CB1C2D" w:rsidRPr="00C675B4" w:rsidRDefault="00CB1C2D" w:rsidP="00CB1C2D">
      <w:pPr>
        <w:jc w:val="both"/>
        <w:rPr>
          <w:ins w:id="227" w:author="ERCOT" w:date="2018-08-29T12:28:00Z"/>
          <w:b/>
        </w:rPr>
      </w:pPr>
      <w:ins w:id="228" w:author="ERCOT" w:date="2018-08-29T12:28:00Z">
        <w:r w:rsidRPr="00C675B4">
          <w:rPr>
            <w:b/>
          </w:rPr>
          <w:t xml:space="preserve">Weather Related Limitation Disclosure: </w:t>
        </w:r>
      </w:ins>
    </w:p>
    <w:p w14:paraId="1F5C791A" w14:textId="77777777" w:rsidR="00CB1C2D" w:rsidRDefault="00CB1C2D" w:rsidP="00CB1C2D">
      <w:pPr>
        <w:jc w:val="both"/>
        <w:rPr>
          <w:ins w:id="229" w:author="ERCOT" w:date="2018-08-29T12:28:00Z"/>
        </w:rPr>
      </w:pPr>
      <w:ins w:id="230" w:author="ERCOT" w:date="2018-08-29T12:28:00Z">
        <w:r>
          <w:t xml:space="preserve">Please list any weather-related limitations to the Generation Resource’s start-up/operation capabilities (include </w:t>
        </w:r>
        <w:r w:rsidRPr="00A72192">
          <w:t>a brief description of the limitation</w:t>
        </w:r>
        <w:r>
          <w:t xml:space="preserve">(s), planned remediation for the   limitation, </w:t>
        </w:r>
        <w:r w:rsidRPr="00A72192">
          <w:t xml:space="preserve">and an associated target completion date for </w:t>
        </w:r>
        <w:r>
          <w:t>the remediation): __________________________________________________________________________________________________________________________________________________________________________________________________________________________________________</w:t>
        </w:r>
      </w:ins>
    </w:p>
    <w:p w14:paraId="399E95CA" w14:textId="77777777" w:rsidR="00CB1C2D" w:rsidRDefault="00CB1C2D" w:rsidP="00CB1C2D">
      <w:pPr>
        <w:jc w:val="both"/>
        <w:rPr>
          <w:ins w:id="231" w:author="ERCOT" w:date="2018-08-29T12:28:00Z"/>
        </w:rPr>
      </w:pPr>
    </w:p>
    <w:p w14:paraId="13E53AD4" w14:textId="77777777" w:rsidR="00CB1C2D" w:rsidRPr="00C675B4" w:rsidRDefault="00CB1C2D" w:rsidP="00CB1C2D">
      <w:pPr>
        <w:jc w:val="both"/>
        <w:rPr>
          <w:ins w:id="232" w:author="ERCOT" w:date="2018-08-29T12:28:00Z"/>
          <w:b/>
        </w:rPr>
      </w:pPr>
      <w:ins w:id="233" w:author="ERCOT" w:date="2018-08-29T12:28:00Z">
        <w:r w:rsidRPr="00C675B4">
          <w:rPr>
            <w:b/>
          </w:rPr>
          <w:t xml:space="preserve">Weatherization affirmation – please </w:t>
        </w:r>
        <w:r>
          <w:rPr>
            <w:b/>
          </w:rPr>
          <w:t xml:space="preserve">affirm by </w:t>
        </w:r>
        <w:r w:rsidRPr="00C675B4">
          <w:rPr>
            <w:b/>
          </w:rPr>
          <w:t>check</w:t>
        </w:r>
        <w:r>
          <w:rPr>
            <w:b/>
          </w:rPr>
          <w:t>ing</w:t>
        </w:r>
        <w:r w:rsidRPr="00C675B4">
          <w:rPr>
            <w:b/>
          </w:rPr>
          <w:t xml:space="preserve"> the box:</w:t>
        </w:r>
      </w:ins>
    </w:p>
    <w:p w14:paraId="5C0EA5B0" w14:textId="77777777" w:rsidR="00CB1C2D" w:rsidRDefault="00CB1C2D" w:rsidP="00CB1C2D">
      <w:pPr>
        <w:jc w:val="both"/>
        <w:rPr>
          <w:ins w:id="234" w:author="ERCOT" w:date="2018-08-29T12:28:00Z"/>
        </w:rPr>
      </w:pPr>
      <w:ins w:id="235" w:author="ERCOT" w:date="2018-08-29T12:28:00Z">
        <w:r>
          <w:t xml:space="preserve">[_] </w:t>
        </w:r>
        <w:r w:rsidRPr="00A72192">
          <w:t xml:space="preserve">I hereby </w:t>
        </w:r>
        <w:r>
          <w:t xml:space="preserve">affirm </w:t>
        </w:r>
        <w:r w:rsidRPr="00A72192">
          <w:t xml:space="preserve">that all </w:t>
        </w:r>
        <w:r>
          <w:t xml:space="preserve">disclosed weather related limitations listed above and weatherization </w:t>
        </w:r>
        <w:r w:rsidRPr="00A72192">
          <w:t>preparation</w:t>
        </w:r>
        <w:r>
          <w:t xml:space="preserve">s for equipment critical to providing Black Start service </w:t>
        </w:r>
        <w:r w:rsidRPr="00A72192">
          <w:t>are complete or will be completed</w:t>
        </w:r>
        <w:r>
          <w:t xml:space="preserve"> prior to the beginning of Black Start Qualification Testing. </w:t>
        </w:r>
      </w:ins>
    </w:p>
    <w:p w14:paraId="38F74680" w14:textId="77777777" w:rsidR="00CB1C2D" w:rsidRPr="00A72192" w:rsidRDefault="00CB1C2D" w:rsidP="00CB1C2D">
      <w:pPr>
        <w:jc w:val="both"/>
        <w:rPr>
          <w:ins w:id="236" w:author="ERCOT" w:date="2018-08-29T12:28:00Z"/>
        </w:rPr>
      </w:pPr>
    </w:p>
    <w:p w14:paraId="0158761E" w14:textId="77777777" w:rsidR="00CB1C2D" w:rsidRPr="00A72192" w:rsidRDefault="00CB1C2D" w:rsidP="00CB1C2D">
      <w:pPr>
        <w:jc w:val="both"/>
        <w:rPr>
          <w:ins w:id="237" w:author="ERCOT" w:date="2018-08-29T12:28:00Z"/>
        </w:rPr>
      </w:pPr>
      <w:ins w:id="238" w:author="ERCOT" w:date="2018-08-29T12:28:00Z">
        <w:r w:rsidRPr="00A72192">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ins>
    </w:p>
    <w:p w14:paraId="39B819AA" w14:textId="77777777" w:rsidR="00CB1C2D" w:rsidRPr="00A72192" w:rsidRDefault="00CB1C2D" w:rsidP="00CB1C2D">
      <w:pPr>
        <w:jc w:val="both"/>
        <w:rPr>
          <w:ins w:id="239" w:author="ERCOT" w:date="2018-08-29T12:28:00Z"/>
        </w:rPr>
      </w:pPr>
    </w:p>
    <w:p w14:paraId="66BD7482" w14:textId="77777777" w:rsidR="00CB1C2D" w:rsidRPr="00A72192" w:rsidRDefault="00CB1C2D" w:rsidP="00CB1C2D">
      <w:pPr>
        <w:jc w:val="both"/>
        <w:rPr>
          <w:ins w:id="240" w:author="ERCOT" w:date="2018-08-29T12:28:00Z"/>
        </w:rPr>
      </w:pPr>
      <w:ins w:id="241" w:author="ERCOT" w:date="2018-08-29T12:28:00Z">
        <w:r w:rsidRPr="00A72192">
          <w:t xml:space="preserve">   </w:t>
        </w:r>
      </w:ins>
    </w:p>
    <w:p w14:paraId="0D2B9E29" w14:textId="77777777" w:rsidR="00CB1C2D" w:rsidRPr="00A72192" w:rsidRDefault="00CB1C2D" w:rsidP="00CB1C2D">
      <w:pPr>
        <w:jc w:val="both"/>
        <w:rPr>
          <w:ins w:id="242" w:author="ERCOT" w:date="2018-08-29T12:28:00Z"/>
        </w:rPr>
      </w:pPr>
      <w:ins w:id="243" w:author="ERCOT" w:date="2018-08-29T12:28:00Z">
        <w:r w:rsidRPr="00A72192">
          <w:t>______________________________________</w:t>
        </w:r>
      </w:ins>
    </w:p>
    <w:p w14:paraId="5D5F32D4" w14:textId="77777777" w:rsidR="00CB1C2D" w:rsidRPr="00A72192" w:rsidRDefault="00CB1C2D" w:rsidP="00CB1C2D">
      <w:pPr>
        <w:jc w:val="both"/>
        <w:rPr>
          <w:ins w:id="244" w:author="ERCOT" w:date="2018-08-29T12:28:00Z"/>
        </w:rPr>
      </w:pPr>
      <w:ins w:id="245" w:author="ERCOT" w:date="2018-08-29T12:28:00Z">
        <w:r w:rsidRPr="00A72192">
          <w:t>Signature</w:t>
        </w:r>
      </w:ins>
    </w:p>
    <w:p w14:paraId="282DE81A" w14:textId="77777777" w:rsidR="00CB1C2D" w:rsidRPr="00A72192" w:rsidRDefault="00CB1C2D" w:rsidP="00CB1C2D">
      <w:pPr>
        <w:jc w:val="both"/>
        <w:rPr>
          <w:ins w:id="246" w:author="ERCOT" w:date="2018-08-29T12:28:00Z"/>
        </w:rPr>
      </w:pPr>
    </w:p>
    <w:p w14:paraId="042DF54E" w14:textId="77777777" w:rsidR="00CB1C2D" w:rsidRPr="00A72192" w:rsidRDefault="00CB1C2D" w:rsidP="00CB1C2D">
      <w:pPr>
        <w:jc w:val="both"/>
        <w:rPr>
          <w:ins w:id="247" w:author="ERCOT" w:date="2018-08-29T12:28:00Z"/>
        </w:rPr>
      </w:pPr>
      <w:ins w:id="248" w:author="ERCOT" w:date="2018-08-29T12:28:00Z">
        <w:r w:rsidRPr="00A72192">
          <w:t>______________________________________</w:t>
        </w:r>
      </w:ins>
    </w:p>
    <w:p w14:paraId="72286C3A" w14:textId="77777777" w:rsidR="00CB1C2D" w:rsidRPr="00A72192" w:rsidRDefault="00CB1C2D" w:rsidP="00CB1C2D">
      <w:pPr>
        <w:jc w:val="both"/>
        <w:rPr>
          <w:ins w:id="249" w:author="ERCOT" w:date="2018-08-29T12:28:00Z"/>
        </w:rPr>
      </w:pPr>
      <w:ins w:id="250" w:author="ERCOT" w:date="2018-08-29T12:28:00Z">
        <w:r w:rsidRPr="00A72192">
          <w:t>Name</w:t>
        </w:r>
      </w:ins>
    </w:p>
    <w:p w14:paraId="13CCE46F" w14:textId="77777777" w:rsidR="00CB1C2D" w:rsidRPr="00A72192" w:rsidRDefault="00CB1C2D" w:rsidP="00CB1C2D">
      <w:pPr>
        <w:jc w:val="both"/>
        <w:rPr>
          <w:ins w:id="251" w:author="ERCOT" w:date="2018-08-29T12:28:00Z"/>
        </w:rPr>
      </w:pPr>
    </w:p>
    <w:p w14:paraId="36643770" w14:textId="77777777" w:rsidR="00CB1C2D" w:rsidRPr="00A72192" w:rsidRDefault="00CB1C2D" w:rsidP="00CB1C2D">
      <w:pPr>
        <w:jc w:val="both"/>
        <w:rPr>
          <w:ins w:id="252" w:author="ERCOT" w:date="2018-08-29T12:28:00Z"/>
        </w:rPr>
      </w:pPr>
      <w:ins w:id="253" w:author="ERCOT" w:date="2018-08-29T12:28:00Z">
        <w:r w:rsidRPr="00A72192">
          <w:t>______________________________________</w:t>
        </w:r>
      </w:ins>
    </w:p>
    <w:p w14:paraId="3DAF979C" w14:textId="77777777" w:rsidR="00CB1C2D" w:rsidRPr="00A72192" w:rsidRDefault="00CB1C2D" w:rsidP="00CB1C2D">
      <w:pPr>
        <w:jc w:val="both"/>
        <w:rPr>
          <w:ins w:id="254" w:author="ERCOT" w:date="2018-08-29T12:28:00Z"/>
        </w:rPr>
      </w:pPr>
      <w:ins w:id="255" w:author="ERCOT" w:date="2018-08-29T12:28:00Z">
        <w:r w:rsidRPr="00A72192">
          <w:t>Title</w:t>
        </w:r>
      </w:ins>
    </w:p>
    <w:p w14:paraId="1457FFEF" w14:textId="77777777" w:rsidR="00CB1C2D" w:rsidRPr="00A72192" w:rsidRDefault="00CB1C2D" w:rsidP="00CB1C2D">
      <w:pPr>
        <w:jc w:val="both"/>
        <w:rPr>
          <w:ins w:id="256" w:author="ERCOT" w:date="2018-08-29T12:28:00Z"/>
        </w:rPr>
      </w:pPr>
    </w:p>
    <w:p w14:paraId="0F023983" w14:textId="77777777" w:rsidR="00CB1C2D" w:rsidRPr="00A72192" w:rsidRDefault="00CB1C2D" w:rsidP="00CB1C2D">
      <w:pPr>
        <w:jc w:val="both"/>
        <w:rPr>
          <w:ins w:id="257" w:author="ERCOT" w:date="2018-08-29T12:28:00Z"/>
        </w:rPr>
      </w:pPr>
      <w:ins w:id="258" w:author="ERCOT" w:date="2018-08-29T12:28:00Z">
        <w:r w:rsidRPr="00A72192">
          <w:t>______________________________________</w:t>
        </w:r>
      </w:ins>
    </w:p>
    <w:p w14:paraId="63650737" w14:textId="77777777" w:rsidR="00CB1C2D" w:rsidRPr="00BA2009" w:rsidRDefault="00CB1C2D" w:rsidP="00CB1C2D">
      <w:pPr>
        <w:jc w:val="both"/>
        <w:rPr>
          <w:ins w:id="259" w:author="ERCOT" w:date="2018-08-29T12:28:00Z"/>
        </w:rPr>
      </w:pPr>
      <w:ins w:id="260" w:author="ERCOT" w:date="2018-08-29T12:28:00Z">
        <w:r w:rsidRPr="00A72192">
          <w:t>Date</w:t>
        </w:r>
      </w:ins>
    </w:p>
    <w:p w14:paraId="35D2C4C3" w14:textId="77777777" w:rsidR="0035085A" w:rsidRPr="00BA2009" w:rsidRDefault="0035085A" w:rsidP="00CB1C2D">
      <w:pPr>
        <w:jc w:val="center"/>
      </w:pPr>
    </w:p>
    <w:sectPr w:rsidR="0035085A"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C6D2B" w14:textId="77777777" w:rsidR="00C90E9F" w:rsidRDefault="00C90E9F">
      <w:r>
        <w:separator/>
      </w:r>
    </w:p>
  </w:endnote>
  <w:endnote w:type="continuationSeparator" w:id="0">
    <w:p w14:paraId="2398D406" w14:textId="77777777" w:rsidR="00C90E9F" w:rsidRDefault="00C90E9F">
      <w:r>
        <w:continuationSeparator/>
      </w:r>
    </w:p>
  </w:endnote>
  <w:endnote w:type="continuationNotice" w:id="1">
    <w:p w14:paraId="6A8522B7" w14:textId="77777777" w:rsidR="00C90E9F" w:rsidRDefault="00C90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608C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A236F">
      <w:rPr>
        <w:rFonts w:ascii="Arial" w:hAnsi="Arial" w:cs="Arial"/>
        <w:noProof/>
        <w:sz w:val="18"/>
      </w:rPr>
      <w:t>12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92431" w14:textId="258AA10D" w:rsidR="00D176CF" w:rsidRDefault="00394212">
    <w:pPr>
      <w:pStyle w:val="Footer"/>
      <w:tabs>
        <w:tab w:val="clear" w:pos="4320"/>
        <w:tab w:val="clear" w:pos="8640"/>
        <w:tab w:val="right" w:pos="9360"/>
      </w:tabs>
      <w:rPr>
        <w:rFonts w:ascii="Arial" w:hAnsi="Arial" w:cs="Arial"/>
        <w:sz w:val="18"/>
      </w:rPr>
    </w:pPr>
    <w:r w:rsidRPr="005478D2">
      <w:rPr>
        <w:rFonts w:ascii="Arial" w:hAnsi="Arial" w:cs="Arial"/>
        <w:sz w:val="18"/>
        <w:szCs w:val="18"/>
      </w:rPr>
      <w:t>897</w:t>
    </w:r>
    <w:r w:rsidR="00421639" w:rsidRPr="005478D2">
      <w:rPr>
        <w:rFonts w:ascii="Arial" w:hAnsi="Arial" w:cs="Arial"/>
        <w:sz w:val="18"/>
        <w:szCs w:val="18"/>
      </w:rPr>
      <w:t>NPRR</w:t>
    </w:r>
    <w:r w:rsidR="00DD3408" w:rsidRPr="005478D2">
      <w:rPr>
        <w:rFonts w:ascii="Arial" w:hAnsi="Arial" w:cs="Arial"/>
        <w:sz w:val="18"/>
        <w:szCs w:val="18"/>
      </w:rPr>
      <w:t>-</w:t>
    </w:r>
    <w:r w:rsidR="00E577E3">
      <w:rPr>
        <w:rFonts w:ascii="Arial" w:hAnsi="Arial" w:cs="Arial"/>
        <w:sz w:val="18"/>
        <w:szCs w:val="18"/>
      </w:rPr>
      <w:t>07</w:t>
    </w:r>
    <w:r w:rsidR="00E577E3" w:rsidRPr="005478D2">
      <w:rPr>
        <w:rFonts w:ascii="Arial" w:hAnsi="Arial" w:cs="Arial"/>
        <w:sz w:val="18"/>
        <w:szCs w:val="18"/>
      </w:rPr>
      <w:t xml:space="preserve"> </w:t>
    </w:r>
    <w:r w:rsidR="00E577E3">
      <w:rPr>
        <w:rFonts w:ascii="Arial" w:hAnsi="Arial" w:cs="Arial"/>
        <w:sz w:val="18"/>
        <w:szCs w:val="18"/>
      </w:rPr>
      <w:t>PRS Report</w:t>
    </w:r>
    <w:r w:rsidR="00E55AE6">
      <w:rPr>
        <w:rFonts w:ascii="Arial" w:hAnsi="Arial" w:cs="Arial"/>
        <w:sz w:val="18"/>
        <w:szCs w:val="18"/>
      </w:rPr>
      <w:t xml:space="preserve"> </w:t>
    </w:r>
    <w:r w:rsidR="00E577E3">
      <w:rPr>
        <w:rFonts w:ascii="Arial" w:hAnsi="Arial" w:cs="Arial"/>
        <w:sz w:val="18"/>
        <w:szCs w:val="18"/>
      </w:rPr>
      <w:t>101818</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B562C">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B562C">
      <w:rPr>
        <w:rFonts w:ascii="Arial" w:hAnsi="Arial" w:cs="Arial"/>
        <w:noProof/>
        <w:sz w:val="18"/>
      </w:rPr>
      <w:t>13</w:t>
    </w:r>
    <w:r w:rsidR="00D176CF" w:rsidRPr="00412DCA">
      <w:rPr>
        <w:rFonts w:ascii="Arial" w:hAnsi="Arial" w:cs="Arial"/>
        <w:sz w:val="18"/>
      </w:rPr>
      <w:fldChar w:fldCharType="end"/>
    </w:r>
  </w:p>
  <w:p w14:paraId="21EE654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1DC8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61" w:author="STEC 091418" w:date="2018-09-07T14:00:00Z">
      <w:r w:rsidR="00BA236F">
        <w:rPr>
          <w:rFonts w:ascii="Arial" w:hAnsi="Arial" w:cs="Arial"/>
          <w:noProof/>
          <w:sz w:val="18"/>
        </w:rPr>
        <w:t>12</w:t>
      </w:r>
    </w:ins>
    <w:del w:id="262" w:author="STEC 091418" w:date="2018-09-07T14:00:00Z">
      <w:r w:rsidR="00386C35" w:rsidDel="00BA236F">
        <w:rPr>
          <w:rFonts w:ascii="Arial" w:hAnsi="Arial" w:cs="Arial"/>
          <w:noProof/>
          <w:sz w:val="18"/>
        </w:rPr>
        <w:delText>2</w:delText>
      </w:r>
    </w:del>
    <w:ins w:id="263" w:author="ERCOT" w:date="2018-08-15T11:56:00Z">
      <w:del w:id="264" w:author="STEC 091418" w:date="2018-09-07T14:00:00Z">
        <w:r w:rsidR="0009115A" w:rsidDel="00BA236F">
          <w:rPr>
            <w:rFonts w:ascii="Arial" w:hAnsi="Arial" w:cs="Arial"/>
            <w:noProof/>
            <w:sz w:val="18"/>
          </w:rPr>
          <w:delText>11</w:delText>
        </w:r>
      </w:del>
    </w:ins>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19D2F" w14:textId="77777777" w:rsidR="00C90E9F" w:rsidRDefault="00C90E9F">
      <w:r>
        <w:separator/>
      </w:r>
    </w:p>
  </w:footnote>
  <w:footnote w:type="continuationSeparator" w:id="0">
    <w:p w14:paraId="7F54F5A8" w14:textId="77777777" w:rsidR="00C90E9F" w:rsidRDefault="00C90E9F">
      <w:r>
        <w:continuationSeparator/>
      </w:r>
    </w:p>
  </w:footnote>
  <w:footnote w:type="continuationNotice" w:id="1">
    <w:p w14:paraId="1FE9E8F6" w14:textId="77777777" w:rsidR="00C90E9F" w:rsidRDefault="00C90E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729DF" w14:textId="561EDCAE" w:rsidR="00D176CF" w:rsidRPr="0065113C" w:rsidRDefault="00E577E3" w:rsidP="0065113C">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FA7012"/>
    <w:multiLevelType w:val="hybridMultilevel"/>
    <w:tmpl w:val="56F43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 101118">
    <w15:presenceInfo w15:providerId="None" w15:userId="ROS 101118"/>
  </w15:person>
  <w15:person w15:author="PRS 101818">
    <w15:presenceInfo w15:providerId="None" w15:userId="PRS 1018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11E3"/>
    <w:rsid w:val="00025574"/>
    <w:rsid w:val="000448FC"/>
    <w:rsid w:val="00051149"/>
    <w:rsid w:val="0005311E"/>
    <w:rsid w:val="00060A5A"/>
    <w:rsid w:val="00060B03"/>
    <w:rsid w:val="00064B44"/>
    <w:rsid w:val="00067FE2"/>
    <w:rsid w:val="0007682E"/>
    <w:rsid w:val="0008411F"/>
    <w:rsid w:val="0008683A"/>
    <w:rsid w:val="0009115A"/>
    <w:rsid w:val="000C681E"/>
    <w:rsid w:val="000D1AEB"/>
    <w:rsid w:val="000D3E64"/>
    <w:rsid w:val="000F13C5"/>
    <w:rsid w:val="000F5F4B"/>
    <w:rsid w:val="00105A36"/>
    <w:rsid w:val="00125DB1"/>
    <w:rsid w:val="001313B4"/>
    <w:rsid w:val="0014546D"/>
    <w:rsid w:val="001500D9"/>
    <w:rsid w:val="00156DB7"/>
    <w:rsid w:val="00157228"/>
    <w:rsid w:val="00157AAD"/>
    <w:rsid w:val="00160C3C"/>
    <w:rsid w:val="00166463"/>
    <w:rsid w:val="0017783C"/>
    <w:rsid w:val="00180EDA"/>
    <w:rsid w:val="001859BE"/>
    <w:rsid w:val="0019314C"/>
    <w:rsid w:val="001A334D"/>
    <w:rsid w:val="001B7190"/>
    <w:rsid w:val="001C18FB"/>
    <w:rsid w:val="001F38F0"/>
    <w:rsid w:val="001F4061"/>
    <w:rsid w:val="001F5535"/>
    <w:rsid w:val="00217168"/>
    <w:rsid w:val="00221BA6"/>
    <w:rsid w:val="00222CBB"/>
    <w:rsid w:val="00233882"/>
    <w:rsid w:val="00237430"/>
    <w:rsid w:val="00242B6E"/>
    <w:rsid w:val="00256CC1"/>
    <w:rsid w:val="00272B09"/>
    <w:rsid w:val="00276034"/>
    <w:rsid w:val="00276A99"/>
    <w:rsid w:val="002777E4"/>
    <w:rsid w:val="0028509C"/>
    <w:rsid w:val="0028605E"/>
    <w:rsid w:val="00286AD9"/>
    <w:rsid w:val="002966F3"/>
    <w:rsid w:val="002A375E"/>
    <w:rsid w:val="002A3967"/>
    <w:rsid w:val="002B06AB"/>
    <w:rsid w:val="002B69F3"/>
    <w:rsid w:val="002B763A"/>
    <w:rsid w:val="002D382A"/>
    <w:rsid w:val="002D5E8C"/>
    <w:rsid w:val="002E020E"/>
    <w:rsid w:val="002F1EDD"/>
    <w:rsid w:val="003013F2"/>
    <w:rsid w:val="0030232A"/>
    <w:rsid w:val="00305B5A"/>
    <w:rsid w:val="0030694A"/>
    <w:rsid w:val="003069F4"/>
    <w:rsid w:val="00307DB9"/>
    <w:rsid w:val="00327182"/>
    <w:rsid w:val="0033215A"/>
    <w:rsid w:val="0033450D"/>
    <w:rsid w:val="0034319B"/>
    <w:rsid w:val="003465AF"/>
    <w:rsid w:val="0035085A"/>
    <w:rsid w:val="00352970"/>
    <w:rsid w:val="003568BB"/>
    <w:rsid w:val="00360920"/>
    <w:rsid w:val="003779D9"/>
    <w:rsid w:val="00381631"/>
    <w:rsid w:val="00384709"/>
    <w:rsid w:val="00386C35"/>
    <w:rsid w:val="0039027D"/>
    <w:rsid w:val="003910E9"/>
    <w:rsid w:val="00394212"/>
    <w:rsid w:val="003965B3"/>
    <w:rsid w:val="003A3D77"/>
    <w:rsid w:val="003B10D4"/>
    <w:rsid w:val="003B5AED"/>
    <w:rsid w:val="003B76C9"/>
    <w:rsid w:val="003B79BD"/>
    <w:rsid w:val="003B7C5C"/>
    <w:rsid w:val="003C5314"/>
    <w:rsid w:val="003C6044"/>
    <w:rsid w:val="003C6B7B"/>
    <w:rsid w:val="003D0705"/>
    <w:rsid w:val="003E1E17"/>
    <w:rsid w:val="003F6923"/>
    <w:rsid w:val="004053D1"/>
    <w:rsid w:val="004135BD"/>
    <w:rsid w:val="00421639"/>
    <w:rsid w:val="004302A4"/>
    <w:rsid w:val="004307EB"/>
    <w:rsid w:val="004365A7"/>
    <w:rsid w:val="004463BA"/>
    <w:rsid w:val="00455BE9"/>
    <w:rsid w:val="004822D4"/>
    <w:rsid w:val="0048743C"/>
    <w:rsid w:val="00492861"/>
    <w:rsid w:val="0049290B"/>
    <w:rsid w:val="00495C2A"/>
    <w:rsid w:val="004A4451"/>
    <w:rsid w:val="004A6409"/>
    <w:rsid w:val="004D3958"/>
    <w:rsid w:val="004E134C"/>
    <w:rsid w:val="004F4224"/>
    <w:rsid w:val="004F4D4E"/>
    <w:rsid w:val="004F6462"/>
    <w:rsid w:val="004F715D"/>
    <w:rsid w:val="004F7BA6"/>
    <w:rsid w:val="005008DF"/>
    <w:rsid w:val="00501868"/>
    <w:rsid w:val="005045D0"/>
    <w:rsid w:val="005068F9"/>
    <w:rsid w:val="0051121E"/>
    <w:rsid w:val="00530696"/>
    <w:rsid w:val="00534C6C"/>
    <w:rsid w:val="005362EF"/>
    <w:rsid w:val="005454E6"/>
    <w:rsid w:val="005478D2"/>
    <w:rsid w:val="005777DD"/>
    <w:rsid w:val="005831EA"/>
    <w:rsid w:val="005841C0"/>
    <w:rsid w:val="0059260F"/>
    <w:rsid w:val="00595181"/>
    <w:rsid w:val="005B3327"/>
    <w:rsid w:val="005B63A0"/>
    <w:rsid w:val="005E5074"/>
    <w:rsid w:val="005F65DA"/>
    <w:rsid w:val="00601811"/>
    <w:rsid w:val="006048E0"/>
    <w:rsid w:val="00611048"/>
    <w:rsid w:val="00612B24"/>
    <w:rsid w:val="00612E4F"/>
    <w:rsid w:val="00615D5E"/>
    <w:rsid w:val="00616191"/>
    <w:rsid w:val="00622E99"/>
    <w:rsid w:val="00625E5D"/>
    <w:rsid w:val="0063287B"/>
    <w:rsid w:val="00640CBE"/>
    <w:rsid w:val="00641DBC"/>
    <w:rsid w:val="0065113C"/>
    <w:rsid w:val="00653C2B"/>
    <w:rsid w:val="00661343"/>
    <w:rsid w:val="0066370F"/>
    <w:rsid w:val="00663A48"/>
    <w:rsid w:val="006776B0"/>
    <w:rsid w:val="00686B5E"/>
    <w:rsid w:val="006926FE"/>
    <w:rsid w:val="006A0784"/>
    <w:rsid w:val="006A375D"/>
    <w:rsid w:val="006A47BE"/>
    <w:rsid w:val="006A49E9"/>
    <w:rsid w:val="006A697B"/>
    <w:rsid w:val="006B25BA"/>
    <w:rsid w:val="006B4DDE"/>
    <w:rsid w:val="006B7032"/>
    <w:rsid w:val="006D261E"/>
    <w:rsid w:val="006D2CF8"/>
    <w:rsid w:val="006D70AB"/>
    <w:rsid w:val="006E4771"/>
    <w:rsid w:val="006F51FB"/>
    <w:rsid w:val="00706919"/>
    <w:rsid w:val="00706D5C"/>
    <w:rsid w:val="00713A1F"/>
    <w:rsid w:val="007176E5"/>
    <w:rsid w:val="00722943"/>
    <w:rsid w:val="00743968"/>
    <w:rsid w:val="00751245"/>
    <w:rsid w:val="007534BA"/>
    <w:rsid w:val="0076596C"/>
    <w:rsid w:val="007722E5"/>
    <w:rsid w:val="00785415"/>
    <w:rsid w:val="00791CB9"/>
    <w:rsid w:val="00793130"/>
    <w:rsid w:val="007A21E8"/>
    <w:rsid w:val="007B3233"/>
    <w:rsid w:val="007B56E6"/>
    <w:rsid w:val="007B5A42"/>
    <w:rsid w:val="007C199B"/>
    <w:rsid w:val="007D3073"/>
    <w:rsid w:val="007D352F"/>
    <w:rsid w:val="007D64B9"/>
    <w:rsid w:val="007D6C94"/>
    <w:rsid w:val="007D72D4"/>
    <w:rsid w:val="007E0452"/>
    <w:rsid w:val="007E7EC7"/>
    <w:rsid w:val="007F00DB"/>
    <w:rsid w:val="007F7E95"/>
    <w:rsid w:val="00801095"/>
    <w:rsid w:val="008070C0"/>
    <w:rsid w:val="00811C12"/>
    <w:rsid w:val="0081503E"/>
    <w:rsid w:val="0083147A"/>
    <w:rsid w:val="0083574C"/>
    <w:rsid w:val="008379AC"/>
    <w:rsid w:val="00845778"/>
    <w:rsid w:val="00855CBE"/>
    <w:rsid w:val="0086687C"/>
    <w:rsid w:val="00870810"/>
    <w:rsid w:val="00875183"/>
    <w:rsid w:val="008756B3"/>
    <w:rsid w:val="00876173"/>
    <w:rsid w:val="008767C4"/>
    <w:rsid w:val="008841EB"/>
    <w:rsid w:val="00887E28"/>
    <w:rsid w:val="008936BA"/>
    <w:rsid w:val="00893DBF"/>
    <w:rsid w:val="00896A5E"/>
    <w:rsid w:val="008A7FDE"/>
    <w:rsid w:val="008B4768"/>
    <w:rsid w:val="008D023B"/>
    <w:rsid w:val="008D02A2"/>
    <w:rsid w:val="008D35E0"/>
    <w:rsid w:val="008D5C3A"/>
    <w:rsid w:val="008E0F42"/>
    <w:rsid w:val="008E4FB9"/>
    <w:rsid w:val="008E6DA2"/>
    <w:rsid w:val="00901F45"/>
    <w:rsid w:val="00907B1E"/>
    <w:rsid w:val="00923D8A"/>
    <w:rsid w:val="00932ACE"/>
    <w:rsid w:val="00936FE0"/>
    <w:rsid w:val="00943AFD"/>
    <w:rsid w:val="00946E5C"/>
    <w:rsid w:val="00963A51"/>
    <w:rsid w:val="00963B0D"/>
    <w:rsid w:val="00963F57"/>
    <w:rsid w:val="00983B6E"/>
    <w:rsid w:val="00984DAF"/>
    <w:rsid w:val="00992635"/>
    <w:rsid w:val="009936F8"/>
    <w:rsid w:val="009A3772"/>
    <w:rsid w:val="009A62B7"/>
    <w:rsid w:val="009C10BB"/>
    <w:rsid w:val="009D17F0"/>
    <w:rsid w:val="009E5E87"/>
    <w:rsid w:val="009F14B0"/>
    <w:rsid w:val="00A27333"/>
    <w:rsid w:val="00A37592"/>
    <w:rsid w:val="00A42796"/>
    <w:rsid w:val="00A46400"/>
    <w:rsid w:val="00A5311D"/>
    <w:rsid w:val="00A6385A"/>
    <w:rsid w:val="00A72A77"/>
    <w:rsid w:val="00A85F8A"/>
    <w:rsid w:val="00A873D6"/>
    <w:rsid w:val="00A91EC8"/>
    <w:rsid w:val="00A94288"/>
    <w:rsid w:val="00AA1BF3"/>
    <w:rsid w:val="00AB562C"/>
    <w:rsid w:val="00AD3B58"/>
    <w:rsid w:val="00AD3C82"/>
    <w:rsid w:val="00AE3DD0"/>
    <w:rsid w:val="00AE40EA"/>
    <w:rsid w:val="00AE49FD"/>
    <w:rsid w:val="00AF41B8"/>
    <w:rsid w:val="00AF56C6"/>
    <w:rsid w:val="00B032E8"/>
    <w:rsid w:val="00B21B60"/>
    <w:rsid w:val="00B32196"/>
    <w:rsid w:val="00B57F96"/>
    <w:rsid w:val="00B60AE3"/>
    <w:rsid w:val="00B63278"/>
    <w:rsid w:val="00B67892"/>
    <w:rsid w:val="00B86409"/>
    <w:rsid w:val="00B97C0F"/>
    <w:rsid w:val="00BA1783"/>
    <w:rsid w:val="00BA236F"/>
    <w:rsid w:val="00BA4D33"/>
    <w:rsid w:val="00BA64B6"/>
    <w:rsid w:val="00BB44E8"/>
    <w:rsid w:val="00BB7E7C"/>
    <w:rsid w:val="00BC0B7A"/>
    <w:rsid w:val="00BC2D06"/>
    <w:rsid w:val="00BD1453"/>
    <w:rsid w:val="00BE3949"/>
    <w:rsid w:val="00BF2FE7"/>
    <w:rsid w:val="00BF51AE"/>
    <w:rsid w:val="00C02A1A"/>
    <w:rsid w:val="00C10147"/>
    <w:rsid w:val="00C20392"/>
    <w:rsid w:val="00C32DFF"/>
    <w:rsid w:val="00C42938"/>
    <w:rsid w:val="00C514D4"/>
    <w:rsid w:val="00C55BFE"/>
    <w:rsid w:val="00C622C6"/>
    <w:rsid w:val="00C73B9D"/>
    <w:rsid w:val="00C744EB"/>
    <w:rsid w:val="00C8314C"/>
    <w:rsid w:val="00C8590D"/>
    <w:rsid w:val="00C90702"/>
    <w:rsid w:val="00C90E9F"/>
    <w:rsid w:val="00C917FF"/>
    <w:rsid w:val="00C9766A"/>
    <w:rsid w:val="00CB1C2D"/>
    <w:rsid w:val="00CC4F39"/>
    <w:rsid w:val="00CD1BB0"/>
    <w:rsid w:val="00CD462D"/>
    <w:rsid w:val="00CD51C1"/>
    <w:rsid w:val="00CD544C"/>
    <w:rsid w:val="00CF27EF"/>
    <w:rsid w:val="00CF4256"/>
    <w:rsid w:val="00CF740F"/>
    <w:rsid w:val="00D04FE8"/>
    <w:rsid w:val="00D07B6E"/>
    <w:rsid w:val="00D11C7A"/>
    <w:rsid w:val="00D176CF"/>
    <w:rsid w:val="00D23818"/>
    <w:rsid w:val="00D23D40"/>
    <w:rsid w:val="00D271E3"/>
    <w:rsid w:val="00D47A80"/>
    <w:rsid w:val="00D505EF"/>
    <w:rsid w:val="00D54EF7"/>
    <w:rsid w:val="00D85807"/>
    <w:rsid w:val="00D87349"/>
    <w:rsid w:val="00D91EE9"/>
    <w:rsid w:val="00D97220"/>
    <w:rsid w:val="00DA4B7B"/>
    <w:rsid w:val="00DC416F"/>
    <w:rsid w:val="00DC5099"/>
    <w:rsid w:val="00DD3408"/>
    <w:rsid w:val="00DD4A87"/>
    <w:rsid w:val="00DE0A92"/>
    <w:rsid w:val="00E14D47"/>
    <w:rsid w:val="00E1641C"/>
    <w:rsid w:val="00E26708"/>
    <w:rsid w:val="00E3003D"/>
    <w:rsid w:val="00E34958"/>
    <w:rsid w:val="00E37AB0"/>
    <w:rsid w:val="00E4183F"/>
    <w:rsid w:val="00E43FC4"/>
    <w:rsid w:val="00E44726"/>
    <w:rsid w:val="00E51E88"/>
    <w:rsid w:val="00E55AE6"/>
    <w:rsid w:val="00E577E3"/>
    <w:rsid w:val="00E57A2B"/>
    <w:rsid w:val="00E67498"/>
    <w:rsid w:val="00E71C39"/>
    <w:rsid w:val="00E8743A"/>
    <w:rsid w:val="00E930A2"/>
    <w:rsid w:val="00EA56E6"/>
    <w:rsid w:val="00EA7F77"/>
    <w:rsid w:val="00EC335F"/>
    <w:rsid w:val="00EC48FB"/>
    <w:rsid w:val="00ED22C7"/>
    <w:rsid w:val="00EE2706"/>
    <w:rsid w:val="00EE7001"/>
    <w:rsid w:val="00EF232A"/>
    <w:rsid w:val="00EF5C8A"/>
    <w:rsid w:val="00F02923"/>
    <w:rsid w:val="00F05A69"/>
    <w:rsid w:val="00F1107A"/>
    <w:rsid w:val="00F220C0"/>
    <w:rsid w:val="00F26754"/>
    <w:rsid w:val="00F33736"/>
    <w:rsid w:val="00F3383D"/>
    <w:rsid w:val="00F368C1"/>
    <w:rsid w:val="00F42EEE"/>
    <w:rsid w:val="00F4396C"/>
    <w:rsid w:val="00F43FFD"/>
    <w:rsid w:val="00F44236"/>
    <w:rsid w:val="00F52517"/>
    <w:rsid w:val="00F54404"/>
    <w:rsid w:val="00F6222B"/>
    <w:rsid w:val="00F87E71"/>
    <w:rsid w:val="00FA4463"/>
    <w:rsid w:val="00FA57B2"/>
    <w:rsid w:val="00FB509B"/>
    <w:rsid w:val="00FC3D4B"/>
    <w:rsid w:val="00FC3E36"/>
    <w:rsid w:val="00FC3F8E"/>
    <w:rsid w:val="00FC4C0B"/>
    <w:rsid w:val="00FC6312"/>
    <w:rsid w:val="00FD0C34"/>
    <w:rsid w:val="00FD3F1A"/>
    <w:rsid w:val="00FE10E9"/>
    <w:rsid w:val="00FE1E6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715D671"/>
  <w15:chartTrackingRefBased/>
  <w15:docId w15:val="{18AC20B4-4903-4172-B258-6C1BC81C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D3F1A"/>
    <w:rPr>
      <w:iCs/>
      <w:sz w:val="24"/>
    </w:rPr>
  </w:style>
  <w:style w:type="paragraph" w:customStyle="1" w:styleId="BodyTextNumbered">
    <w:name w:val="Body Text Numbered"/>
    <w:basedOn w:val="BodyText"/>
    <w:link w:val="BodyTextNumberedChar1"/>
    <w:rsid w:val="00FD3F1A"/>
    <w:pPr>
      <w:ind w:left="720" w:hanging="720"/>
    </w:pPr>
    <w:rPr>
      <w:iCs/>
      <w:szCs w:val="20"/>
    </w:rPr>
  </w:style>
  <w:style w:type="character" w:customStyle="1" w:styleId="H3Char">
    <w:name w:val="H3 Char"/>
    <w:link w:val="H3"/>
    <w:rsid w:val="00FD3F1A"/>
    <w:rPr>
      <w:b/>
      <w:bCs/>
      <w:i/>
      <w:sz w:val="24"/>
    </w:rPr>
  </w:style>
  <w:style w:type="character" w:customStyle="1" w:styleId="ListSubChar">
    <w:name w:val="List Sub Char"/>
    <w:link w:val="ListSub"/>
    <w:rsid w:val="00751245"/>
    <w:rPr>
      <w:sz w:val="24"/>
    </w:rPr>
  </w:style>
  <w:style w:type="character" w:customStyle="1" w:styleId="H6Char">
    <w:name w:val="H6 Char"/>
    <w:link w:val="H6"/>
    <w:rsid w:val="00751245"/>
    <w:rPr>
      <w:b/>
      <w:bCs/>
      <w:sz w:val="24"/>
      <w:szCs w:val="22"/>
    </w:rPr>
  </w:style>
  <w:style w:type="character" w:customStyle="1" w:styleId="FooterChar">
    <w:name w:val="Footer Char"/>
    <w:link w:val="Footer"/>
    <w:uiPriority w:val="99"/>
    <w:locked/>
    <w:rsid w:val="0035085A"/>
    <w:rPr>
      <w:sz w:val="24"/>
      <w:szCs w:val="24"/>
    </w:rPr>
  </w:style>
  <w:style w:type="character" w:customStyle="1" w:styleId="BodyTextChar">
    <w:name w:val="Body Text Char"/>
    <w:link w:val="BodyText"/>
    <w:rsid w:val="00ED22C7"/>
    <w:rPr>
      <w:sz w:val="24"/>
      <w:szCs w:val="24"/>
    </w:rPr>
  </w:style>
  <w:style w:type="character" w:customStyle="1" w:styleId="HeaderChar">
    <w:name w:val="Header Char"/>
    <w:basedOn w:val="DefaultParagraphFont"/>
    <w:link w:val="Header"/>
    <w:rsid w:val="006776B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97" TargetMode="Externa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Brittney.Albracht@ercot.com" TargetMode="External"/><Relationship Id="rId10" Type="http://schemas.openxmlformats.org/officeDocument/2006/relationships/control" Target="activeX/activeX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Freddy.Garcia@ercot.com" TargetMode="Externa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48ACF-6DCD-4199-9308-8384E453C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3873</Words>
  <Characters>24133</Characters>
  <Application>Microsoft Office Word</Application>
  <DocSecurity>0</DocSecurity>
  <Lines>201</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27951</CharactersWithSpaces>
  <SharedDoc>false</SharedDoc>
  <HLinks>
    <vt:vector size="12" baseType="variant">
      <vt:variant>
        <vt:i4>5505126</vt:i4>
      </vt:variant>
      <vt:variant>
        <vt:i4>3</vt:i4>
      </vt:variant>
      <vt:variant>
        <vt:i4>0</vt:i4>
      </vt:variant>
      <vt:variant>
        <vt:i4>5</vt:i4>
      </vt:variant>
      <vt:variant>
        <vt:lpwstr>mailto:lucas@stec.org</vt:lpwstr>
      </vt:variant>
      <vt:variant>
        <vt:lpwstr/>
      </vt:variant>
      <vt:variant>
        <vt:i4>1507406</vt:i4>
      </vt:variant>
      <vt:variant>
        <vt:i4>0</vt:i4>
      </vt:variant>
      <vt:variant>
        <vt:i4>0</vt:i4>
      </vt:variant>
      <vt:variant>
        <vt:i4>5</vt:i4>
      </vt:variant>
      <vt:variant>
        <vt:lpwstr>http://www.ercot.com/mktrules/issues/NPRR897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8</cp:revision>
  <cp:lastPrinted>2018-09-07T19:00:00Z</cp:lastPrinted>
  <dcterms:created xsi:type="dcterms:W3CDTF">2018-10-19T20:25:00Z</dcterms:created>
  <dcterms:modified xsi:type="dcterms:W3CDTF">2018-10-23T22:03:00Z</dcterms:modified>
</cp:coreProperties>
</file>