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49111" w14:textId="77777777" w:rsidR="00EB6CF3" w:rsidRPr="00EB6CF3" w:rsidRDefault="00EB6CF3" w:rsidP="00486326">
      <w:pPr>
        <w:pStyle w:val="NoSpacing"/>
        <w:jc w:val="center"/>
        <w:rPr>
          <w:rFonts w:ascii="Times New Roman" w:hAnsi="Times New Roman" w:cs="Times New Roman"/>
          <w:b/>
        </w:rPr>
      </w:pPr>
      <w:bookmarkStart w:id="0" w:name="_GoBack"/>
      <w:bookmarkEnd w:id="0"/>
      <w:r w:rsidRPr="004C237A">
        <w:rPr>
          <w:rFonts w:ascii="Times New Roman" w:hAnsi="Times New Roman" w:cs="Times New Roman"/>
          <w:b/>
          <w:highlight w:val="red"/>
        </w:rPr>
        <w:t>DRAFT</w:t>
      </w:r>
      <w:r w:rsidR="00E60647">
        <w:rPr>
          <w:rFonts w:ascii="Times New Roman" w:hAnsi="Times New Roman" w:cs="Times New Roman"/>
          <w:b/>
        </w:rPr>
        <w:t xml:space="preserve"> </w:t>
      </w:r>
    </w:p>
    <w:p w14:paraId="09DDE4DD" w14:textId="77777777" w:rsidR="00EB6CF3" w:rsidRPr="00EB6CF3" w:rsidRDefault="00E60647" w:rsidP="00486326">
      <w:pPr>
        <w:pStyle w:val="NoSpacing"/>
        <w:jc w:val="center"/>
        <w:rPr>
          <w:rFonts w:ascii="Times New Roman" w:hAnsi="Times New Roman" w:cs="Times New Roman"/>
          <w:b/>
        </w:rPr>
      </w:pPr>
      <w:r>
        <w:rPr>
          <w:rFonts w:ascii="Times New Roman" w:hAnsi="Times New Roman" w:cs="Times New Roman"/>
          <w:b/>
        </w:rPr>
        <w:t xml:space="preserve">Minutes of the </w:t>
      </w:r>
      <w:r w:rsidR="00EB6CF3" w:rsidRPr="00EB6CF3">
        <w:rPr>
          <w:rFonts w:ascii="Times New Roman" w:hAnsi="Times New Roman" w:cs="Times New Roman"/>
          <w:b/>
        </w:rPr>
        <w:t>Wholesale Market Subcommittee (WMS) Meeting</w:t>
      </w:r>
    </w:p>
    <w:p w14:paraId="20A1A1CB"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ERCOT Austin – 7620 Metro Center Drive – Austin, Texas 78744</w:t>
      </w:r>
    </w:p>
    <w:p w14:paraId="73C8A25D" w14:textId="3AA27868" w:rsidR="00EB6CF3" w:rsidRPr="00C01815" w:rsidRDefault="00CF1D7C" w:rsidP="00486326">
      <w:pPr>
        <w:pStyle w:val="NoSpacing"/>
        <w:jc w:val="center"/>
        <w:rPr>
          <w:rFonts w:ascii="Times New Roman" w:hAnsi="Times New Roman" w:cs="Times New Roman"/>
          <w:b/>
        </w:rPr>
      </w:pPr>
      <w:r w:rsidRPr="00C01815">
        <w:rPr>
          <w:rFonts w:ascii="Times New Roman" w:hAnsi="Times New Roman" w:cs="Times New Roman"/>
          <w:b/>
        </w:rPr>
        <w:t>Wednesday</w:t>
      </w:r>
      <w:r w:rsidR="002D55CB" w:rsidRPr="00C01815">
        <w:rPr>
          <w:rFonts w:ascii="Times New Roman" w:hAnsi="Times New Roman" w:cs="Times New Roman"/>
          <w:b/>
        </w:rPr>
        <w:t xml:space="preserve">, </w:t>
      </w:r>
      <w:r w:rsidR="00AD15AD">
        <w:rPr>
          <w:rFonts w:ascii="Times New Roman" w:hAnsi="Times New Roman" w:cs="Times New Roman"/>
          <w:b/>
        </w:rPr>
        <w:t>October 10, 2</w:t>
      </w:r>
      <w:r w:rsidR="003E3FCB">
        <w:rPr>
          <w:rFonts w:ascii="Times New Roman" w:hAnsi="Times New Roman" w:cs="Times New Roman"/>
          <w:b/>
        </w:rPr>
        <w:t>018</w:t>
      </w:r>
      <w:r w:rsidR="008B2D9A">
        <w:rPr>
          <w:rFonts w:ascii="Times New Roman" w:hAnsi="Times New Roman" w:cs="Times New Roman"/>
          <w:b/>
        </w:rPr>
        <w:t xml:space="preserve"> </w:t>
      </w:r>
      <w:r w:rsidR="00EB6CF3" w:rsidRPr="00C01815">
        <w:rPr>
          <w:rFonts w:ascii="Times New Roman" w:hAnsi="Times New Roman" w:cs="Times New Roman"/>
          <w:b/>
        </w:rPr>
        <w:t>– 9:30 a.m.</w:t>
      </w:r>
    </w:p>
    <w:p w14:paraId="7309BDC5" w14:textId="77777777" w:rsidR="00CA28FA" w:rsidRDefault="00CA28FA" w:rsidP="00486326">
      <w:pPr>
        <w:spacing w:after="0" w:line="240" w:lineRule="auto"/>
        <w:jc w:val="both"/>
        <w:rPr>
          <w:rFonts w:ascii="Times New Roman" w:hAnsi="Times New Roman" w:cs="Times New Roman"/>
        </w:rPr>
      </w:pPr>
    </w:p>
    <w:p w14:paraId="5091816A" w14:textId="77777777"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p>
    <w:p w14:paraId="791EA45C" w14:textId="77777777"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414F20" w:rsidRPr="00AD15AD" w14:paraId="2C23A177" w14:textId="77777777" w:rsidTr="00931647">
        <w:tc>
          <w:tcPr>
            <w:tcW w:w="2635" w:type="dxa"/>
            <w:shd w:val="clear" w:color="auto" w:fill="auto"/>
            <w:vAlign w:val="bottom"/>
          </w:tcPr>
          <w:p w14:paraId="1B5C4553" w14:textId="06F425EF" w:rsidR="00414F20" w:rsidRPr="002311D0" w:rsidRDefault="00822437" w:rsidP="0082243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Barnes, Bill</w:t>
            </w:r>
          </w:p>
        </w:tc>
        <w:tc>
          <w:tcPr>
            <w:tcW w:w="3600" w:type="dxa"/>
            <w:shd w:val="clear" w:color="auto" w:fill="auto"/>
            <w:vAlign w:val="bottom"/>
          </w:tcPr>
          <w:p w14:paraId="3DDC45A3" w14:textId="01D63FAE" w:rsidR="00414F20" w:rsidRPr="002311D0" w:rsidRDefault="0082243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Reliant Energy Retail Services</w:t>
            </w:r>
          </w:p>
        </w:tc>
        <w:tc>
          <w:tcPr>
            <w:tcW w:w="3780" w:type="dxa"/>
            <w:vAlign w:val="bottom"/>
          </w:tcPr>
          <w:p w14:paraId="466858CE" w14:textId="30EF3C07" w:rsidR="00414F20" w:rsidRPr="002311D0" w:rsidRDefault="004738E5"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 xml:space="preserve"> </w:t>
            </w:r>
            <w:r w:rsidR="00971526" w:rsidRPr="002311D0">
              <w:rPr>
                <w:rFonts w:ascii="Times New Roman" w:eastAsia="Times New Roman" w:hAnsi="Times New Roman" w:cs="Times New Roman"/>
              </w:rPr>
              <w:t xml:space="preserve"> </w:t>
            </w:r>
          </w:p>
        </w:tc>
      </w:tr>
      <w:tr w:rsidR="002311D0" w:rsidRPr="00AD15AD" w14:paraId="2F9E3053" w14:textId="77777777" w:rsidTr="00931647">
        <w:tc>
          <w:tcPr>
            <w:tcW w:w="2635" w:type="dxa"/>
            <w:vAlign w:val="bottom"/>
          </w:tcPr>
          <w:p w14:paraId="78FE6540" w14:textId="30521D27" w:rsidR="002311D0" w:rsidRPr="002311D0" w:rsidRDefault="002311D0"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Bierschbach, Erika</w:t>
            </w:r>
          </w:p>
        </w:tc>
        <w:tc>
          <w:tcPr>
            <w:tcW w:w="3600" w:type="dxa"/>
            <w:vAlign w:val="bottom"/>
          </w:tcPr>
          <w:p w14:paraId="527F4AD9" w14:textId="5935408D" w:rsidR="002311D0" w:rsidRPr="002311D0" w:rsidRDefault="002311D0"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780" w:type="dxa"/>
            <w:vAlign w:val="bottom"/>
          </w:tcPr>
          <w:p w14:paraId="786757BF" w14:textId="77777777" w:rsidR="002311D0" w:rsidRPr="00AD15AD" w:rsidRDefault="002311D0" w:rsidP="00931647">
            <w:pPr>
              <w:spacing w:after="0" w:line="240" w:lineRule="auto"/>
              <w:ind w:left="-90"/>
              <w:jc w:val="both"/>
              <w:rPr>
                <w:rFonts w:ascii="Times New Roman" w:eastAsia="Times New Roman" w:hAnsi="Times New Roman" w:cs="Times New Roman"/>
                <w:highlight w:val="lightGray"/>
              </w:rPr>
            </w:pPr>
          </w:p>
        </w:tc>
      </w:tr>
      <w:tr w:rsidR="00C10752" w:rsidRPr="00AD15AD" w14:paraId="34ADA058" w14:textId="77777777" w:rsidTr="00931647">
        <w:tc>
          <w:tcPr>
            <w:tcW w:w="2635" w:type="dxa"/>
            <w:vAlign w:val="bottom"/>
          </w:tcPr>
          <w:p w14:paraId="3B3183FE" w14:textId="03ED28D6" w:rsidR="00C10752" w:rsidRPr="002311D0" w:rsidRDefault="00C10752"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Caraway, Shannon</w:t>
            </w:r>
          </w:p>
        </w:tc>
        <w:tc>
          <w:tcPr>
            <w:tcW w:w="3600" w:type="dxa"/>
            <w:vAlign w:val="bottom"/>
          </w:tcPr>
          <w:p w14:paraId="75A1696F" w14:textId="772047DB" w:rsidR="00C10752" w:rsidRPr="002311D0" w:rsidRDefault="00C10752"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Solar Prime</w:t>
            </w:r>
          </w:p>
        </w:tc>
        <w:tc>
          <w:tcPr>
            <w:tcW w:w="3780" w:type="dxa"/>
            <w:vAlign w:val="bottom"/>
          </w:tcPr>
          <w:p w14:paraId="4C56B013" w14:textId="77777777" w:rsidR="00C10752" w:rsidRPr="00AD15AD" w:rsidRDefault="00C10752" w:rsidP="00931647">
            <w:pPr>
              <w:spacing w:after="0" w:line="240" w:lineRule="auto"/>
              <w:ind w:left="-90"/>
              <w:jc w:val="both"/>
              <w:rPr>
                <w:rFonts w:ascii="Times New Roman" w:eastAsia="Times New Roman" w:hAnsi="Times New Roman" w:cs="Times New Roman"/>
                <w:highlight w:val="lightGray"/>
              </w:rPr>
            </w:pPr>
          </w:p>
        </w:tc>
      </w:tr>
      <w:tr w:rsidR="00822437" w:rsidRPr="00AD15AD" w14:paraId="6B188A41" w14:textId="77777777" w:rsidTr="00931647">
        <w:tc>
          <w:tcPr>
            <w:tcW w:w="2635" w:type="dxa"/>
            <w:vAlign w:val="bottom"/>
          </w:tcPr>
          <w:p w14:paraId="710886F2" w14:textId="277CD3C1" w:rsidR="00822437" w:rsidRPr="002311D0" w:rsidRDefault="0082243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Carpenter, Jeremy</w:t>
            </w:r>
          </w:p>
        </w:tc>
        <w:tc>
          <w:tcPr>
            <w:tcW w:w="3600" w:type="dxa"/>
            <w:vAlign w:val="bottom"/>
          </w:tcPr>
          <w:p w14:paraId="6F2DD99D" w14:textId="7AD45B91" w:rsidR="00822437" w:rsidRPr="002311D0" w:rsidRDefault="0082243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Tenaska Power Services</w:t>
            </w:r>
          </w:p>
        </w:tc>
        <w:tc>
          <w:tcPr>
            <w:tcW w:w="3780" w:type="dxa"/>
            <w:vAlign w:val="bottom"/>
          </w:tcPr>
          <w:p w14:paraId="4D0244DC" w14:textId="77777777" w:rsidR="00822437" w:rsidRPr="00AD15AD" w:rsidRDefault="00822437" w:rsidP="00931647">
            <w:pPr>
              <w:spacing w:after="0" w:line="240" w:lineRule="auto"/>
              <w:ind w:left="-90"/>
              <w:jc w:val="both"/>
              <w:rPr>
                <w:rFonts w:ascii="Times New Roman" w:eastAsia="Times New Roman" w:hAnsi="Times New Roman" w:cs="Times New Roman"/>
                <w:highlight w:val="lightGray"/>
              </w:rPr>
            </w:pPr>
          </w:p>
        </w:tc>
      </w:tr>
      <w:tr w:rsidR="00953B6F" w:rsidRPr="00AD15AD" w14:paraId="592D4D8A" w14:textId="77777777" w:rsidTr="00931647">
        <w:tc>
          <w:tcPr>
            <w:tcW w:w="2635" w:type="dxa"/>
            <w:vAlign w:val="bottom"/>
          </w:tcPr>
          <w:p w14:paraId="6445C04F" w14:textId="77777777" w:rsidR="00953B6F" w:rsidRPr="002311D0" w:rsidRDefault="00953B6F"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Coleman, Diana</w:t>
            </w:r>
          </w:p>
        </w:tc>
        <w:tc>
          <w:tcPr>
            <w:tcW w:w="3600" w:type="dxa"/>
            <w:vAlign w:val="bottom"/>
          </w:tcPr>
          <w:p w14:paraId="62EF746F" w14:textId="77777777" w:rsidR="00953B6F" w:rsidRPr="002311D0" w:rsidRDefault="00953B6F"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OPUC</w:t>
            </w:r>
          </w:p>
        </w:tc>
        <w:tc>
          <w:tcPr>
            <w:tcW w:w="3780" w:type="dxa"/>
            <w:vAlign w:val="bottom"/>
          </w:tcPr>
          <w:p w14:paraId="1752A915" w14:textId="77777777" w:rsidR="00953B6F" w:rsidRPr="00AD15AD"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AD15AD" w14:paraId="270C65B4" w14:textId="77777777" w:rsidTr="00931647">
        <w:tc>
          <w:tcPr>
            <w:tcW w:w="2635" w:type="dxa"/>
            <w:vAlign w:val="bottom"/>
          </w:tcPr>
          <w:p w14:paraId="797E1EB9" w14:textId="77777777" w:rsidR="00953B6F" w:rsidRPr="002311D0" w:rsidRDefault="00953B6F"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Downey, Marty</w:t>
            </w:r>
          </w:p>
        </w:tc>
        <w:tc>
          <w:tcPr>
            <w:tcW w:w="3600" w:type="dxa"/>
            <w:vAlign w:val="bottom"/>
          </w:tcPr>
          <w:p w14:paraId="766DA8B3" w14:textId="394A45F8" w:rsidR="00953B6F" w:rsidRPr="002311D0" w:rsidRDefault="0082243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 xml:space="preserve">Electranet Power </w:t>
            </w:r>
          </w:p>
        </w:tc>
        <w:tc>
          <w:tcPr>
            <w:tcW w:w="3780" w:type="dxa"/>
            <w:vAlign w:val="bottom"/>
          </w:tcPr>
          <w:p w14:paraId="67EDC0DA" w14:textId="40FD6676" w:rsidR="00953B6F" w:rsidRPr="00AD15AD" w:rsidRDefault="00953B6F" w:rsidP="00931647">
            <w:pPr>
              <w:spacing w:after="0" w:line="240" w:lineRule="auto"/>
              <w:ind w:left="-90"/>
              <w:jc w:val="both"/>
              <w:rPr>
                <w:rFonts w:ascii="Times New Roman" w:eastAsia="Times New Roman" w:hAnsi="Times New Roman" w:cs="Times New Roman"/>
                <w:highlight w:val="lightGray"/>
              </w:rPr>
            </w:pPr>
          </w:p>
        </w:tc>
      </w:tr>
      <w:tr w:rsidR="00733797" w:rsidRPr="00AD15AD" w14:paraId="778FDF1F" w14:textId="77777777" w:rsidTr="00931647">
        <w:tc>
          <w:tcPr>
            <w:tcW w:w="2635" w:type="dxa"/>
            <w:vAlign w:val="bottom"/>
          </w:tcPr>
          <w:p w14:paraId="2A3BD0A9" w14:textId="656F9834" w:rsidR="00733797" w:rsidRPr="002311D0" w:rsidRDefault="00733797"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Dumas, John</w:t>
            </w:r>
          </w:p>
        </w:tc>
        <w:tc>
          <w:tcPr>
            <w:tcW w:w="3600" w:type="dxa"/>
            <w:vAlign w:val="bottom"/>
          </w:tcPr>
          <w:p w14:paraId="53C09D9D" w14:textId="052EEB1F" w:rsidR="00733797" w:rsidRPr="002311D0" w:rsidRDefault="00733797"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780" w:type="dxa"/>
            <w:vAlign w:val="bottom"/>
          </w:tcPr>
          <w:p w14:paraId="1F6B6F0C" w14:textId="77777777" w:rsidR="00733797" w:rsidRPr="00AD15AD" w:rsidRDefault="00733797" w:rsidP="00931647">
            <w:pPr>
              <w:spacing w:after="0" w:line="240" w:lineRule="auto"/>
              <w:ind w:left="-90"/>
              <w:jc w:val="both"/>
              <w:rPr>
                <w:rFonts w:ascii="Times New Roman" w:eastAsia="Times New Roman" w:hAnsi="Times New Roman" w:cs="Times New Roman"/>
                <w:highlight w:val="lightGray"/>
              </w:rPr>
            </w:pPr>
          </w:p>
        </w:tc>
      </w:tr>
      <w:tr w:rsidR="00822437" w:rsidRPr="00AD15AD" w14:paraId="1F934ABE" w14:textId="77777777" w:rsidTr="00931647">
        <w:tc>
          <w:tcPr>
            <w:tcW w:w="2635" w:type="dxa"/>
            <w:vAlign w:val="bottom"/>
          </w:tcPr>
          <w:p w14:paraId="505256D9" w14:textId="70A712FE" w:rsidR="00822437" w:rsidRPr="002311D0" w:rsidRDefault="0082243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Evans, Mike</w:t>
            </w:r>
          </w:p>
        </w:tc>
        <w:tc>
          <w:tcPr>
            <w:tcW w:w="3600" w:type="dxa"/>
            <w:vAlign w:val="bottom"/>
          </w:tcPr>
          <w:p w14:paraId="01DAA2F8" w14:textId="54908E69" w:rsidR="00822437" w:rsidRPr="002311D0" w:rsidRDefault="0082243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Brazos Electric Cooperative</w:t>
            </w:r>
          </w:p>
        </w:tc>
        <w:tc>
          <w:tcPr>
            <w:tcW w:w="3780" w:type="dxa"/>
            <w:vAlign w:val="bottom"/>
          </w:tcPr>
          <w:p w14:paraId="3BAAB94B" w14:textId="77777777" w:rsidR="00822437" w:rsidRPr="00AD15AD" w:rsidRDefault="00822437" w:rsidP="00931647">
            <w:pPr>
              <w:spacing w:after="0" w:line="240" w:lineRule="auto"/>
              <w:ind w:left="-90"/>
              <w:jc w:val="both"/>
              <w:rPr>
                <w:rFonts w:ascii="Times New Roman" w:eastAsia="Times New Roman" w:hAnsi="Times New Roman" w:cs="Times New Roman"/>
                <w:highlight w:val="lightGray"/>
              </w:rPr>
            </w:pPr>
          </w:p>
        </w:tc>
      </w:tr>
      <w:tr w:rsidR="00573554" w:rsidRPr="00AD15AD" w14:paraId="4B6629C7" w14:textId="77777777" w:rsidTr="00931647">
        <w:tc>
          <w:tcPr>
            <w:tcW w:w="2635" w:type="dxa"/>
            <w:vAlign w:val="bottom"/>
          </w:tcPr>
          <w:p w14:paraId="3F1173E2" w14:textId="295DA6CA" w:rsidR="00573554" w:rsidRPr="002311D0" w:rsidRDefault="00573554"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Goff, Eric</w:t>
            </w:r>
          </w:p>
        </w:tc>
        <w:tc>
          <w:tcPr>
            <w:tcW w:w="3600" w:type="dxa"/>
            <w:vAlign w:val="bottom"/>
          </w:tcPr>
          <w:p w14:paraId="1B977640" w14:textId="08D451A7" w:rsidR="00573554" w:rsidRPr="002311D0" w:rsidRDefault="00573554"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Citigroup Energy</w:t>
            </w:r>
          </w:p>
        </w:tc>
        <w:tc>
          <w:tcPr>
            <w:tcW w:w="3780" w:type="dxa"/>
            <w:vAlign w:val="bottom"/>
          </w:tcPr>
          <w:p w14:paraId="1CA0443A" w14:textId="77777777" w:rsidR="00573554" w:rsidRPr="00AD15AD" w:rsidRDefault="00573554" w:rsidP="00931647">
            <w:pPr>
              <w:spacing w:after="0" w:line="240" w:lineRule="auto"/>
              <w:ind w:left="-90"/>
              <w:jc w:val="both"/>
              <w:rPr>
                <w:rFonts w:ascii="Times New Roman" w:eastAsia="Times New Roman" w:hAnsi="Times New Roman" w:cs="Times New Roman"/>
                <w:highlight w:val="lightGray"/>
              </w:rPr>
            </w:pPr>
          </w:p>
        </w:tc>
      </w:tr>
      <w:tr w:rsidR="005C3315" w:rsidRPr="00AD15AD" w14:paraId="7B36C4B0" w14:textId="77777777" w:rsidTr="00931647">
        <w:tc>
          <w:tcPr>
            <w:tcW w:w="2635" w:type="dxa"/>
            <w:vAlign w:val="bottom"/>
          </w:tcPr>
          <w:p w14:paraId="32968C2C" w14:textId="7F24970F" w:rsidR="005C3315" w:rsidRPr="002311D0" w:rsidRDefault="005C3315"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Greer, Clayton</w:t>
            </w:r>
          </w:p>
        </w:tc>
        <w:tc>
          <w:tcPr>
            <w:tcW w:w="3600" w:type="dxa"/>
            <w:vAlign w:val="bottom"/>
          </w:tcPr>
          <w:p w14:paraId="548C4162" w14:textId="39C415DB" w:rsidR="005C3315" w:rsidRPr="002311D0" w:rsidRDefault="005C3315"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Morgan Stanley</w:t>
            </w:r>
          </w:p>
        </w:tc>
        <w:tc>
          <w:tcPr>
            <w:tcW w:w="3780" w:type="dxa"/>
            <w:vAlign w:val="bottom"/>
          </w:tcPr>
          <w:p w14:paraId="23B53ECB" w14:textId="77777777" w:rsidR="005C3315" w:rsidRPr="00AD15AD" w:rsidRDefault="005C3315" w:rsidP="00931647">
            <w:pPr>
              <w:spacing w:after="0" w:line="240" w:lineRule="auto"/>
              <w:ind w:left="-90"/>
              <w:jc w:val="both"/>
              <w:rPr>
                <w:rFonts w:ascii="Times New Roman" w:eastAsia="Times New Roman" w:hAnsi="Times New Roman" w:cs="Times New Roman"/>
                <w:highlight w:val="lightGray"/>
              </w:rPr>
            </w:pPr>
          </w:p>
        </w:tc>
      </w:tr>
      <w:tr w:rsidR="00E05C7A" w:rsidRPr="00AD15AD" w14:paraId="73E14DBB" w14:textId="77777777" w:rsidTr="00931647">
        <w:tc>
          <w:tcPr>
            <w:tcW w:w="2635" w:type="dxa"/>
            <w:vAlign w:val="bottom"/>
          </w:tcPr>
          <w:p w14:paraId="2DC96049" w14:textId="1A9D216A" w:rsidR="00E05C7A" w:rsidRPr="002311D0" w:rsidRDefault="00971526"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Gross, Blake</w:t>
            </w:r>
          </w:p>
        </w:tc>
        <w:tc>
          <w:tcPr>
            <w:tcW w:w="3600" w:type="dxa"/>
            <w:vAlign w:val="bottom"/>
          </w:tcPr>
          <w:p w14:paraId="217FA890" w14:textId="74E73068" w:rsidR="00E05C7A" w:rsidRPr="002311D0" w:rsidRDefault="00971526"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AEP Service Corporation</w:t>
            </w:r>
          </w:p>
        </w:tc>
        <w:tc>
          <w:tcPr>
            <w:tcW w:w="3780" w:type="dxa"/>
            <w:vAlign w:val="bottom"/>
          </w:tcPr>
          <w:p w14:paraId="39726033" w14:textId="7A84E7D8" w:rsidR="00E05C7A" w:rsidRPr="00AD15AD" w:rsidRDefault="00971526" w:rsidP="00931647">
            <w:pPr>
              <w:spacing w:after="0" w:line="240" w:lineRule="auto"/>
              <w:ind w:left="-90"/>
              <w:jc w:val="both"/>
              <w:rPr>
                <w:rFonts w:ascii="Times New Roman" w:eastAsia="Times New Roman" w:hAnsi="Times New Roman" w:cs="Times New Roman"/>
                <w:highlight w:val="lightGray"/>
              </w:rPr>
            </w:pPr>
            <w:r w:rsidRPr="00AD15AD">
              <w:rPr>
                <w:rFonts w:ascii="Times New Roman" w:eastAsia="Times New Roman" w:hAnsi="Times New Roman" w:cs="Times New Roman"/>
                <w:highlight w:val="lightGray"/>
              </w:rPr>
              <w:t xml:space="preserve"> </w:t>
            </w:r>
          </w:p>
        </w:tc>
      </w:tr>
      <w:tr w:rsidR="00773D67" w:rsidRPr="00AD15AD" w14:paraId="257E2971" w14:textId="77777777" w:rsidTr="00931647">
        <w:tc>
          <w:tcPr>
            <w:tcW w:w="2635" w:type="dxa"/>
            <w:vAlign w:val="bottom"/>
          </w:tcPr>
          <w:p w14:paraId="0839EA83" w14:textId="7408898C" w:rsidR="00773D67" w:rsidRPr="002311D0" w:rsidRDefault="00773D6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Johnson, Anthony</w:t>
            </w:r>
          </w:p>
        </w:tc>
        <w:tc>
          <w:tcPr>
            <w:tcW w:w="3600" w:type="dxa"/>
            <w:vAlign w:val="bottom"/>
          </w:tcPr>
          <w:p w14:paraId="30E6521F" w14:textId="0691B43A" w:rsidR="00773D67" w:rsidRPr="002311D0" w:rsidRDefault="00773D6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CenterPoint Energy</w:t>
            </w:r>
          </w:p>
        </w:tc>
        <w:tc>
          <w:tcPr>
            <w:tcW w:w="3780" w:type="dxa"/>
            <w:vAlign w:val="bottom"/>
          </w:tcPr>
          <w:p w14:paraId="0EE94163" w14:textId="77777777" w:rsidR="00773D67" w:rsidRPr="00AD15AD" w:rsidRDefault="00773D67" w:rsidP="00931647">
            <w:pPr>
              <w:spacing w:after="0" w:line="240" w:lineRule="auto"/>
              <w:ind w:left="-90"/>
              <w:jc w:val="both"/>
              <w:rPr>
                <w:rFonts w:ascii="Times New Roman" w:eastAsia="Times New Roman" w:hAnsi="Times New Roman" w:cs="Times New Roman"/>
                <w:highlight w:val="lightGray"/>
              </w:rPr>
            </w:pPr>
          </w:p>
        </w:tc>
      </w:tr>
      <w:tr w:rsidR="008F1C84" w:rsidRPr="00AD15AD" w14:paraId="208A70AC" w14:textId="77777777" w:rsidTr="00931647">
        <w:tc>
          <w:tcPr>
            <w:tcW w:w="2635" w:type="dxa"/>
            <w:vAlign w:val="bottom"/>
          </w:tcPr>
          <w:p w14:paraId="239CD1A1" w14:textId="7A113AF7" w:rsidR="008F1C84" w:rsidRPr="002311D0" w:rsidRDefault="008F1C84"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Kee, David</w:t>
            </w:r>
          </w:p>
        </w:tc>
        <w:tc>
          <w:tcPr>
            <w:tcW w:w="3600" w:type="dxa"/>
            <w:vAlign w:val="bottom"/>
          </w:tcPr>
          <w:p w14:paraId="5222E561" w14:textId="021016B0" w:rsidR="008F1C84" w:rsidRPr="002311D0" w:rsidRDefault="008F1C84"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CPS Energy</w:t>
            </w:r>
          </w:p>
        </w:tc>
        <w:tc>
          <w:tcPr>
            <w:tcW w:w="3780" w:type="dxa"/>
            <w:vAlign w:val="bottom"/>
          </w:tcPr>
          <w:p w14:paraId="1FC6968D" w14:textId="77777777" w:rsidR="008F1C84" w:rsidRPr="00AD15AD" w:rsidRDefault="008F1C84" w:rsidP="00931647">
            <w:pPr>
              <w:spacing w:after="0" w:line="240" w:lineRule="auto"/>
              <w:ind w:left="-90"/>
              <w:jc w:val="both"/>
              <w:rPr>
                <w:rFonts w:ascii="Times New Roman" w:eastAsia="Times New Roman" w:hAnsi="Times New Roman" w:cs="Times New Roman"/>
                <w:highlight w:val="lightGray"/>
              </w:rPr>
            </w:pPr>
          </w:p>
        </w:tc>
      </w:tr>
      <w:tr w:rsidR="00573554" w:rsidRPr="00AD15AD" w14:paraId="664F9045" w14:textId="77777777" w:rsidTr="00931647">
        <w:tc>
          <w:tcPr>
            <w:tcW w:w="2635" w:type="dxa"/>
            <w:vAlign w:val="bottom"/>
          </w:tcPr>
          <w:p w14:paraId="621DD171" w14:textId="155E87E0" w:rsidR="00573554" w:rsidRPr="002311D0" w:rsidRDefault="00573554"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Lange, Clif</w:t>
            </w:r>
          </w:p>
        </w:tc>
        <w:tc>
          <w:tcPr>
            <w:tcW w:w="3600" w:type="dxa"/>
            <w:vAlign w:val="bottom"/>
          </w:tcPr>
          <w:p w14:paraId="2CF8C148" w14:textId="668F69EC" w:rsidR="00573554" w:rsidRPr="002311D0" w:rsidRDefault="00573554"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South Texas Electric Cooperative</w:t>
            </w:r>
          </w:p>
        </w:tc>
        <w:tc>
          <w:tcPr>
            <w:tcW w:w="3780" w:type="dxa"/>
            <w:vAlign w:val="bottom"/>
          </w:tcPr>
          <w:p w14:paraId="5E1BA9D7" w14:textId="77777777" w:rsidR="00573554" w:rsidRPr="00AD15AD" w:rsidRDefault="00573554" w:rsidP="00931647">
            <w:pPr>
              <w:spacing w:after="0" w:line="240" w:lineRule="auto"/>
              <w:ind w:left="-90"/>
              <w:jc w:val="both"/>
              <w:rPr>
                <w:rFonts w:ascii="Times New Roman" w:eastAsia="Times New Roman" w:hAnsi="Times New Roman" w:cs="Times New Roman"/>
                <w:highlight w:val="lightGray"/>
              </w:rPr>
            </w:pPr>
          </w:p>
        </w:tc>
      </w:tr>
      <w:tr w:rsidR="009A0F9D" w:rsidRPr="00AD15AD" w14:paraId="2AF88D0A" w14:textId="77777777" w:rsidTr="00931647">
        <w:tc>
          <w:tcPr>
            <w:tcW w:w="2635" w:type="dxa"/>
            <w:vAlign w:val="bottom"/>
          </w:tcPr>
          <w:p w14:paraId="7EEDFFDA" w14:textId="7DFC5DF5" w:rsidR="009A0F9D" w:rsidRPr="002311D0" w:rsidRDefault="009A0F9D"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Lindberg, Ken</w:t>
            </w:r>
          </w:p>
        </w:tc>
        <w:tc>
          <w:tcPr>
            <w:tcW w:w="3600" w:type="dxa"/>
            <w:vAlign w:val="bottom"/>
          </w:tcPr>
          <w:p w14:paraId="0B7D4CFA" w14:textId="3D584EC7" w:rsidR="009A0F9D" w:rsidRPr="002311D0" w:rsidRDefault="00E10761"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 xml:space="preserve">Bryan Texas Utilities </w:t>
            </w:r>
          </w:p>
        </w:tc>
        <w:tc>
          <w:tcPr>
            <w:tcW w:w="3780" w:type="dxa"/>
            <w:vAlign w:val="bottom"/>
          </w:tcPr>
          <w:p w14:paraId="60FED32F" w14:textId="77777777" w:rsidR="009A0F9D" w:rsidRPr="00AD15AD" w:rsidRDefault="009A0F9D" w:rsidP="00931647">
            <w:pPr>
              <w:spacing w:after="0" w:line="240" w:lineRule="auto"/>
              <w:ind w:left="-90"/>
              <w:jc w:val="both"/>
              <w:rPr>
                <w:rFonts w:ascii="Times New Roman" w:eastAsia="Times New Roman" w:hAnsi="Times New Roman" w:cs="Times New Roman"/>
                <w:highlight w:val="lightGray"/>
              </w:rPr>
            </w:pPr>
          </w:p>
        </w:tc>
      </w:tr>
      <w:tr w:rsidR="005C3315" w:rsidRPr="00AD15AD" w14:paraId="64E96B2E" w14:textId="77777777" w:rsidTr="00931647">
        <w:tc>
          <w:tcPr>
            <w:tcW w:w="2635" w:type="dxa"/>
            <w:vAlign w:val="bottom"/>
          </w:tcPr>
          <w:p w14:paraId="5B9DBAA0" w14:textId="69C1A950" w:rsidR="005C3315" w:rsidRPr="002311D0" w:rsidRDefault="005C3315"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Maduzia, Franklin</w:t>
            </w:r>
          </w:p>
        </w:tc>
        <w:tc>
          <w:tcPr>
            <w:tcW w:w="3600" w:type="dxa"/>
            <w:vAlign w:val="bottom"/>
          </w:tcPr>
          <w:p w14:paraId="4D0D62F7" w14:textId="45894797" w:rsidR="005C3315" w:rsidRPr="002311D0" w:rsidRDefault="005C3315"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Dow Chemical</w:t>
            </w:r>
          </w:p>
        </w:tc>
        <w:tc>
          <w:tcPr>
            <w:tcW w:w="3780" w:type="dxa"/>
            <w:vAlign w:val="bottom"/>
          </w:tcPr>
          <w:p w14:paraId="159A8B94" w14:textId="77777777" w:rsidR="005C3315" w:rsidRPr="00AD15AD" w:rsidRDefault="005C3315" w:rsidP="00931647">
            <w:pPr>
              <w:spacing w:after="0" w:line="240" w:lineRule="auto"/>
              <w:ind w:left="-90"/>
              <w:jc w:val="both"/>
              <w:rPr>
                <w:rFonts w:ascii="Times New Roman" w:eastAsia="Times New Roman" w:hAnsi="Times New Roman" w:cs="Times New Roman"/>
                <w:highlight w:val="lightGray"/>
              </w:rPr>
            </w:pPr>
          </w:p>
        </w:tc>
      </w:tr>
      <w:tr w:rsidR="00822437" w:rsidRPr="00AD15AD" w14:paraId="7CC94E8C" w14:textId="77777777" w:rsidTr="00931647">
        <w:tc>
          <w:tcPr>
            <w:tcW w:w="2635" w:type="dxa"/>
            <w:vAlign w:val="bottom"/>
          </w:tcPr>
          <w:p w14:paraId="3E351107" w14:textId="51D74A78" w:rsidR="00822437" w:rsidRPr="002311D0" w:rsidRDefault="0082243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Mauldin, Jamie</w:t>
            </w:r>
          </w:p>
        </w:tc>
        <w:tc>
          <w:tcPr>
            <w:tcW w:w="3600" w:type="dxa"/>
            <w:vAlign w:val="bottom"/>
          </w:tcPr>
          <w:p w14:paraId="14DB0CB7" w14:textId="4B50AFF1" w:rsidR="00822437" w:rsidRPr="002311D0" w:rsidRDefault="0082243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City of Eastland</w:t>
            </w:r>
          </w:p>
        </w:tc>
        <w:tc>
          <w:tcPr>
            <w:tcW w:w="3780" w:type="dxa"/>
            <w:vAlign w:val="bottom"/>
          </w:tcPr>
          <w:p w14:paraId="328393C9" w14:textId="77777777" w:rsidR="00822437" w:rsidRPr="00AD15AD" w:rsidRDefault="00822437" w:rsidP="00931647">
            <w:pPr>
              <w:spacing w:after="0" w:line="240" w:lineRule="auto"/>
              <w:ind w:left="-90"/>
              <w:jc w:val="both"/>
              <w:rPr>
                <w:rFonts w:ascii="Times New Roman" w:eastAsia="Times New Roman" w:hAnsi="Times New Roman" w:cs="Times New Roman"/>
                <w:highlight w:val="lightGray"/>
              </w:rPr>
            </w:pPr>
          </w:p>
        </w:tc>
      </w:tr>
      <w:tr w:rsidR="00573554" w:rsidRPr="00AD15AD" w14:paraId="294534AE" w14:textId="77777777" w:rsidTr="00931647">
        <w:tc>
          <w:tcPr>
            <w:tcW w:w="2635" w:type="dxa"/>
            <w:vAlign w:val="bottom"/>
          </w:tcPr>
          <w:p w14:paraId="41A911A6" w14:textId="054F489F" w:rsidR="00573554" w:rsidRPr="002311D0" w:rsidRDefault="00573554"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Morris, Sandy</w:t>
            </w:r>
          </w:p>
        </w:tc>
        <w:tc>
          <w:tcPr>
            <w:tcW w:w="3600" w:type="dxa"/>
            <w:vAlign w:val="bottom"/>
          </w:tcPr>
          <w:p w14:paraId="0E16EABE" w14:textId="4DA1A9C4" w:rsidR="00573554" w:rsidRPr="002311D0" w:rsidRDefault="00573554"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Direct Energy</w:t>
            </w:r>
          </w:p>
        </w:tc>
        <w:tc>
          <w:tcPr>
            <w:tcW w:w="3780" w:type="dxa"/>
            <w:vAlign w:val="bottom"/>
          </w:tcPr>
          <w:p w14:paraId="203841E8" w14:textId="14492718" w:rsidR="00573554" w:rsidRPr="00AD15AD" w:rsidRDefault="00573554" w:rsidP="00931647">
            <w:pPr>
              <w:spacing w:after="0" w:line="240" w:lineRule="auto"/>
              <w:ind w:left="-90"/>
              <w:jc w:val="both"/>
              <w:rPr>
                <w:rFonts w:ascii="Times New Roman" w:eastAsia="Times New Roman" w:hAnsi="Times New Roman" w:cs="Times New Roman"/>
                <w:highlight w:val="lightGray"/>
              </w:rPr>
            </w:pPr>
          </w:p>
        </w:tc>
      </w:tr>
      <w:tr w:rsidR="000B3792" w:rsidRPr="00AD15AD" w14:paraId="0A6B8C30" w14:textId="77777777" w:rsidTr="00931647">
        <w:tc>
          <w:tcPr>
            <w:tcW w:w="2635" w:type="dxa"/>
            <w:vAlign w:val="bottom"/>
          </w:tcPr>
          <w:p w14:paraId="6A577274" w14:textId="5AEDCFE6" w:rsidR="000B3792" w:rsidRPr="000B3792" w:rsidRDefault="000B3792" w:rsidP="007F7FC5">
            <w:pPr>
              <w:spacing w:after="0" w:line="240" w:lineRule="auto"/>
              <w:ind w:left="-90"/>
              <w:jc w:val="both"/>
              <w:rPr>
                <w:rFonts w:ascii="Times New Roman" w:eastAsia="Times New Roman" w:hAnsi="Times New Roman" w:cs="Times New Roman"/>
              </w:rPr>
            </w:pPr>
            <w:r w:rsidRPr="000B3792">
              <w:rPr>
                <w:rFonts w:ascii="Times New Roman" w:eastAsia="Times New Roman" w:hAnsi="Times New Roman" w:cs="Times New Roman"/>
              </w:rPr>
              <w:t>Paez, Richard</w:t>
            </w:r>
          </w:p>
        </w:tc>
        <w:tc>
          <w:tcPr>
            <w:tcW w:w="3600" w:type="dxa"/>
            <w:vAlign w:val="bottom"/>
          </w:tcPr>
          <w:p w14:paraId="37CEAB4D" w14:textId="704D88D0" w:rsidR="000B3792" w:rsidRPr="000B3792" w:rsidRDefault="000B3792" w:rsidP="007F7FC5">
            <w:pPr>
              <w:spacing w:after="0" w:line="240" w:lineRule="auto"/>
              <w:ind w:left="-90"/>
              <w:jc w:val="both"/>
              <w:rPr>
                <w:rFonts w:ascii="Times New Roman" w:eastAsia="Times New Roman" w:hAnsi="Times New Roman" w:cs="Times New Roman"/>
              </w:rPr>
            </w:pPr>
            <w:r w:rsidRPr="000B3792">
              <w:rPr>
                <w:rFonts w:ascii="Times New Roman" w:eastAsia="Times New Roman" w:hAnsi="Times New Roman" w:cs="Times New Roman"/>
              </w:rPr>
              <w:t>Infinite Energy</w:t>
            </w:r>
          </w:p>
        </w:tc>
        <w:tc>
          <w:tcPr>
            <w:tcW w:w="3780" w:type="dxa"/>
            <w:vAlign w:val="bottom"/>
          </w:tcPr>
          <w:p w14:paraId="680578CC" w14:textId="77777777" w:rsidR="000B3792" w:rsidRDefault="000B3792" w:rsidP="007F7FC5">
            <w:pPr>
              <w:spacing w:after="0" w:line="240" w:lineRule="auto"/>
              <w:ind w:left="-90"/>
              <w:jc w:val="both"/>
              <w:rPr>
                <w:rFonts w:ascii="Times New Roman" w:eastAsia="Times New Roman" w:hAnsi="Times New Roman" w:cs="Times New Roman"/>
              </w:rPr>
            </w:pPr>
            <w:r w:rsidRPr="000B3792">
              <w:rPr>
                <w:rFonts w:ascii="Times New Roman" w:eastAsia="Times New Roman" w:hAnsi="Times New Roman" w:cs="Times New Roman"/>
              </w:rPr>
              <w:t>Alt. Rep. for Stephen Madden</w:t>
            </w:r>
          </w:p>
          <w:p w14:paraId="0E8E76AD" w14:textId="34F81568" w:rsidR="000B3792" w:rsidRPr="000B3792" w:rsidRDefault="000B3792" w:rsidP="007F7FC5">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Via Teleconference</w:t>
            </w:r>
          </w:p>
        </w:tc>
      </w:tr>
      <w:tr w:rsidR="00D6307D" w:rsidRPr="00AD15AD" w14:paraId="234ADCE0" w14:textId="77777777" w:rsidTr="00931647">
        <w:tc>
          <w:tcPr>
            <w:tcW w:w="2635" w:type="dxa"/>
            <w:vAlign w:val="bottom"/>
          </w:tcPr>
          <w:p w14:paraId="43D860AF" w14:textId="0A08392C" w:rsidR="00D6307D" w:rsidRPr="002311D0" w:rsidRDefault="00D6307D"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Schwarz, Brad</w:t>
            </w:r>
          </w:p>
        </w:tc>
        <w:tc>
          <w:tcPr>
            <w:tcW w:w="3600" w:type="dxa"/>
            <w:vAlign w:val="bottom"/>
          </w:tcPr>
          <w:p w14:paraId="5F01E061" w14:textId="7885FE82" w:rsidR="00D6307D" w:rsidRPr="002311D0" w:rsidRDefault="00D6307D"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Sharyland Utilities</w:t>
            </w:r>
          </w:p>
        </w:tc>
        <w:tc>
          <w:tcPr>
            <w:tcW w:w="3780" w:type="dxa"/>
            <w:vAlign w:val="bottom"/>
          </w:tcPr>
          <w:p w14:paraId="6609DC07" w14:textId="77777777" w:rsidR="00D6307D" w:rsidRPr="00AD15AD" w:rsidRDefault="00D6307D" w:rsidP="00931647">
            <w:pPr>
              <w:spacing w:after="0" w:line="240" w:lineRule="auto"/>
              <w:ind w:left="-90"/>
              <w:jc w:val="both"/>
              <w:rPr>
                <w:rFonts w:ascii="Times New Roman" w:eastAsia="Times New Roman" w:hAnsi="Times New Roman" w:cs="Times New Roman"/>
                <w:highlight w:val="lightGray"/>
              </w:rPr>
            </w:pPr>
          </w:p>
        </w:tc>
      </w:tr>
      <w:tr w:rsidR="00F77327" w:rsidRPr="00AD15AD" w14:paraId="4949FB22" w14:textId="77777777" w:rsidTr="00931647">
        <w:tc>
          <w:tcPr>
            <w:tcW w:w="2635" w:type="dxa"/>
            <w:vAlign w:val="bottom"/>
          </w:tcPr>
          <w:p w14:paraId="65B5E8BB" w14:textId="363431AD" w:rsidR="00F77327" w:rsidRPr="002311D0" w:rsidRDefault="00F7732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Shaw, Marka</w:t>
            </w:r>
          </w:p>
        </w:tc>
        <w:tc>
          <w:tcPr>
            <w:tcW w:w="3600" w:type="dxa"/>
            <w:vAlign w:val="bottom"/>
          </w:tcPr>
          <w:p w14:paraId="0EAE2D65" w14:textId="1C18162B" w:rsidR="00F77327" w:rsidRPr="00296E1B" w:rsidRDefault="00F77327" w:rsidP="00931647">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Exelon</w:t>
            </w:r>
          </w:p>
        </w:tc>
        <w:tc>
          <w:tcPr>
            <w:tcW w:w="3780" w:type="dxa"/>
            <w:vAlign w:val="bottom"/>
          </w:tcPr>
          <w:p w14:paraId="4B103EE7" w14:textId="77777777" w:rsidR="00F77327" w:rsidRPr="00296E1B" w:rsidRDefault="00F77327" w:rsidP="00931647">
            <w:pPr>
              <w:spacing w:after="0" w:line="240" w:lineRule="auto"/>
              <w:ind w:left="-90"/>
              <w:jc w:val="both"/>
              <w:rPr>
                <w:rFonts w:ascii="Times New Roman" w:eastAsia="Times New Roman" w:hAnsi="Times New Roman" w:cs="Times New Roman"/>
              </w:rPr>
            </w:pPr>
          </w:p>
        </w:tc>
      </w:tr>
      <w:tr w:rsidR="00773D67" w:rsidRPr="00AD15AD" w14:paraId="4A7CB32E" w14:textId="77777777" w:rsidTr="00931647">
        <w:tc>
          <w:tcPr>
            <w:tcW w:w="2635" w:type="dxa"/>
            <w:vAlign w:val="bottom"/>
          </w:tcPr>
          <w:p w14:paraId="302D6453" w14:textId="2CF2C3E7" w:rsidR="00773D67" w:rsidRPr="002311D0" w:rsidRDefault="00773D67"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Smith, Mark</w:t>
            </w:r>
          </w:p>
        </w:tc>
        <w:tc>
          <w:tcPr>
            <w:tcW w:w="3600" w:type="dxa"/>
            <w:vAlign w:val="bottom"/>
          </w:tcPr>
          <w:p w14:paraId="586E814B" w14:textId="1E53AF91" w:rsidR="00773D67" w:rsidRPr="00296E1B" w:rsidRDefault="00773D67" w:rsidP="00931647">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Nucor</w:t>
            </w:r>
          </w:p>
        </w:tc>
        <w:tc>
          <w:tcPr>
            <w:tcW w:w="3780" w:type="dxa"/>
            <w:vAlign w:val="bottom"/>
          </w:tcPr>
          <w:p w14:paraId="2262FC7B" w14:textId="31EBD87B" w:rsidR="00773D67" w:rsidRPr="00296E1B" w:rsidRDefault="00296E1B" w:rsidP="00931647">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Via Teleconference</w:t>
            </w:r>
          </w:p>
        </w:tc>
      </w:tr>
      <w:tr w:rsidR="00153128" w:rsidRPr="00AD15AD" w14:paraId="3E660F44" w14:textId="77777777" w:rsidTr="00931647">
        <w:tc>
          <w:tcPr>
            <w:tcW w:w="2635" w:type="dxa"/>
            <w:vAlign w:val="bottom"/>
          </w:tcPr>
          <w:p w14:paraId="36BFE673" w14:textId="6C6478AB" w:rsidR="00153128" w:rsidRPr="002311D0" w:rsidRDefault="00153128"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Such, Chris</w:t>
            </w:r>
          </w:p>
        </w:tc>
        <w:tc>
          <w:tcPr>
            <w:tcW w:w="3600" w:type="dxa"/>
            <w:vAlign w:val="bottom"/>
          </w:tcPr>
          <w:p w14:paraId="7AF89BE5" w14:textId="1D6BCA02" w:rsidR="00153128" w:rsidRPr="002311D0" w:rsidRDefault="00153128"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E.ON</w:t>
            </w:r>
          </w:p>
        </w:tc>
        <w:tc>
          <w:tcPr>
            <w:tcW w:w="3780" w:type="dxa"/>
            <w:vAlign w:val="bottom"/>
          </w:tcPr>
          <w:p w14:paraId="2E81A364" w14:textId="77777777" w:rsidR="00153128" w:rsidRPr="00AD15AD" w:rsidRDefault="00153128" w:rsidP="00931647">
            <w:pPr>
              <w:spacing w:after="0" w:line="240" w:lineRule="auto"/>
              <w:ind w:left="-90"/>
              <w:jc w:val="both"/>
              <w:rPr>
                <w:rFonts w:ascii="Times New Roman" w:eastAsia="Times New Roman" w:hAnsi="Times New Roman" w:cs="Times New Roman"/>
                <w:highlight w:val="lightGray"/>
              </w:rPr>
            </w:pPr>
          </w:p>
        </w:tc>
      </w:tr>
      <w:tr w:rsidR="00951F46" w:rsidRPr="00AD15AD" w14:paraId="194FD7F7" w14:textId="77777777" w:rsidTr="00931647">
        <w:tc>
          <w:tcPr>
            <w:tcW w:w="2635" w:type="dxa"/>
            <w:vAlign w:val="bottom"/>
          </w:tcPr>
          <w:p w14:paraId="61F1C25E" w14:textId="271CCEB0" w:rsidR="00951F46" w:rsidRPr="002311D0" w:rsidRDefault="00951F46"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Surendran, Resmi</w:t>
            </w:r>
          </w:p>
        </w:tc>
        <w:tc>
          <w:tcPr>
            <w:tcW w:w="3600" w:type="dxa"/>
            <w:vAlign w:val="bottom"/>
          </w:tcPr>
          <w:p w14:paraId="12BA7348" w14:textId="1731F302" w:rsidR="00951F46" w:rsidRPr="002311D0" w:rsidRDefault="00951F46"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Shell Energy</w:t>
            </w:r>
          </w:p>
        </w:tc>
        <w:tc>
          <w:tcPr>
            <w:tcW w:w="3780" w:type="dxa"/>
            <w:vAlign w:val="bottom"/>
          </w:tcPr>
          <w:p w14:paraId="15E5508C" w14:textId="33800AED" w:rsidR="00951F46" w:rsidRPr="00AD15AD" w:rsidRDefault="00951F46" w:rsidP="00931647">
            <w:pPr>
              <w:spacing w:after="0" w:line="240" w:lineRule="auto"/>
              <w:ind w:left="-90"/>
              <w:jc w:val="both"/>
              <w:rPr>
                <w:rFonts w:ascii="Times New Roman" w:eastAsia="Times New Roman" w:hAnsi="Times New Roman" w:cs="Times New Roman"/>
                <w:highlight w:val="lightGray"/>
              </w:rPr>
            </w:pPr>
          </w:p>
        </w:tc>
      </w:tr>
      <w:tr w:rsidR="00D870A9" w:rsidRPr="00AD15AD" w14:paraId="06FF5CB1" w14:textId="77777777" w:rsidTr="00931647">
        <w:tc>
          <w:tcPr>
            <w:tcW w:w="2635" w:type="dxa"/>
            <w:vAlign w:val="bottom"/>
          </w:tcPr>
          <w:p w14:paraId="07B148DE" w14:textId="0D939EBD" w:rsidR="00D870A9" w:rsidRPr="00D870A9" w:rsidRDefault="00D870A9" w:rsidP="00931647">
            <w:pPr>
              <w:spacing w:after="0" w:line="240" w:lineRule="auto"/>
              <w:ind w:left="-90"/>
              <w:jc w:val="both"/>
              <w:rPr>
                <w:rFonts w:ascii="Times New Roman" w:eastAsia="Times New Roman" w:hAnsi="Times New Roman" w:cs="Times New Roman"/>
              </w:rPr>
            </w:pPr>
            <w:r w:rsidRPr="00D870A9">
              <w:rPr>
                <w:rFonts w:ascii="Times New Roman" w:eastAsia="Times New Roman" w:hAnsi="Times New Roman" w:cs="Times New Roman"/>
              </w:rPr>
              <w:t>Velasquez, Ivan</w:t>
            </w:r>
          </w:p>
        </w:tc>
        <w:tc>
          <w:tcPr>
            <w:tcW w:w="3600" w:type="dxa"/>
            <w:vAlign w:val="bottom"/>
          </w:tcPr>
          <w:p w14:paraId="37452106" w14:textId="733D611E" w:rsidR="00D870A9" w:rsidRPr="00D870A9" w:rsidRDefault="00D870A9" w:rsidP="00931647">
            <w:pPr>
              <w:spacing w:after="0" w:line="240" w:lineRule="auto"/>
              <w:ind w:left="-90"/>
              <w:jc w:val="both"/>
              <w:rPr>
                <w:rFonts w:ascii="Times New Roman" w:eastAsia="Times New Roman" w:hAnsi="Times New Roman" w:cs="Times New Roman"/>
              </w:rPr>
            </w:pPr>
            <w:r w:rsidRPr="00D870A9">
              <w:rPr>
                <w:rFonts w:ascii="Times New Roman" w:eastAsia="Times New Roman" w:hAnsi="Times New Roman" w:cs="Times New Roman"/>
              </w:rPr>
              <w:t>Oncor</w:t>
            </w:r>
          </w:p>
        </w:tc>
        <w:tc>
          <w:tcPr>
            <w:tcW w:w="3780" w:type="dxa"/>
            <w:vAlign w:val="bottom"/>
          </w:tcPr>
          <w:p w14:paraId="7210BBBE" w14:textId="14C3BF67" w:rsidR="00D870A9" w:rsidRPr="00D870A9" w:rsidRDefault="00D870A9" w:rsidP="00931647">
            <w:pPr>
              <w:spacing w:after="0" w:line="240" w:lineRule="auto"/>
              <w:ind w:left="-90"/>
              <w:jc w:val="both"/>
              <w:rPr>
                <w:rFonts w:ascii="Times New Roman" w:eastAsia="Times New Roman" w:hAnsi="Times New Roman" w:cs="Times New Roman"/>
              </w:rPr>
            </w:pPr>
            <w:r w:rsidRPr="00D870A9">
              <w:rPr>
                <w:rFonts w:ascii="Times New Roman" w:eastAsia="Times New Roman" w:hAnsi="Times New Roman" w:cs="Times New Roman"/>
              </w:rPr>
              <w:t>Alt. Rep. for Taylor Woodruff</w:t>
            </w:r>
          </w:p>
        </w:tc>
      </w:tr>
      <w:tr w:rsidR="00953B6F" w:rsidRPr="00AD15AD" w14:paraId="7B9DAFEF" w14:textId="77777777" w:rsidTr="00931647">
        <w:trPr>
          <w:trHeight w:val="80"/>
        </w:trPr>
        <w:tc>
          <w:tcPr>
            <w:tcW w:w="2635" w:type="dxa"/>
            <w:vAlign w:val="bottom"/>
          </w:tcPr>
          <w:p w14:paraId="1C658DF9" w14:textId="77777777" w:rsidR="00953B6F" w:rsidRPr="002311D0" w:rsidRDefault="00953B6F"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Wilson, Joe Dan</w:t>
            </w:r>
          </w:p>
        </w:tc>
        <w:tc>
          <w:tcPr>
            <w:tcW w:w="3600" w:type="dxa"/>
            <w:vAlign w:val="bottom"/>
          </w:tcPr>
          <w:p w14:paraId="7F0444DF" w14:textId="77777777" w:rsidR="00953B6F" w:rsidRPr="002311D0" w:rsidRDefault="00953B6F" w:rsidP="0093164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Golden Spread Electric Cooperative</w:t>
            </w:r>
          </w:p>
        </w:tc>
        <w:tc>
          <w:tcPr>
            <w:tcW w:w="3780" w:type="dxa"/>
            <w:vAlign w:val="bottom"/>
          </w:tcPr>
          <w:p w14:paraId="61D320C9" w14:textId="77777777" w:rsidR="00953B6F" w:rsidRPr="00AD15AD" w:rsidRDefault="00953B6F" w:rsidP="00931647">
            <w:pPr>
              <w:spacing w:after="0" w:line="240" w:lineRule="auto"/>
              <w:ind w:left="-90"/>
              <w:jc w:val="both"/>
              <w:rPr>
                <w:rFonts w:ascii="Times New Roman" w:eastAsia="Times New Roman" w:hAnsi="Times New Roman" w:cs="Times New Roman"/>
                <w:highlight w:val="lightGray"/>
              </w:rPr>
            </w:pPr>
            <w:r w:rsidRPr="00AD15AD">
              <w:rPr>
                <w:rFonts w:ascii="Times New Roman" w:eastAsia="Times New Roman" w:hAnsi="Times New Roman" w:cs="Times New Roman"/>
                <w:highlight w:val="lightGray"/>
              </w:rPr>
              <w:t xml:space="preserve"> </w:t>
            </w:r>
          </w:p>
        </w:tc>
      </w:tr>
    </w:tbl>
    <w:p w14:paraId="5C6B914D" w14:textId="77777777" w:rsidR="00951F46" w:rsidRPr="00AD15AD" w:rsidRDefault="00951F46" w:rsidP="00951F46">
      <w:pPr>
        <w:spacing w:after="0" w:line="240" w:lineRule="auto"/>
        <w:jc w:val="both"/>
        <w:rPr>
          <w:rFonts w:ascii="Times New Roman" w:eastAsia="Times New Roman" w:hAnsi="Times New Roman" w:cs="Times New Roman"/>
          <w:i/>
          <w:highlight w:val="lightGray"/>
        </w:rPr>
      </w:pPr>
    </w:p>
    <w:p w14:paraId="79CF2ECD" w14:textId="3B84198D" w:rsidR="00AB6FEB" w:rsidRPr="00D870A9" w:rsidRDefault="00AB6FEB" w:rsidP="00AB6FEB">
      <w:pPr>
        <w:spacing w:after="0" w:line="240" w:lineRule="auto"/>
        <w:jc w:val="both"/>
        <w:rPr>
          <w:rFonts w:ascii="Times New Roman" w:eastAsia="Times New Roman" w:hAnsi="Times New Roman" w:cs="Times New Roman"/>
        </w:rPr>
      </w:pPr>
      <w:r w:rsidRPr="00D870A9">
        <w:rPr>
          <w:rFonts w:ascii="Times New Roman" w:eastAsia="Times New Roman" w:hAnsi="Times New Roman" w:cs="Times New Roman"/>
        </w:rPr>
        <w:t xml:space="preserve">The following </w:t>
      </w:r>
      <w:r w:rsidR="007F7FC5" w:rsidRPr="00D870A9">
        <w:rPr>
          <w:rFonts w:ascii="Times New Roman" w:hAnsi="Times New Roman"/>
        </w:rPr>
        <w:t>proxies were assigned:</w:t>
      </w:r>
    </w:p>
    <w:p w14:paraId="0F879221" w14:textId="32F16551" w:rsidR="00D6307D" w:rsidRPr="00D870A9" w:rsidRDefault="00D870A9" w:rsidP="007F7FC5">
      <w:pPr>
        <w:numPr>
          <w:ilvl w:val="0"/>
          <w:numId w:val="1"/>
        </w:numPr>
        <w:spacing w:after="0" w:line="240" w:lineRule="auto"/>
        <w:jc w:val="both"/>
        <w:rPr>
          <w:rFonts w:ascii="Times New Roman" w:eastAsia="Times New Roman" w:hAnsi="Times New Roman" w:cs="Times New Roman"/>
          <w:i/>
        </w:rPr>
      </w:pPr>
      <w:r w:rsidRPr="00D870A9">
        <w:rPr>
          <w:rFonts w:ascii="Times New Roman" w:eastAsia="Times New Roman" w:hAnsi="Times New Roman" w:cs="Times New Roman"/>
        </w:rPr>
        <w:t xml:space="preserve">Clint Sandidge to Marka Shaw </w:t>
      </w:r>
      <w:r w:rsidR="00D6307D" w:rsidRPr="00D870A9">
        <w:rPr>
          <w:rFonts w:ascii="Times New Roman" w:eastAsia="Times New Roman" w:hAnsi="Times New Roman" w:cs="Times New Roman"/>
        </w:rPr>
        <w:t xml:space="preserve"> </w:t>
      </w:r>
    </w:p>
    <w:p w14:paraId="24BA29AA" w14:textId="77777777" w:rsidR="00003985" w:rsidRPr="00296E1B" w:rsidRDefault="00003985" w:rsidP="00003985">
      <w:pPr>
        <w:spacing w:after="0" w:line="240" w:lineRule="auto"/>
        <w:ind w:left="720"/>
        <w:jc w:val="both"/>
        <w:rPr>
          <w:rFonts w:ascii="Times New Roman" w:eastAsia="Times New Roman" w:hAnsi="Times New Roman" w:cs="Times New Roman"/>
          <w:i/>
        </w:rPr>
      </w:pPr>
    </w:p>
    <w:p w14:paraId="083B04BB" w14:textId="77777777" w:rsidR="0058708E" w:rsidRPr="00296E1B" w:rsidRDefault="0058708E">
      <w:pPr>
        <w:spacing w:after="0" w:line="240" w:lineRule="auto"/>
        <w:jc w:val="both"/>
        <w:rPr>
          <w:rFonts w:ascii="Times New Roman" w:eastAsia="Times New Roman" w:hAnsi="Times New Roman" w:cs="Times New Roman"/>
          <w:i/>
        </w:rPr>
      </w:pPr>
      <w:r w:rsidRPr="00296E1B">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C455B7" w:rsidRPr="00AD15AD" w14:paraId="6A4D45FA" w14:textId="77777777" w:rsidTr="00C455B7">
        <w:trPr>
          <w:trHeight w:val="80"/>
        </w:trPr>
        <w:tc>
          <w:tcPr>
            <w:tcW w:w="2628" w:type="dxa"/>
            <w:vAlign w:val="bottom"/>
          </w:tcPr>
          <w:p w14:paraId="3E7B68C9" w14:textId="31828361" w:rsidR="00C455B7" w:rsidRPr="002277D8" w:rsidRDefault="00C455B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Ainspan, Malcolm</w:t>
            </w:r>
          </w:p>
        </w:tc>
        <w:tc>
          <w:tcPr>
            <w:tcW w:w="3672" w:type="dxa"/>
            <w:vAlign w:val="bottom"/>
          </w:tcPr>
          <w:p w14:paraId="1F6FC31C" w14:textId="76F6E7DE" w:rsidR="00C455B7" w:rsidRPr="002277D8" w:rsidRDefault="00C455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NRG</w:t>
            </w:r>
          </w:p>
        </w:tc>
        <w:tc>
          <w:tcPr>
            <w:tcW w:w="3168" w:type="dxa"/>
            <w:vAlign w:val="bottom"/>
          </w:tcPr>
          <w:p w14:paraId="1D9CC5B7" w14:textId="096E7CAB"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077506CE" w14:textId="77777777" w:rsidTr="00C455B7">
        <w:trPr>
          <w:trHeight w:val="80"/>
        </w:trPr>
        <w:tc>
          <w:tcPr>
            <w:tcW w:w="2628" w:type="dxa"/>
            <w:vAlign w:val="bottom"/>
          </w:tcPr>
          <w:p w14:paraId="62CF93F6" w14:textId="2F92C51C" w:rsidR="00C455B7" w:rsidRPr="00296E1B" w:rsidRDefault="00C455B7" w:rsidP="00486326">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Anderson, Kevin</w:t>
            </w:r>
          </w:p>
        </w:tc>
        <w:tc>
          <w:tcPr>
            <w:tcW w:w="3672" w:type="dxa"/>
            <w:vAlign w:val="bottom"/>
          </w:tcPr>
          <w:p w14:paraId="506C22B4" w14:textId="7F4D8A23" w:rsidR="00C455B7" w:rsidRPr="00296E1B" w:rsidRDefault="00C455B7">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Customized Energy Solutions</w:t>
            </w:r>
          </w:p>
        </w:tc>
        <w:tc>
          <w:tcPr>
            <w:tcW w:w="3168" w:type="dxa"/>
            <w:vAlign w:val="bottom"/>
          </w:tcPr>
          <w:p w14:paraId="5F7C212A"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63BE8E82" w14:textId="77777777" w:rsidTr="00C455B7">
        <w:trPr>
          <w:trHeight w:val="80"/>
        </w:trPr>
        <w:tc>
          <w:tcPr>
            <w:tcW w:w="2628" w:type="dxa"/>
            <w:vAlign w:val="bottom"/>
          </w:tcPr>
          <w:p w14:paraId="6F3C16C3" w14:textId="721F0AF7" w:rsidR="00C455B7" w:rsidRPr="00296E1B" w:rsidRDefault="00C455B7" w:rsidP="00486326">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Ashley, Kristy</w:t>
            </w:r>
          </w:p>
        </w:tc>
        <w:tc>
          <w:tcPr>
            <w:tcW w:w="3672" w:type="dxa"/>
            <w:vAlign w:val="bottom"/>
          </w:tcPr>
          <w:p w14:paraId="6F422A74" w14:textId="37D43731" w:rsidR="00C455B7" w:rsidRPr="00296E1B" w:rsidRDefault="00C455B7">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Customized Energy Solutions</w:t>
            </w:r>
          </w:p>
        </w:tc>
        <w:tc>
          <w:tcPr>
            <w:tcW w:w="3168" w:type="dxa"/>
            <w:vAlign w:val="bottom"/>
          </w:tcPr>
          <w:p w14:paraId="58638878"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6B5F9409" w14:textId="77777777" w:rsidTr="00C455B7">
        <w:trPr>
          <w:trHeight w:val="80"/>
        </w:trPr>
        <w:tc>
          <w:tcPr>
            <w:tcW w:w="2628" w:type="dxa"/>
            <w:vAlign w:val="bottom"/>
          </w:tcPr>
          <w:p w14:paraId="357E324C" w14:textId="4CBF0DF6" w:rsidR="00C455B7" w:rsidRPr="00C455B7" w:rsidRDefault="00C455B7" w:rsidP="00FE738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Bertin, Suzanne</w:t>
            </w:r>
          </w:p>
        </w:tc>
        <w:tc>
          <w:tcPr>
            <w:tcW w:w="3672" w:type="dxa"/>
            <w:vAlign w:val="bottom"/>
          </w:tcPr>
          <w:p w14:paraId="455C5ED6" w14:textId="58877766" w:rsidR="00C455B7" w:rsidRPr="00C455B7" w:rsidRDefault="00C455B7" w:rsidP="00767D29">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Texas Advanced Energy</w:t>
            </w:r>
          </w:p>
        </w:tc>
        <w:tc>
          <w:tcPr>
            <w:tcW w:w="3168" w:type="dxa"/>
            <w:vAlign w:val="bottom"/>
          </w:tcPr>
          <w:p w14:paraId="03AEFE54" w14:textId="5FFC6682"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3FCF46CB" w14:textId="77777777" w:rsidTr="00C455B7">
        <w:trPr>
          <w:trHeight w:val="80"/>
        </w:trPr>
        <w:tc>
          <w:tcPr>
            <w:tcW w:w="2628" w:type="dxa"/>
            <w:vAlign w:val="bottom"/>
          </w:tcPr>
          <w:p w14:paraId="5B6A8B24" w14:textId="0DDBBC6E" w:rsidR="00C455B7" w:rsidRPr="002277D8" w:rsidRDefault="00C455B7" w:rsidP="00FE738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Bruno, Mariana</w:t>
            </w:r>
          </w:p>
        </w:tc>
        <w:tc>
          <w:tcPr>
            <w:tcW w:w="3672" w:type="dxa"/>
            <w:vAlign w:val="bottom"/>
          </w:tcPr>
          <w:p w14:paraId="2168C8DC" w14:textId="41D883E7" w:rsidR="00C455B7" w:rsidRPr="002277D8" w:rsidRDefault="00C455B7"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GDS Associates</w:t>
            </w:r>
          </w:p>
        </w:tc>
        <w:tc>
          <w:tcPr>
            <w:tcW w:w="3168" w:type="dxa"/>
            <w:vAlign w:val="bottom"/>
          </w:tcPr>
          <w:p w14:paraId="4BEE5F29" w14:textId="2A491ABF"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C455B7" w:rsidRPr="00AD15AD" w14:paraId="67D8FF71" w14:textId="77777777" w:rsidTr="00C455B7">
        <w:trPr>
          <w:trHeight w:val="80"/>
        </w:trPr>
        <w:tc>
          <w:tcPr>
            <w:tcW w:w="2628" w:type="dxa"/>
            <w:vAlign w:val="bottom"/>
          </w:tcPr>
          <w:p w14:paraId="1F288887" w14:textId="0ACC70FD" w:rsidR="00C455B7" w:rsidRPr="002277D8" w:rsidRDefault="00C455B7" w:rsidP="00FE738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Bryant, Mark</w:t>
            </w:r>
          </w:p>
        </w:tc>
        <w:tc>
          <w:tcPr>
            <w:tcW w:w="3672" w:type="dxa"/>
            <w:vAlign w:val="bottom"/>
          </w:tcPr>
          <w:p w14:paraId="710A60A2" w14:textId="601752B4" w:rsidR="00C455B7" w:rsidRPr="002277D8" w:rsidRDefault="00C455B7" w:rsidP="00767D29">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PUCT</w:t>
            </w:r>
          </w:p>
        </w:tc>
        <w:tc>
          <w:tcPr>
            <w:tcW w:w="3168" w:type="dxa"/>
            <w:vAlign w:val="bottom"/>
          </w:tcPr>
          <w:p w14:paraId="362A0C88" w14:textId="79CCB774"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34EFDB5D" w14:textId="77777777" w:rsidTr="00C455B7">
        <w:trPr>
          <w:trHeight w:val="80"/>
        </w:trPr>
        <w:tc>
          <w:tcPr>
            <w:tcW w:w="2628" w:type="dxa"/>
            <w:vAlign w:val="bottom"/>
          </w:tcPr>
          <w:p w14:paraId="10E9AC4D" w14:textId="70BF5014" w:rsidR="00C455B7" w:rsidRPr="002311D0" w:rsidRDefault="00C455B7" w:rsidP="00FE738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Bunch, Kevin</w:t>
            </w:r>
          </w:p>
        </w:tc>
        <w:tc>
          <w:tcPr>
            <w:tcW w:w="3672" w:type="dxa"/>
            <w:vAlign w:val="bottom"/>
          </w:tcPr>
          <w:p w14:paraId="6F83BC98" w14:textId="02F6E0DD" w:rsidR="00C455B7" w:rsidRPr="002311D0" w:rsidRDefault="00C455B7" w:rsidP="00767D29">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EDF Energy Services</w:t>
            </w:r>
          </w:p>
        </w:tc>
        <w:tc>
          <w:tcPr>
            <w:tcW w:w="3168" w:type="dxa"/>
            <w:vAlign w:val="bottom"/>
          </w:tcPr>
          <w:p w14:paraId="2BE6FD05"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302741F6" w14:textId="0DA21592" w:rsidTr="00C455B7">
        <w:trPr>
          <w:trHeight w:val="80"/>
        </w:trPr>
        <w:tc>
          <w:tcPr>
            <w:tcW w:w="2628" w:type="dxa"/>
            <w:vAlign w:val="bottom"/>
          </w:tcPr>
          <w:p w14:paraId="18BF4374" w14:textId="6D1A4F09" w:rsidR="00C455B7" w:rsidRPr="002311D0" w:rsidRDefault="00C455B7" w:rsidP="00486326">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Cochran, Seth</w:t>
            </w:r>
          </w:p>
        </w:tc>
        <w:tc>
          <w:tcPr>
            <w:tcW w:w="3672" w:type="dxa"/>
            <w:vAlign w:val="bottom"/>
          </w:tcPr>
          <w:p w14:paraId="7C8B742E" w14:textId="2556EFDA" w:rsidR="00C455B7" w:rsidRPr="002311D0" w:rsidRDefault="00C455B7" w:rsidP="00767D29">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DC Energy</w:t>
            </w:r>
          </w:p>
        </w:tc>
        <w:tc>
          <w:tcPr>
            <w:tcW w:w="3168" w:type="dxa"/>
            <w:vAlign w:val="bottom"/>
          </w:tcPr>
          <w:p w14:paraId="0CF50E03"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0F2DE39A" w14:textId="77777777" w:rsidTr="00C455B7">
        <w:trPr>
          <w:trHeight w:val="80"/>
        </w:trPr>
        <w:tc>
          <w:tcPr>
            <w:tcW w:w="2628" w:type="dxa"/>
            <w:vAlign w:val="bottom"/>
          </w:tcPr>
          <w:p w14:paraId="265015D9" w14:textId="6E815113" w:rsidR="00C455B7" w:rsidRPr="002311D0" w:rsidRDefault="00C455B7" w:rsidP="00486326">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Crouch, Rebekah</w:t>
            </w:r>
          </w:p>
        </w:tc>
        <w:tc>
          <w:tcPr>
            <w:tcW w:w="3672" w:type="dxa"/>
            <w:vAlign w:val="bottom"/>
          </w:tcPr>
          <w:p w14:paraId="6962E5AB" w14:textId="721046B4" w:rsidR="00C455B7" w:rsidRPr="002311D0" w:rsidRDefault="00C455B7" w:rsidP="00767D29">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NBU</w:t>
            </w:r>
          </w:p>
        </w:tc>
        <w:tc>
          <w:tcPr>
            <w:tcW w:w="3168" w:type="dxa"/>
            <w:vAlign w:val="bottom"/>
          </w:tcPr>
          <w:p w14:paraId="1211C809"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11773F78" w14:textId="77777777" w:rsidTr="00C455B7">
        <w:trPr>
          <w:trHeight w:val="80"/>
        </w:trPr>
        <w:tc>
          <w:tcPr>
            <w:tcW w:w="2628" w:type="dxa"/>
            <w:vAlign w:val="bottom"/>
          </w:tcPr>
          <w:p w14:paraId="518567AE" w14:textId="2F4A5C82" w:rsidR="00C455B7" w:rsidRPr="00296E1B" w:rsidRDefault="00C455B7" w:rsidP="0081380D">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Daigneault, Ralph</w:t>
            </w:r>
          </w:p>
        </w:tc>
        <w:tc>
          <w:tcPr>
            <w:tcW w:w="3672" w:type="dxa"/>
            <w:vAlign w:val="bottom"/>
          </w:tcPr>
          <w:p w14:paraId="05E74D90" w14:textId="3845DDA6" w:rsidR="00C455B7" w:rsidRPr="00296E1B" w:rsidRDefault="00C455B7">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Potomac Economics</w:t>
            </w:r>
          </w:p>
        </w:tc>
        <w:tc>
          <w:tcPr>
            <w:tcW w:w="3168" w:type="dxa"/>
            <w:vAlign w:val="bottom"/>
          </w:tcPr>
          <w:p w14:paraId="15974E81"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1C7698F5" w14:textId="77777777" w:rsidTr="00C455B7">
        <w:trPr>
          <w:trHeight w:val="80"/>
        </w:trPr>
        <w:tc>
          <w:tcPr>
            <w:tcW w:w="2628" w:type="dxa"/>
            <w:vAlign w:val="bottom"/>
          </w:tcPr>
          <w:p w14:paraId="4EDFD11F" w14:textId="0CD6B85D" w:rsidR="00C455B7" w:rsidRPr="00C455B7" w:rsidRDefault="00C455B7" w:rsidP="0081380D">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Detelich, David</w:t>
            </w:r>
          </w:p>
        </w:tc>
        <w:tc>
          <w:tcPr>
            <w:tcW w:w="3672" w:type="dxa"/>
            <w:vAlign w:val="bottom"/>
          </w:tcPr>
          <w:p w14:paraId="7B6660A2" w14:textId="246B7498"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CPS Energy</w:t>
            </w:r>
          </w:p>
        </w:tc>
        <w:tc>
          <w:tcPr>
            <w:tcW w:w="3168" w:type="dxa"/>
            <w:vAlign w:val="bottom"/>
          </w:tcPr>
          <w:p w14:paraId="219626E8" w14:textId="4964B685"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C455B7" w:rsidRPr="00AD15AD" w14:paraId="1D8EE6AE" w14:textId="77777777" w:rsidTr="00C455B7">
        <w:trPr>
          <w:trHeight w:val="80"/>
        </w:trPr>
        <w:tc>
          <w:tcPr>
            <w:tcW w:w="2628" w:type="dxa"/>
            <w:vAlign w:val="bottom"/>
          </w:tcPr>
          <w:p w14:paraId="1D8A5736" w14:textId="0E346579" w:rsidR="00C455B7" w:rsidRPr="00C455B7" w:rsidRDefault="00C455B7"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Elliott, Christopher</w:t>
            </w:r>
          </w:p>
        </w:tc>
        <w:tc>
          <w:tcPr>
            <w:tcW w:w="3672" w:type="dxa"/>
            <w:vAlign w:val="bottom"/>
          </w:tcPr>
          <w:p w14:paraId="5F407693" w14:textId="2E6C3B84" w:rsidR="00C455B7" w:rsidRPr="00C455B7" w:rsidRDefault="00C455B7" w:rsidP="002D7588">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Bank Of America Merrill Lynch</w:t>
            </w:r>
          </w:p>
        </w:tc>
        <w:tc>
          <w:tcPr>
            <w:tcW w:w="3168" w:type="dxa"/>
            <w:vAlign w:val="bottom"/>
          </w:tcPr>
          <w:p w14:paraId="4711DBF0" w14:textId="0B2598A5"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C455B7" w:rsidRPr="00AD15AD" w14:paraId="59729F5A" w14:textId="77777777" w:rsidTr="00C455B7">
        <w:trPr>
          <w:trHeight w:val="80"/>
        </w:trPr>
        <w:tc>
          <w:tcPr>
            <w:tcW w:w="2628" w:type="dxa"/>
            <w:vAlign w:val="bottom"/>
          </w:tcPr>
          <w:p w14:paraId="0B60BD84" w14:textId="1D582261" w:rsidR="00C455B7" w:rsidRPr="002311D0" w:rsidRDefault="00C455B7" w:rsidP="00486326">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lastRenderedPageBreak/>
              <w:t>Gregg, Michele</w:t>
            </w:r>
          </w:p>
        </w:tc>
        <w:tc>
          <w:tcPr>
            <w:tcW w:w="3672" w:type="dxa"/>
            <w:vAlign w:val="bottom"/>
          </w:tcPr>
          <w:p w14:paraId="19532F5F" w14:textId="425C6D7C" w:rsidR="00C455B7" w:rsidRPr="002311D0" w:rsidRDefault="00C455B7" w:rsidP="002D7588">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TCPA</w:t>
            </w:r>
          </w:p>
        </w:tc>
        <w:tc>
          <w:tcPr>
            <w:tcW w:w="3168" w:type="dxa"/>
            <w:vAlign w:val="bottom"/>
          </w:tcPr>
          <w:p w14:paraId="274D0EC1" w14:textId="4C2EA7A9" w:rsidR="00C455B7" w:rsidRPr="00AD15AD" w:rsidRDefault="00C455B7">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C455B7" w:rsidRPr="00AD15AD" w14:paraId="3ED23D7D" w14:textId="7ADB1C2A" w:rsidTr="00C455B7">
        <w:trPr>
          <w:trHeight w:val="80"/>
        </w:trPr>
        <w:tc>
          <w:tcPr>
            <w:tcW w:w="2628" w:type="dxa"/>
            <w:vAlign w:val="bottom"/>
          </w:tcPr>
          <w:p w14:paraId="095170DB" w14:textId="228DC8BE" w:rsidR="00C455B7" w:rsidRPr="002311D0" w:rsidRDefault="00C455B7" w:rsidP="00486326">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Haley, Ian</w:t>
            </w:r>
          </w:p>
        </w:tc>
        <w:tc>
          <w:tcPr>
            <w:tcW w:w="3672" w:type="dxa"/>
            <w:vAlign w:val="bottom"/>
          </w:tcPr>
          <w:p w14:paraId="14633975" w14:textId="6B9A866D" w:rsidR="00C455B7" w:rsidRPr="002311D0" w:rsidRDefault="00C455B7" w:rsidP="002D7588">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Luminant Generation</w:t>
            </w:r>
          </w:p>
        </w:tc>
        <w:tc>
          <w:tcPr>
            <w:tcW w:w="3168" w:type="dxa"/>
            <w:vAlign w:val="bottom"/>
          </w:tcPr>
          <w:p w14:paraId="3DA00450" w14:textId="7604A1DB" w:rsidR="00C455B7" w:rsidRPr="00AD15AD" w:rsidRDefault="00C455B7">
            <w:pPr>
              <w:spacing w:after="0" w:line="240" w:lineRule="auto"/>
              <w:ind w:left="-90"/>
              <w:jc w:val="both"/>
              <w:rPr>
                <w:rFonts w:ascii="Times New Roman" w:eastAsia="Times New Roman" w:hAnsi="Times New Roman" w:cs="Times New Roman"/>
                <w:highlight w:val="lightGray"/>
              </w:rPr>
            </w:pPr>
            <w:r w:rsidRPr="00AD15AD">
              <w:rPr>
                <w:rFonts w:ascii="Times New Roman" w:eastAsia="Times New Roman" w:hAnsi="Times New Roman" w:cs="Times New Roman"/>
                <w:highlight w:val="lightGray"/>
              </w:rPr>
              <w:t xml:space="preserve"> </w:t>
            </w:r>
          </w:p>
        </w:tc>
      </w:tr>
      <w:tr w:rsidR="00C455B7" w:rsidRPr="00AD15AD" w14:paraId="6D5C0FDB" w14:textId="77777777" w:rsidTr="00C455B7">
        <w:trPr>
          <w:trHeight w:val="117"/>
        </w:trPr>
        <w:tc>
          <w:tcPr>
            <w:tcW w:w="2628" w:type="dxa"/>
            <w:vAlign w:val="bottom"/>
          </w:tcPr>
          <w:p w14:paraId="042ACED4" w14:textId="4AF69831" w:rsidR="00C455B7" w:rsidRPr="002311D0" w:rsidRDefault="00C455B7" w:rsidP="00486326">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Helton, Bob</w:t>
            </w:r>
          </w:p>
        </w:tc>
        <w:tc>
          <w:tcPr>
            <w:tcW w:w="3672" w:type="dxa"/>
            <w:vAlign w:val="bottom"/>
          </w:tcPr>
          <w:p w14:paraId="794D4712" w14:textId="71397A92" w:rsidR="00C455B7" w:rsidRPr="002311D0" w:rsidRDefault="00C455B7" w:rsidP="001F5D08">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Engie</w:t>
            </w:r>
          </w:p>
        </w:tc>
        <w:tc>
          <w:tcPr>
            <w:tcW w:w="3168" w:type="dxa"/>
            <w:vAlign w:val="bottom"/>
          </w:tcPr>
          <w:p w14:paraId="24AC7640"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1350029E" w14:textId="77777777" w:rsidTr="00C455B7">
        <w:trPr>
          <w:trHeight w:val="99"/>
        </w:trPr>
        <w:tc>
          <w:tcPr>
            <w:tcW w:w="2628" w:type="dxa"/>
            <w:vAlign w:val="bottom"/>
          </w:tcPr>
          <w:p w14:paraId="4A3C239A" w14:textId="7F8111E1"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Hourihan, Mike</w:t>
            </w:r>
          </w:p>
        </w:tc>
        <w:tc>
          <w:tcPr>
            <w:tcW w:w="3672" w:type="dxa"/>
            <w:vAlign w:val="bottom"/>
          </w:tcPr>
          <w:p w14:paraId="002EA803" w14:textId="1597E492" w:rsidR="00C455B7" w:rsidRPr="002277D8" w:rsidRDefault="00C455B7" w:rsidP="001F5D08">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CP Power Energy</w:t>
            </w:r>
          </w:p>
        </w:tc>
        <w:tc>
          <w:tcPr>
            <w:tcW w:w="3168" w:type="dxa"/>
            <w:vAlign w:val="bottom"/>
          </w:tcPr>
          <w:p w14:paraId="18F01F22" w14:textId="7F286404"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703E92B9" w14:textId="7EE1AAC3" w:rsidTr="00C455B7">
        <w:trPr>
          <w:trHeight w:val="99"/>
        </w:trPr>
        <w:tc>
          <w:tcPr>
            <w:tcW w:w="2628" w:type="dxa"/>
            <w:vAlign w:val="bottom"/>
          </w:tcPr>
          <w:p w14:paraId="71F04C7E" w14:textId="2B8FC642" w:rsidR="00C455B7" w:rsidRPr="00C455B7" w:rsidRDefault="00C455B7"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Hughes, Darren</w:t>
            </w:r>
          </w:p>
        </w:tc>
        <w:tc>
          <w:tcPr>
            <w:tcW w:w="3672" w:type="dxa"/>
            <w:vAlign w:val="bottom"/>
          </w:tcPr>
          <w:p w14:paraId="2AB3622E" w14:textId="45B59FFA" w:rsidR="00C455B7" w:rsidRPr="00C455B7" w:rsidRDefault="00C455B7" w:rsidP="001F5D08">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LCRA</w:t>
            </w:r>
          </w:p>
        </w:tc>
        <w:tc>
          <w:tcPr>
            <w:tcW w:w="3168" w:type="dxa"/>
            <w:vAlign w:val="bottom"/>
          </w:tcPr>
          <w:p w14:paraId="3ECA4179" w14:textId="63C71707"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C455B7" w:rsidRPr="00AD15AD" w14:paraId="5B31F1B5" w14:textId="77777777" w:rsidTr="00C455B7">
        <w:trPr>
          <w:trHeight w:val="99"/>
        </w:trPr>
        <w:tc>
          <w:tcPr>
            <w:tcW w:w="2628" w:type="dxa"/>
            <w:vAlign w:val="bottom"/>
          </w:tcPr>
          <w:p w14:paraId="6B974E81" w14:textId="26129907" w:rsidR="00C455B7" w:rsidRPr="00C455B7" w:rsidRDefault="00C455B7"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Huynh, Thuy</w:t>
            </w:r>
          </w:p>
        </w:tc>
        <w:tc>
          <w:tcPr>
            <w:tcW w:w="3672" w:type="dxa"/>
            <w:vAlign w:val="bottom"/>
          </w:tcPr>
          <w:p w14:paraId="26AB9AE2" w14:textId="484DAE73" w:rsidR="00C455B7" w:rsidRPr="00C455B7" w:rsidRDefault="00C455B7" w:rsidP="001F5D08">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Potomac Economics</w:t>
            </w:r>
          </w:p>
        </w:tc>
        <w:tc>
          <w:tcPr>
            <w:tcW w:w="3168" w:type="dxa"/>
            <w:vAlign w:val="bottom"/>
          </w:tcPr>
          <w:p w14:paraId="206198DC" w14:textId="43E65316"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14B67DBC" w14:textId="77777777" w:rsidTr="00C455B7">
        <w:trPr>
          <w:trHeight w:val="80"/>
        </w:trPr>
        <w:tc>
          <w:tcPr>
            <w:tcW w:w="2628" w:type="dxa"/>
            <w:vAlign w:val="bottom"/>
          </w:tcPr>
          <w:p w14:paraId="41BFC6E1" w14:textId="380244BA"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Jones, Randy</w:t>
            </w:r>
          </w:p>
        </w:tc>
        <w:tc>
          <w:tcPr>
            <w:tcW w:w="3672" w:type="dxa"/>
            <w:vAlign w:val="bottom"/>
          </w:tcPr>
          <w:p w14:paraId="753D8D10" w14:textId="10E63716"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Mountaineer</w:t>
            </w:r>
          </w:p>
        </w:tc>
        <w:tc>
          <w:tcPr>
            <w:tcW w:w="3168" w:type="dxa"/>
            <w:vAlign w:val="bottom"/>
          </w:tcPr>
          <w:p w14:paraId="55598B28" w14:textId="6639883D"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C455B7" w:rsidRPr="00AD15AD" w14:paraId="01054CC6" w14:textId="3E500FE5" w:rsidTr="00C455B7">
        <w:trPr>
          <w:trHeight w:val="80"/>
        </w:trPr>
        <w:tc>
          <w:tcPr>
            <w:tcW w:w="2628" w:type="dxa"/>
            <w:vAlign w:val="bottom"/>
          </w:tcPr>
          <w:p w14:paraId="326D1F20" w14:textId="435EF9D5" w:rsidR="00C455B7" w:rsidRPr="00C455B7" w:rsidRDefault="00C455B7"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Kroskey, Tony</w:t>
            </w:r>
          </w:p>
        </w:tc>
        <w:tc>
          <w:tcPr>
            <w:tcW w:w="3672" w:type="dxa"/>
            <w:vAlign w:val="bottom"/>
          </w:tcPr>
          <w:p w14:paraId="1F4FDB21" w14:textId="2DA3392C"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Brazos Electric</w:t>
            </w:r>
          </w:p>
        </w:tc>
        <w:tc>
          <w:tcPr>
            <w:tcW w:w="3168" w:type="dxa"/>
            <w:vAlign w:val="bottom"/>
          </w:tcPr>
          <w:p w14:paraId="559645EC" w14:textId="69D5154A"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C455B7" w:rsidRPr="00AD15AD" w14:paraId="3EE206BA" w14:textId="77777777" w:rsidTr="00C455B7">
        <w:trPr>
          <w:trHeight w:val="80"/>
        </w:trPr>
        <w:tc>
          <w:tcPr>
            <w:tcW w:w="2628" w:type="dxa"/>
            <w:vAlign w:val="bottom"/>
          </w:tcPr>
          <w:p w14:paraId="21B5319B" w14:textId="0028D0EF"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Lookadoo, Heddie</w:t>
            </w:r>
          </w:p>
        </w:tc>
        <w:tc>
          <w:tcPr>
            <w:tcW w:w="3672" w:type="dxa"/>
            <w:vAlign w:val="bottom"/>
          </w:tcPr>
          <w:p w14:paraId="3F3CC593" w14:textId="38E41F9D"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NRG</w:t>
            </w:r>
          </w:p>
        </w:tc>
        <w:tc>
          <w:tcPr>
            <w:tcW w:w="3168" w:type="dxa"/>
            <w:vAlign w:val="bottom"/>
          </w:tcPr>
          <w:p w14:paraId="19747012" w14:textId="229DAC1F"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12E2A71D" w14:textId="77777777" w:rsidTr="00C455B7">
        <w:trPr>
          <w:trHeight w:val="80"/>
        </w:trPr>
        <w:tc>
          <w:tcPr>
            <w:tcW w:w="2628" w:type="dxa"/>
            <w:vAlign w:val="bottom"/>
          </w:tcPr>
          <w:p w14:paraId="1CAC027B" w14:textId="1C31C480"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McCamant, Frank</w:t>
            </w:r>
          </w:p>
        </w:tc>
        <w:tc>
          <w:tcPr>
            <w:tcW w:w="3672" w:type="dxa"/>
            <w:vAlign w:val="bottom"/>
          </w:tcPr>
          <w:p w14:paraId="0DE7E48E" w14:textId="3C4C287C"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McCamant Consulting</w:t>
            </w:r>
          </w:p>
        </w:tc>
        <w:tc>
          <w:tcPr>
            <w:tcW w:w="3168" w:type="dxa"/>
            <w:vAlign w:val="bottom"/>
          </w:tcPr>
          <w:p w14:paraId="1437D416" w14:textId="50B9E98C"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02CDF6B2" w14:textId="77777777" w:rsidTr="00C455B7">
        <w:trPr>
          <w:trHeight w:val="80"/>
        </w:trPr>
        <w:tc>
          <w:tcPr>
            <w:tcW w:w="2628" w:type="dxa"/>
            <w:vAlign w:val="bottom"/>
          </w:tcPr>
          <w:p w14:paraId="4836C717" w14:textId="327DCBDA" w:rsidR="00C455B7" w:rsidRPr="002311D0" w:rsidRDefault="00C455B7" w:rsidP="00486326">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Ohrt, Jay</w:t>
            </w:r>
          </w:p>
        </w:tc>
        <w:tc>
          <w:tcPr>
            <w:tcW w:w="3672" w:type="dxa"/>
            <w:vAlign w:val="bottom"/>
          </w:tcPr>
          <w:p w14:paraId="7880880E" w14:textId="1F024517" w:rsidR="00C455B7" w:rsidRPr="002311D0" w:rsidRDefault="00C455B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South Texas Electric Cooperative</w:t>
            </w:r>
          </w:p>
        </w:tc>
        <w:tc>
          <w:tcPr>
            <w:tcW w:w="3168" w:type="dxa"/>
            <w:vAlign w:val="bottom"/>
          </w:tcPr>
          <w:p w14:paraId="75F084F5"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4EB50E21" w14:textId="77777777" w:rsidTr="00C455B7">
        <w:trPr>
          <w:trHeight w:val="80"/>
        </w:trPr>
        <w:tc>
          <w:tcPr>
            <w:tcW w:w="2628" w:type="dxa"/>
            <w:vAlign w:val="bottom"/>
          </w:tcPr>
          <w:p w14:paraId="2884D917" w14:textId="12EBE49A" w:rsidR="00C455B7" w:rsidRPr="002277D8" w:rsidRDefault="00C455B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Park, Soo-Seon</w:t>
            </w:r>
          </w:p>
        </w:tc>
        <w:tc>
          <w:tcPr>
            <w:tcW w:w="3672" w:type="dxa"/>
            <w:vAlign w:val="bottom"/>
          </w:tcPr>
          <w:p w14:paraId="0B891C67" w14:textId="7EADAEE6" w:rsidR="00C455B7" w:rsidRPr="002277D8" w:rsidRDefault="00C455B7">
            <w:pPr>
              <w:spacing w:after="0" w:line="240" w:lineRule="auto"/>
              <w:ind w:left="-90"/>
              <w:jc w:val="both"/>
              <w:rPr>
                <w:rFonts w:ascii="Times New Roman" w:hAnsi="Times New Roman" w:cs="Times New Roman"/>
              </w:rPr>
            </w:pPr>
            <w:r>
              <w:rPr>
                <w:rFonts w:ascii="Times New Roman" w:hAnsi="Times New Roman" w:cs="Times New Roman"/>
              </w:rPr>
              <w:t>Shell Energy</w:t>
            </w:r>
          </w:p>
        </w:tc>
        <w:tc>
          <w:tcPr>
            <w:tcW w:w="3168" w:type="dxa"/>
            <w:vAlign w:val="bottom"/>
          </w:tcPr>
          <w:p w14:paraId="2613551D" w14:textId="681BAE48"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232A997B" w14:textId="489D44FE" w:rsidTr="00C455B7">
        <w:trPr>
          <w:trHeight w:val="80"/>
        </w:trPr>
        <w:tc>
          <w:tcPr>
            <w:tcW w:w="2628" w:type="dxa"/>
            <w:vAlign w:val="bottom"/>
          </w:tcPr>
          <w:p w14:paraId="74F37F72" w14:textId="344EBF1A"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Powell, Christian</w:t>
            </w:r>
          </w:p>
        </w:tc>
        <w:tc>
          <w:tcPr>
            <w:tcW w:w="3672" w:type="dxa"/>
            <w:vAlign w:val="bottom"/>
          </w:tcPr>
          <w:p w14:paraId="3C6D2656" w14:textId="6510012B"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hAnsi="Times New Roman" w:cs="Times New Roman"/>
              </w:rPr>
              <w:t>Pedernales Electric Cooperative</w:t>
            </w:r>
          </w:p>
        </w:tc>
        <w:tc>
          <w:tcPr>
            <w:tcW w:w="3168" w:type="dxa"/>
            <w:vAlign w:val="bottom"/>
          </w:tcPr>
          <w:p w14:paraId="426476B3"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222435E4" w14:textId="683F3615" w:rsidTr="00C455B7">
        <w:trPr>
          <w:trHeight w:val="80"/>
        </w:trPr>
        <w:tc>
          <w:tcPr>
            <w:tcW w:w="2628" w:type="dxa"/>
            <w:vAlign w:val="bottom"/>
          </w:tcPr>
          <w:p w14:paraId="3F0E4AF8" w14:textId="62343149" w:rsidR="00C455B7" w:rsidRPr="00C455B7" w:rsidRDefault="00C455B7"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 xml:space="preserve">Reedy, Steve </w:t>
            </w:r>
          </w:p>
        </w:tc>
        <w:tc>
          <w:tcPr>
            <w:tcW w:w="3672" w:type="dxa"/>
            <w:vAlign w:val="bottom"/>
          </w:tcPr>
          <w:p w14:paraId="225EEBDB" w14:textId="52CAAC8E"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Potomac Economics</w:t>
            </w:r>
          </w:p>
        </w:tc>
        <w:tc>
          <w:tcPr>
            <w:tcW w:w="3168" w:type="dxa"/>
            <w:vAlign w:val="bottom"/>
          </w:tcPr>
          <w:p w14:paraId="2E8AE948" w14:textId="32DCB39A" w:rsidR="00C455B7" w:rsidRPr="00AD15AD" w:rsidRDefault="00C455B7" w:rsidP="00DB3536">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5FCEE165" w14:textId="77777777" w:rsidTr="00C455B7">
        <w:trPr>
          <w:trHeight w:val="80"/>
        </w:trPr>
        <w:tc>
          <w:tcPr>
            <w:tcW w:w="2628" w:type="dxa"/>
            <w:vAlign w:val="bottom"/>
          </w:tcPr>
          <w:p w14:paraId="34CC21FD" w14:textId="720631A9" w:rsidR="00C455B7" w:rsidRPr="00C455B7" w:rsidRDefault="00C455B7"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Ritch, John</w:t>
            </w:r>
          </w:p>
        </w:tc>
        <w:tc>
          <w:tcPr>
            <w:tcW w:w="3672" w:type="dxa"/>
            <w:vAlign w:val="bottom"/>
          </w:tcPr>
          <w:p w14:paraId="1640C76C" w14:textId="7ADFAD3F"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NextEra Energy</w:t>
            </w:r>
          </w:p>
        </w:tc>
        <w:tc>
          <w:tcPr>
            <w:tcW w:w="3168" w:type="dxa"/>
            <w:vAlign w:val="bottom"/>
          </w:tcPr>
          <w:p w14:paraId="4E2F2BE9" w14:textId="584329A5"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53CB3594" w14:textId="77777777" w:rsidTr="00C455B7">
        <w:trPr>
          <w:trHeight w:val="80"/>
        </w:trPr>
        <w:tc>
          <w:tcPr>
            <w:tcW w:w="2628" w:type="dxa"/>
            <w:vAlign w:val="bottom"/>
          </w:tcPr>
          <w:p w14:paraId="51EEFA13" w14:textId="06448C18"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Robertson, Jennifer</w:t>
            </w:r>
          </w:p>
        </w:tc>
        <w:tc>
          <w:tcPr>
            <w:tcW w:w="3672" w:type="dxa"/>
            <w:vAlign w:val="bottom"/>
          </w:tcPr>
          <w:p w14:paraId="57FC9167" w14:textId="0EBF38E8"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LCRA</w:t>
            </w:r>
          </w:p>
        </w:tc>
        <w:tc>
          <w:tcPr>
            <w:tcW w:w="3168" w:type="dxa"/>
            <w:vAlign w:val="bottom"/>
          </w:tcPr>
          <w:p w14:paraId="0F6308D8"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5376FC84" w14:textId="3F6E6CF4" w:rsidTr="00C455B7">
        <w:trPr>
          <w:trHeight w:val="80"/>
        </w:trPr>
        <w:tc>
          <w:tcPr>
            <w:tcW w:w="2628" w:type="dxa"/>
            <w:vAlign w:val="bottom"/>
          </w:tcPr>
          <w:p w14:paraId="3BC7A801" w14:textId="16C22960"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Robinson, Rhonda</w:t>
            </w:r>
          </w:p>
        </w:tc>
        <w:tc>
          <w:tcPr>
            <w:tcW w:w="3672" w:type="dxa"/>
            <w:vAlign w:val="bottom"/>
          </w:tcPr>
          <w:p w14:paraId="75850FEB" w14:textId="31B9FE0D"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Calpine</w:t>
            </w:r>
          </w:p>
        </w:tc>
        <w:tc>
          <w:tcPr>
            <w:tcW w:w="3168" w:type="dxa"/>
            <w:vAlign w:val="bottom"/>
          </w:tcPr>
          <w:p w14:paraId="0CC0973F" w14:textId="4753F8B6"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C455B7" w:rsidRPr="00AD15AD" w14:paraId="7484F810" w14:textId="77777777" w:rsidTr="00C455B7">
        <w:trPr>
          <w:trHeight w:val="80"/>
        </w:trPr>
        <w:tc>
          <w:tcPr>
            <w:tcW w:w="2628" w:type="dxa"/>
            <w:vAlign w:val="bottom"/>
          </w:tcPr>
          <w:p w14:paraId="37A00E2A" w14:textId="66E3C13C" w:rsidR="00C455B7" w:rsidRPr="00C455B7" w:rsidRDefault="00C455B7"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Sams, Bryan</w:t>
            </w:r>
          </w:p>
        </w:tc>
        <w:tc>
          <w:tcPr>
            <w:tcW w:w="3672" w:type="dxa"/>
            <w:vAlign w:val="bottom"/>
          </w:tcPr>
          <w:p w14:paraId="124C3FE5" w14:textId="4A790771"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NRG</w:t>
            </w:r>
          </w:p>
        </w:tc>
        <w:tc>
          <w:tcPr>
            <w:tcW w:w="3168" w:type="dxa"/>
            <w:vAlign w:val="bottom"/>
          </w:tcPr>
          <w:p w14:paraId="123BF77B" w14:textId="7850DA7A"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796C4CE5" w14:textId="3E06AEA1" w:rsidTr="00C455B7">
        <w:trPr>
          <w:trHeight w:val="80"/>
        </w:trPr>
        <w:tc>
          <w:tcPr>
            <w:tcW w:w="2628" w:type="dxa"/>
            <w:vAlign w:val="bottom"/>
          </w:tcPr>
          <w:p w14:paraId="055E1F16" w14:textId="2D50CF5C" w:rsidR="00C455B7" w:rsidRPr="002311D0" w:rsidRDefault="00C455B7" w:rsidP="00486326">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Siddiqi, Shams</w:t>
            </w:r>
          </w:p>
        </w:tc>
        <w:tc>
          <w:tcPr>
            <w:tcW w:w="3672" w:type="dxa"/>
            <w:vAlign w:val="bottom"/>
          </w:tcPr>
          <w:p w14:paraId="06DB51AF" w14:textId="7D9EA2A5" w:rsidR="00C455B7" w:rsidRPr="002311D0" w:rsidRDefault="00C455B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Crescent Power</w:t>
            </w:r>
          </w:p>
        </w:tc>
        <w:tc>
          <w:tcPr>
            <w:tcW w:w="3168" w:type="dxa"/>
            <w:vAlign w:val="bottom"/>
          </w:tcPr>
          <w:p w14:paraId="26D94D04" w14:textId="6F0FCA68" w:rsidR="00C455B7" w:rsidRPr="00AD15AD" w:rsidRDefault="00C455B7">
            <w:pPr>
              <w:spacing w:after="0" w:line="240" w:lineRule="auto"/>
              <w:ind w:left="-90"/>
              <w:jc w:val="both"/>
              <w:rPr>
                <w:rFonts w:ascii="Times New Roman" w:eastAsia="Times New Roman" w:hAnsi="Times New Roman" w:cs="Times New Roman"/>
                <w:highlight w:val="lightGray"/>
              </w:rPr>
            </w:pPr>
            <w:r w:rsidRPr="00AD15AD">
              <w:rPr>
                <w:rFonts w:ascii="Times New Roman" w:eastAsia="Times New Roman" w:hAnsi="Times New Roman" w:cs="Times New Roman"/>
                <w:highlight w:val="lightGray"/>
              </w:rPr>
              <w:t xml:space="preserve"> </w:t>
            </w:r>
          </w:p>
        </w:tc>
      </w:tr>
      <w:tr w:rsidR="00C455B7" w:rsidRPr="00AD15AD" w14:paraId="085B3584" w14:textId="77777777" w:rsidTr="00C455B7">
        <w:trPr>
          <w:trHeight w:val="80"/>
        </w:trPr>
        <w:tc>
          <w:tcPr>
            <w:tcW w:w="2628" w:type="dxa"/>
            <w:vAlign w:val="bottom"/>
          </w:tcPr>
          <w:p w14:paraId="4F1A277C" w14:textId="4EE13088" w:rsidR="00C455B7" w:rsidRPr="002311D0" w:rsidRDefault="00C455B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Sithuraj, Murali</w:t>
            </w:r>
          </w:p>
        </w:tc>
        <w:tc>
          <w:tcPr>
            <w:tcW w:w="3672" w:type="dxa"/>
            <w:vAlign w:val="bottom"/>
          </w:tcPr>
          <w:p w14:paraId="3969B1B7" w14:textId="300FA793" w:rsidR="00C455B7" w:rsidRPr="002311D0" w:rsidRDefault="00C455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Austin Energy</w:t>
            </w:r>
          </w:p>
        </w:tc>
        <w:tc>
          <w:tcPr>
            <w:tcW w:w="3168" w:type="dxa"/>
            <w:vAlign w:val="bottom"/>
          </w:tcPr>
          <w:p w14:paraId="26D38203"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4BA03A86" w14:textId="6A6400A6" w:rsidTr="00C455B7">
        <w:trPr>
          <w:trHeight w:val="80"/>
        </w:trPr>
        <w:tc>
          <w:tcPr>
            <w:tcW w:w="2628" w:type="dxa"/>
            <w:vAlign w:val="bottom"/>
          </w:tcPr>
          <w:p w14:paraId="36FB323F" w14:textId="1B805947"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Smith, Caitlin</w:t>
            </w:r>
          </w:p>
        </w:tc>
        <w:tc>
          <w:tcPr>
            <w:tcW w:w="3672" w:type="dxa"/>
            <w:vAlign w:val="bottom"/>
          </w:tcPr>
          <w:p w14:paraId="5DC35AF3" w14:textId="4FFFF1CB" w:rsidR="00C455B7" w:rsidRPr="002277D8" w:rsidRDefault="00C455B7" w:rsidP="003220D2">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Invenergy</w:t>
            </w:r>
          </w:p>
        </w:tc>
        <w:tc>
          <w:tcPr>
            <w:tcW w:w="3168" w:type="dxa"/>
            <w:vAlign w:val="bottom"/>
          </w:tcPr>
          <w:p w14:paraId="2A8501BB" w14:textId="5CD737E3"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5D4FC07D" w14:textId="706AD224" w:rsidTr="00C455B7">
        <w:trPr>
          <w:trHeight w:val="80"/>
        </w:trPr>
        <w:tc>
          <w:tcPr>
            <w:tcW w:w="2628" w:type="dxa"/>
            <w:vAlign w:val="bottom"/>
          </w:tcPr>
          <w:p w14:paraId="4ECB4EAF" w14:textId="57986489"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Stanfield, Leonard</w:t>
            </w:r>
          </w:p>
        </w:tc>
        <w:tc>
          <w:tcPr>
            <w:tcW w:w="3672" w:type="dxa"/>
            <w:vAlign w:val="bottom"/>
          </w:tcPr>
          <w:p w14:paraId="68966717" w14:textId="0C55AF8B"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Invenergy</w:t>
            </w:r>
          </w:p>
        </w:tc>
        <w:tc>
          <w:tcPr>
            <w:tcW w:w="3168" w:type="dxa"/>
            <w:vAlign w:val="bottom"/>
          </w:tcPr>
          <w:p w14:paraId="6CFDBD30" w14:textId="7B03D389"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40C941BB" w14:textId="77777777" w:rsidTr="00C455B7">
        <w:trPr>
          <w:trHeight w:val="80"/>
        </w:trPr>
        <w:tc>
          <w:tcPr>
            <w:tcW w:w="2628" w:type="dxa"/>
            <w:vAlign w:val="bottom"/>
          </w:tcPr>
          <w:p w14:paraId="39692A63" w14:textId="1D73EA87" w:rsidR="00C455B7" w:rsidRPr="00AD15AD" w:rsidRDefault="00C455B7" w:rsidP="00486326">
            <w:pPr>
              <w:spacing w:after="0" w:line="240" w:lineRule="auto"/>
              <w:ind w:left="-90"/>
              <w:jc w:val="both"/>
              <w:rPr>
                <w:rFonts w:ascii="Times New Roman" w:eastAsia="Times New Roman" w:hAnsi="Times New Roman" w:cs="Times New Roman"/>
                <w:highlight w:val="lightGray"/>
              </w:rPr>
            </w:pPr>
            <w:r w:rsidRPr="00296E1B">
              <w:rPr>
                <w:rFonts w:ascii="Times New Roman" w:eastAsia="Times New Roman" w:hAnsi="Times New Roman" w:cs="Times New Roman"/>
              </w:rPr>
              <w:t>Trefny, Floyd</w:t>
            </w:r>
          </w:p>
        </w:tc>
        <w:tc>
          <w:tcPr>
            <w:tcW w:w="3672" w:type="dxa"/>
            <w:vAlign w:val="bottom"/>
          </w:tcPr>
          <w:p w14:paraId="128BDF00" w14:textId="77777777" w:rsidR="00C455B7" w:rsidRPr="00AD15AD" w:rsidRDefault="00C455B7" w:rsidP="001F5D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AF6BDF9" w14:textId="51EC3BF9"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024D8840" w14:textId="77777777" w:rsidTr="00C455B7">
        <w:trPr>
          <w:trHeight w:val="80"/>
        </w:trPr>
        <w:tc>
          <w:tcPr>
            <w:tcW w:w="2628" w:type="dxa"/>
            <w:vAlign w:val="bottom"/>
          </w:tcPr>
          <w:p w14:paraId="382A51F5" w14:textId="7370BC17"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True, Roy</w:t>
            </w:r>
          </w:p>
        </w:tc>
        <w:tc>
          <w:tcPr>
            <w:tcW w:w="3672" w:type="dxa"/>
            <w:vAlign w:val="bottom"/>
          </w:tcPr>
          <w:p w14:paraId="4A96E8F0" w14:textId="46ECAB14" w:rsidR="00C455B7" w:rsidRPr="002277D8" w:rsidRDefault="00C455B7" w:rsidP="001F5D08">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ACES Power</w:t>
            </w:r>
          </w:p>
        </w:tc>
        <w:tc>
          <w:tcPr>
            <w:tcW w:w="3168" w:type="dxa"/>
            <w:vAlign w:val="bottom"/>
          </w:tcPr>
          <w:p w14:paraId="1A731D3A" w14:textId="006BFE41"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1CC4B44E" w14:textId="09A76A32" w:rsidTr="00C455B7">
        <w:trPr>
          <w:trHeight w:val="80"/>
        </w:trPr>
        <w:tc>
          <w:tcPr>
            <w:tcW w:w="2628" w:type="dxa"/>
            <w:vAlign w:val="bottom"/>
          </w:tcPr>
          <w:p w14:paraId="26B43C55" w14:textId="4145E017"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Turner, Lucas</w:t>
            </w:r>
          </w:p>
        </w:tc>
        <w:tc>
          <w:tcPr>
            <w:tcW w:w="3672" w:type="dxa"/>
            <w:vAlign w:val="bottom"/>
          </w:tcPr>
          <w:p w14:paraId="6B7B5F6B" w14:textId="4A7F5E41" w:rsidR="00C455B7" w:rsidRPr="002277D8" w:rsidRDefault="00C455B7" w:rsidP="001F5D08">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South Texas Electric Cooperative</w:t>
            </w:r>
          </w:p>
        </w:tc>
        <w:tc>
          <w:tcPr>
            <w:tcW w:w="3168" w:type="dxa"/>
            <w:vAlign w:val="bottom"/>
          </w:tcPr>
          <w:p w14:paraId="77088434" w14:textId="60459E90"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C455B7" w:rsidRPr="00AD15AD" w14:paraId="32CEA0BB" w14:textId="497FB660" w:rsidTr="00C455B7">
        <w:trPr>
          <w:trHeight w:val="80"/>
        </w:trPr>
        <w:tc>
          <w:tcPr>
            <w:tcW w:w="2628" w:type="dxa"/>
            <w:vAlign w:val="bottom"/>
          </w:tcPr>
          <w:p w14:paraId="5DD4BA30" w14:textId="7A7B2808" w:rsidR="00C455B7" w:rsidRPr="002277D8" w:rsidRDefault="00C455B7"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Van Booven, Ashley</w:t>
            </w:r>
          </w:p>
        </w:tc>
        <w:tc>
          <w:tcPr>
            <w:tcW w:w="3672" w:type="dxa"/>
            <w:vAlign w:val="bottom"/>
          </w:tcPr>
          <w:p w14:paraId="44F7BE18" w14:textId="6B72DDCC" w:rsidR="00C455B7" w:rsidRPr="002277D8" w:rsidRDefault="00C455B7" w:rsidP="001F5D08">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New Braunfels Utilities</w:t>
            </w:r>
          </w:p>
        </w:tc>
        <w:tc>
          <w:tcPr>
            <w:tcW w:w="3168" w:type="dxa"/>
            <w:vAlign w:val="bottom"/>
          </w:tcPr>
          <w:p w14:paraId="6F4485D1" w14:textId="30B3DC4A"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C455B7" w:rsidRPr="00AD15AD" w14:paraId="21794E8A" w14:textId="77777777" w:rsidTr="00C455B7">
        <w:trPr>
          <w:trHeight w:val="80"/>
        </w:trPr>
        <w:tc>
          <w:tcPr>
            <w:tcW w:w="2628" w:type="dxa"/>
            <w:vAlign w:val="bottom"/>
          </w:tcPr>
          <w:p w14:paraId="26A858B7" w14:textId="45C6D428" w:rsidR="00C455B7" w:rsidRPr="002311D0" w:rsidRDefault="00C455B7" w:rsidP="00486326">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Wise, Michael</w:t>
            </w:r>
          </w:p>
        </w:tc>
        <w:tc>
          <w:tcPr>
            <w:tcW w:w="3672" w:type="dxa"/>
            <w:vAlign w:val="bottom"/>
          </w:tcPr>
          <w:p w14:paraId="23603C99" w14:textId="77C5DC11" w:rsidR="00C455B7" w:rsidRPr="002311D0" w:rsidRDefault="00C455B7">
            <w:pPr>
              <w:spacing w:after="0" w:line="240" w:lineRule="auto"/>
              <w:ind w:left="-90"/>
              <w:jc w:val="both"/>
              <w:rPr>
                <w:rFonts w:ascii="Times New Roman" w:eastAsia="Times New Roman" w:hAnsi="Times New Roman" w:cs="Times New Roman"/>
              </w:rPr>
            </w:pPr>
            <w:r w:rsidRPr="002311D0">
              <w:rPr>
                <w:rFonts w:ascii="Times New Roman" w:eastAsia="Times New Roman" w:hAnsi="Times New Roman" w:cs="Times New Roman"/>
              </w:rPr>
              <w:t>Golden Spread Electric Cooperative</w:t>
            </w:r>
          </w:p>
        </w:tc>
        <w:tc>
          <w:tcPr>
            <w:tcW w:w="3168" w:type="dxa"/>
            <w:vAlign w:val="bottom"/>
          </w:tcPr>
          <w:p w14:paraId="3E018470"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r>
      <w:tr w:rsidR="00C455B7" w:rsidRPr="00AD15AD" w14:paraId="37BC518D" w14:textId="4CB5C3C5" w:rsidTr="00C455B7">
        <w:trPr>
          <w:trHeight w:val="80"/>
        </w:trPr>
        <w:tc>
          <w:tcPr>
            <w:tcW w:w="2628" w:type="dxa"/>
            <w:vAlign w:val="bottom"/>
          </w:tcPr>
          <w:p w14:paraId="72AB8023" w14:textId="77777777" w:rsidR="00C455B7" w:rsidRPr="00C455B7" w:rsidRDefault="00C455B7"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Wittmeyer, Bob</w:t>
            </w:r>
          </w:p>
        </w:tc>
        <w:tc>
          <w:tcPr>
            <w:tcW w:w="3672" w:type="dxa"/>
            <w:vAlign w:val="bottom"/>
          </w:tcPr>
          <w:p w14:paraId="385FBDF2" w14:textId="77777777"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DME</w:t>
            </w:r>
          </w:p>
        </w:tc>
        <w:tc>
          <w:tcPr>
            <w:tcW w:w="3168" w:type="dxa"/>
            <w:vAlign w:val="bottom"/>
          </w:tcPr>
          <w:p w14:paraId="4C06B0E0" w14:textId="042C4EEE"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C455B7" w:rsidRPr="00AD15AD" w14:paraId="7CD3ADD5" w14:textId="77777777" w:rsidTr="00C455B7">
        <w:trPr>
          <w:trHeight w:val="80"/>
        </w:trPr>
        <w:tc>
          <w:tcPr>
            <w:tcW w:w="2628" w:type="dxa"/>
            <w:vAlign w:val="bottom"/>
          </w:tcPr>
          <w:p w14:paraId="4B166C69" w14:textId="5FC0CEFF" w:rsidR="00C455B7" w:rsidRPr="00C455B7" w:rsidRDefault="00C455B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Woods, Brad</w:t>
            </w:r>
          </w:p>
        </w:tc>
        <w:tc>
          <w:tcPr>
            <w:tcW w:w="3672" w:type="dxa"/>
            <w:vAlign w:val="bottom"/>
          </w:tcPr>
          <w:p w14:paraId="3649D210" w14:textId="02D1E7FA" w:rsidR="00C455B7" w:rsidRPr="00C455B7" w:rsidRDefault="00C455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168" w:type="dxa"/>
            <w:vAlign w:val="bottom"/>
          </w:tcPr>
          <w:p w14:paraId="490C6D8E" w14:textId="49BD2568" w:rsidR="00C455B7" w:rsidRPr="00C455B7"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C455B7" w:rsidRPr="00AD15AD" w14:paraId="155F565C" w14:textId="77777777" w:rsidTr="00C455B7">
        <w:trPr>
          <w:trHeight w:val="80"/>
        </w:trPr>
        <w:tc>
          <w:tcPr>
            <w:tcW w:w="2628" w:type="dxa"/>
            <w:vAlign w:val="bottom"/>
          </w:tcPr>
          <w:p w14:paraId="1E8E1185" w14:textId="0580D4E7" w:rsidR="00C455B7" w:rsidRPr="00C455B7" w:rsidRDefault="00C455B7"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Younger, Joseph</w:t>
            </w:r>
          </w:p>
        </w:tc>
        <w:tc>
          <w:tcPr>
            <w:tcW w:w="3672" w:type="dxa"/>
            <w:vAlign w:val="bottom"/>
          </w:tcPr>
          <w:p w14:paraId="4B42E9B1" w14:textId="45635B83"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Texas Reliability Entity</w:t>
            </w:r>
          </w:p>
        </w:tc>
        <w:tc>
          <w:tcPr>
            <w:tcW w:w="3168" w:type="dxa"/>
            <w:vAlign w:val="bottom"/>
          </w:tcPr>
          <w:p w14:paraId="610C04FD" w14:textId="0E6BE098" w:rsidR="00C455B7" w:rsidRPr="00C455B7" w:rsidRDefault="00C455B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bl>
    <w:p w14:paraId="3D1A7D34" w14:textId="77777777" w:rsidR="00D4147C" w:rsidRPr="00AD15AD" w:rsidRDefault="00D4147C" w:rsidP="00486326">
      <w:pPr>
        <w:spacing w:after="0" w:line="240" w:lineRule="auto"/>
        <w:jc w:val="both"/>
        <w:rPr>
          <w:rFonts w:ascii="Times New Roman" w:eastAsia="Times New Roman" w:hAnsi="Times New Roman" w:cs="Times New Roman"/>
          <w:i/>
          <w:highlight w:val="lightGray"/>
        </w:rPr>
      </w:pPr>
    </w:p>
    <w:p w14:paraId="3C420F9B" w14:textId="77777777" w:rsidR="0058708E" w:rsidRPr="002277D8" w:rsidRDefault="0058708E" w:rsidP="00486326">
      <w:pPr>
        <w:spacing w:after="0" w:line="240" w:lineRule="auto"/>
        <w:jc w:val="both"/>
        <w:rPr>
          <w:rFonts w:ascii="Times New Roman" w:eastAsia="Times New Roman" w:hAnsi="Times New Roman" w:cs="Times New Roman"/>
          <w:i/>
        </w:rPr>
      </w:pPr>
      <w:r w:rsidRPr="002277D8">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AD15AD" w14:paraId="0DFCB3B9" w14:textId="77777777" w:rsidTr="00810B6E">
        <w:trPr>
          <w:trHeight w:val="20"/>
        </w:trPr>
        <w:tc>
          <w:tcPr>
            <w:tcW w:w="2718" w:type="dxa"/>
            <w:vAlign w:val="bottom"/>
          </w:tcPr>
          <w:p w14:paraId="5E392653" w14:textId="32877302" w:rsidR="003C7DE3" w:rsidRPr="002277D8" w:rsidRDefault="003C7DE3"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Albracht, Brittney</w:t>
            </w:r>
          </w:p>
        </w:tc>
        <w:tc>
          <w:tcPr>
            <w:tcW w:w="3582" w:type="dxa"/>
            <w:vAlign w:val="bottom"/>
          </w:tcPr>
          <w:p w14:paraId="51802986" w14:textId="77777777" w:rsidR="003C7DE3" w:rsidRPr="002277D8"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1153F36A" w:rsidR="003C7DE3" w:rsidRPr="002277D8" w:rsidRDefault="003C7DE3">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B91D91" w:rsidRPr="00AD15AD" w14:paraId="1653A08F" w14:textId="77777777" w:rsidTr="00810B6E">
        <w:trPr>
          <w:trHeight w:val="20"/>
        </w:trPr>
        <w:tc>
          <w:tcPr>
            <w:tcW w:w="2718" w:type="dxa"/>
            <w:vAlign w:val="bottom"/>
          </w:tcPr>
          <w:p w14:paraId="56415414" w14:textId="21434CD1" w:rsidR="00B91D91" w:rsidRPr="00C455B7" w:rsidRDefault="00B91D91"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Anderson, Connor</w:t>
            </w:r>
          </w:p>
        </w:tc>
        <w:tc>
          <w:tcPr>
            <w:tcW w:w="3582" w:type="dxa"/>
            <w:vAlign w:val="bottom"/>
          </w:tcPr>
          <w:p w14:paraId="23435A09" w14:textId="77777777" w:rsidR="00B91D91" w:rsidRPr="00C455B7" w:rsidRDefault="00B91D91">
            <w:pPr>
              <w:spacing w:after="0" w:line="240" w:lineRule="auto"/>
              <w:ind w:left="-90"/>
              <w:jc w:val="both"/>
              <w:rPr>
                <w:rFonts w:ascii="Times New Roman" w:eastAsia="Times New Roman" w:hAnsi="Times New Roman" w:cs="Times New Roman"/>
              </w:rPr>
            </w:pPr>
          </w:p>
        </w:tc>
        <w:tc>
          <w:tcPr>
            <w:tcW w:w="3168" w:type="dxa"/>
            <w:vAlign w:val="bottom"/>
          </w:tcPr>
          <w:p w14:paraId="69E1CBC8" w14:textId="5B93DAEB" w:rsidR="00B91D91" w:rsidRPr="00C455B7" w:rsidRDefault="00A953F4">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366BE8" w:rsidRPr="00AD15AD" w14:paraId="45B0DA22" w14:textId="77777777" w:rsidTr="00810B6E">
        <w:trPr>
          <w:trHeight w:val="20"/>
        </w:trPr>
        <w:tc>
          <w:tcPr>
            <w:tcW w:w="2718" w:type="dxa"/>
            <w:vAlign w:val="bottom"/>
          </w:tcPr>
          <w:p w14:paraId="764DAC95" w14:textId="2CAD1701" w:rsidR="00366BE8" w:rsidRPr="002277D8" w:rsidRDefault="00366BE8"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Billo, Jeff</w:t>
            </w:r>
          </w:p>
        </w:tc>
        <w:tc>
          <w:tcPr>
            <w:tcW w:w="3582" w:type="dxa"/>
            <w:vAlign w:val="bottom"/>
          </w:tcPr>
          <w:p w14:paraId="1CE2C17F" w14:textId="77777777" w:rsidR="00366BE8" w:rsidRPr="002277D8" w:rsidRDefault="00366BE8">
            <w:pPr>
              <w:spacing w:after="0" w:line="240" w:lineRule="auto"/>
              <w:ind w:left="-90"/>
              <w:jc w:val="both"/>
              <w:rPr>
                <w:rFonts w:ascii="Times New Roman" w:eastAsia="Times New Roman" w:hAnsi="Times New Roman" w:cs="Times New Roman"/>
              </w:rPr>
            </w:pPr>
          </w:p>
        </w:tc>
        <w:tc>
          <w:tcPr>
            <w:tcW w:w="3168" w:type="dxa"/>
            <w:vAlign w:val="bottom"/>
          </w:tcPr>
          <w:p w14:paraId="4225F83B" w14:textId="0758543D" w:rsidR="00366BE8" w:rsidRPr="002277D8" w:rsidRDefault="00366BE8">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153128" w:rsidRPr="00AD15AD" w14:paraId="69DC23EF" w14:textId="77777777" w:rsidTr="00810B6E">
        <w:trPr>
          <w:trHeight w:val="20"/>
        </w:trPr>
        <w:tc>
          <w:tcPr>
            <w:tcW w:w="2718" w:type="dxa"/>
            <w:vAlign w:val="bottom"/>
          </w:tcPr>
          <w:p w14:paraId="5E9B69B4" w14:textId="6399FA06" w:rsidR="00153128" w:rsidRPr="00AD15AD" w:rsidRDefault="00153128" w:rsidP="00486326">
            <w:pPr>
              <w:spacing w:after="0" w:line="240" w:lineRule="auto"/>
              <w:ind w:left="-90"/>
              <w:jc w:val="both"/>
              <w:rPr>
                <w:rFonts w:ascii="Times New Roman" w:eastAsia="Times New Roman" w:hAnsi="Times New Roman" w:cs="Times New Roman"/>
                <w:highlight w:val="lightGray"/>
              </w:rPr>
            </w:pPr>
            <w:r w:rsidRPr="00C455B7">
              <w:rPr>
                <w:rFonts w:ascii="Times New Roman" w:eastAsia="Times New Roman" w:hAnsi="Times New Roman" w:cs="Times New Roman"/>
              </w:rPr>
              <w:t>Bivens, Carrie</w:t>
            </w:r>
          </w:p>
        </w:tc>
        <w:tc>
          <w:tcPr>
            <w:tcW w:w="3582" w:type="dxa"/>
            <w:vAlign w:val="bottom"/>
          </w:tcPr>
          <w:p w14:paraId="0B32FB28" w14:textId="77777777" w:rsidR="00153128" w:rsidRPr="00AD15AD"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D9DC10" w14:textId="4C40427A" w:rsidR="00153128"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2277D8" w:rsidRPr="00AD15AD" w14:paraId="3D55CA62" w14:textId="77777777" w:rsidTr="00810B6E">
        <w:trPr>
          <w:trHeight w:val="20"/>
        </w:trPr>
        <w:tc>
          <w:tcPr>
            <w:tcW w:w="2718" w:type="dxa"/>
            <w:vAlign w:val="bottom"/>
          </w:tcPr>
          <w:p w14:paraId="0E4EEA3F" w14:textId="1F41F209" w:rsidR="002277D8" w:rsidRPr="002311D0" w:rsidRDefault="002277D8"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Bracy, Phil</w:t>
            </w:r>
          </w:p>
        </w:tc>
        <w:tc>
          <w:tcPr>
            <w:tcW w:w="3582" w:type="dxa"/>
            <w:vAlign w:val="bottom"/>
          </w:tcPr>
          <w:p w14:paraId="047D31AE" w14:textId="77777777" w:rsidR="002277D8" w:rsidRPr="00AD15AD" w:rsidRDefault="002277D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1E79BEE" w14:textId="3FEF1458" w:rsidR="002277D8" w:rsidRPr="00AD15AD" w:rsidRDefault="002277D8">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153128" w:rsidRPr="00AD15AD" w14:paraId="050558E0" w14:textId="77777777" w:rsidTr="00810B6E">
        <w:trPr>
          <w:trHeight w:val="20"/>
        </w:trPr>
        <w:tc>
          <w:tcPr>
            <w:tcW w:w="2718" w:type="dxa"/>
            <w:vAlign w:val="bottom"/>
          </w:tcPr>
          <w:p w14:paraId="572D1538" w14:textId="037611EA" w:rsidR="00153128" w:rsidRPr="00AD15AD" w:rsidRDefault="00153128" w:rsidP="00486326">
            <w:pPr>
              <w:spacing w:after="0" w:line="240" w:lineRule="auto"/>
              <w:ind w:left="-90"/>
              <w:jc w:val="both"/>
              <w:rPr>
                <w:rFonts w:ascii="Times New Roman" w:eastAsia="Times New Roman" w:hAnsi="Times New Roman" w:cs="Times New Roman"/>
                <w:highlight w:val="lightGray"/>
              </w:rPr>
            </w:pPr>
            <w:r w:rsidRPr="002311D0">
              <w:rPr>
                <w:rFonts w:ascii="Times New Roman" w:eastAsia="Times New Roman" w:hAnsi="Times New Roman" w:cs="Times New Roman"/>
              </w:rPr>
              <w:t>Butterfield, Lindsay</w:t>
            </w:r>
          </w:p>
        </w:tc>
        <w:tc>
          <w:tcPr>
            <w:tcW w:w="3582" w:type="dxa"/>
            <w:vAlign w:val="bottom"/>
          </w:tcPr>
          <w:p w14:paraId="7793DE6E" w14:textId="77777777" w:rsidR="00153128" w:rsidRPr="00AD15AD"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EC92109" w14:textId="77777777" w:rsidR="00153128" w:rsidRPr="00AD15AD" w:rsidRDefault="00153128">
            <w:pPr>
              <w:spacing w:after="0" w:line="240" w:lineRule="auto"/>
              <w:ind w:left="-90"/>
              <w:jc w:val="both"/>
              <w:rPr>
                <w:rFonts w:ascii="Times New Roman" w:eastAsia="Times New Roman" w:hAnsi="Times New Roman" w:cs="Times New Roman"/>
                <w:highlight w:val="lightGray"/>
              </w:rPr>
            </w:pPr>
          </w:p>
        </w:tc>
      </w:tr>
      <w:tr w:rsidR="006D1D73" w:rsidRPr="00AD15AD" w14:paraId="08C968C8" w14:textId="77777777" w:rsidTr="00810B6E">
        <w:trPr>
          <w:trHeight w:val="225"/>
        </w:trPr>
        <w:tc>
          <w:tcPr>
            <w:tcW w:w="2718" w:type="dxa"/>
            <w:vAlign w:val="bottom"/>
          </w:tcPr>
          <w:p w14:paraId="471CD7F0" w14:textId="31C57841" w:rsidR="006D1D73" w:rsidRPr="002277D8" w:rsidRDefault="006D1D73" w:rsidP="00486326">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Chang, Sean</w:t>
            </w:r>
          </w:p>
        </w:tc>
        <w:tc>
          <w:tcPr>
            <w:tcW w:w="3582" w:type="dxa"/>
            <w:vAlign w:val="bottom"/>
          </w:tcPr>
          <w:p w14:paraId="3894EF2D" w14:textId="77777777" w:rsidR="006D1D73" w:rsidRPr="002277D8" w:rsidRDefault="006D1D73">
            <w:pPr>
              <w:spacing w:after="0" w:line="240" w:lineRule="auto"/>
              <w:ind w:left="-90"/>
              <w:jc w:val="both"/>
              <w:rPr>
                <w:rFonts w:ascii="Times New Roman" w:eastAsia="Times New Roman" w:hAnsi="Times New Roman" w:cs="Times New Roman"/>
              </w:rPr>
            </w:pPr>
          </w:p>
        </w:tc>
        <w:tc>
          <w:tcPr>
            <w:tcW w:w="3168" w:type="dxa"/>
            <w:vAlign w:val="bottom"/>
          </w:tcPr>
          <w:p w14:paraId="44A854C8" w14:textId="5670BAD7" w:rsidR="006D1D73" w:rsidRPr="002277D8" w:rsidRDefault="00E34E05">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C455B7" w:rsidRPr="00AD15AD" w14:paraId="00A0455B" w14:textId="77777777" w:rsidTr="00810B6E">
        <w:trPr>
          <w:trHeight w:val="225"/>
        </w:trPr>
        <w:tc>
          <w:tcPr>
            <w:tcW w:w="2718" w:type="dxa"/>
            <w:vAlign w:val="bottom"/>
          </w:tcPr>
          <w:p w14:paraId="233CE380" w14:textId="1F9166DD" w:rsidR="00C455B7" w:rsidRPr="002277D8" w:rsidRDefault="00C455B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Chen, Jian</w:t>
            </w:r>
          </w:p>
        </w:tc>
        <w:tc>
          <w:tcPr>
            <w:tcW w:w="3582" w:type="dxa"/>
            <w:vAlign w:val="bottom"/>
          </w:tcPr>
          <w:p w14:paraId="71F05EA0" w14:textId="77777777" w:rsidR="00C455B7" w:rsidRPr="002277D8" w:rsidRDefault="00C455B7">
            <w:pPr>
              <w:spacing w:after="0" w:line="240" w:lineRule="auto"/>
              <w:ind w:left="-90"/>
              <w:jc w:val="both"/>
              <w:rPr>
                <w:rFonts w:ascii="Times New Roman" w:eastAsia="Times New Roman" w:hAnsi="Times New Roman" w:cs="Times New Roman"/>
              </w:rPr>
            </w:pPr>
          </w:p>
        </w:tc>
        <w:tc>
          <w:tcPr>
            <w:tcW w:w="3168" w:type="dxa"/>
            <w:vAlign w:val="bottom"/>
          </w:tcPr>
          <w:p w14:paraId="2D6B18B9" w14:textId="2823E59C"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C06130" w:rsidRPr="00AD15AD" w14:paraId="57D8122F" w14:textId="77777777" w:rsidTr="00810B6E">
        <w:trPr>
          <w:trHeight w:val="225"/>
        </w:trPr>
        <w:tc>
          <w:tcPr>
            <w:tcW w:w="2718" w:type="dxa"/>
            <w:vAlign w:val="bottom"/>
          </w:tcPr>
          <w:p w14:paraId="08E89F93" w14:textId="173E7DE7" w:rsidR="00C06130" w:rsidRPr="00AD15AD" w:rsidRDefault="00C06130" w:rsidP="00486326">
            <w:pPr>
              <w:spacing w:after="0" w:line="240" w:lineRule="auto"/>
              <w:ind w:left="-90"/>
              <w:jc w:val="both"/>
              <w:rPr>
                <w:rFonts w:ascii="Times New Roman" w:eastAsia="Times New Roman" w:hAnsi="Times New Roman" w:cs="Times New Roman"/>
                <w:highlight w:val="lightGray"/>
              </w:rPr>
            </w:pPr>
            <w:r w:rsidRPr="002311D0">
              <w:rPr>
                <w:rFonts w:ascii="Times New Roman" w:eastAsia="Times New Roman" w:hAnsi="Times New Roman" w:cs="Times New Roman"/>
              </w:rPr>
              <w:t>Clifton, Suzy</w:t>
            </w:r>
          </w:p>
        </w:tc>
        <w:tc>
          <w:tcPr>
            <w:tcW w:w="3582" w:type="dxa"/>
            <w:vAlign w:val="bottom"/>
          </w:tcPr>
          <w:p w14:paraId="5F3E73D6" w14:textId="77777777" w:rsidR="00C06130" w:rsidRPr="00AD15AD" w:rsidRDefault="00C0613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9EEC3BD" w14:textId="77777777" w:rsidR="00C06130" w:rsidRPr="00AD15AD" w:rsidRDefault="00C06130">
            <w:pPr>
              <w:spacing w:after="0" w:line="240" w:lineRule="auto"/>
              <w:ind w:left="-90"/>
              <w:jc w:val="both"/>
              <w:rPr>
                <w:rFonts w:ascii="Times New Roman" w:eastAsia="Times New Roman" w:hAnsi="Times New Roman" w:cs="Times New Roman"/>
                <w:highlight w:val="lightGray"/>
              </w:rPr>
            </w:pPr>
          </w:p>
        </w:tc>
      </w:tr>
      <w:tr w:rsidR="00B13393" w:rsidRPr="00AD15AD" w14:paraId="582A49BB" w14:textId="77777777" w:rsidTr="00810B6E">
        <w:trPr>
          <w:trHeight w:val="225"/>
        </w:trPr>
        <w:tc>
          <w:tcPr>
            <w:tcW w:w="2718" w:type="dxa"/>
            <w:vAlign w:val="bottom"/>
          </w:tcPr>
          <w:p w14:paraId="131F9387" w14:textId="695B746E" w:rsidR="00B13393" w:rsidRPr="00C455B7" w:rsidRDefault="00B13393"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Covington, Austin</w:t>
            </w:r>
          </w:p>
        </w:tc>
        <w:tc>
          <w:tcPr>
            <w:tcW w:w="3582" w:type="dxa"/>
            <w:vAlign w:val="bottom"/>
          </w:tcPr>
          <w:p w14:paraId="3D6B4BA1" w14:textId="77777777" w:rsidR="00B13393" w:rsidRPr="00C455B7" w:rsidRDefault="00B13393">
            <w:pPr>
              <w:spacing w:after="0" w:line="240" w:lineRule="auto"/>
              <w:ind w:left="-90"/>
              <w:jc w:val="both"/>
              <w:rPr>
                <w:rFonts w:ascii="Times New Roman" w:eastAsia="Times New Roman" w:hAnsi="Times New Roman" w:cs="Times New Roman"/>
              </w:rPr>
            </w:pPr>
          </w:p>
        </w:tc>
        <w:tc>
          <w:tcPr>
            <w:tcW w:w="3168" w:type="dxa"/>
            <w:vAlign w:val="bottom"/>
          </w:tcPr>
          <w:p w14:paraId="5841320F" w14:textId="54305DFF" w:rsidR="00B13393" w:rsidRPr="00C455B7" w:rsidRDefault="00B13393">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C455B7" w:rsidRPr="00AD15AD" w14:paraId="019463FC" w14:textId="77777777" w:rsidTr="00810B6E">
        <w:trPr>
          <w:trHeight w:val="225"/>
        </w:trPr>
        <w:tc>
          <w:tcPr>
            <w:tcW w:w="2718" w:type="dxa"/>
            <w:vAlign w:val="bottom"/>
          </w:tcPr>
          <w:p w14:paraId="587E8756" w14:textId="34CC693A" w:rsidR="00C455B7" w:rsidRPr="002311D0" w:rsidRDefault="00C455B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Gilbertson, Jeff</w:t>
            </w:r>
          </w:p>
        </w:tc>
        <w:tc>
          <w:tcPr>
            <w:tcW w:w="3582" w:type="dxa"/>
            <w:vAlign w:val="bottom"/>
          </w:tcPr>
          <w:p w14:paraId="091AD8CB"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5FBA276" w14:textId="20EDB622"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EE748C" w:rsidRPr="00AD15AD" w14:paraId="2A3C064B" w14:textId="77777777" w:rsidTr="00810B6E">
        <w:trPr>
          <w:trHeight w:val="225"/>
        </w:trPr>
        <w:tc>
          <w:tcPr>
            <w:tcW w:w="2718" w:type="dxa"/>
            <w:vAlign w:val="bottom"/>
          </w:tcPr>
          <w:p w14:paraId="51893A94" w14:textId="7622F8B1" w:rsidR="00EE748C" w:rsidRPr="00AD15AD" w:rsidRDefault="00EE748C" w:rsidP="00486326">
            <w:pPr>
              <w:spacing w:after="0" w:line="240" w:lineRule="auto"/>
              <w:ind w:left="-90"/>
              <w:jc w:val="both"/>
              <w:rPr>
                <w:rFonts w:ascii="Times New Roman" w:eastAsia="Times New Roman" w:hAnsi="Times New Roman" w:cs="Times New Roman"/>
                <w:highlight w:val="lightGray"/>
              </w:rPr>
            </w:pPr>
            <w:r w:rsidRPr="002311D0">
              <w:rPr>
                <w:rFonts w:ascii="Times New Roman" w:eastAsia="Times New Roman" w:hAnsi="Times New Roman" w:cs="Times New Roman"/>
              </w:rPr>
              <w:t>Gonzalez, Ino</w:t>
            </w:r>
          </w:p>
        </w:tc>
        <w:tc>
          <w:tcPr>
            <w:tcW w:w="3582" w:type="dxa"/>
            <w:vAlign w:val="bottom"/>
          </w:tcPr>
          <w:p w14:paraId="1899170F" w14:textId="77777777" w:rsidR="00EE748C" w:rsidRPr="00AD15AD" w:rsidRDefault="00EE748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4166561" w14:textId="10D90370" w:rsidR="00EE748C" w:rsidRPr="00AD15AD" w:rsidRDefault="00302108">
            <w:pPr>
              <w:spacing w:after="0" w:line="240" w:lineRule="auto"/>
              <w:ind w:left="-90"/>
              <w:jc w:val="both"/>
              <w:rPr>
                <w:rFonts w:ascii="Times New Roman" w:eastAsia="Times New Roman" w:hAnsi="Times New Roman" w:cs="Times New Roman"/>
                <w:highlight w:val="lightGray"/>
              </w:rPr>
            </w:pPr>
            <w:r w:rsidRPr="00AD15AD">
              <w:rPr>
                <w:rFonts w:ascii="Times New Roman" w:eastAsia="Times New Roman" w:hAnsi="Times New Roman" w:cs="Times New Roman"/>
                <w:highlight w:val="lightGray"/>
              </w:rPr>
              <w:t xml:space="preserve"> </w:t>
            </w:r>
          </w:p>
        </w:tc>
      </w:tr>
      <w:tr w:rsidR="00C455B7" w:rsidRPr="00AD15AD" w14:paraId="524A3409" w14:textId="77777777" w:rsidTr="00810B6E">
        <w:trPr>
          <w:trHeight w:val="225"/>
        </w:trPr>
        <w:tc>
          <w:tcPr>
            <w:tcW w:w="2718" w:type="dxa"/>
            <w:vAlign w:val="bottom"/>
          </w:tcPr>
          <w:p w14:paraId="3C434F9E" w14:textId="03BB213A" w:rsidR="00C455B7" w:rsidRDefault="00C455B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Guiyab, Rochie</w:t>
            </w:r>
          </w:p>
        </w:tc>
        <w:tc>
          <w:tcPr>
            <w:tcW w:w="3582" w:type="dxa"/>
            <w:vAlign w:val="bottom"/>
          </w:tcPr>
          <w:p w14:paraId="7D522C72"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4801FA1" w14:textId="3CF66D63" w:rsidR="00C455B7" w:rsidRPr="002277D8"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C455B7" w:rsidRPr="00AD15AD" w14:paraId="79E8AC8D" w14:textId="77777777" w:rsidTr="00810B6E">
        <w:trPr>
          <w:trHeight w:val="225"/>
        </w:trPr>
        <w:tc>
          <w:tcPr>
            <w:tcW w:w="2718" w:type="dxa"/>
            <w:vAlign w:val="bottom"/>
          </w:tcPr>
          <w:p w14:paraId="4D992E90" w14:textId="6E3095B4" w:rsidR="00C455B7" w:rsidRPr="002311D0" w:rsidRDefault="00C455B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Guo, Jack</w:t>
            </w:r>
          </w:p>
        </w:tc>
        <w:tc>
          <w:tcPr>
            <w:tcW w:w="3582" w:type="dxa"/>
            <w:vAlign w:val="bottom"/>
          </w:tcPr>
          <w:p w14:paraId="089C1D43"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81B49BC" w14:textId="58EC1D97"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9F33C9" w:rsidRPr="00AD15AD" w14:paraId="210276FE" w14:textId="77777777" w:rsidTr="00810B6E">
        <w:trPr>
          <w:trHeight w:val="20"/>
        </w:trPr>
        <w:tc>
          <w:tcPr>
            <w:tcW w:w="2718" w:type="dxa"/>
            <w:vAlign w:val="bottom"/>
          </w:tcPr>
          <w:p w14:paraId="2862A242" w14:textId="769BBE25" w:rsidR="009F33C9" w:rsidRPr="00AD15AD" w:rsidRDefault="009F33C9" w:rsidP="00486326">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Hailu, Ted</w:t>
            </w:r>
          </w:p>
        </w:tc>
        <w:tc>
          <w:tcPr>
            <w:tcW w:w="3582" w:type="dxa"/>
            <w:vAlign w:val="bottom"/>
          </w:tcPr>
          <w:p w14:paraId="6AF78767" w14:textId="77777777" w:rsidR="009F33C9" w:rsidRPr="00AD15AD" w:rsidRDefault="009F33C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5127AEC" w14:textId="4B91E962" w:rsidR="009F33C9" w:rsidRPr="00AD15AD" w:rsidRDefault="002277D8">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C455B7" w:rsidRPr="00AD15AD" w14:paraId="3A485504" w14:textId="77777777" w:rsidTr="00810B6E">
        <w:trPr>
          <w:trHeight w:val="20"/>
        </w:trPr>
        <w:tc>
          <w:tcPr>
            <w:tcW w:w="2718" w:type="dxa"/>
            <w:vAlign w:val="bottom"/>
          </w:tcPr>
          <w:p w14:paraId="18B0041F" w14:textId="03F25C17" w:rsidR="00C455B7" w:rsidRPr="00AD15AD" w:rsidRDefault="00C455B7" w:rsidP="00486326">
            <w:pPr>
              <w:spacing w:after="0" w:line="240" w:lineRule="auto"/>
              <w:ind w:left="-90"/>
              <w:jc w:val="both"/>
              <w:rPr>
                <w:rFonts w:ascii="Times New Roman" w:eastAsia="Times New Roman" w:hAnsi="Times New Roman" w:cs="Times New Roman"/>
                <w:highlight w:val="lightGray"/>
              </w:rPr>
            </w:pPr>
            <w:r w:rsidRPr="00C455B7">
              <w:rPr>
                <w:rFonts w:ascii="Times New Roman" w:eastAsia="Times New Roman" w:hAnsi="Times New Roman" w:cs="Times New Roman"/>
              </w:rPr>
              <w:t>Hanson, Kevin</w:t>
            </w:r>
          </w:p>
        </w:tc>
        <w:tc>
          <w:tcPr>
            <w:tcW w:w="3582" w:type="dxa"/>
            <w:vAlign w:val="bottom"/>
          </w:tcPr>
          <w:p w14:paraId="339AE7A3"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8B531E7" w14:textId="03C38579"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AD1C69" w:rsidRPr="00AD15AD" w14:paraId="267627F5" w14:textId="77777777" w:rsidTr="00810B6E">
        <w:trPr>
          <w:trHeight w:val="20"/>
        </w:trPr>
        <w:tc>
          <w:tcPr>
            <w:tcW w:w="2718" w:type="dxa"/>
            <w:vAlign w:val="bottom"/>
          </w:tcPr>
          <w:p w14:paraId="74DFD14C" w14:textId="5D0A2B8E" w:rsidR="00AD1C69" w:rsidRPr="00C455B7" w:rsidRDefault="00AD1C69"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Hilliard, Marie</w:t>
            </w:r>
          </w:p>
        </w:tc>
        <w:tc>
          <w:tcPr>
            <w:tcW w:w="3582" w:type="dxa"/>
            <w:vAlign w:val="bottom"/>
          </w:tcPr>
          <w:p w14:paraId="496D432D" w14:textId="77777777" w:rsidR="00AD1C69" w:rsidRPr="00C455B7" w:rsidRDefault="00AD1C69">
            <w:pPr>
              <w:spacing w:after="0" w:line="240" w:lineRule="auto"/>
              <w:ind w:left="-90"/>
              <w:jc w:val="both"/>
              <w:rPr>
                <w:rFonts w:ascii="Times New Roman" w:eastAsia="Times New Roman" w:hAnsi="Times New Roman" w:cs="Times New Roman"/>
              </w:rPr>
            </w:pPr>
          </w:p>
        </w:tc>
        <w:tc>
          <w:tcPr>
            <w:tcW w:w="3168" w:type="dxa"/>
            <w:vAlign w:val="bottom"/>
          </w:tcPr>
          <w:p w14:paraId="7FB6E4D8" w14:textId="6A35CBF6" w:rsidR="00AD1C69" w:rsidRPr="00C455B7" w:rsidRDefault="00AD1C69">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2277D8" w:rsidRPr="00AD15AD" w14:paraId="4AE663ED" w14:textId="77777777" w:rsidTr="00810B6E">
        <w:trPr>
          <w:trHeight w:val="20"/>
        </w:trPr>
        <w:tc>
          <w:tcPr>
            <w:tcW w:w="2718" w:type="dxa"/>
            <w:vAlign w:val="bottom"/>
          </w:tcPr>
          <w:p w14:paraId="7568C3BE" w14:textId="50467692" w:rsidR="002277D8" w:rsidRPr="00AD15AD" w:rsidRDefault="002277D8" w:rsidP="00486326">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 xml:space="preserve">Huang, Fred </w:t>
            </w:r>
          </w:p>
        </w:tc>
        <w:tc>
          <w:tcPr>
            <w:tcW w:w="3582" w:type="dxa"/>
            <w:vAlign w:val="bottom"/>
          </w:tcPr>
          <w:p w14:paraId="4F2A37CC" w14:textId="77777777" w:rsidR="002277D8" w:rsidRPr="00AD15AD" w:rsidRDefault="002277D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1AB7CFB" w14:textId="014FA84C" w:rsidR="002277D8" w:rsidRPr="00AD15AD" w:rsidRDefault="002277D8">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153128" w:rsidRPr="00AD15AD" w14:paraId="65A96283" w14:textId="77777777" w:rsidTr="00810B6E">
        <w:trPr>
          <w:trHeight w:val="20"/>
        </w:trPr>
        <w:tc>
          <w:tcPr>
            <w:tcW w:w="2718" w:type="dxa"/>
            <w:vAlign w:val="bottom"/>
          </w:tcPr>
          <w:p w14:paraId="7F9EF71D" w14:textId="2E35350D" w:rsidR="00153128" w:rsidRPr="00AD15AD" w:rsidRDefault="00153128" w:rsidP="00486326">
            <w:pPr>
              <w:spacing w:after="0" w:line="240" w:lineRule="auto"/>
              <w:ind w:left="-90"/>
              <w:jc w:val="both"/>
              <w:rPr>
                <w:rFonts w:ascii="Times New Roman" w:eastAsia="Times New Roman" w:hAnsi="Times New Roman" w:cs="Times New Roman"/>
                <w:highlight w:val="lightGray"/>
              </w:rPr>
            </w:pPr>
            <w:r w:rsidRPr="00D6723E">
              <w:rPr>
                <w:rFonts w:ascii="Times New Roman" w:eastAsia="Times New Roman" w:hAnsi="Times New Roman" w:cs="Times New Roman"/>
              </w:rPr>
              <w:lastRenderedPageBreak/>
              <w:t>Jones, Dan</w:t>
            </w:r>
          </w:p>
        </w:tc>
        <w:tc>
          <w:tcPr>
            <w:tcW w:w="3582" w:type="dxa"/>
            <w:vAlign w:val="bottom"/>
          </w:tcPr>
          <w:p w14:paraId="107B158A" w14:textId="77777777" w:rsidR="00153128" w:rsidRPr="00AD15AD"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CF6084D" w14:textId="77777777" w:rsidR="00153128" w:rsidRPr="00AD15AD" w:rsidRDefault="00153128">
            <w:pPr>
              <w:spacing w:after="0" w:line="240" w:lineRule="auto"/>
              <w:ind w:left="-90"/>
              <w:jc w:val="both"/>
              <w:rPr>
                <w:rFonts w:ascii="Times New Roman" w:eastAsia="Times New Roman" w:hAnsi="Times New Roman" w:cs="Times New Roman"/>
                <w:highlight w:val="lightGray"/>
              </w:rPr>
            </w:pPr>
          </w:p>
        </w:tc>
      </w:tr>
      <w:tr w:rsidR="00B13393" w:rsidRPr="00AD15AD" w14:paraId="0C54AA38" w14:textId="77777777" w:rsidTr="00810B6E">
        <w:trPr>
          <w:trHeight w:val="20"/>
        </w:trPr>
        <w:tc>
          <w:tcPr>
            <w:tcW w:w="2718" w:type="dxa"/>
            <w:vAlign w:val="bottom"/>
          </w:tcPr>
          <w:p w14:paraId="0CBEC3EF" w14:textId="2712DE64" w:rsidR="00B13393" w:rsidRPr="00AD15AD" w:rsidRDefault="00B13393" w:rsidP="00AC3517">
            <w:pPr>
              <w:spacing w:after="0" w:line="240" w:lineRule="auto"/>
              <w:ind w:left="-90"/>
              <w:jc w:val="both"/>
              <w:rPr>
                <w:rFonts w:ascii="Times New Roman" w:eastAsia="Times New Roman" w:hAnsi="Times New Roman" w:cs="Times New Roman"/>
                <w:highlight w:val="lightGray"/>
              </w:rPr>
            </w:pPr>
            <w:r w:rsidRPr="00AD15AD">
              <w:rPr>
                <w:rFonts w:ascii="Times New Roman" w:eastAsia="Times New Roman" w:hAnsi="Times New Roman" w:cs="Times New Roman"/>
                <w:highlight w:val="lightGray"/>
              </w:rPr>
              <w:t>Krein, Steve</w:t>
            </w:r>
          </w:p>
        </w:tc>
        <w:tc>
          <w:tcPr>
            <w:tcW w:w="3582" w:type="dxa"/>
            <w:vAlign w:val="bottom"/>
          </w:tcPr>
          <w:p w14:paraId="0D6F6DE3" w14:textId="77777777" w:rsidR="00B13393" w:rsidRPr="00AD15AD" w:rsidRDefault="00B13393">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6D74A93" w14:textId="19EA7713" w:rsidR="00B13393" w:rsidRPr="00AD15AD" w:rsidRDefault="00B13393">
            <w:pPr>
              <w:spacing w:after="0" w:line="240" w:lineRule="auto"/>
              <w:ind w:left="-90"/>
              <w:jc w:val="both"/>
              <w:rPr>
                <w:rFonts w:ascii="Times New Roman" w:eastAsia="Times New Roman" w:hAnsi="Times New Roman" w:cs="Times New Roman"/>
                <w:highlight w:val="lightGray"/>
              </w:rPr>
            </w:pPr>
            <w:r w:rsidRPr="00AD15AD">
              <w:rPr>
                <w:rFonts w:ascii="Times New Roman" w:eastAsia="Times New Roman" w:hAnsi="Times New Roman" w:cs="Times New Roman"/>
                <w:highlight w:val="lightGray"/>
              </w:rPr>
              <w:t>Via Teleconference</w:t>
            </w:r>
          </w:p>
        </w:tc>
      </w:tr>
      <w:tr w:rsidR="002311D0" w:rsidRPr="00AD15AD" w14:paraId="1C2885F3" w14:textId="77777777" w:rsidTr="00810B6E">
        <w:trPr>
          <w:trHeight w:val="20"/>
        </w:trPr>
        <w:tc>
          <w:tcPr>
            <w:tcW w:w="2718" w:type="dxa"/>
            <w:vAlign w:val="bottom"/>
          </w:tcPr>
          <w:p w14:paraId="416651B1" w14:textId="59A78767" w:rsidR="002311D0" w:rsidRPr="00AD15AD" w:rsidRDefault="002311D0" w:rsidP="00AC3517">
            <w:pPr>
              <w:spacing w:after="0" w:line="240" w:lineRule="auto"/>
              <w:ind w:left="-90"/>
              <w:jc w:val="both"/>
              <w:rPr>
                <w:rFonts w:ascii="Times New Roman" w:eastAsia="Times New Roman" w:hAnsi="Times New Roman" w:cs="Times New Roman"/>
                <w:highlight w:val="lightGray"/>
              </w:rPr>
            </w:pPr>
            <w:r w:rsidRPr="002311D0">
              <w:rPr>
                <w:rFonts w:ascii="Times New Roman" w:eastAsia="Times New Roman" w:hAnsi="Times New Roman" w:cs="Times New Roman"/>
              </w:rPr>
              <w:t>Levine, Jon</w:t>
            </w:r>
          </w:p>
        </w:tc>
        <w:tc>
          <w:tcPr>
            <w:tcW w:w="3582" w:type="dxa"/>
            <w:vAlign w:val="bottom"/>
          </w:tcPr>
          <w:p w14:paraId="0D58C50D" w14:textId="77777777" w:rsidR="002311D0" w:rsidRPr="00AD15AD" w:rsidRDefault="002311D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18C3DB8" w14:textId="77777777" w:rsidR="002311D0" w:rsidRPr="00AD15AD" w:rsidRDefault="002311D0">
            <w:pPr>
              <w:spacing w:after="0" w:line="240" w:lineRule="auto"/>
              <w:ind w:left="-90"/>
              <w:jc w:val="both"/>
              <w:rPr>
                <w:rFonts w:ascii="Times New Roman" w:eastAsia="Times New Roman" w:hAnsi="Times New Roman" w:cs="Times New Roman"/>
                <w:highlight w:val="lightGray"/>
              </w:rPr>
            </w:pPr>
          </w:p>
        </w:tc>
      </w:tr>
      <w:tr w:rsidR="00C455B7" w:rsidRPr="00AD15AD" w14:paraId="3343EB09" w14:textId="77777777" w:rsidTr="00810B6E">
        <w:trPr>
          <w:trHeight w:val="20"/>
        </w:trPr>
        <w:tc>
          <w:tcPr>
            <w:tcW w:w="2718" w:type="dxa"/>
            <w:vAlign w:val="bottom"/>
          </w:tcPr>
          <w:p w14:paraId="19422DBF" w14:textId="4F9C98DA" w:rsidR="00C455B7" w:rsidRPr="002311D0" w:rsidRDefault="00C455B7" w:rsidP="00AC351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Li, Katherine</w:t>
            </w:r>
          </w:p>
        </w:tc>
        <w:tc>
          <w:tcPr>
            <w:tcW w:w="3582" w:type="dxa"/>
            <w:vAlign w:val="bottom"/>
          </w:tcPr>
          <w:p w14:paraId="1AE1AF89"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F17E89E" w14:textId="45A0C234"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9F33C9" w:rsidRPr="00AD15AD" w14:paraId="128060D0" w14:textId="77777777" w:rsidTr="00810B6E">
        <w:trPr>
          <w:trHeight w:val="20"/>
        </w:trPr>
        <w:tc>
          <w:tcPr>
            <w:tcW w:w="2718" w:type="dxa"/>
            <w:vAlign w:val="bottom"/>
          </w:tcPr>
          <w:p w14:paraId="69DCDF30" w14:textId="620EC3FB" w:rsidR="009F33C9" w:rsidRPr="00AD15AD" w:rsidRDefault="009F33C9" w:rsidP="00AC3517">
            <w:pPr>
              <w:spacing w:after="0" w:line="240" w:lineRule="auto"/>
              <w:ind w:left="-90"/>
              <w:jc w:val="both"/>
              <w:rPr>
                <w:rFonts w:ascii="Times New Roman" w:eastAsia="Times New Roman" w:hAnsi="Times New Roman" w:cs="Times New Roman"/>
                <w:highlight w:val="lightGray"/>
              </w:rPr>
            </w:pPr>
            <w:r w:rsidRPr="00C455B7">
              <w:rPr>
                <w:rFonts w:ascii="Times New Roman" w:eastAsia="Times New Roman" w:hAnsi="Times New Roman" w:cs="Times New Roman"/>
              </w:rPr>
              <w:t>Maggio, Dave</w:t>
            </w:r>
          </w:p>
        </w:tc>
        <w:tc>
          <w:tcPr>
            <w:tcW w:w="3582" w:type="dxa"/>
            <w:vAlign w:val="bottom"/>
          </w:tcPr>
          <w:p w14:paraId="596B1192" w14:textId="77777777" w:rsidR="009F33C9" w:rsidRPr="00AD15AD" w:rsidRDefault="009F33C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B8E05C5" w14:textId="77777777" w:rsidR="009F33C9" w:rsidRPr="00AD15AD" w:rsidRDefault="009F33C9">
            <w:pPr>
              <w:spacing w:after="0" w:line="240" w:lineRule="auto"/>
              <w:ind w:left="-90"/>
              <w:jc w:val="both"/>
              <w:rPr>
                <w:rFonts w:ascii="Times New Roman" w:eastAsia="Times New Roman" w:hAnsi="Times New Roman" w:cs="Times New Roman"/>
                <w:highlight w:val="lightGray"/>
              </w:rPr>
            </w:pPr>
          </w:p>
        </w:tc>
      </w:tr>
      <w:tr w:rsidR="002311D0" w:rsidRPr="00AD15AD" w14:paraId="3BAEBCE3" w14:textId="77777777" w:rsidTr="00810B6E">
        <w:trPr>
          <w:trHeight w:val="20"/>
        </w:trPr>
        <w:tc>
          <w:tcPr>
            <w:tcW w:w="2718" w:type="dxa"/>
            <w:vAlign w:val="bottom"/>
          </w:tcPr>
          <w:p w14:paraId="6A32AB21" w14:textId="3991219D" w:rsidR="002311D0" w:rsidRPr="00AD15AD" w:rsidRDefault="002311D0" w:rsidP="00D4147C">
            <w:pPr>
              <w:spacing w:after="0" w:line="240" w:lineRule="auto"/>
              <w:ind w:left="-90"/>
              <w:jc w:val="both"/>
              <w:rPr>
                <w:rFonts w:ascii="Times New Roman" w:eastAsia="Times New Roman" w:hAnsi="Times New Roman" w:cs="Times New Roman"/>
                <w:highlight w:val="lightGray"/>
              </w:rPr>
            </w:pPr>
            <w:r w:rsidRPr="002311D0">
              <w:rPr>
                <w:rFonts w:ascii="Times New Roman" w:eastAsia="Times New Roman" w:hAnsi="Times New Roman" w:cs="Times New Roman"/>
              </w:rPr>
              <w:t>Mickey, Joel</w:t>
            </w:r>
          </w:p>
        </w:tc>
        <w:tc>
          <w:tcPr>
            <w:tcW w:w="3582" w:type="dxa"/>
            <w:vAlign w:val="bottom"/>
          </w:tcPr>
          <w:p w14:paraId="34DC026E" w14:textId="77777777" w:rsidR="002311D0" w:rsidRPr="00AD15AD" w:rsidRDefault="002311D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7560FF2" w14:textId="77777777" w:rsidR="002311D0" w:rsidRPr="00AD15AD" w:rsidRDefault="002311D0">
            <w:pPr>
              <w:spacing w:after="0" w:line="240" w:lineRule="auto"/>
              <w:ind w:left="-90"/>
              <w:jc w:val="both"/>
              <w:rPr>
                <w:rFonts w:ascii="Times New Roman" w:eastAsia="Times New Roman" w:hAnsi="Times New Roman" w:cs="Times New Roman"/>
                <w:highlight w:val="lightGray"/>
              </w:rPr>
            </w:pPr>
          </w:p>
        </w:tc>
      </w:tr>
      <w:tr w:rsidR="00C455B7" w:rsidRPr="00AD15AD" w14:paraId="4BA6FA27" w14:textId="77777777" w:rsidTr="00810B6E">
        <w:trPr>
          <w:trHeight w:val="20"/>
        </w:trPr>
        <w:tc>
          <w:tcPr>
            <w:tcW w:w="2718" w:type="dxa"/>
            <w:vAlign w:val="bottom"/>
          </w:tcPr>
          <w:p w14:paraId="73614563" w14:textId="5FD7947D" w:rsidR="00C455B7" w:rsidRPr="00C455B7" w:rsidRDefault="00C455B7"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Moorty, Sai</w:t>
            </w:r>
          </w:p>
        </w:tc>
        <w:tc>
          <w:tcPr>
            <w:tcW w:w="3582" w:type="dxa"/>
            <w:vAlign w:val="bottom"/>
          </w:tcPr>
          <w:p w14:paraId="75AFD45B" w14:textId="77777777" w:rsidR="00C455B7" w:rsidRPr="00C455B7" w:rsidRDefault="00C455B7">
            <w:pPr>
              <w:spacing w:after="0" w:line="240" w:lineRule="auto"/>
              <w:ind w:left="-90"/>
              <w:jc w:val="both"/>
              <w:rPr>
                <w:rFonts w:ascii="Times New Roman" w:eastAsia="Times New Roman" w:hAnsi="Times New Roman" w:cs="Times New Roman"/>
              </w:rPr>
            </w:pPr>
          </w:p>
        </w:tc>
        <w:tc>
          <w:tcPr>
            <w:tcW w:w="3168" w:type="dxa"/>
            <w:vAlign w:val="bottom"/>
          </w:tcPr>
          <w:p w14:paraId="7572AEC0" w14:textId="6C6875F2" w:rsidR="00C455B7" w:rsidRPr="00C455B7" w:rsidRDefault="00C455B7">
            <w:pPr>
              <w:spacing w:after="0" w:line="240" w:lineRule="auto"/>
              <w:ind w:left="-90"/>
              <w:jc w:val="both"/>
              <w:rPr>
                <w:rFonts w:ascii="Times New Roman" w:eastAsia="Times New Roman" w:hAnsi="Times New Roman" w:cs="Times New Roman"/>
              </w:rPr>
            </w:pPr>
            <w:r w:rsidRPr="002277D8">
              <w:rPr>
                <w:rFonts w:ascii="Times New Roman" w:eastAsia="Times New Roman" w:hAnsi="Times New Roman" w:cs="Times New Roman"/>
              </w:rPr>
              <w:t>Via Teleconference</w:t>
            </w:r>
          </w:p>
        </w:tc>
      </w:tr>
      <w:tr w:rsidR="00DC03B6" w:rsidRPr="00AD15AD" w14:paraId="5318144D" w14:textId="77777777" w:rsidTr="00810B6E">
        <w:trPr>
          <w:trHeight w:val="20"/>
        </w:trPr>
        <w:tc>
          <w:tcPr>
            <w:tcW w:w="2718" w:type="dxa"/>
            <w:vAlign w:val="bottom"/>
          </w:tcPr>
          <w:p w14:paraId="711EECD6" w14:textId="5DCFBB24" w:rsidR="00DC03B6" w:rsidRPr="00C455B7" w:rsidRDefault="00DC03B6" w:rsidP="00D4147C">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Morehead, Juliana</w:t>
            </w:r>
          </w:p>
        </w:tc>
        <w:tc>
          <w:tcPr>
            <w:tcW w:w="3582" w:type="dxa"/>
            <w:vAlign w:val="bottom"/>
          </w:tcPr>
          <w:p w14:paraId="4A70B644" w14:textId="77777777" w:rsidR="00DC03B6" w:rsidRPr="00C455B7" w:rsidRDefault="00DC03B6">
            <w:pPr>
              <w:spacing w:after="0" w:line="240" w:lineRule="auto"/>
              <w:ind w:left="-90"/>
              <w:jc w:val="both"/>
              <w:rPr>
                <w:rFonts w:ascii="Times New Roman" w:eastAsia="Times New Roman" w:hAnsi="Times New Roman" w:cs="Times New Roman"/>
              </w:rPr>
            </w:pPr>
          </w:p>
        </w:tc>
        <w:tc>
          <w:tcPr>
            <w:tcW w:w="3168" w:type="dxa"/>
            <w:vAlign w:val="bottom"/>
          </w:tcPr>
          <w:p w14:paraId="610D3787" w14:textId="7F85B502" w:rsidR="00DC03B6" w:rsidRPr="00C455B7" w:rsidRDefault="00D46740">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931647" w:rsidRPr="00AD15AD" w14:paraId="3808B1D8" w14:textId="77777777" w:rsidTr="00810B6E">
        <w:trPr>
          <w:trHeight w:val="20"/>
        </w:trPr>
        <w:tc>
          <w:tcPr>
            <w:tcW w:w="2718" w:type="dxa"/>
            <w:vAlign w:val="bottom"/>
          </w:tcPr>
          <w:p w14:paraId="23EFDA9E" w14:textId="77777777" w:rsidR="00931647" w:rsidRPr="00296E1B" w:rsidRDefault="00931647" w:rsidP="00D4147C">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Moreno, Alfredo</w:t>
            </w:r>
          </w:p>
        </w:tc>
        <w:tc>
          <w:tcPr>
            <w:tcW w:w="3582" w:type="dxa"/>
            <w:vAlign w:val="bottom"/>
          </w:tcPr>
          <w:p w14:paraId="43A2B305" w14:textId="77777777" w:rsidR="00931647" w:rsidRPr="00AD15AD" w:rsidRDefault="0093164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3BA9591" w14:textId="11F27071" w:rsidR="00931647" w:rsidRPr="00AD15AD" w:rsidRDefault="00296E1B">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58708E" w:rsidRPr="00AD15AD" w14:paraId="6E2F6261" w14:textId="77777777" w:rsidTr="00810B6E">
        <w:trPr>
          <w:trHeight w:val="20"/>
        </w:trPr>
        <w:tc>
          <w:tcPr>
            <w:tcW w:w="2718" w:type="dxa"/>
            <w:vAlign w:val="bottom"/>
          </w:tcPr>
          <w:p w14:paraId="409B80F6" w14:textId="77777777" w:rsidR="0058708E" w:rsidRPr="00296E1B" w:rsidRDefault="0058708E" w:rsidP="00486326">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Phillips, Cory</w:t>
            </w:r>
          </w:p>
        </w:tc>
        <w:tc>
          <w:tcPr>
            <w:tcW w:w="3582" w:type="dxa"/>
            <w:vAlign w:val="bottom"/>
          </w:tcPr>
          <w:p w14:paraId="28AF40E0" w14:textId="77777777" w:rsidR="0058708E" w:rsidRPr="00AD15AD"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2FB30E7" w:rsidR="0058708E" w:rsidRPr="00AD15AD" w:rsidRDefault="00553891">
            <w:pPr>
              <w:spacing w:after="0" w:line="240" w:lineRule="auto"/>
              <w:ind w:left="-90"/>
              <w:jc w:val="both"/>
              <w:rPr>
                <w:rFonts w:ascii="Times New Roman" w:eastAsia="Times New Roman" w:hAnsi="Times New Roman" w:cs="Times New Roman"/>
                <w:highlight w:val="lightGray"/>
              </w:rPr>
            </w:pPr>
            <w:r w:rsidRPr="00AD15AD">
              <w:rPr>
                <w:rFonts w:ascii="Times New Roman" w:eastAsia="Times New Roman" w:hAnsi="Times New Roman" w:cs="Times New Roman"/>
                <w:highlight w:val="lightGray"/>
              </w:rPr>
              <w:t xml:space="preserve"> </w:t>
            </w:r>
          </w:p>
        </w:tc>
      </w:tr>
      <w:tr w:rsidR="00E34E05" w:rsidRPr="00AD15AD" w14:paraId="4B73987E" w14:textId="77777777" w:rsidTr="00810B6E">
        <w:trPr>
          <w:trHeight w:val="20"/>
        </w:trPr>
        <w:tc>
          <w:tcPr>
            <w:tcW w:w="2718" w:type="dxa"/>
            <w:vAlign w:val="bottom"/>
          </w:tcPr>
          <w:p w14:paraId="57A1E6FE" w14:textId="2CADFF4E" w:rsidR="00E34E05" w:rsidRPr="00296E1B" w:rsidRDefault="00E34E05" w:rsidP="00486326">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Roberts, Randy</w:t>
            </w:r>
          </w:p>
        </w:tc>
        <w:tc>
          <w:tcPr>
            <w:tcW w:w="3582" w:type="dxa"/>
            <w:vAlign w:val="bottom"/>
          </w:tcPr>
          <w:p w14:paraId="792790FC" w14:textId="77777777" w:rsidR="00E34E05" w:rsidRPr="00296E1B" w:rsidRDefault="00E34E05">
            <w:pPr>
              <w:spacing w:after="0" w:line="240" w:lineRule="auto"/>
              <w:ind w:left="-90"/>
              <w:jc w:val="both"/>
              <w:rPr>
                <w:rFonts w:ascii="Times New Roman" w:eastAsia="Times New Roman" w:hAnsi="Times New Roman" w:cs="Times New Roman"/>
              </w:rPr>
            </w:pPr>
          </w:p>
        </w:tc>
        <w:tc>
          <w:tcPr>
            <w:tcW w:w="3168" w:type="dxa"/>
            <w:vAlign w:val="bottom"/>
          </w:tcPr>
          <w:p w14:paraId="7DF21744" w14:textId="2A280B89" w:rsidR="00E34E05" w:rsidRPr="00296E1B" w:rsidRDefault="00E34E05">
            <w:pPr>
              <w:spacing w:after="0" w:line="240" w:lineRule="auto"/>
              <w:ind w:left="-90"/>
              <w:jc w:val="both"/>
              <w:rPr>
                <w:rFonts w:ascii="Times New Roman" w:eastAsia="Times New Roman" w:hAnsi="Times New Roman" w:cs="Times New Roman"/>
              </w:rPr>
            </w:pPr>
            <w:r w:rsidRPr="00296E1B">
              <w:rPr>
                <w:rFonts w:ascii="Times New Roman" w:eastAsia="Times New Roman" w:hAnsi="Times New Roman" w:cs="Times New Roman"/>
              </w:rPr>
              <w:t>Via Teleconference</w:t>
            </w:r>
          </w:p>
        </w:tc>
      </w:tr>
      <w:tr w:rsidR="00E34E05" w:rsidRPr="00AD15AD" w14:paraId="6A5CA40A" w14:textId="77777777" w:rsidTr="00810B6E">
        <w:trPr>
          <w:trHeight w:val="20"/>
        </w:trPr>
        <w:tc>
          <w:tcPr>
            <w:tcW w:w="2718" w:type="dxa"/>
            <w:vAlign w:val="bottom"/>
          </w:tcPr>
          <w:p w14:paraId="40ABA723" w14:textId="7F0DFAF5" w:rsidR="00E34E05" w:rsidRPr="00AD15AD" w:rsidRDefault="00E34E05" w:rsidP="00486326">
            <w:pPr>
              <w:spacing w:after="0" w:line="240" w:lineRule="auto"/>
              <w:ind w:left="-90"/>
              <w:jc w:val="both"/>
              <w:rPr>
                <w:rFonts w:ascii="Times New Roman" w:eastAsia="Times New Roman" w:hAnsi="Times New Roman" w:cs="Times New Roman"/>
                <w:highlight w:val="lightGray"/>
              </w:rPr>
            </w:pPr>
            <w:r w:rsidRPr="00C455B7">
              <w:rPr>
                <w:rFonts w:ascii="Times New Roman" w:eastAsia="Times New Roman" w:hAnsi="Times New Roman" w:cs="Times New Roman"/>
              </w:rPr>
              <w:t>Rosel, Austin</w:t>
            </w:r>
          </w:p>
        </w:tc>
        <w:tc>
          <w:tcPr>
            <w:tcW w:w="3582" w:type="dxa"/>
            <w:vAlign w:val="bottom"/>
          </w:tcPr>
          <w:p w14:paraId="1437C894" w14:textId="77777777" w:rsidR="00E34E05" w:rsidRPr="00AD15AD" w:rsidRDefault="00E34E05">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B168798" w14:textId="7488D92B" w:rsidR="00E34E05"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r w:rsidR="007B7D69" w:rsidRPr="00AD15AD" w14:paraId="18985F32" w14:textId="77777777" w:rsidTr="00810B6E">
        <w:trPr>
          <w:trHeight w:val="20"/>
        </w:trPr>
        <w:tc>
          <w:tcPr>
            <w:tcW w:w="2718" w:type="dxa"/>
            <w:vAlign w:val="bottom"/>
          </w:tcPr>
          <w:p w14:paraId="171C9C10" w14:textId="2888C1AE" w:rsidR="007B7D69" w:rsidRPr="00AD15AD" w:rsidRDefault="007B7D69" w:rsidP="00486326">
            <w:pPr>
              <w:spacing w:after="0" w:line="240" w:lineRule="auto"/>
              <w:ind w:left="-90"/>
              <w:jc w:val="both"/>
              <w:rPr>
                <w:rFonts w:ascii="Times New Roman" w:eastAsia="Times New Roman" w:hAnsi="Times New Roman" w:cs="Times New Roman"/>
                <w:highlight w:val="lightGray"/>
              </w:rPr>
            </w:pPr>
            <w:r w:rsidRPr="00D6723E">
              <w:rPr>
                <w:rFonts w:ascii="Times New Roman" w:eastAsia="Times New Roman" w:hAnsi="Times New Roman" w:cs="Times New Roman"/>
              </w:rPr>
              <w:t>Ruane, Mark</w:t>
            </w:r>
          </w:p>
        </w:tc>
        <w:tc>
          <w:tcPr>
            <w:tcW w:w="3582" w:type="dxa"/>
            <w:vAlign w:val="bottom"/>
          </w:tcPr>
          <w:p w14:paraId="3F9BE13D" w14:textId="77777777" w:rsidR="007B7D69" w:rsidRPr="00AD15AD" w:rsidRDefault="007B7D6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A1CA951" w14:textId="77777777" w:rsidR="007B7D69" w:rsidRPr="00AD15AD" w:rsidRDefault="007B7D69">
            <w:pPr>
              <w:spacing w:after="0" w:line="240" w:lineRule="auto"/>
              <w:ind w:left="-90"/>
              <w:jc w:val="both"/>
              <w:rPr>
                <w:rFonts w:ascii="Times New Roman" w:eastAsia="Times New Roman" w:hAnsi="Times New Roman" w:cs="Times New Roman"/>
                <w:highlight w:val="lightGray"/>
              </w:rPr>
            </w:pPr>
          </w:p>
        </w:tc>
      </w:tr>
      <w:tr w:rsidR="00F77327" w:rsidRPr="00AD15AD" w14:paraId="7E14C4F9" w14:textId="77777777" w:rsidTr="00810B6E">
        <w:trPr>
          <w:trHeight w:val="20"/>
        </w:trPr>
        <w:tc>
          <w:tcPr>
            <w:tcW w:w="2718" w:type="dxa"/>
            <w:vAlign w:val="bottom"/>
          </w:tcPr>
          <w:p w14:paraId="6D250C39" w14:textId="01C26AFE" w:rsidR="00F77327" w:rsidRPr="00C455B7" w:rsidRDefault="00F77327" w:rsidP="00414F20">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Shanks, Magie</w:t>
            </w:r>
          </w:p>
        </w:tc>
        <w:tc>
          <w:tcPr>
            <w:tcW w:w="3582" w:type="dxa"/>
            <w:vAlign w:val="bottom"/>
          </w:tcPr>
          <w:p w14:paraId="4152E124" w14:textId="77777777" w:rsidR="00F77327" w:rsidRPr="00C455B7" w:rsidRDefault="00F77327">
            <w:pPr>
              <w:spacing w:after="0" w:line="240" w:lineRule="auto"/>
              <w:ind w:left="-90"/>
              <w:jc w:val="both"/>
              <w:rPr>
                <w:rFonts w:ascii="Times New Roman" w:eastAsia="Times New Roman" w:hAnsi="Times New Roman" w:cs="Times New Roman"/>
              </w:rPr>
            </w:pPr>
          </w:p>
        </w:tc>
        <w:tc>
          <w:tcPr>
            <w:tcW w:w="3168" w:type="dxa"/>
            <w:vAlign w:val="bottom"/>
          </w:tcPr>
          <w:p w14:paraId="2393F46D" w14:textId="1A8F459A" w:rsidR="00F77327" w:rsidRPr="00C455B7" w:rsidRDefault="00F77327">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296E1B" w:rsidRPr="00AD15AD" w14:paraId="69019F5C" w14:textId="77777777" w:rsidTr="00810B6E">
        <w:trPr>
          <w:trHeight w:val="20"/>
        </w:trPr>
        <w:tc>
          <w:tcPr>
            <w:tcW w:w="2718" w:type="dxa"/>
            <w:vAlign w:val="bottom"/>
          </w:tcPr>
          <w:p w14:paraId="1ED9C355" w14:textId="7E4B82F4" w:rsidR="00296E1B" w:rsidRPr="002311D0" w:rsidRDefault="00296E1B" w:rsidP="00414F20">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Sharma, Sandip</w:t>
            </w:r>
          </w:p>
        </w:tc>
        <w:tc>
          <w:tcPr>
            <w:tcW w:w="3582" w:type="dxa"/>
            <w:vAlign w:val="bottom"/>
          </w:tcPr>
          <w:p w14:paraId="23275717" w14:textId="77777777" w:rsidR="00296E1B" w:rsidRPr="00AD15AD" w:rsidRDefault="00296E1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744E493" w14:textId="77777777" w:rsidR="00296E1B" w:rsidRPr="00AD15AD" w:rsidRDefault="00296E1B">
            <w:pPr>
              <w:spacing w:after="0" w:line="240" w:lineRule="auto"/>
              <w:ind w:left="-90"/>
              <w:jc w:val="both"/>
              <w:rPr>
                <w:rFonts w:ascii="Times New Roman" w:eastAsia="Times New Roman" w:hAnsi="Times New Roman" w:cs="Times New Roman"/>
                <w:highlight w:val="lightGray"/>
              </w:rPr>
            </w:pPr>
          </w:p>
        </w:tc>
      </w:tr>
      <w:tr w:rsidR="003A08BA" w:rsidRPr="00AD15AD" w14:paraId="72657CFB" w14:textId="77777777" w:rsidTr="00810B6E">
        <w:trPr>
          <w:trHeight w:val="20"/>
        </w:trPr>
        <w:tc>
          <w:tcPr>
            <w:tcW w:w="2718" w:type="dxa"/>
            <w:vAlign w:val="bottom"/>
          </w:tcPr>
          <w:p w14:paraId="332215A7" w14:textId="3A7894B5" w:rsidR="003A08BA" w:rsidRPr="00AD15AD" w:rsidRDefault="003A08BA" w:rsidP="00414F20">
            <w:pPr>
              <w:spacing w:after="0" w:line="240" w:lineRule="auto"/>
              <w:ind w:left="-90"/>
              <w:jc w:val="both"/>
              <w:rPr>
                <w:rFonts w:ascii="Times New Roman" w:eastAsia="Times New Roman" w:hAnsi="Times New Roman" w:cs="Times New Roman"/>
                <w:highlight w:val="lightGray"/>
              </w:rPr>
            </w:pPr>
            <w:r w:rsidRPr="002311D0">
              <w:rPr>
                <w:rFonts w:ascii="Times New Roman" w:eastAsia="Times New Roman" w:hAnsi="Times New Roman" w:cs="Times New Roman"/>
              </w:rPr>
              <w:t>Shaw, Pam</w:t>
            </w:r>
          </w:p>
        </w:tc>
        <w:tc>
          <w:tcPr>
            <w:tcW w:w="3582" w:type="dxa"/>
            <w:vAlign w:val="bottom"/>
          </w:tcPr>
          <w:p w14:paraId="3DA57059" w14:textId="77777777" w:rsidR="003A08BA" w:rsidRPr="00AD15AD" w:rsidRDefault="003A08B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ED3E784" w14:textId="7EE40B1C" w:rsidR="003A08BA" w:rsidRPr="00AD15AD" w:rsidRDefault="003A08BA">
            <w:pPr>
              <w:spacing w:after="0" w:line="240" w:lineRule="auto"/>
              <w:ind w:left="-90"/>
              <w:jc w:val="both"/>
              <w:rPr>
                <w:rFonts w:ascii="Times New Roman" w:eastAsia="Times New Roman" w:hAnsi="Times New Roman" w:cs="Times New Roman"/>
                <w:highlight w:val="lightGray"/>
              </w:rPr>
            </w:pPr>
          </w:p>
        </w:tc>
      </w:tr>
      <w:tr w:rsidR="00DC03B6" w:rsidRPr="00AD15AD" w14:paraId="234065AC" w14:textId="77777777" w:rsidTr="00810B6E">
        <w:trPr>
          <w:trHeight w:val="20"/>
        </w:trPr>
        <w:tc>
          <w:tcPr>
            <w:tcW w:w="2718" w:type="dxa"/>
            <w:vAlign w:val="bottom"/>
          </w:tcPr>
          <w:p w14:paraId="788AB70E" w14:textId="78892A95" w:rsidR="00DC03B6" w:rsidRPr="00C455B7" w:rsidRDefault="00DC03B6" w:rsidP="00486326">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Smith, Nathan</w:t>
            </w:r>
          </w:p>
        </w:tc>
        <w:tc>
          <w:tcPr>
            <w:tcW w:w="3582" w:type="dxa"/>
            <w:vAlign w:val="bottom"/>
          </w:tcPr>
          <w:p w14:paraId="7C9D8E4A" w14:textId="77777777" w:rsidR="00DC03B6" w:rsidRPr="00C455B7" w:rsidRDefault="00DC03B6">
            <w:pPr>
              <w:spacing w:after="0" w:line="240" w:lineRule="auto"/>
              <w:ind w:left="-90"/>
              <w:jc w:val="both"/>
              <w:rPr>
                <w:rFonts w:ascii="Times New Roman" w:eastAsia="Times New Roman" w:hAnsi="Times New Roman" w:cs="Times New Roman"/>
              </w:rPr>
            </w:pPr>
          </w:p>
        </w:tc>
        <w:tc>
          <w:tcPr>
            <w:tcW w:w="3168" w:type="dxa"/>
            <w:vAlign w:val="bottom"/>
          </w:tcPr>
          <w:p w14:paraId="4368B6FA" w14:textId="241B0A07" w:rsidR="00DC03B6" w:rsidRPr="00C455B7" w:rsidRDefault="0019466C">
            <w:pPr>
              <w:spacing w:after="0" w:line="240" w:lineRule="auto"/>
              <w:ind w:left="-90"/>
              <w:jc w:val="both"/>
              <w:rPr>
                <w:rFonts w:ascii="Times New Roman" w:eastAsia="Times New Roman" w:hAnsi="Times New Roman" w:cs="Times New Roman"/>
              </w:rPr>
            </w:pPr>
            <w:r w:rsidRPr="00C455B7">
              <w:rPr>
                <w:rFonts w:ascii="Times New Roman" w:eastAsia="Times New Roman" w:hAnsi="Times New Roman" w:cs="Times New Roman"/>
              </w:rPr>
              <w:t>Via Teleconference</w:t>
            </w:r>
          </w:p>
        </w:tc>
      </w:tr>
      <w:tr w:rsidR="002A6317" w:rsidRPr="00AD15AD" w14:paraId="27EF3450" w14:textId="77777777" w:rsidTr="00810B6E">
        <w:trPr>
          <w:trHeight w:val="20"/>
        </w:trPr>
        <w:tc>
          <w:tcPr>
            <w:tcW w:w="2718" w:type="dxa"/>
            <w:vAlign w:val="bottom"/>
          </w:tcPr>
          <w:p w14:paraId="7AAA3646" w14:textId="1EB6BB94" w:rsidR="002A6317" w:rsidRPr="00AD15AD" w:rsidRDefault="002A6317" w:rsidP="00486326">
            <w:pPr>
              <w:spacing w:after="0" w:line="240" w:lineRule="auto"/>
              <w:ind w:left="-90"/>
              <w:jc w:val="both"/>
              <w:rPr>
                <w:rFonts w:ascii="Times New Roman" w:eastAsia="Times New Roman" w:hAnsi="Times New Roman" w:cs="Times New Roman"/>
                <w:highlight w:val="lightGray"/>
              </w:rPr>
            </w:pPr>
            <w:r w:rsidRPr="002311D0">
              <w:rPr>
                <w:rFonts w:ascii="Times New Roman" w:eastAsia="Times New Roman" w:hAnsi="Times New Roman" w:cs="Times New Roman"/>
              </w:rPr>
              <w:t>Thompson, Chad</w:t>
            </w:r>
          </w:p>
        </w:tc>
        <w:tc>
          <w:tcPr>
            <w:tcW w:w="3582" w:type="dxa"/>
            <w:vAlign w:val="bottom"/>
          </w:tcPr>
          <w:p w14:paraId="6EF112BF" w14:textId="77777777" w:rsidR="002A6317" w:rsidRPr="00AD15AD" w:rsidRDefault="002A631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16918F5" w14:textId="08C0BE67" w:rsidR="002A6317" w:rsidRPr="00AD15AD" w:rsidRDefault="00D6307D">
            <w:pPr>
              <w:spacing w:after="0" w:line="240" w:lineRule="auto"/>
              <w:ind w:left="-90"/>
              <w:jc w:val="both"/>
              <w:rPr>
                <w:rFonts w:ascii="Times New Roman" w:eastAsia="Times New Roman" w:hAnsi="Times New Roman" w:cs="Times New Roman"/>
                <w:highlight w:val="lightGray"/>
              </w:rPr>
            </w:pPr>
            <w:r w:rsidRPr="00AD15AD">
              <w:rPr>
                <w:rFonts w:ascii="Times New Roman" w:eastAsia="Times New Roman" w:hAnsi="Times New Roman" w:cs="Times New Roman"/>
                <w:highlight w:val="lightGray"/>
              </w:rPr>
              <w:t xml:space="preserve"> </w:t>
            </w:r>
          </w:p>
        </w:tc>
      </w:tr>
      <w:tr w:rsidR="00B13393" w:rsidRPr="00AD15AD" w14:paraId="3FAA4BBE" w14:textId="77777777" w:rsidTr="00810B6E">
        <w:trPr>
          <w:trHeight w:val="20"/>
        </w:trPr>
        <w:tc>
          <w:tcPr>
            <w:tcW w:w="2718" w:type="dxa"/>
            <w:vAlign w:val="bottom"/>
          </w:tcPr>
          <w:p w14:paraId="05C1F9BB" w14:textId="032897A3" w:rsidR="00B13393" w:rsidRPr="00AD15AD" w:rsidRDefault="00B13393" w:rsidP="00486326">
            <w:pPr>
              <w:spacing w:after="0" w:line="240" w:lineRule="auto"/>
              <w:ind w:left="-90"/>
              <w:jc w:val="both"/>
              <w:rPr>
                <w:rFonts w:ascii="Times New Roman" w:eastAsia="Times New Roman" w:hAnsi="Times New Roman" w:cs="Times New Roman"/>
                <w:highlight w:val="lightGray"/>
              </w:rPr>
            </w:pPr>
            <w:r w:rsidRPr="002311D0">
              <w:rPr>
                <w:rFonts w:ascii="Times New Roman" w:eastAsia="Times New Roman" w:hAnsi="Times New Roman" w:cs="Times New Roman"/>
              </w:rPr>
              <w:t>Townsend, Aaron</w:t>
            </w:r>
          </w:p>
        </w:tc>
        <w:tc>
          <w:tcPr>
            <w:tcW w:w="3582" w:type="dxa"/>
            <w:vAlign w:val="bottom"/>
          </w:tcPr>
          <w:p w14:paraId="7D962125" w14:textId="77777777" w:rsidR="00B13393" w:rsidRPr="00AD15AD" w:rsidRDefault="00B13393">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3827AB6" w14:textId="53545ECC" w:rsidR="00B13393" w:rsidRPr="00AD15AD" w:rsidRDefault="002311D0">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2277D8" w:rsidRPr="00AD15AD" w14:paraId="561E651F" w14:textId="77777777" w:rsidTr="00810B6E">
        <w:trPr>
          <w:trHeight w:val="20"/>
        </w:trPr>
        <w:tc>
          <w:tcPr>
            <w:tcW w:w="2718" w:type="dxa"/>
            <w:vAlign w:val="bottom"/>
          </w:tcPr>
          <w:p w14:paraId="559C3D0D" w14:textId="671A435B" w:rsidR="002277D8" w:rsidRPr="00AD15AD" w:rsidRDefault="002277D8" w:rsidP="00486326">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Warnken, Pete</w:t>
            </w:r>
          </w:p>
        </w:tc>
        <w:tc>
          <w:tcPr>
            <w:tcW w:w="3582" w:type="dxa"/>
            <w:vAlign w:val="bottom"/>
          </w:tcPr>
          <w:p w14:paraId="65DEF410" w14:textId="77777777" w:rsidR="002277D8" w:rsidRPr="00AD15AD" w:rsidRDefault="002277D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545E992" w14:textId="77777777" w:rsidR="002277D8" w:rsidRPr="00AD15AD" w:rsidRDefault="002277D8">
            <w:pPr>
              <w:spacing w:after="0" w:line="240" w:lineRule="auto"/>
              <w:ind w:left="-90"/>
              <w:jc w:val="both"/>
              <w:rPr>
                <w:rFonts w:ascii="Times New Roman" w:eastAsia="Times New Roman" w:hAnsi="Times New Roman" w:cs="Times New Roman"/>
                <w:highlight w:val="lightGray"/>
              </w:rPr>
            </w:pPr>
          </w:p>
        </w:tc>
      </w:tr>
      <w:tr w:rsidR="002311D0" w:rsidRPr="00AD15AD" w14:paraId="67A45720" w14:textId="77777777" w:rsidTr="00810B6E">
        <w:trPr>
          <w:trHeight w:val="20"/>
        </w:trPr>
        <w:tc>
          <w:tcPr>
            <w:tcW w:w="2718" w:type="dxa"/>
            <w:vAlign w:val="bottom"/>
          </w:tcPr>
          <w:p w14:paraId="63E3FDC6" w14:textId="3105F054" w:rsidR="002311D0" w:rsidRPr="002311D0" w:rsidRDefault="002311D0"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White, Steve</w:t>
            </w:r>
          </w:p>
        </w:tc>
        <w:tc>
          <w:tcPr>
            <w:tcW w:w="3582" w:type="dxa"/>
            <w:vAlign w:val="bottom"/>
          </w:tcPr>
          <w:p w14:paraId="3C8B6FBE" w14:textId="77777777" w:rsidR="002311D0" w:rsidRPr="00AD15AD" w:rsidRDefault="002311D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C4AAB8E" w14:textId="77777777" w:rsidR="002311D0" w:rsidRPr="00AD15AD" w:rsidRDefault="002311D0">
            <w:pPr>
              <w:spacing w:after="0" w:line="240" w:lineRule="auto"/>
              <w:ind w:left="-90"/>
              <w:jc w:val="both"/>
              <w:rPr>
                <w:rFonts w:ascii="Times New Roman" w:eastAsia="Times New Roman" w:hAnsi="Times New Roman" w:cs="Times New Roman"/>
                <w:highlight w:val="lightGray"/>
              </w:rPr>
            </w:pPr>
          </w:p>
        </w:tc>
      </w:tr>
      <w:tr w:rsidR="002311D0" w:rsidRPr="00AD15AD" w14:paraId="255FA59E" w14:textId="77777777" w:rsidTr="00810B6E">
        <w:trPr>
          <w:trHeight w:val="20"/>
        </w:trPr>
        <w:tc>
          <w:tcPr>
            <w:tcW w:w="2718" w:type="dxa"/>
            <w:vAlign w:val="bottom"/>
          </w:tcPr>
          <w:p w14:paraId="1A7E77F3" w14:textId="7082CE08" w:rsidR="002311D0" w:rsidRPr="00AD15AD" w:rsidRDefault="002311D0" w:rsidP="00486326">
            <w:pPr>
              <w:spacing w:after="0" w:line="240" w:lineRule="auto"/>
              <w:ind w:left="-90"/>
              <w:jc w:val="both"/>
              <w:rPr>
                <w:rFonts w:ascii="Times New Roman" w:eastAsia="Times New Roman" w:hAnsi="Times New Roman" w:cs="Times New Roman"/>
                <w:highlight w:val="lightGray"/>
              </w:rPr>
            </w:pPr>
            <w:r w:rsidRPr="002311D0">
              <w:rPr>
                <w:rFonts w:ascii="Times New Roman" w:eastAsia="Times New Roman" w:hAnsi="Times New Roman" w:cs="Times New Roman"/>
              </w:rPr>
              <w:t>Woodfin, Dan</w:t>
            </w:r>
          </w:p>
        </w:tc>
        <w:tc>
          <w:tcPr>
            <w:tcW w:w="3582" w:type="dxa"/>
            <w:vAlign w:val="bottom"/>
          </w:tcPr>
          <w:p w14:paraId="00CC5CBA" w14:textId="77777777" w:rsidR="002311D0" w:rsidRPr="00AD15AD" w:rsidRDefault="002311D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B0E0EEE" w14:textId="77777777" w:rsidR="002311D0" w:rsidRPr="00AD15AD" w:rsidRDefault="002311D0">
            <w:pPr>
              <w:spacing w:after="0" w:line="240" w:lineRule="auto"/>
              <w:ind w:left="-90"/>
              <w:jc w:val="both"/>
              <w:rPr>
                <w:rFonts w:ascii="Times New Roman" w:eastAsia="Times New Roman" w:hAnsi="Times New Roman" w:cs="Times New Roman"/>
                <w:highlight w:val="lightGray"/>
              </w:rPr>
            </w:pPr>
          </w:p>
        </w:tc>
      </w:tr>
      <w:tr w:rsidR="00C455B7" w:rsidRPr="00AD15AD" w14:paraId="27EE23D2" w14:textId="77777777" w:rsidTr="00810B6E">
        <w:trPr>
          <w:trHeight w:val="20"/>
        </w:trPr>
        <w:tc>
          <w:tcPr>
            <w:tcW w:w="2718" w:type="dxa"/>
            <w:vAlign w:val="bottom"/>
          </w:tcPr>
          <w:p w14:paraId="4A2A3997" w14:textId="75E0F605" w:rsidR="00C455B7" w:rsidRPr="002311D0" w:rsidRDefault="00C455B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Zhang, Wen</w:t>
            </w:r>
          </w:p>
        </w:tc>
        <w:tc>
          <w:tcPr>
            <w:tcW w:w="3582" w:type="dxa"/>
            <w:vAlign w:val="bottom"/>
          </w:tcPr>
          <w:p w14:paraId="50F02E32" w14:textId="77777777" w:rsidR="00C455B7" w:rsidRPr="00AD15AD" w:rsidRDefault="00C455B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92913ED" w14:textId="524B09A3" w:rsidR="00C455B7" w:rsidRPr="00AD15AD" w:rsidRDefault="00C455B7">
            <w:pPr>
              <w:spacing w:after="0" w:line="240" w:lineRule="auto"/>
              <w:ind w:left="-90"/>
              <w:jc w:val="both"/>
              <w:rPr>
                <w:rFonts w:ascii="Times New Roman" w:eastAsia="Times New Roman" w:hAnsi="Times New Roman" w:cs="Times New Roman"/>
                <w:highlight w:val="lightGray"/>
              </w:rPr>
            </w:pPr>
            <w:r w:rsidRPr="002277D8">
              <w:rPr>
                <w:rFonts w:ascii="Times New Roman" w:eastAsia="Times New Roman" w:hAnsi="Times New Roman" w:cs="Times New Roman"/>
              </w:rPr>
              <w:t>Via Teleconference</w:t>
            </w:r>
          </w:p>
        </w:tc>
      </w:tr>
    </w:tbl>
    <w:p w14:paraId="3F1A0424" w14:textId="77777777" w:rsidR="00953B6F" w:rsidRPr="00AD15AD" w:rsidRDefault="00953B6F" w:rsidP="00953B6F">
      <w:pPr>
        <w:pStyle w:val="NoSpacing"/>
        <w:jc w:val="both"/>
        <w:rPr>
          <w:rFonts w:ascii="Times New Roman" w:hAnsi="Times New Roman" w:cs="Times New Roman"/>
          <w:b/>
          <w:i/>
          <w:highlight w:val="lightGray"/>
        </w:rPr>
      </w:pPr>
    </w:p>
    <w:p w14:paraId="271AE08F" w14:textId="77777777" w:rsidR="00560CD1" w:rsidRPr="00AD15AD" w:rsidRDefault="00560CD1" w:rsidP="00EB51A0">
      <w:pPr>
        <w:pStyle w:val="NoSpacing"/>
        <w:jc w:val="both"/>
        <w:rPr>
          <w:rFonts w:ascii="Times New Roman" w:hAnsi="Times New Roman" w:cs="Times New Roman"/>
          <w:b/>
          <w:i/>
          <w:highlight w:val="lightGray"/>
        </w:rPr>
      </w:pPr>
    </w:p>
    <w:p w14:paraId="641D9E3C" w14:textId="77777777" w:rsidR="00EB6CF3" w:rsidRPr="003B37C9" w:rsidRDefault="00EB6CF3" w:rsidP="00EB51A0">
      <w:pPr>
        <w:pStyle w:val="NoSpacing"/>
        <w:jc w:val="both"/>
        <w:rPr>
          <w:rFonts w:ascii="Times New Roman" w:hAnsi="Times New Roman" w:cs="Times New Roman"/>
          <w:b/>
          <w:i/>
        </w:rPr>
      </w:pPr>
      <w:r w:rsidRPr="003B37C9">
        <w:rPr>
          <w:rFonts w:ascii="Times New Roman" w:hAnsi="Times New Roman" w:cs="Times New Roman"/>
          <w:b/>
          <w:i/>
        </w:rPr>
        <w:t>Unless otherwise indicated, all Market Segments were present for a vote.</w:t>
      </w:r>
    </w:p>
    <w:p w14:paraId="765665EA" w14:textId="77777777" w:rsidR="00FA1EEE" w:rsidRPr="003B37C9" w:rsidRDefault="00FA1EEE" w:rsidP="00EB51A0">
      <w:pPr>
        <w:pStyle w:val="NoSpacing"/>
        <w:jc w:val="both"/>
        <w:rPr>
          <w:rFonts w:ascii="Times New Roman" w:hAnsi="Times New Roman" w:cs="Times New Roman"/>
        </w:rPr>
      </w:pPr>
    </w:p>
    <w:p w14:paraId="559A30B0" w14:textId="77777777" w:rsidR="00560CD1" w:rsidRPr="003B37C9" w:rsidRDefault="00560CD1" w:rsidP="00EB51A0">
      <w:pPr>
        <w:pStyle w:val="NoSpacing"/>
        <w:jc w:val="both"/>
        <w:rPr>
          <w:rFonts w:ascii="Times New Roman" w:hAnsi="Times New Roman" w:cs="Times New Roman"/>
        </w:rPr>
      </w:pPr>
    </w:p>
    <w:p w14:paraId="6BF3DA39" w14:textId="77777777" w:rsidR="00EB6CF3" w:rsidRPr="003B37C9" w:rsidRDefault="00EB6CF3" w:rsidP="00EB51A0">
      <w:pPr>
        <w:pStyle w:val="NoSpacing"/>
        <w:jc w:val="both"/>
        <w:rPr>
          <w:rFonts w:ascii="Times New Roman" w:hAnsi="Times New Roman" w:cs="Times New Roman"/>
          <w:u w:val="single"/>
        </w:rPr>
      </w:pPr>
      <w:r w:rsidRPr="003B37C9">
        <w:rPr>
          <w:rFonts w:ascii="Times New Roman" w:hAnsi="Times New Roman" w:cs="Times New Roman"/>
          <w:u w:val="single"/>
        </w:rPr>
        <w:t>Antitrust Admonition</w:t>
      </w:r>
    </w:p>
    <w:p w14:paraId="0507BBB7" w14:textId="1D4DE01B" w:rsidR="00EB6CF3" w:rsidRPr="003B37C9" w:rsidRDefault="005B580C" w:rsidP="00EB51A0">
      <w:pPr>
        <w:pStyle w:val="NoSpacing"/>
        <w:jc w:val="both"/>
        <w:rPr>
          <w:rFonts w:ascii="Times New Roman" w:hAnsi="Times New Roman" w:cs="Times New Roman"/>
        </w:rPr>
      </w:pPr>
      <w:r w:rsidRPr="003B37C9">
        <w:rPr>
          <w:rFonts w:ascii="Times New Roman" w:hAnsi="Times New Roman" w:cs="Times New Roman"/>
        </w:rPr>
        <w:t>David Kee</w:t>
      </w:r>
      <w:r w:rsidR="00A756B3" w:rsidRPr="003B37C9">
        <w:rPr>
          <w:rFonts w:ascii="Times New Roman" w:hAnsi="Times New Roman" w:cs="Times New Roman"/>
        </w:rPr>
        <w:t xml:space="preserve"> </w:t>
      </w:r>
      <w:r w:rsidR="00EB6CF3" w:rsidRPr="003B37C9">
        <w:rPr>
          <w:rFonts w:ascii="Times New Roman" w:hAnsi="Times New Roman" w:cs="Times New Roman"/>
        </w:rPr>
        <w:t xml:space="preserve">directed attention to the Antitrust Admonition, which was displayed. </w:t>
      </w:r>
    </w:p>
    <w:p w14:paraId="14B90A77" w14:textId="77777777" w:rsidR="004C2A2C" w:rsidRPr="003B37C9" w:rsidRDefault="004C2A2C" w:rsidP="00EB51A0">
      <w:pPr>
        <w:pStyle w:val="NoSpacing"/>
        <w:jc w:val="both"/>
        <w:rPr>
          <w:rFonts w:ascii="Times New Roman" w:hAnsi="Times New Roman" w:cs="Times New Roman"/>
          <w:u w:val="single"/>
        </w:rPr>
      </w:pPr>
    </w:p>
    <w:p w14:paraId="7CAA20FA" w14:textId="77777777" w:rsidR="00B979D0" w:rsidRPr="003B37C9" w:rsidRDefault="00B979D0" w:rsidP="00EB51A0">
      <w:pPr>
        <w:pStyle w:val="NoSpacing"/>
        <w:jc w:val="both"/>
        <w:rPr>
          <w:rFonts w:ascii="Times New Roman" w:hAnsi="Times New Roman" w:cs="Times New Roman"/>
          <w:u w:val="single"/>
        </w:rPr>
      </w:pPr>
    </w:p>
    <w:p w14:paraId="54765ACC" w14:textId="5A745A1F" w:rsidR="00EB6CF3" w:rsidRPr="003B37C9" w:rsidRDefault="00F11910" w:rsidP="00EB51A0">
      <w:pPr>
        <w:pStyle w:val="NoSpacing"/>
        <w:jc w:val="both"/>
        <w:rPr>
          <w:rFonts w:ascii="Times New Roman" w:hAnsi="Times New Roman" w:cs="Times New Roman"/>
          <w:u w:val="single"/>
        </w:rPr>
      </w:pPr>
      <w:r w:rsidRPr="003B37C9">
        <w:rPr>
          <w:rFonts w:ascii="Times New Roman" w:hAnsi="Times New Roman" w:cs="Times New Roman"/>
          <w:u w:val="single"/>
        </w:rPr>
        <w:t>A</w:t>
      </w:r>
      <w:r w:rsidR="00EB6CF3" w:rsidRPr="003B37C9">
        <w:rPr>
          <w:rFonts w:ascii="Times New Roman" w:hAnsi="Times New Roman" w:cs="Times New Roman"/>
          <w:u w:val="single"/>
        </w:rPr>
        <w:t>genda Review</w:t>
      </w:r>
    </w:p>
    <w:p w14:paraId="59C31F47" w14:textId="7D120B42" w:rsidR="004B217E" w:rsidRPr="003B37C9" w:rsidRDefault="004E052C" w:rsidP="00AF3C7F">
      <w:pPr>
        <w:pStyle w:val="NoSpacing"/>
        <w:jc w:val="both"/>
        <w:rPr>
          <w:rFonts w:ascii="Times New Roman" w:hAnsi="Times New Roman" w:cs="Times New Roman"/>
        </w:rPr>
      </w:pPr>
      <w:r w:rsidRPr="003B37C9">
        <w:rPr>
          <w:rFonts w:ascii="Times New Roman" w:hAnsi="Times New Roman" w:cs="Times New Roman"/>
        </w:rPr>
        <w:t>Mr. Kee reviewed items scheduled for a vote and noted changes to the order for which items would be taken up.</w:t>
      </w:r>
    </w:p>
    <w:p w14:paraId="4A56F053" w14:textId="77777777" w:rsidR="00AA3851" w:rsidRPr="003B37C9" w:rsidRDefault="00AA3851" w:rsidP="00AF3C7F">
      <w:pPr>
        <w:pStyle w:val="NoSpacing"/>
        <w:jc w:val="both"/>
        <w:rPr>
          <w:rFonts w:ascii="Times New Roman" w:hAnsi="Times New Roman" w:cs="Times New Roman"/>
        </w:rPr>
      </w:pPr>
    </w:p>
    <w:p w14:paraId="3A12A1FC" w14:textId="77777777" w:rsidR="00FA1EEE" w:rsidRPr="003B37C9" w:rsidRDefault="00FA1EEE" w:rsidP="00AF3C7F">
      <w:pPr>
        <w:pStyle w:val="NoSpacing"/>
        <w:jc w:val="both"/>
        <w:rPr>
          <w:rFonts w:ascii="Times New Roman" w:hAnsi="Times New Roman" w:cs="Times New Roman"/>
        </w:rPr>
      </w:pPr>
    </w:p>
    <w:p w14:paraId="4FE77780" w14:textId="77777777" w:rsidR="00FA1EEE" w:rsidRPr="003B37C9" w:rsidRDefault="00FA1EEE" w:rsidP="00FA1EEE">
      <w:pPr>
        <w:pStyle w:val="NoSpacing"/>
        <w:jc w:val="both"/>
        <w:rPr>
          <w:rFonts w:ascii="Times New Roman" w:hAnsi="Times New Roman"/>
          <w:u w:val="single"/>
        </w:rPr>
      </w:pPr>
      <w:r w:rsidRPr="003B37C9">
        <w:rPr>
          <w:rFonts w:ascii="Times New Roman" w:hAnsi="Times New Roman" w:cs="Times New Roman"/>
          <w:u w:val="single"/>
        </w:rPr>
        <w:t xml:space="preserve">Approval of WMS Meeting Minutes </w:t>
      </w:r>
      <w:r w:rsidRPr="003B37C9">
        <w:rPr>
          <w:rFonts w:ascii="Times New Roman" w:hAnsi="Times New Roman"/>
          <w:u w:val="single"/>
        </w:rPr>
        <w:t>(see Key Documents)</w:t>
      </w:r>
      <w:r w:rsidRPr="003B37C9">
        <w:rPr>
          <w:rStyle w:val="FootnoteReference"/>
          <w:rFonts w:ascii="Times New Roman" w:hAnsi="Times New Roman"/>
          <w:u w:val="single"/>
        </w:rPr>
        <w:footnoteReference w:id="1"/>
      </w:r>
    </w:p>
    <w:p w14:paraId="488F7B1E" w14:textId="647E5E2A" w:rsidR="00EB6CF3" w:rsidRPr="003B37C9" w:rsidRDefault="003B37C9" w:rsidP="00EB51A0">
      <w:pPr>
        <w:pStyle w:val="NoSpacing"/>
        <w:jc w:val="both"/>
        <w:rPr>
          <w:rFonts w:ascii="Times New Roman" w:hAnsi="Times New Roman" w:cs="Times New Roman"/>
          <w:i/>
        </w:rPr>
      </w:pPr>
      <w:r w:rsidRPr="003B37C9">
        <w:rPr>
          <w:rFonts w:ascii="Times New Roman" w:hAnsi="Times New Roman" w:cs="Times New Roman"/>
          <w:i/>
        </w:rPr>
        <w:t xml:space="preserve">September 5, </w:t>
      </w:r>
      <w:r w:rsidR="00CB023D" w:rsidRPr="003B37C9">
        <w:rPr>
          <w:rFonts w:ascii="Times New Roman" w:hAnsi="Times New Roman" w:cs="Times New Roman"/>
          <w:i/>
        </w:rPr>
        <w:t>2018</w:t>
      </w:r>
    </w:p>
    <w:p w14:paraId="735EA63F" w14:textId="3838949D" w:rsidR="00FA1EEE" w:rsidRPr="003B37C9" w:rsidRDefault="003B37C9" w:rsidP="00FA1EEE">
      <w:pPr>
        <w:pStyle w:val="NoSpacing"/>
        <w:jc w:val="both"/>
        <w:rPr>
          <w:rFonts w:ascii="Times New Roman" w:hAnsi="Times New Roman" w:cs="Times New Roman"/>
          <w:b/>
        </w:rPr>
      </w:pPr>
      <w:r w:rsidRPr="003B37C9">
        <w:rPr>
          <w:rFonts w:ascii="Times New Roman" w:hAnsi="Times New Roman" w:cs="Times New Roman"/>
          <w:b/>
        </w:rPr>
        <w:t xml:space="preserve">Joe Dan Wilson </w:t>
      </w:r>
      <w:r w:rsidR="00200C63" w:rsidRPr="003B37C9">
        <w:rPr>
          <w:rFonts w:ascii="Times New Roman" w:hAnsi="Times New Roman" w:cs="Times New Roman"/>
          <w:b/>
        </w:rPr>
        <w:t>m</w:t>
      </w:r>
      <w:r w:rsidR="00FA1EEE" w:rsidRPr="003B37C9">
        <w:rPr>
          <w:rFonts w:ascii="Times New Roman" w:hAnsi="Times New Roman" w:cs="Times New Roman"/>
          <w:b/>
        </w:rPr>
        <w:t xml:space="preserve">oved to approve the </w:t>
      </w:r>
      <w:r w:rsidRPr="003B37C9">
        <w:rPr>
          <w:rFonts w:ascii="Times New Roman" w:hAnsi="Times New Roman" w:cs="Times New Roman"/>
          <w:b/>
        </w:rPr>
        <w:t xml:space="preserve">September 5, </w:t>
      </w:r>
      <w:r w:rsidR="00200C63" w:rsidRPr="003B37C9">
        <w:rPr>
          <w:rFonts w:ascii="Times New Roman" w:hAnsi="Times New Roman" w:cs="Times New Roman"/>
          <w:b/>
        </w:rPr>
        <w:t>2018</w:t>
      </w:r>
      <w:r w:rsidR="00E0282B" w:rsidRPr="003B37C9">
        <w:rPr>
          <w:rFonts w:ascii="Times New Roman" w:hAnsi="Times New Roman" w:cs="Times New Roman"/>
          <w:b/>
        </w:rPr>
        <w:t xml:space="preserve"> </w:t>
      </w:r>
      <w:r w:rsidR="00FA1EEE" w:rsidRPr="003B37C9">
        <w:rPr>
          <w:rFonts w:ascii="Times New Roman" w:hAnsi="Times New Roman" w:cs="Times New Roman"/>
          <w:b/>
        </w:rPr>
        <w:t>WM</w:t>
      </w:r>
      <w:r w:rsidR="00E0282B" w:rsidRPr="003B37C9">
        <w:rPr>
          <w:rFonts w:ascii="Times New Roman" w:hAnsi="Times New Roman" w:cs="Times New Roman"/>
          <w:b/>
        </w:rPr>
        <w:t xml:space="preserve">S meeting minutes as submitted.  </w:t>
      </w:r>
      <w:r w:rsidRPr="003B37C9">
        <w:rPr>
          <w:rFonts w:ascii="Times New Roman" w:hAnsi="Times New Roman" w:cs="Times New Roman"/>
          <w:b/>
        </w:rPr>
        <w:t xml:space="preserve">Diana Coleman </w:t>
      </w:r>
      <w:r w:rsidR="00E0282B" w:rsidRPr="003B37C9">
        <w:rPr>
          <w:rFonts w:ascii="Times New Roman" w:hAnsi="Times New Roman" w:cs="Times New Roman"/>
          <w:b/>
        </w:rPr>
        <w:t>s</w:t>
      </w:r>
      <w:r w:rsidR="00FA1EEE" w:rsidRPr="003B37C9">
        <w:rPr>
          <w:rFonts w:ascii="Times New Roman" w:hAnsi="Times New Roman" w:cs="Times New Roman"/>
          <w:b/>
        </w:rPr>
        <w:t>econded the motion.  The motion carried unanimously.</w:t>
      </w:r>
    </w:p>
    <w:p w14:paraId="38E4CBE7" w14:textId="77777777" w:rsidR="00E0282B" w:rsidRPr="003B37C9" w:rsidRDefault="00E0282B" w:rsidP="00FA1EEE">
      <w:pPr>
        <w:pStyle w:val="NoSpacing"/>
        <w:jc w:val="both"/>
        <w:rPr>
          <w:rFonts w:ascii="Times New Roman" w:hAnsi="Times New Roman" w:cs="Times New Roman"/>
          <w:b/>
        </w:rPr>
      </w:pPr>
    </w:p>
    <w:p w14:paraId="601BBEEB" w14:textId="77777777" w:rsidR="00560CD1" w:rsidRPr="00AD15AD" w:rsidRDefault="00560CD1" w:rsidP="00FA1EEE">
      <w:pPr>
        <w:pStyle w:val="NoSpacing"/>
        <w:jc w:val="both"/>
        <w:rPr>
          <w:rFonts w:ascii="Times New Roman" w:hAnsi="Times New Roman" w:cs="Times New Roman"/>
          <w:b/>
          <w:highlight w:val="lightGray"/>
        </w:rPr>
      </w:pPr>
    </w:p>
    <w:p w14:paraId="4B5B88E3" w14:textId="518AE087" w:rsidR="005D5485" w:rsidRPr="003B37C9" w:rsidRDefault="007D014F" w:rsidP="007D014F">
      <w:pPr>
        <w:pStyle w:val="NoSpacing"/>
        <w:rPr>
          <w:rFonts w:ascii="Times New Roman" w:hAnsi="Times New Roman" w:cs="Times New Roman"/>
          <w:u w:val="single"/>
        </w:rPr>
      </w:pPr>
      <w:r w:rsidRPr="003B37C9">
        <w:rPr>
          <w:rFonts w:ascii="Times New Roman" w:hAnsi="Times New Roman" w:cs="Times New Roman"/>
          <w:u w:val="single"/>
        </w:rPr>
        <w:t>Technical Advisory Committee (TAC) Update and Assignments</w:t>
      </w:r>
      <w:r w:rsidR="00E0282B" w:rsidRPr="003B37C9">
        <w:rPr>
          <w:rFonts w:ascii="Times New Roman" w:hAnsi="Times New Roman" w:cs="Times New Roman"/>
          <w:u w:val="single"/>
        </w:rPr>
        <w:t xml:space="preserve"> </w:t>
      </w:r>
    </w:p>
    <w:p w14:paraId="5F50EA84" w14:textId="3017BDA6" w:rsidR="00E57747" w:rsidRPr="00AD15AD" w:rsidRDefault="00A448A3" w:rsidP="00A448A3">
      <w:pPr>
        <w:pStyle w:val="NoSpacing"/>
        <w:jc w:val="both"/>
        <w:rPr>
          <w:rFonts w:ascii="Times New Roman" w:hAnsi="Times New Roman" w:cs="Times New Roman"/>
          <w:highlight w:val="lightGray"/>
        </w:rPr>
      </w:pPr>
      <w:r w:rsidRPr="00A448A3">
        <w:rPr>
          <w:rFonts w:ascii="Times New Roman" w:hAnsi="Times New Roman" w:cs="Times New Roman"/>
        </w:rPr>
        <w:t xml:space="preserve">Mr. Kee reviewed the disposition of items considered at the </w:t>
      </w:r>
      <w:r>
        <w:rPr>
          <w:rFonts w:ascii="Times New Roman" w:hAnsi="Times New Roman" w:cs="Times New Roman"/>
        </w:rPr>
        <w:t xml:space="preserve">September 26, 2018 </w:t>
      </w:r>
      <w:r w:rsidRPr="00A448A3">
        <w:rPr>
          <w:rFonts w:ascii="Times New Roman" w:hAnsi="Times New Roman" w:cs="Times New Roman"/>
        </w:rPr>
        <w:t>TAC meeting</w:t>
      </w:r>
      <w:r>
        <w:rPr>
          <w:rFonts w:ascii="Times New Roman" w:hAnsi="Times New Roman" w:cs="Times New Roman"/>
        </w:rPr>
        <w:t xml:space="preserve"> and provided an update on the </w:t>
      </w:r>
      <w:r w:rsidRPr="00A448A3">
        <w:rPr>
          <w:rFonts w:ascii="Times New Roman" w:hAnsi="Times New Roman" w:cs="Times New Roman"/>
        </w:rPr>
        <w:t xml:space="preserve">TAC and TAC Subcommittee Structural and Procedural Review. </w:t>
      </w:r>
    </w:p>
    <w:p w14:paraId="3E41C3F0" w14:textId="77777777" w:rsidR="00E57747" w:rsidRPr="00AD15AD" w:rsidRDefault="00E57747" w:rsidP="00CB76AE">
      <w:pPr>
        <w:pStyle w:val="NoSpacing"/>
        <w:rPr>
          <w:rFonts w:ascii="Times New Roman" w:hAnsi="Times New Roman" w:cs="Times New Roman"/>
          <w:highlight w:val="lightGray"/>
        </w:rPr>
      </w:pPr>
    </w:p>
    <w:p w14:paraId="4C628114" w14:textId="77777777" w:rsidR="007E682A" w:rsidRPr="00AD15AD" w:rsidRDefault="007E682A" w:rsidP="00CB76AE">
      <w:pPr>
        <w:pStyle w:val="NoSpacing"/>
        <w:rPr>
          <w:rFonts w:ascii="Times New Roman" w:hAnsi="Times New Roman" w:cs="Times New Roman"/>
          <w:highlight w:val="lightGray"/>
        </w:rPr>
      </w:pPr>
    </w:p>
    <w:p w14:paraId="2C8AC6F3" w14:textId="235776B5" w:rsidR="00BC00C0" w:rsidRDefault="00BC00C0" w:rsidP="00CB76AE">
      <w:pPr>
        <w:pStyle w:val="NoSpacing"/>
        <w:rPr>
          <w:rFonts w:ascii="Times New Roman" w:hAnsi="Times New Roman" w:cs="Times New Roman"/>
          <w:u w:val="single"/>
        </w:rPr>
      </w:pPr>
      <w:r w:rsidRPr="003B37C9">
        <w:rPr>
          <w:rFonts w:ascii="Times New Roman" w:hAnsi="Times New Roman" w:cs="Times New Roman"/>
          <w:u w:val="single"/>
        </w:rPr>
        <w:t>ER</w:t>
      </w:r>
      <w:r w:rsidR="00135CBB" w:rsidRPr="003B37C9">
        <w:rPr>
          <w:rFonts w:ascii="Times New Roman" w:hAnsi="Times New Roman" w:cs="Times New Roman"/>
          <w:u w:val="single"/>
        </w:rPr>
        <w:t>COT Operations and Market Items (see Key Documents)</w:t>
      </w:r>
    </w:p>
    <w:p w14:paraId="19B0901B" w14:textId="77777777" w:rsidR="003B37C9" w:rsidRPr="003B37C9" w:rsidRDefault="003B37C9" w:rsidP="003B37C9">
      <w:pPr>
        <w:pStyle w:val="NoSpacing"/>
        <w:jc w:val="both"/>
        <w:rPr>
          <w:rFonts w:ascii="Times New Roman" w:hAnsi="Times New Roman" w:cs="Times New Roman"/>
          <w:i/>
        </w:rPr>
      </w:pPr>
      <w:r w:rsidRPr="003B37C9">
        <w:rPr>
          <w:rFonts w:ascii="Times New Roman" w:hAnsi="Times New Roman" w:cs="Times New Roman"/>
          <w:i/>
        </w:rPr>
        <w:t>Recent Reliability Unit Commitments (RUCs) for Capacity Review</w:t>
      </w:r>
    </w:p>
    <w:p w14:paraId="5422740F" w14:textId="2745688C" w:rsidR="00C05587" w:rsidRPr="006142C8" w:rsidRDefault="00074D3A" w:rsidP="00C05587">
      <w:pPr>
        <w:pStyle w:val="NoSpacing"/>
        <w:jc w:val="both"/>
        <w:rPr>
          <w:rFonts w:ascii="Times New Roman" w:hAnsi="Times New Roman" w:cs="Times New Roman"/>
        </w:rPr>
      </w:pPr>
      <w:r>
        <w:rPr>
          <w:rFonts w:ascii="Times New Roman" w:hAnsi="Times New Roman" w:cs="Times New Roman"/>
        </w:rPr>
        <w:t xml:space="preserve">Aaron Townsend summarized the </w:t>
      </w:r>
      <w:r w:rsidRPr="00074D3A">
        <w:rPr>
          <w:rFonts w:ascii="Times New Roman" w:hAnsi="Times New Roman" w:cs="Times New Roman"/>
        </w:rPr>
        <w:t>RUC</w:t>
      </w:r>
      <w:r>
        <w:rPr>
          <w:rFonts w:ascii="Times New Roman" w:hAnsi="Times New Roman" w:cs="Times New Roman"/>
        </w:rPr>
        <w:t xml:space="preserve"> activity </w:t>
      </w:r>
      <w:r w:rsidR="00847999">
        <w:rPr>
          <w:rFonts w:ascii="Times New Roman" w:hAnsi="Times New Roman" w:cs="Times New Roman"/>
        </w:rPr>
        <w:t>on specific dates in July and August 2018</w:t>
      </w:r>
      <w:r w:rsidR="00C82AC6">
        <w:rPr>
          <w:rFonts w:ascii="Times New Roman" w:hAnsi="Times New Roman" w:cs="Times New Roman"/>
        </w:rPr>
        <w:t xml:space="preserve"> and </w:t>
      </w:r>
      <w:r w:rsidR="00334EA8">
        <w:rPr>
          <w:rFonts w:ascii="Times New Roman" w:hAnsi="Times New Roman" w:cs="Times New Roman"/>
        </w:rPr>
        <w:t xml:space="preserve">presented the </w:t>
      </w:r>
      <w:r w:rsidR="00C82AC6">
        <w:rPr>
          <w:rFonts w:ascii="Times New Roman" w:hAnsi="Times New Roman" w:cs="Times New Roman"/>
        </w:rPr>
        <w:t xml:space="preserve">re-run </w:t>
      </w:r>
      <w:r w:rsidR="00334EA8">
        <w:rPr>
          <w:rFonts w:ascii="Times New Roman" w:hAnsi="Times New Roman" w:cs="Times New Roman"/>
        </w:rPr>
        <w:t xml:space="preserve">of the </w:t>
      </w:r>
      <w:r w:rsidR="00C82AC6">
        <w:rPr>
          <w:rFonts w:ascii="Times New Roman" w:hAnsi="Times New Roman" w:cs="Times New Roman"/>
        </w:rPr>
        <w:t>analysis</w:t>
      </w:r>
      <w:r w:rsidR="00334EA8">
        <w:rPr>
          <w:rFonts w:ascii="Times New Roman" w:hAnsi="Times New Roman" w:cs="Times New Roman"/>
        </w:rPr>
        <w:t xml:space="preserve"> simulating implementation of NPRR864, </w:t>
      </w:r>
      <w:r w:rsidR="00334EA8" w:rsidRPr="003C1033">
        <w:rPr>
          <w:rFonts w:ascii="Times New Roman" w:hAnsi="Times New Roman" w:cs="Times New Roman"/>
        </w:rPr>
        <w:t>RUC Modifications to Consider Market-Based Solutions</w:t>
      </w:r>
      <w:r w:rsidR="00334EA8">
        <w:rPr>
          <w:rFonts w:ascii="Times New Roman" w:hAnsi="Times New Roman" w:cs="Times New Roman"/>
        </w:rPr>
        <w:t xml:space="preserve">.  </w:t>
      </w:r>
      <w:r w:rsidR="00847999">
        <w:rPr>
          <w:rFonts w:ascii="Times New Roman" w:hAnsi="Times New Roman" w:cs="Times New Roman"/>
        </w:rPr>
        <w:t>Market Participants expressed concern for pricing issue</w:t>
      </w:r>
      <w:r w:rsidR="003C1033">
        <w:rPr>
          <w:rFonts w:ascii="Times New Roman" w:hAnsi="Times New Roman" w:cs="Times New Roman"/>
        </w:rPr>
        <w:t>s</w:t>
      </w:r>
      <w:r w:rsidR="00847999">
        <w:rPr>
          <w:rFonts w:ascii="Times New Roman" w:hAnsi="Times New Roman" w:cs="Times New Roman"/>
        </w:rPr>
        <w:t xml:space="preserve"> and </w:t>
      </w:r>
      <w:r w:rsidR="0029033F">
        <w:rPr>
          <w:rFonts w:ascii="Times New Roman" w:hAnsi="Times New Roman" w:cs="Times New Roman"/>
        </w:rPr>
        <w:t xml:space="preserve">other </w:t>
      </w:r>
      <w:r w:rsidR="00847999">
        <w:rPr>
          <w:rFonts w:ascii="Times New Roman" w:hAnsi="Times New Roman" w:cs="Times New Roman"/>
        </w:rPr>
        <w:t xml:space="preserve">alternate solutions </w:t>
      </w:r>
      <w:r w:rsidR="005E5CD6">
        <w:rPr>
          <w:rFonts w:ascii="Times New Roman" w:hAnsi="Times New Roman" w:cs="Times New Roman"/>
        </w:rPr>
        <w:t xml:space="preserve">that are not </w:t>
      </w:r>
      <w:r w:rsidR="00847999">
        <w:rPr>
          <w:rFonts w:ascii="Times New Roman" w:hAnsi="Times New Roman" w:cs="Times New Roman"/>
        </w:rPr>
        <w:t xml:space="preserve">considered in the RUC </w:t>
      </w:r>
      <w:r w:rsidR="002C4AAB">
        <w:rPr>
          <w:rFonts w:ascii="Times New Roman" w:hAnsi="Times New Roman" w:cs="Times New Roman"/>
        </w:rPr>
        <w:t>tool</w:t>
      </w:r>
      <w:r w:rsidR="00847999">
        <w:rPr>
          <w:rFonts w:ascii="Times New Roman" w:hAnsi="Times New Roman" w:cs="Times New Roman"/>
        </w:rPr>
        <w:t xml:space="preserve">.  </w:t>
      </w:r>
      <w:r w:rsidR="005E5CD6" w:rsidRPr="005E5CD6">
        <w:rPr>
          <w:rFonts w:ascii="Times New Roman" w:hAnsi="Times New Roman" w:cs="Times New Roman"/>
        </w:rPr>
        <w:t xml:space="preserve">Independent Market Monitor (IMM) Staff </w:t>
      </w:r>
      <w:r w:rsidR="005E5CD6">
        <w:rPr>
          <w:rFonts w:ascii="Times New Roman" w:hAnsi="Times New Roman" w:cs="Times New Roman"/>
        </w:rPr>
        <w:t xml:space="preserve">summarized their </w:t>
      </w:r>
      <w:r w:rsidR="00A46951">
        <w:rPr>
          <w:rFonts w:ascii="Times New Roman" w:hAnsi="Times New Roman" w:cs="Times New Roman"/>
        </w:rPr>
        <w:t xml:space="preserve">recommendation </w:t>
      </w:r>
      <w:r w:rsidR="006142C8" w:rsidRPr="006142C8">
        <w:rPr>
          <w:rFonts w:ascii="Times New Roman" w:hAnsi="Times New Roman" w:cs="Times New Roman"/>
        </w:rPr>
        <w:t>in Public Utility Commission of Texas (PUCT) Project 48551</w:t>
      </w:r>
      <w:r w:rsidR="00D043B5">
        <w:rPr>
          <w:rFonts w:ascii="Times New Roman" w:hAnsi="Times New Roman" w:cs="Times New Roman"/>
        </w:rPr>
        <w:t xml:space="preserve">, </w:t>
      </w:r>
      <w:r w:rsidR="00D043B5" w:rsidRPr="00D043B5">
        <w:rPr>
          <w:rFonts w:ascii="Times New Roman" w:hAnsi="Times New Roman" w:cs="Times New Roman"/>
        </w:rPr>
        <w:t>R</w:t>
      </w:r>
      <w:r w:rsidR="00D043B5">
        <w:rPr>
          <w:rFonts w:ascii="Times New Roman" w:hAnsi="Times New Roman" w:cs="Times New Roman"/>
        </w:rPr>
        <w:t>eview of Summer 2018 ERCOT Market Performance</w:t>
      </w:r>
      <w:r w:rsidR="00A46951">
        <w:rPr>
          <w:rFonts w:ascii="Times New Roman" w:hAnsi="Times New Roman" w:cs="Times New Roman"/>
        </w:rPr>
        <w:t xml:space="preserve">.  </w:t>
      </w:r>
      <w:r w:rsidR="006142C8">
        <w:rPr>
          <w:rFonts w:ascii="Times New Roman" w:hAnsi="Times New Roman" w:cs="Times New Roman"/>
        </w:rPr>
        <w:t xml:space="preserve">Market </w:t>
      </w:r>
      <w:r w:rsidR="006142C8" w:rsidRPr="006142C8">
        <w:rPr>
          <w:rFonts w:ascii="Times New Roman" w:hAnsi="Times New Roman" w:cs="Times New Roman"/>
        </w:rPr>
        <w:t xml:space="preserve">Participants requested </w:t>
      </w:r>
      <w:r w:rsidR="00170A6B">
        <w:rPr>
          <w:rFonts w:ascii="Times New Roman" w:hAnsi="Times New Roman" w:cs="Times New Roman"/>
        </w:rPr>
        <w:t xml:space="preserve">a comprehensive analysis of the impacts of NPRR864 and a review of the </w:t>
      </w:r>
      <w:r w:rsidR="00C05587">
        <w:rPr>
          <w:rFonts w:ascii="Times New Roman" w:hAnsi="Times New Roman" w:cs="Times New Roman"/>
        </w:rPr>
        <w:t xml:space="preserve">information </w:t>
      </w:r>
      <w:r w:rsidR="005E5CD6">
        <w:rPr>
          <w:rFonts w:ascii="Times New Roman" w:hAnsi="Times New Roman" w:cs="Times New Roman"/>
        </w:rPr>
        <w:t xml:space="preserve">in </w:t>
      </w:r>
      <w:r w:rsidR="00C05587">
        <w:rPr>
          <w:rFonts w:ascii="Times New Roman" w:hAnsi="Times New Roman" w:cs="Times New Roman"/>
        </w:rPr>
        <w:t xml:space="preserve">the RUC report be conducted by the </w:t>
      </w:r>
      <w:r w:rsidR="00C05587" w:rsidRPr="006142C8">
        <w:rPr>
          <w:rFonts w:ascii="Times New Roman" w:hAnsi="Times New Roman" w:cs="Times New Roman"/>
        </w:rPr>
        <w:t>Qualified Scheduling Entity (QSE) Managers Working Group (QMWG)</w:t>
      </w:r>
      <w:r w:rsidR="00C05587">
        <w:rPr>
          <w:rFonts w:ascii="Times New Roman" w:hAnsi="Times New Roman" w:cs="Times New Roman"/>
        </w:rPr>
        <w:t xml:space="preserve">.  </w:t>
      </w:r>
    </w:p>
    <w:p w14:paraId="1B918692" w14:textId="77777777" w:rsidR="00C05587" w:rsidRDefault="00C05587" w:rsidP="006142C8">
      <w:pPr>
        <w:pStyle w:val="NoSpacing"/>
        <w:jc w:val="both"/>
        <w:rPr>
          <w:rFonts w:ascii="Times New Roman" w:hAnsi="Times New Roman" w:cs="Times New Roman"/>
        </w:rPr>
      </w:pPr>
    </w:p>
    <w:p w14:paraId="2461667C" w14:textId="3000214E" w:rsidR="003B37C9" w:rsidRDefault="003B37C9" w:rsidP="0001544B">
      <w:pPr>
        <w:pStyle w:val="NoSpacing"/>
        <w:jc w:val="both"/>
        <w:rPr>
          <w:rFonts w:ascii="Times New Roman" w:hAnsi="Times New Roman" w:cs="Times New Roman"/>
          <w:i/>
        </w:rPr>
      </w:pPr>
      <w:r w:rsidRPr="0001544B">
        <w:rPr>
          <w:rFonts w:ascii="Times New Roman" w:hAnsi="Times New Roman" w:cs="Times New Roman"/>
          <w:i/>
        </w:rPr>
        <w:t>Proposed Changes to AS Methodology for 2019</w:t>
      </w:r>
    </w:p>
    <w:p w14:paraId="3BA46839" w14:textId="2CC89A61" w:rsidR="00827198" w:rsidRPr="00A23EE3" w:rsidRDefault="002C4AAB" w:rsidP="001F53E7">
      <w:pPr>
        <w:pStyle w:val="Default"/>
        <w:rPr>
          <w:sz w:val="22"/>
          <w:szCs w:val="22"/>
        </w:rPr>
      </w:pPr>
      <w:r w:rsidRPr="00A23EE3">
        <w:rPr>
          <w:sz w:val="22"/>
          <w:szCs w:val="22"/>
        </w:rPr>
        <w:t xml:space="preserve">Sandip Sharma presented the proposed changes to the ERCOT Methodologies for Determining Minimum Ancillary Service Requirements for 2019.  </w:t>
      </w:r>
      <w:r w:rsidR="001F53E7" w:rsidRPr="00A23EE3">
        <w:rPr>
          <w:sz w:val="22"/>
          <w:szCs w:val="22"/>
        </w:rPr>
        <w:t xml:space="preserve">Eric Goff summarized discussions at the September 23, 2018 QMWG meeting and proposed that the current </w:t>
      </w:r>
      <w:r w:rsidR="00F55AAD" w:rsidRPr="00A23EE3">
        <w:rPr>
          <w:sz w:val="22"/>
          <w:szCs w:val="22"/>
        </w:rPr>
        <w:t xml:space="preserve">1375 </w:t>
      </w:r>
      <w:r w:rsidR="00A46A9C" w:rsidRPr="00A23EE3">
        <w:rPr>
          <w:sz w:val="22"/>
          <w:szCs w:val="22"/>
        </w:rPr>
        <w:t>Megawatt (</w:t>
      </w:r>
      <w:r w:rsidR="00F55AAD" w:rsidRPr="00A23EE3">
        <w:rPr>
          <w:sz w:val="22"/>
          <w:szCs w:val="22"/>
        </w:rPr>
        <w:t>MW</w:t>
      </w:r>
      <w:r w:rsidR="00A46A9C" w:rsidRPr="00A23EE3">
        <w:rPr>
          <w:sz w:val="22"/>
          <w:szCs w:val="22"/>
        </w:rPr>
        <w:t>)</w:t>
      </w:r>
      <w:r w:rsidR="00F55AAD" w:rsidRPr="00A23EE3">
        <w:rPr>
          <w:sz w:val="22"/>
          <w:szCs w:val="22"/>
        </w:rPr>
        <w:t xml:space="preserve"> floor on Non</w:t>
      </w:r>
      <w:r w:rsidR="00335964">
        <w:rPr>
          <w:sz w:val="22"/>
          <w:szCs w:val="22"/>
        </w:rPr>
        <w:t>-</w:t>
      </w:r>
      <w:r w:rsidR="00F55AAD" w:rsidRPr="00A23EE3">
        <w:rPr>
          <w:sz w:val="22"/>
          <w:szCs w:val="22"/>
        </w:rPr>
        <w:t xml:space="preserve">Spinning </w:t>
      </w:r>
      <w:r w:rsidR="001F53E7" w:rsidRPr="00A23EE3">
        <w:rPr>
          <w:sz w:val="22"/>
          <w:szCs w:val="22"/>
        </w:rPr>
        <w:t xml:space="preserve">Reserve (Non-Spin) </w:t>
      </w:r>
      <w:r w:rsidR="00F55AAD" w:rsidRPr="00A23EE3">
        <w:rPr>
          <w:sz w:val="22"/>
          <w:szCs w:val="22"/>
        </w:rPr>
        <w:t>quantities during On-peak hours</w:t>
      </w:r>
      <w:r w:rsidR="00A46A9C" w:rsidRPr="00A23EE3">
        <w:rPr>
          <w:sz w:val="22"/>
          <w:szCs w:val="22"/>
        </w:rPr>
        <w:t>, Hour</w:t>
      </w:r>
      <w:r w:rsidR="00335964">
        <w:rPr>
          <w:sz w:val="22"/>
          <w:szCs w:val="22"/>
        </w:rPr>
        <w:t>s</w:t>
      </w:r>
      <w:r w:rsidR="00A46A9C" w:rsidRPr="00A23EE3">
        <w:rPr>
          <w:sz w:val="22"/>
          <w:szCs w:val="22"/>
        </w:rPr>
        <w:t xml:space="preserve"> Ending (</w:t>
      </w:r>
      <w:r w:rsidR="00F55AAD" w:rsidRPr="00A23EE3">
        <w:rPr>
          <w:sz w:val="22"/>
          <w:szCs w:val="22"/>
        </w:rPr>
        <w:t>HE</w:t>
      </w:r>
      <w:r w:rsidR="00A46A9C" w:rsidRPr="00A23EE3">
        <w:rPr>
          <w:sz w:val="22"/>
          <w:szCs w:val="22"/>
        </w:rPr>
        <w:t>)</w:t>
      </w:r>
      <w:r w:rsidR="00F55AAD" w:rsidRPr="00A23EE3">
        <w:rPr>
          <w:sz w:val="22"/>
          <w:szCs w:val="22"/>
        </w:rPr>
        <w:t xml:space="preserve"> 7 thru 22</w:t>
      </w:r>
      <w:r w:rsidR="001F53E7" w:rsidRPr="00A23EE3">
        <w:rPr>
          <w:sz w:val="22"/>
          <w:szCs w:val="22"/>
        </w:rPr>
        <w:t xml:space="preserve"> be removed.  Market Participants reviewed the history of Non-Spin floors</w:t>
      </w:r>
      <w:r w:rsidR="00827198" w:rsidRPr="00A23EE3">
        <w:rPr>
          <w:sz w:val="22"/>
          <w:szCs w:val="22"/>
        </w:rPr>
        <w:t xml:space="preserve"> and debated removing it.  </w:t>
      </w:r>
      <w:r w:rsidR="001F53E7" w:rsidRPr="00A23EE3">
        <w:rPr>
          <w:sz w:val="22"/>
          <w:szCs w:val="22"/>
        </w:rPr>
        <w:t xml:space="preserve">Some Market Participants opposed removing the Non-Spin floor and stated that it was necessary </w:t>
      </w:r>
      <w:r w:rsidR="00827198" w:rsidRPr="00A23EE3">
        <w:rPr>
          <w:sz w:val="22"/>
          <w:szCs w:val="22"/>
        </w:rPr>
        <w:t xml:space="preserve">due to the uncertainty of using Ancillary Services to manage risk and potential RUC commitments.  In response to Market Participant questions, Mr. Sharma stated removing the floor would not </w:t>
      </w:r>
      <w:r w:rsidR="00A23EE3" w:rsidRPr="00A23EE3">
        <w:rPr>
          <w:sz w:val="22"/>
          <w:szCs w:val="22"/>
        </w:rPr>
        <w:t xml:space="preserve">have a major effect </w:t>
      </w:r>
      <w:r w:rsidR="00827198" w:rsidRPr="00A23EE3">
        <w:rPr>
          <w:sz w:val="22"/>
          <w:szCs w:val="22"/>
        </w:rPr>
        <w:t xml:space="preserve">as ERCOT routinely buys above the floor.  </w:t>
      </w:r>
    </w:p>
    <w:p w14:paraId="0D7AFDCC" w14:textId="77777777" w:rsidR="00827198" w:rsidRPr="00A23EE3" w:rsidRDefault="00827198" w:rsidP="00C14F77">
      <w:pPr>
        <w:pStyle w:val="Default"/>
        <w:rPr>
          <w:b/>
          <w:sz w:val="22"/>
          <w:szCs w:val="22"/>
        </w:rPr>
      </w:pPr>
    </w:p>
    <w:p w14:paraId="456C6D31" w14:textId="5C5A5479" w:rsidR="00322633" w:rsidRPr="00322633" w:rsidRDefault="00322633" w:rsidP="0001544B">
      <w:pPr>
        <w:pStyle w:val="NoSpacing"/>
        <w:jc w:val="both"/>
        <w:rPr>
          <w:rFonts w:ascii="Times New Roman" w:hAnsi="Times New Roman" w:cs="Times New Roman"/>
          <w:i/>
        </w:rPr>
      </w:pPr>
      <w:r>
        <w:rPr>
          <w:rFonts w:ascii="Times New Roman" w:hAnsi="Times New Roman" w:cs="Times New Roman"/>
          <w:b/>
        </w:rPr>
        <w:t xml:space="preserve">Bill Barnes </w:t>
      </w:r>
      <w:r w:rsidRPr="00AC3EA5">
        <w:rPr>
          <w:rFonts w:ascii="Times New Roman" w:hAnsi="Times New Roman" w:cs="Times New Roman"/>
          <w:b/>
        </w:rPr>
        <w:t xml:space="preserve">moved to endorse the ERCOT Methodologies for Determining </w:t>
      </w:r>
      <w:r>
        <w:rPr>
          <w:rFonts w:ascii="Times New Roman" w:hAnsi="Times New Roman" w:cs="Times New Roman"/>
          <w:b/>
        </w:rPr>
        <w:t xml:space="preserve">Minimum </w:t>
      </w:r>
      <w:r w:rsidRPr="00AC3EA5">
        <w:rPr>
          <w:rFonts w:ascii="Times New Roman" w:hAnsi="Times New Roman" w:cs="Times New Roman"/>
          <w:b/>
        </w:rPr>
        <w:t>Ancillary Service Requirements</w:t>
      </w:r>
      <w:r>
        <w:rPr>
          <w:rFonts w:ascii="Times New Roman" w:hAnsi="Times New Roman" w:cs="Times New Roman"/>
          <w:b/>
        </w:rPr>
        <w:t xml:space="preserve"> for 2019</w:t>
      </w:r>
      <w:r w:rsidRPr="00AC3EA5">
        <w:rPr>
          <w:rFonts w:ascii="Times New Roman" w:hAnsi="Times New Roman" w:cs="Times New Roman"/>
          <w:b/>
        </w:rPr>
        <w:t xml:space="preserve">, </w:t>
      </w:r>
      <w:r w:rsidRPr="00322633">
        <w:rPr>
          <w:rFonts w:ascii="Times New Roman" w:hAnsi="Times New Roman" w:cs="Times New Roman"/>
          <w:b/>
        </w:rPr>
        <w:t>without the 1375 MW floor on Non</w:t>
      </w:r>
      <w:r w:rsidR="00335964">
        <w:rPr>
          <w:rFonts w:ascii="Times New Roman" w:hAnsi="Times New Roman" w:cs="Times New Roman"/>
          <w:b/>
        </w:rPr>
        <w:t>-</w:t>
      </w:r>
      <w:r w:rsidRPr="00322633">
        <w:rPr>
          <w:rFonts w:ascii="Times New Roman" w:hAnsi="Times New Roman" w:cs="Times New Roman"/>
          <w:b/>
        </w:rPr>
        <w:t>Spinning quantities during On-peak hours (HE 7 thru 22)</w:t>
      </w:r>
      <w:r w:rsidRPr="00AC3EA5">
        <w:rPr>
          <w:rFonts w:ascii="Times New Roman" w:hAnsi="Times New Roman" w:cs="Times New Roman"/>
          <w:b/>
        </w:rPr>
        <w:t xml:space="preserve">.  </w:t>
      </w:r>
      <w:r w:rsidR="00733797">
        <w:rPr>
          <w:rFonts w:ascii="Times New Roman" w:hAnsi="Times New Roman" w:cs="Times New Roman"/>
          <w:b/>
        </w:rPr>
        <w:t xml:space="preserve">Mr. </w:t>
      </w:r>
      <w:r>
        <w:rPr>
          <w:rFonts w:ascii="Times New Roman" w:hAnsi="Times New Roman" w:cs="Times New Roman"/>
          <w:b/>
        </w:rPr>
        <w:t xml:space="preserve">Goff </w:t>
      </w:r>
      <w:r w:rsidRPr="00AC3EA5">
        <w:rPr>
          <w:rFonts w:ascii="Times New Roman" w:hAnsi="Times New Roman" w:cs="Times New Roman"/>
          <w:b/>
        </w:rPr>
        <w:t xml:space="preserve">seconded the motion.  </w:t>
      </w:r>
      <w:r w:rsidRPr="001C0A1B">
        <w:rPr>
          <w:rFonts w:ascii="Times New Roman" w:hAnsi="Times New Roman" w:cs="Times New Roman"/>
          <w:b/>
        </w:rPr>
        <w:t xml:space="preserve">The motion carried </w:t>
      </w:r>
      <w:r>
        <w:rPr>
          <w:rFonts w:ascii="Times New Roman" w:hAnsi="Times New Roman" w:cs="Times New Roman"/>
          <w:b/>
        </w:rPr>
        <w:t>via roll call vote with</w:t>
      </w:r>
      <w:r w:rsidR="002F577C">
        <w:rPr>
          <w:rFonts w:ascii="Times New Roman" w:hAnsi="Times New Roman" w:cs="Times New Roman"/>
          <w:b/>
        </w:rPr>
        <w:t xml:space="preserve"> </w:t>
      </w:r>
      <w:r w:rsidR="00335964">
        <w:rPr>
          <w:rFonts w:ascii="Times New Roman" w:hAnsi="Times New Roman" w:cs="Times New Roman"/>
          <w:b/>
        </w:rPr>
        <w:t>five</w:t>
      </w:r>
      <w:r w:rsidRPr="00322633">
        <w:rPr>
          <w:rFonts w:ascii="Times New Roman" w:hAnsi="Times New Roman" w:cs="Times New Roman"/>
          <w:b/>
        </w:rPr>
        <w:t xml:space="preserve"> objections from the Cooperative (3) (LCRA, Brazos, GSEC), Independent Generator (Exelon), and Municipal (BTU) Market Segments; and </w:t>
      </w:r>
      <w:r w:rsidR="00335964">
        <w:rPr>
          <w:rFonts w:ascii="Times New Roman" w:hAnsi="Times New Roman" w:cs="Times New Roman"/>
          <w:b/>
        </w:rPr>
        <w:t>four</w:t>
      </w:r>
      <w:r w:rsidRPr="00322633">
        <w:rPr>
          <w:rFonts w:ascii="Times New Roman" w:hAnsi="Times New Roman" w:cs="Times New Roman"/>
          <w:b/>
        </w:rPr>
        <w:t xml:space="preserve"> abstentions from the Cooperative (STEC)</w:t>
      </w:r>
      <w:r w:rsidR="00335964">
        <w:rPr>
          <w:rFonts w:ascii="Times New Roman" w:hAnsi="Times New Roman" w:cs="Times New Roman"/>
          <w:b/>
        </w:rPr>
        <w:t xml:space="preserve"> and</w:t>
      </w:r>
      <w:r w:rsidRPr="00322633">
        <w:rPr>
          <w:rFonts w:ascii="Times New Roman" w:hAnsi="Times New Roman" w:cs="Times New Roman"/>
          <w:b/>
        </w:rPr>
        <w:t xml:space="preserve"> Independent Generator </w:t>
      </w:r>
      <w:r w:rsidR="00ED4252">
        <w:rPr>
          <w:rFonts w:ascii="Times New Roman" w:hAnsi="Times New Roman" w:cs="Times New Roman"/>
          <w:b/>
        </w:rPr>
        <w:t xml:space="preserve">(3) </w:t>
      </w:r>
      <w:r w:rsidRPr="00322633">
        <w:rPr>
          <w:rFonts w:ascii="Times New Roman" w:hAnsi="Times New Roman" w:cs="Times New Roman"/>
          <w:b/>
        </w:rPr>
        <w:t>(E.O</w:t>
      </w:r>
      <w:r w:rsidR="00771436">
        <w:rPr>
          <w:rFonts w:ascii="Times New Roman" w:hAnsi="Times New Roman" w:cs="Times New Roman"/>
          <w:b/>
        </w:rPr>
        <w:t>N</w:t>
      </w:r>
      <w:r w:rsidRPr="00322633">
        <w:rPr>
          <w:rFonts w:ascii="Times New Roman" w:hAnsi="Times New Roman" w:cs="Times New Roman"/>
          <w:b/>
        </w:rPr>
        <w:t>, Calpine, and Solar Prime)</w:t>
      </w:r>
      <w:r>
        <w:rPr>
          <w:rFonts w:ascii="Times New Roman" w:hAnsi="Times New Roman" w:cs="Times New Roman"/>
          <w:b/>
        </w:rPr>
        <w:t xml:space="preserve"> </w:t>
      </w:r>
      <w:r w:rsidRPr="00322633">
        <w:rPr>
          <w:rFonts w:ascii="Times New Roman" w:hAnsi="Times New Roman" w:cs="Times New Roman"/>
          <w:b/>
        </w:rPr>
        <w:t xml:space="preserve">Market Segments.  </w:t>
      </w:r>
      <w:r w:rsidRPr="00322633">
        <w:rPr>
          <w:rFonts w:ascii="Times New Roman" w:hAnsi="Times New Roman" w:cs="Times New Roman"/>
          <w:i/>
        </w:rPr>
        <w:t>(Please see ballot posted with Key Documents.)</w:t>
      </w:r>
    </w:p>
    <w:p w14:paraId="4F57CF4E" w14:textId="77777777" w:rsidR="00322633" w:rsidRPr="00C14F77" w:rsidRDefault="00322633" w:rsidP="00C14F77">
      <w:pPr>
        <w:pStyle w:val="Default"/>
        <w:rPr>
          <w:b/>
          <w:sz w:val="22"/>
          <w:szCs w:val="22"/>
        </w:rPr>
      </w:pPr>
    </w:p>
    <w:p w14:paraId="0CC68951" w14:textId="77777777" w:rsidR="00241952" w:rsidRPr="00C14F77" w:rsidRDefault="00241952" w:rsidP="00C14F77">
      <w:pPr>
        <w:pStyle w:val="Default"/>
        <w:rPr>
          <w:b/>
          <w:sz w:val="22"/>
          <w:szCs w:val="22"/>
        </w:rPr>
      </w:pPr>
    </w:p>
    <w:p w14:paraId="7DCD2A6E" w14:textId="77777777" w:rsidR="00FB78FB" w:rsidRPr="003B37C9" w:rsidRDefault="00FB78FB" w:rsidP="00EB51A0">
      <w:pPr>
        <w:pStyle w:val="NoSpacing"/>
        <w:jc w:val="both"/>
        <w:rPr>
          <w:rFonts w:ascii="Times New Roman" w:hAnsi="Times New Roman" w:cs="Times New Roman"/>
          <w:u w:val="single"/>
        </w:rPr>
      </w:pPr>
      <w:r w:rsidRPr="003B37C9">
        <w:rPr>
          <w:rFonts w:ascii="Times New Roman" w:hAnsi="Times New Roman" w:cs="Times New Roman"/>
          <w:u w:val="single"/>
        </w:rPr>
        <w:t xml:space="preserve">New Protocol Revision Subcommittee (PRS) Referrals </w:t>
      </w:r>
      <w:r w:rsidR="00870D4A" w:rsidRPr="003B37C9">
        <w:rPr>
          <w:rFonts w:ascii="Times New Roman" w:hAnsi="Times New Roman" w:cs="Times New Roman"/>
          <w:u w:val="single"/>
        </w:rPr>
        <w:t xml:space="preserve"> </w:t>
      </w:r>
    </w:p>
    <w:p w14:paraId="68E5D58B" w14:textId="4EDAD1FA" w:rsidR="000E4991" w:rsidRPr="00771436" w:rsidRDefault="003B37C9" w:rsidP="004828C6">
      <w:pPr>
        <w:pStyle w:val="NoSpacing"/>
        <w:jc w:val="both"/>
        <w:rPr>
          <w:rFonts w:ascii="Times New Roman" w:hAnsi="Times New Roman" w:cs="Times New Roman"/>
          <w:i/>
        </w:rPr>
      </w:pPr>
      <w:r w:rsidRPr="00771436">
        <w:rPr>
          <w:rFonts w:ascii="Times New Roman" w:hAnsi="Times New Roman" w:cs="Times New Roman"/>
          <w:i/>
        </w:rPr>
        <w:t>NPRR850, Market Suspension and Restart</w:t>
      </w:r>
    </w:p>
    <w:p w14:paraId="17299FB7" w14:textId="3964FCD1" w:rsidR="00071F23" w:rsidRDefault="00373316" w:rsidP="004828C6">
      <w:pPr>
        <w:pStyle w:val="NoSpacing"/>
        <w:jc w:val="both"/>
        <w:rPr>
          <w:rFonts w:ascii="Times New Roman" w:hAnsi="Times New Roman" w:cs="Times New Roman"/>
        </w:rPr>
      </w:pPr>
      <w:r w:rsidRPr="00771436">
        <w:rPr>
          <w:rFonts w:ascii="Times New Roman" w:hAnsi="Times New Roman" w:cs="Times New Roman"/>
        </w:rPr>
        <w:t xml:space="preserve">Mr. Kee summarized the action taken by PRS </w:t>
      </w:r>
      <w:r w:rsidR="00771436" w:rsidRPr="00771436">
        <w:rPr>
          <w:rFonts w:ascii="Times New Roman" w:hAnsi="Times New Roman" w:cs="Times New Roman"/>
        </w:rPr>
        <w:t>on</w:t>
      </w:r>
      <w:r w:rsidR="00771436">
        <w:rPr>
          <w:rFonts w:ascii="Times New Roman" w:hAnsi="Times New Roman" w:cs="Times New Roman"/>
        </w:rPr>
        <w:t xml:space="preserve"> NPRR850 </w:t>
      </w:r>
      <w:r>
        <w:rPr>
          <w:rFonts w:ascii="Times New Roman" w:hAnsi="Times New Roman" w:cs="Times New Roman"/>
        </w:rPr>
        <w:t>at its September 13, 2018 PRS meeting</w:t>
      </w:r>
      <w:r w:rsidR="00771436">
        <w:rPr>
          <w:rFonts w:ascii="Times New Roman" w:hAnsi="Times New Roman" w:cs="Times New Roman"/>
        </w:rPr>
        <w:t xml:space="preserve">.  </w:t>
      </w:r>
      <w:r>
        <w:rPr>
          <w:rFonts w:ascii="Times New Roman" w:hAnsi="Times New Roman" w:cs="Times New Roman"/>
        </w:rPr>
        <w:t xml:space="preserve">John Dumas reviewed the 9/10/18 LCRA comments and stated that additional clarifications were needed on the method of allocating costs of a </w:t>
      </w:r>
      <w:r w:rsidR="00335964">
        <w:rPr>
          <w:rFonts w:ascii="Times New Roman" w:hAnsi="Times New Roman" w:cs="Times New Roman"/>
        </w:rPr>
        <w:t>m</w:t>
      </w:r>
      <w:r>
        <w:rPr>
          <w:rFonts w:ascii="Times New Roman" w:hAnsi="Times New Roman" w:cs="Times New Roman"/>
        </w:rPr>
        <w:t xml:space="preserve">arket </w:t>
      </w:r>
      <w:r w:rsidR="00335964">
        <w:rPr>
          <w:rFonts w:ascii="Times New Roman" w:hAnsi="Times New Roman" w:cs="Times New Roman"/>
        </w:rPr>
        <w:t>r</w:t>
      </w:r>
      <w:r>
        <w:rPr>
          <w:rFonts w:ascii="Times New Roman" w:hAnsi="Times New Roman" w:cs="Times New Roman"/>
        </w:rPr>
        <w:t>estart</w:t>
      </w:r>
      <w:r w:rsidR="00771436">
        <w:rPr>
          <w:rFonts w:ascii="Times New Roman" w:hAnsi="Times New Roman" w:cs="Times New Roman"/>
        </w:rPr>
        <w:t xml:space="preserve">, </w:t>
      </w:r>
      <w:r w:rsidR="00071F23">
        <w:rPr>
          <w:rFonts w:ascii="Times New Roman" w:hAnsi="Times New Roman" w:cs="Times New Roman"/>
        </w:rPr>
        <w:t xml:space="preserve">and that it would be prudent to have the ERCOT Board </w:t>
      </w:r>
      <w:r w:rsidR="002E4D80">
        <w:rPr>
          <w:rFonts w:ascii="Times New Roman" w:hAnsi="Times New Roman" w:cs="Times New Roman"/>
        </w:rPr>
        <w:t xml:space="preserve">involved </w:t>
      </w:r>
      <w:r w:rsidR="00071F23">
        <w:rPr>
          <w:rFonts w:ascii="Times New Roman" w:hAnsi="Times New Roman" w:cs="Times New Roman"/>
        </w:rPr>
        <w:t xml:space="preserve">prior to a </w:t>
      </w:r>
      <w:r w:rsidR="00335964">
        <w:rPr>
          <w:rFonts w:ascii="Times New Roman" w:hAnsi="Times New Roman" w:cs="Times New Roman"/>
        </w:rPr>
        <w:t>m</w:t>
      </w:r>
      <w:r w:rsidR="00071F23">
        <w:rPr>
          <w:rFonts w:ascii="Times New Roman" w:hAnsi="Times New Roman" w:cs="Times New Roman"/>
        </w:rPr>
        <w:t xml:space="preserve">arket </w:t>
      </w:r>
      <w:r w:rsidR="00335964">
        <w:rPr>
          <w:rFonts w:ascii="Times New Roman" w:hAnsi="Times New Roman" w:cs="Times New Roman"/>
        </w:rPr>
        <w:t>r</w:t>
      </w:r>
      <w:r w:rsidR="00071F23">
        <w:rPr>
          <w:rFonts w:ascii="Times New Roman" w:hAnsi="Times New Roman" w:cs="Times New Roman"/>
        </w:rPr>
        <w:t xml:space="preserve">estart.  Market Participants debated the potential impacts for various scenarios.  Mark Ruane stated ERCOT Staff had communicated their concerns on the settlement calculations to LCRA, and that ERCOT Legal would need additional time to review the </w:t>
      </w:r>
      <w:r w:rsidR="000C0EED">
        <w:rPr>
          <w:rFonts w:ascii="Times New Roman" w:hAnsi="Times New Roman" w:cs="Times New Roman"/>
        </w:rPr>
        <w:t>issue</w:t>
      </w:r>
      <w:r w:rsidR="002E4D80">
        <w:rPr>
          <w:rFonts w:ascii="Times New Roman" w:hAnsi="Times New Roman" w:cs="Times New Roman"/>
        </w:rPr>
        <w:t>s</w:t>
      </w:r>
      <w:r w:rsidR="000C0EED">
        <w:rPr>
          <w:rFonts w:ascii="Times New Roman" w:hAnsi="Times New Roman" w:cs="Times New Roman"/>
        </w:rPr>
        <w:t xml:space="preserve"> </w:t>
      </w:r>
      <w:r w:rsidR="00D241F9">
        <w:rPr>
          <w:rFonts w:ascii="Times New Roman" w:hAnsi="Times New Roman" w:cs="Times New Roman"/>
        </w:rPr>
        <w:t xml:space="preserve">relating to obligating the </w:t>
      </w:r>
      <w:r w:rsidR="00071F23">
        <w:rPr>
          <w:rFonts w:ascii="Times New Roman" w:hAnsi="Times New Roman" w:cs="Times New Roman"/>
        </w:rPr>
        <w:t xml:space="preserve">ERCOT Board </w:t>
      </w:r>
      <w:r w:rsidR="002E4D80">
        <w:rPr>
          <w:rFonts w:ascii="Times New Roman" w:hAnsi="Times New Roman" w:cs="Times New Roman"/>
        </w:rPr>
        <w:t xml:space="preserve">to approve a </w:t>
      </w:r>
      <w:r w:rsidR="00335964">
        <w:rPr>
          <w:rFonts w:ascii="Times New Roman" w:hAnsi="Times New Roman" w:cs="Times New Roman"/>
        </w:rPr>
        <w:t>m</w:t>
      </w:r>
      <w:r w:rsidR="000C0EED">
        <w:rPr>
          <w:rFonts w:ascii="Times New Roman" w:hAnsi="Times New Roman" w:cs="Times New Roman"/>
        </w:rPr>
        <w:t xml:space="preserve">arket </w:t>
      </w:r>
      <w:r w:rsidR="00335964">
        <w:rPr>
          <w:rFonts w:ascii="Times New Roman" w:hAnsi="Times New Roman" w:cs="Times New Roman"/>
        </w:rPr>
        <w:t>r</w:t>
      </w:r>
      <w:r w:rsidR="000C0EED">
        <w:rPr>
          <w:rFonts w:ascii="Times New Roman" w:hAnsi="Times New Roman" w:cs="Times New Roman"/>
        </w:rPr>
        <w:t>estart</w:t>
      </w:r>
      <w:r w:rsidR="00071F23">
        <w:rPr>
          <w:rFonts w:ascii="Times New Roman" w:hAnsi="Times New Roman" w:cs="Times New Roman"/>
        </w:rPr>
        <w:t xml:space="preserve">.   </w:t>
      </w:r>
    </w:p>
    <w:p w14:paraId="7A63CC2B" w14:textId="77777777" w:rsidR="00071F23" w:rsidRDefault="00071F23" w:rsidP="004828C6">
      <w:pPr>
        <w:pStyle w:val="NoSpacing"/>
        <w:jc w:val="both"/>
        <w:rPr>
          <w:rFonts w:ascii="Times New Roman" w:hAnsi="Times New Roman" w:cs="Times New Roman"/>
        </w:rPr>
      </w:pPr>
    </w:p>
    <w:p w14:paraId="77B36DCA" w14:textId="15F51F8B" w:rsidR="00071F23" w:rsidRDefault="00071F23" w:rsidP="00071F23">
      <w:pPr>
        <w:pStyle w:val="NoSpacing"/>
        <w:jc w:val="both"/>
        <w:rPr>
          <w:rFonts w:ascii="Times New Roman" w:hAnsi="Times New Roman" w:cs="Times New Roman"/>
          <w:b/>
        </w:rPr>
      </w:pPr>
      <w:r>
        <w:rPr>
          <w:rFonts w:ascii="Times New Roman" w:hAnsi="Times New Roman" w:cs="Times New Roman"/>
          <w:b/>
        </w:rPr>
        <w:t xml:space="preserve">Mr. Dumas moved to </w:t>
      </w:r>
      <w:r w:rsidRPr="00C82C72">
        <w:rPr>
          <w:rFonts w:ascii="Times New Roman" w:hAnsi="Times New Roman" w:cs="Times New Roman"/>
          <w:b/>
        </w:rPr>
        <w:t>request PRS continue to table NPRR</w:t>
      </w:r>
      <w:r>
        <w:rPr>
          <w:rFonts w:ascii="Times New Roman" w:hAnsi="Times New Roman" w:cs="Times New Roman"/>
          <w:b/>
        </w:rPr>
        <w:t>850 to allow further review by PRS.  M</w:t>
      </w:r>
      <w:r w:rsidR="00733797">
        <w:rPr>
          <w:rFonts w:ascii="Times New Roman" w:hAnsi="Times New Roman" w:cs="Times New Roman"/>
          <w:b/>
        </w:rPr>
        <w:t>arty</w:t>
      </w:r>
      <w:r>
        <w:rPr>
          <w:rFonts w:ascii="Times New Roman" w:hAnsi="Times New Roman" w:cs="Times New Roman"/>
          <w:b/>
        </w:rPr>
        <w:t xml:space="preserve"> Downey </w:t>
      </w:r>
      <w:r w:rsidRPr="00C82C72">
        <w:rPr>
          <w:rFonts w:ascii="Times New Roman" w:hAnsi="Times New Roman" w:cs="Times New Roman"/>
          <w:b/>
        </w:rPr>
        <w:t>seconded the motion.  The motion carried unanimously.</w:t>
      </w:r>
    </w:p>
    <w:p w14:paraId="4FAE95BE" w14:textId="77777777" w:rsidR="00071F23" w:rsidRDefault="00071F23" w:rsidP="004828C6">
      <w:pPr>
        <w:pStyle w:val="NoSpacing"/>
        <w:jc w:val="both"/>
        <w:rPr>
          <w:rFonts w:ascii="Times New Roman" w:hAnsi="Times New Roman" w:cs="Times New Roman"/>
        </w:rPr>
      </w:pPr>
    </w:p>
    <w:p w14:paraId="4C23D918" w14:textId="6CB1D35F" w:rsidR="003B37C9" w:rsidRDefault="003B37C9" w:rsidP="004828C6">
      <w:pPr>
        <w:pStyle w:val="NoSpacing"/>
        <w:jc w:val="both"/>
        <w:rPr>
          <w:rFonts w:ascii="Times New Roman" w:hAnsi="Times New Roman" w:cs="Times New Roman"/>
          <w:i/>
        </w:rPr>
      </w:pPr>
      <w:r w:rsidRPr="003B37C9">
        <w:rPr>
          <w:rFonts w:ascii="Times New Roman" w:hAnsi="Times New Roman" w:cs="Times New Roman"/>
          <w:i/>
        </w:rPr>
        <w:t>NPRR871, Customer or Resource Entity Funded Transmission Projects Review Process</w:t>
      </w:r>
    </w:p>
    <w:p w14:paraId="49A51415" w14:textId="7111A2C4" w:rsidR="00231C5A" w:rsidRPr="00231C5A" w:rsidRDefault="00231C5A" w:rsidP="00231C5A">
      <w:pPr>
        <w:pStyle w:val="Default"/>
        <w:rPr>
          <w:sz w:val="22"/>
          <w:szCs w:val="22"/>
        </w:rPr>
      </w:pPr>
      <w:r w:rsidRPr="00231C5A">
        <w:rPr>
          <w:sz w:val="22"/>
          <w:szCs w:val="22"/>
        </w:rPr>
        <w:t xml:space="preserve">Market Participants reviewed the merits of NPRR871. </w:t>
      </w:r>
    </w:p>
    <w:p w14:paraId="5D0056DF" w14:textId="77777777" w:rsidR="00231C5A" w:rsidRPr="00231C5A" w:rsidRDefault="00231C5A" w:rsidP="004828C6">
      <w:pPr>
        <w:pStyle w:val="NoSpacing"/>
        <w:jc w:val="both"/>
        <w:rPr>
          <w:rFonts w:ascii="Times New Roman" w:hAnsi="Times New Roman" w:cs="Times New Roman"/>
          <w:b/>
        </w:rPr>
      </w:pPr>
    </w:p>
    <w:p w14:paraId="3D5D612D" w14:textId="77777777" w:rsidR="00AD0583" w:rsidRDefault="00231C5A" w:rsidP="00AD0583">
      <w:pPr>
        <w:pStyle w:val="NoSpacing"/>
        <w:jc w:val="both"/>
        <w:rPr>
          <w:rFonts w:ascii="Times New Roman" w:hAnsi="Times New Roman" w:cs="Times New Roman"/>
          <w:b/>
        </w:rPr>
      </w:pPr>
      <w:r w:rsidRPr="00231C5A">
        <w:rPr>
          <w:rFonts w:ascii="Times New Roman" w:hAnsi="Times New Roman" w:cs="Times New Roman"/>
          <w:b/>
        </w:rPr>
        <w:t xml:space="preserve">Blake Gross moved to endorse NPRR871 as amended by the 10/1/18 Reliant Energy Joint comments.  Mr. Barnes seconded the motion.  </w:t>
      </w:r>
      <w:r w:rsidR="00AD0583" w:rsidRPr="00C82C72">
        <w:rPr>
          <w:rFonts w:ascii="Times New Roman" w:hAnsi="Times New Roman" w:cs="Times New Roman"/>
          <w:b/>
        </w:rPr>
        <w:t>The motion carried unanimously.</w:t>
      </w:r>
    </w:p>
    <w:p w14:paraId="46BCF1D0" w14:textId="77777777" w:rsidR="00231C5A" w:rsidRPr="003B37C9" w:rsidRDefault="00231C5A" w:rsidP="004828C6">
      <w:pPr>
        <w:pStyle w:val="NoSpacing"/>
        <w:jc w:val="both"/>
        <w:rPr>
          <w:rFonts w:ascii="Times New Roman" w:hAnsi="Times New Roman" w:cs="Times New Roman"/>
          <w:i/>
        </w:rPr>
      </w:pPr>
    </w:p>
    <w:p w14:paraId="164C4ADC" w14:textId="72B72A38" w:rsidR="003B37C9" w:rsidRDefault="003B37C9" w:rsidP="004828C6">
      <w:pPr>
        <w:pStyle w:val="NoSpacing"/>
        <w:jc w:val="both"/>
        <w:rPr>
          <w:rFonts w:ascii="Times New Roman" w:hAnsi="Times New Roman" w:cs="Times New Roman"/>
          <w:i/>
        </w:rPr>
      </w:pPr>
      <w:r w:rsidRPr="003B37C9">
        <w:rPr>
          <w:rFonts w:ascii="Times New Roman" w:hAnsi="Times New Roman" w:cs="Times New Roman"/>
          <w:i/>
        </w:rPr>
        <w:t>NPRR891, Removal of NOIE Capacity Reporting Threshold for the Unregistered Distributed Generation Report</w:t>
      </w:r>
    </w:p>
    <w:p w14:paraId="07BE2681" w14:textId="4C51AE26" w:rsidR="00231C5A" w:rsidRDefault="00231C5A" w:rsidP="00231C5A">
      <w:pPr>
        <w:pStyle w:val="Default"/>
        <w:rPr>
          <w:sz w:val="22"/>
          <w:szCs w:val="22"/>
        </w:rPr>
      </w:pPr>
      <w:r w:rsidRPr="00231C5A">
        <w:rPr>
          <w:sz w:val="22"/>
          <w:szCs w:val="22"/>
        </w:rPr>
        <w:t xml:space="preserve">Market Participants discussed the merits of NPRR891 and requested additional review </w:t>
      </w:r>
      <w:r w:rsidR="003530CF">
        <w:rPr>
          <w:sz w:val="22"/>
          <w:szCs w:val="22"/>
        </w:rPr>
        <w:t xml:space="preserve">of the issues </w:t>
      </w:r>
      <w:r w:rsidRPr="00231C5A">
        <w:rPr>
          <w:sz w:val="22"/>
          <w:szCs w:val="22"/>
        </w:rPr>
        <w:t>by the Supply Analysis Working Group (SAWG)</w:t>
      </w:r>
      <w:r>
        <w:rPr>
          <w:sz w:val="22"/>
          <w:szCs w:val="22"/>
        </w:rPr>
        <w:t xml:space="preserve">.  </w:t>
      </w:r>
    </w:p>
    <w:p w14:paraId="5DE7233E" w14:textId="77777777" w:rsidR="00231C5A" w:rsidRPr="00231C5A" w:rsidRDefault="00231C5A" w:rsidP="00231C5A">
      <w:pPr>
        <w:pStyle w:val="Default"/>
        <w:rPr>
          <w:sz w:val="22"/>
          <w:szCs w:val="22"/>
        </w:rPr>
      </w:pPr>
    </w:p>
    <w:p w14:paraId="110645C5" w14:textId="44C1F45E" w:rsidR="00231C5A" w:rsidRDefault="00231C5A" w:rsidP="00231C5A">
      <w:pPr>
        <w:pStyle w:val="NoSpacing"/>
        <w:jc w:val="both"/>
        <w:rPr>
          <w:rFonts w:ascii="Times New Roman" w:hAnsi="Times New Roman" w:cs="Times New Roman"/>
          <w:b/>
        </w:rPr>
      </w:pPr>
      <w:r>
        <w:rPr>
          <w:rFonts w:ascii="Times New Roman" w:hAnsi="Times New Roman" w:cs="Times New Roman"/>
          <w:b/>
        </w:rPr>
        <w:t xml:space="preserve">Mr. Barnes moved to </w:t>
      </w:r>
      <w:r w:rsidRPr="00C82C72">
        <w:rPr>
          <w:rFonts w:ascii="Times New Roman" w:hAnsi="Times New Roman" w:cs="Times New Roman"/>
          <w:b/>
        </w:rPr>
        <w:t>request PRS continue to table NPRR8</w:t>
      </w:r>
      <w:r>
        <w:rPr>
          <w:rFonts w:ascii="Times New Roman" w:hAnsi="Times New Roman" w:cs="Times New Roman"/>
          <w:b/>
        </w:rPr>
        <w:t>91</w:t>
      </w:r>
      <w:r w:rsidR="003530CF">
        <w:rPr>
          <w:rFonts w:ascii="Times New Roman" w:hAnsi="Times New Roman" w:cs="Times New Roman"/>
          <w:b/>
        </w:rPr>
        <w:t xml:space="preserve"> to allow further review by </w:t>
      </w:r>
      <w:r>
        <w:rPr>
          <w:rFonts w:ascii="Times New Roman" w:hAnsi="Times New Roman" w:cs="Times New Roman"/>
          <w:b/>
        </w:rPr>
        <w:t>SAWG.  M</w:t>
      </w:r>
      <w:r w:rsidR="00733797">
        <w:rPr>
          <w:rFonts w:ascii="Times New Roman" w:hAnsi="Times New Roman" w:cs="Times New Roman"/>
          <w:b/>
        </w:rPr>
        <w:t xml:space="preserve">r. </w:t>
      </w:r>
      <w:r>
        <w:rPr>
          <w:rFonts w:ascii="Times New Roman" w:hAnsi="Times New Roman" w:cs="Times New Roman"/>
          <w:b/>
        </w:rPr>
        <w:t xml:space="preserve">Downey </w:t>
      </w:r>
      <w:r w:rsidRPr="00C82C72">
        <w:rPr>
          <w:rFonts w:ascii="Times New Roman" w:hAnsi="Times New Roman" w:cs="Times New Roman"/>
          <w:b/>
        </w:rPr>
        <w:t>seconded the motion.  The motion carried unanimously.</w:t>
      </w:r>
    </w:p>
    <w:p w14:paraId="573B01E2" w14:textId="77777777" w:rsidR="00231C5A" w:rsidRDefault="00231C5A" w:rsidP="004828C6">
      <w:pPr>
        <w:pStyle w:val="NoSpacing"/>
        <w:jc w:val="both"/>
        <w:rPr>
          <w:rFonts w:ascii="Times New Roman" w:hAnsi="Times New Roman" w:cs="Times New Roman"/>
          <w:i/>
        </w:rPr>
      </w:pPr>
    </w:p>
    <w:p w14:paraId="67C1853F" w14:textId="77777777" w:rsidR="003B37C9" w:rsidRPr="003B37C9" w:rsidRDefault="003B37C9" w:rsidP="003B37C9">
      <w:pPr>
        <w:pStyle w:val="NoSpacing"/>
        <w:jc w:val="both"/>
        <w:rPr>
          <w:rFonts w:ascii="Times New Roman" w:hAnsi="Times New Roman" w:cs="Times New Roman"/>
          <w:i/>
        </w:rPr>
      </w:pPr>
      <w:r w:rsidRPr="003B37C9">
        <w:rPr>
          <w:rFonts w:ascii="Times New Roman" w:hAnsi="Times New Roman" w:cs="Times New Roman"/>
          <w:i/>
        </w:rPr>
        <w:t>NPRR893, Clarification of Fuel Index Price and Incorporation of System-Wide Offer Cap and Scarcity Pricing Mechanism Methodology into Protocols</w:t>
      </w:r>
    </w:p>
    <w:p w14:paraId="0F88A60E" w14:textId="10F0747F" w:rsidR="00AD0583" w:rsidRDefault="00AD0583" w:rsidP="003B37C9">
      <w:pPr>
        <w:pStyle w:val="NoSpacing"/>
        <w:jc w:val="both"/>
        <w:rPr>
          <w:rFonts w:ascii="Times New Roman" w:hAnsi="Times New Roman" w:cs="Times New Roman"/>
        </w:rPr>
      </w:pPr>
      <w:r>
        <w:rPr>
          <w:rFonts w:ascii="Times New Roman" w:hAnsi="Times New Roman" w:cs="Times New Roman"/>
        </w:rPr>
        <w:t>Market Participants reviewed the merits of NPRR893.</w:t>
      </w:r>
    </w:p>
    <w:p w14:paraId="08571C97" w14:textId="77777777" w:rsidR="00AD0583" w:rsidRDefault="00AD0583" w:rsidP="003B37C9">
      <w:pPr>
        <w:pStyle w:val="NoSpacing"/>
        <w:jc w:val="both"/>
        <w:rPr>
          <w:rFonts w:ascii="Times New Roman" w:hAnsi="Times New Roman" w:cs="Times New Roman"/>
        </w:rPr>
      </w:pPr>
    </w:p>
    <w:p w14:paraId="57D002B0" w14:textId="77777777" w:rsidR="00AD0583" w:rsidRDefault="00AD0583" w:rsidP="00AD0583">
      <w:pPr>
        <w:pStyle w:val="NoSpacing"/>
        <w:jc w:val="both"/>
        <w:rPr>
          <w:rFonts w:ascii="Times New Roman" w:hAnsi="Times New Roman" w:cs="Times New Roman"/>
          <w:b/>
        </w:rPr>
      </w:pPr>
      <w:r>
        <w:rPr>
          <w:rFonts w:ascii="Times New Roman" w:hAnsi="Times New Roman" w:cs="Times New Roman"/>
          <w:b/>
        </w:rPr>
        <w:t xml:space="preserve">Clayton Greer </w:t>
      </w:r>
      <w:r w:rsidRPr="00231C5A">
        <w:rPr>
          <w:rFonts w:ascii="Times New Roman" w:hAnsi="Times New Roman" w:cs="Times New Roman"/>
          <w:b/>
        </w:rPr>
        <w:t>moved to endorse NPRR8</w:t>
      </w:r>
      <w:r>
        <w:rPr>
          <w:rFonts w:ascii="Times New Roman" w:hAnsi="Times New Roman" w:cs="Times New Roman"/>
          <w:b/>
        </w:rPr>
        <w:t xml:space="preserve">93 as submitted.  </w:t>
      </w:r>
      <w:r w:rsidRPr="00231C5A">
        <w:rPr>
          <w:rFonts w:ascii="Times New Roman" w:hAnsi="Times New Roman" w:cs="Times New Roman"/>
          <w:b/>
        </w:rPr>
        <w:t xml:space="preserve">Mr. Barnes seconded the motion. </w:t>
      </w:r>
      <w:r>
        <w:rPr>
          <w:rFonts w:ascii="Times New Roman" w:hAnsi="Times New Roman" w:cs="Times New Roman"/>
          <w:b/>
        </w:rPr>
        <w:t xml:space="preserve"> </w:t>
      </w:r>
      <w:r w:rsidRPr="00C82C72">
        <w:rPr>
          <w:rFonts w:ascii="Times New Roman" w:hAnsi="Times New Roman" w:cs="Times New Roman"/>
          <w:b/>
        </w:rPr>
        <w:t>The motion carried unanimously.</w:t>
      </w:r>
    </w:p>
    <w:p w14:paraId="73B1E2FB" w14:textId="77777777" w:rsidR="00AD0583" w:rsidRPr="00AD0583" w:rsidRDefault="00AD0583" w:rsidP="003B37C9">
      <w:pPr>
        <w:pStyle w:val="NoSpacing"/>
        <w:jc w:val="both"/>
        <w:rPr>
          <w:rFonts w:ascii="Times New Roman" w:hAnsi="Times New Roman" w:cs="Times New Roman"/>
        </w:rPr>
      </w:pPr>
    </w:p>
    <w:p w14:paraId="5725A947" w14:textId="77777777" w:rsidR="003B37C9" w:rsidRPr="003B37C9" w:rsidRDefault="003B37C9" w:rsidP="003B37C9">
      <w:pPr>
        <w:pStyle w:val="NoSpacing"/>
        <w:jc w:val="both"/>
        <w:rPr>
          <w:rFonts w:ascii="Times New Roman" w:hAnsi="Times New Roman" w:cs="Times New Roman"/>
          <w:i/>
        </w:rPr>
      </w:pPr>
      <w:r w:rsidRPr="003B37C9">
        <w:rPr>
          <w:rFonts w:ascii="Times New Roman" w:hAnsi="Times New Roman" w:cs="Times New Roman"/>
          <w:i/>
        </w:rPr>
        <w:t>NPRR896, Reliability Must-Run and Must-Run Alternative Evaluation Process</w:t>
      </w:r>
    </w:p>
    <w:p w14:paraId="18C56507" w14:textId="1C280C8D" w:rsidR="003B37C9" w:rsidRDefault="003530CF" w:rsidP="004828C6">
      <w:pPr>
        <w:pStyle w:val="NoSpacing"/>
        <w:jc w:val="both"/>
        <w:rPr>
          <w:rFonts w:ascii="Times New Roman" w:hAnsi="Times New Roman" w:cs="Times New Roman"/>
        </w:rPr>
      </w:pPr>
      <w:r>
        <w:rPr>
          <w:rFonts w:ascii="Times New Roman" w:hAnsi="Times New Roman" w:cs="Times New Roman"/>
        </w:rPr>
        <w:t xml:space="preserve">Market Participants discussed the merits of NPRR896 and requested additional review of the issues by QMWG.  </w:t>
      </w:r>
    </w:p>
    <w:p w14:paraId="3E213CD8" w14:textId="77777777" w:rsidR="003530CF" w:rsidRDefault="003530CF" w:rsidP="004828C6">
      <w:pPr>
        <w:pStyle w:val="NoSpacing"/>
        <w:jc w:val="both"/>
        <w:rPr>
          <w:rFonts w:ascii="Times New Roman" w:hAnsi="Times New Roman" w:cs="Times New Roman"/>
        </w:rPr>
      </w:pPr>
    </w:p>
    <w:p w14:paraId="523A7F72" w14:textId="7B65A7B2" w:rsidR="003530CF" w:rsidRDefault="003530CF" w:rsidP="003530CF">
      <w:pPr>
        <w:pStyle w:val="NoSpacing"/>
        <w:jc w:val="both"/>
        <w:rPr>
          <w:rFonts w:ascii="Times New Roman" w:hAnsi="Times New Roman" w:cs="Times New Roman"/>
          <w:b/>
        </w:rPr>
      </w:pPr>
      <w:r>
        <w:rPr>
          <w:rFonts w:ascii="Times New Roman" w:hAnsi="Times New Roman" w:cs="Times New Roman"/>
          <w:b/>
        </w:rPr>
        <w:t xml:space="preserve">Mr. Greer moved to </w:t>
      </w:r>
      <w:r w:rsidRPr="00C82C72">
        <w:rPr>
          <w:rFonts w:ascii="Times New Roman" w:hAnsi="Times New Roman" w:cs="Times New Roman"/>
          <w:b/>
        </w:rPr>
        <w:t>request PRS continue to table NPRR8</w:t>
      </w:r>
      <w:r>
        <w:rPr>
          <w:rFonts w:ascii="Times New Roman" w:hAnsi="Times New Roman" w:cs="Times New Roman"/>
          <w:b/>
        </w:rPr>
        <w:t xml:space="preserve">96 to allow further review by QMWG.  Mr. Barnes </w:t>
      </w:r>
      <w:r w:rsidRPr="00C82C72">
        <w:rPr>
          <w:rFonts w:ascii="Times New Roman" w:hAnsi="Times New Roman" w:cs="Times New Roman"/>
          <w:b/>
        </w:rPr>
        <w:t>seconded the motion.  The motion carried unanimously.</w:t>
      </w:r>
    </w:p>
    <w:p w14:paraId="47764E25" w14:textId="77777777" w:rsidR="003530CF" w:rsidRPr="003530CF" w:rsidRDefault="003530CF" w:rsidP="004828C6">
      <w:pPr>
        <w:pStyle w:val="NoSpacing"/>
        <w:jc w:val="both"/>
        <w:rPr>
          <w:rFonts w:ascii="Times New Roman" w:hAnsi="Times New Roman" w:cs="Times New Roman"/>
        </w:rPr>
      </w:pPr>
    </w:p>
    <w:p w14:paraId="3C5D3414" w14:textId="77777777" w:rsidR="00434D75" w:rsidRPr="00AD15AD" w:rsidRDefault="00434D75" w:rsidP="00434D75">
      <w:pPr>
        <w:pStyle w:val="NoSpacing"/>
        <w:jc w:val="both"/>
        <w:rPr>
          <w:rFonts w:ascii="Times New Roman" w:hAnsi="Times New Roman" w:cs="Times New Roman"/>
          <w:highlight w:val="lightGray"/>
        </w:rPr>
      </w:pPr>
    </w:p>
    <w:p w14:paraId="510B0572" w14:textId="6D324D7D" w:rsidR="009C7E0F" w:rsidRDefault="009C7E0F" w:rsidP="000A33DF">
      <w:pPr>
        <w:pStyle w:val="NoSpacing"/>
        <w:jc w:val="both"/>
        <w:rPr>
          <w:rFonts w:ascii="Times New Roman" w:hAnsi="Times New Roman" w:cs="Times New Roman"/>
          <w:u w:val="single"/>
        </w:rPr>
      </w:pPr>
      <w:r w:rsidRPr="009C7E0F">
        <w:rPr>
          <w:rFonts w:ascii="Times New Roman" w:hAnsi="Times New Roman" w:cs="Times New Roman"/>
          <w:u w:val="single"/>
        </w:rPr>
        <w:t>QMWG</w:t>
      </w:r>
    </w:p>
    <w:p w14:paraId="74286286" w14:textId="3133B499" w:rsidR="000A33DF" w:rsidRPr="00954A50" w:rsidRDefault="00733797" w:rsidP="000A33DF">
      <w:pPr>
        <w:pStyle w:val="NoSpacing"/>
        <w:jc w:val="both"/>
        <w:rPr>
          <w:rFonts w:ascii="Times New Roman" w:hAnsi="Times New Roman" w:cs="Times New Roman"/>
        </w:rPr>
      </w:pPr>
      <w:r>
        <w:rPr>
          <w:rFonts w:ascii="Times New Roman" w:hAnsi="Times New Roman" w:cs="Times New Roman"/>
        </w:rPr>
        <w:t xml:space="preserve">Mr. </w:t>
      </w:r>
      <w:r w:rsidR="000A33DF" w:rsidRPr="00954A50">
        <w:rPr>
          <w:rFonts w:ascii="Times New Roman" w:hAnsi="Times New Roman" w:cs="Times New Roman"/>
        </w:rPr>
        <w:t>Goff summarized recent QMWG activities, including review of Revision Requests assigned to QMWG</w:t>
      </w:r>
      <w:r w:rsidR="000D3120">
        <w:rPr>
          <w:rFonts w:ascii="Times New Roman" w:hAnsi="Times New Roman" w:cs="Times New Roman"/>
        </w:rPr>
        <w:t xml:space="preserve"> and potential QMWG efficiencies</w:t>
      </w:r>
      <w:r w:rsidR="000A33DF" w:rsidRPr="00954A50">
        <w:rPr>
          <w:rFonts w:ascii="Times New Roman" w:hAnsi="Times New Roman" w:cs="Times New Roman"/>
        </w:rPr>
        <w:t xml:space="preserve">.  </w:t>
      </w:r>
    </w:p>
    <w:p w14:paraId="3C7D471F" w14:textId="77777777" w:rsidR="002C1900" w:rsidRPr="00954A50" w:rsidRDefault="002C1900" w:rsidP="00845E9B">
      <w:pPr>
        <w:pStyle w:val="NoSpacing"/>
        <w:jc w:val="both"/>
        <w:rPr>
          <w:rFonts w:ascii="Times New Roman" w:hAnsi="Times New Roman" w:cs="Times New Roman"/>
        </w:rPr>
      </w:pPr>
    </w:p>
    <w:p w14:paraId="505FCED5" w14:textId="77777777" w:rsidR="000A33DF" w:rsidRPr="00AD15AD" w:rsidRDefault="000A33DF" w:rsidP="00845E9B">
      <w:pPr>
        <w:pStyle w:val="NoSpacing"/>
        <w:jc w:val="both"/>
        <w:rPr>
          <w:rFonts w:ascii="Times New Roman" w:hAnsi="Times New Roman" w:cs="Times New Roman"/>
          <w:highlight w:val="lightGray"/>
        </w:rPr>
      </w:pPr>
    </w:p>
    <w:p w14:paraId="40D1B24E" w14:textId="77777777" w:rsidR="00EF51BD" w:rsidRPr="009C7E0F" w:rsidRDefault="00EF51BD" w:rsidP="00EB51A0">
      <w:pPr>
        <w:pStyle w:val="NoSpacing"/>
        <w:jc w:val="both"/>
        <w:rPr>
          <w:rFonts w:ascii="Times New Roman" w:hAnsi="Times New Roman" w:cs="Times New Roman"/>
          <w:u w:val="single"/>
        </w:rPr>
      </w:pPr>
      <w:r w:rsidRPr="009C7E0F">
        <w:rPr>
          <w:rFonts w:ascii="Times New Roman" w:hAnsi="Times New Roman" w:cs="Times New Roman"/>
          <w:u w:val="single"/>
        </w:rPr>
        <w:t>Revision Requests Tabled at PRS, Referred to WMS (see Key Documents)</w:t>
      </w:r>
    </w:p>
    <w:p w14:paraId="77C70144" w14:textId="77777777" w:rsidR="00D853E5" w:rsidRPr="009C7E0F" w:rsidRDefault="00D853E5" w:rsidP="00D853E5">
      <w:pPr>
        <w:pStyle w:val="NoSpacing"/>
        <w:jc w:val="both"/>
        <w:rPr>
          <w:rFonts w:ascii="Times New Roman" w:hAnsi="Times New Roman" w:cs="Times New Roman"/>
          <w:i/>
        </w:rPr>
      </w:pPr>
      <w:r w:rsidRPr="009C7E0F">
        <w:rPr>
          <w:rFonts w:ascii="Times New Roman" w:hAnsi="Times New Roman" w:cs="Times New Roman"/>
          <w:i/>
        </w:rPr>
        <w:t>NPRR838, Updated O&amp;M Cost for RMR Resources</w:t>
      </w:r>
    </w:p>
    <w:p w14:paraId="2909C5A5" w14:textId="6C24F3A2" w:rsidR="004D29F1" w:rsidRDefault="004D29F1" w:rsidP="003D1B17">
      <w:pPr>
        <w:pStyle w:val="NoSpacing"/>
        <w:jc w:val="both"/>
        <w:rPr>
          <w:rFonts w:ascii="Times New Roman" w:hAnsi="Times New Roman" w:cs="Times New Roman"/>
          <w:i/>
        </w:rPr>
      </w:pPr>
      <w:r w:rsidRPr="004D29F1">
        <w:rPr>
          <w:rFonts w:ascii="Times New Roman" w:hAnsi="Times New Roman" w:cs="Times New Roman"/>
          <w:i/>
        </w:rPr>
        <w:t>NPRR872, Modifying the SASM Shadow Price Cap</w:t>
      </w:r>
    </w:p>
    <w:p w14:paraId="0D59C1A0" w14:textId="4765D40B" w:rsidR="000A4312" w:rsidRPr="009C7E0F" w:rsidRDefault="000A4312" w:rsidP="003D1B17">
      <w:pPr>
        <w:pStyle w:val="NoSpacing"/>
        <w:jc w:val="both"/>
        <w:rPr>
          <w:rFonts w:ascii="Times New Roman" w:hAnsi="Times New Roman" w:cs="Times New Roman"/>
          <w:i/>
        </w:rPr>
      </w:pPr>
      <w:r w:rsidRPr="009C7E0F">
        <w:rPr>
          <w:rFonts w:ascii="Times New Roman" w:hAnsi="Times New Roman" w:cs="Times New Roman"/>
          <w:i/>
        </w:rPr>
        <w:t>NPRR885, Must-Run Alternative (MRA) Details and Revisions Resulting from PUCT Project No. 46369, Rulemaking Relating to Reliability Must-Run Service</w:t>
      </w:r>
    </w:p>
    <w:p w14:paraId="39A69762" w14:textId="15438F3A" w:rsidR="003D1B17" w:rsidRPr="009C7E0F" w:rsidRDefault="00E30DC6" w:rsidP="003D1B17">
      <w:pPr>
        <w:pStyle w:val="NoSpacing"/>
        <w:jc w:val="both"/>
        <w:rPr>
          <w:rFonts w:ascii="Times New Roman" w:hAnsi="Times New Roman" w:cs="Times New Roman"/>
        </w:rPr>
      </w:pPr>
      <w:r w:rsidRPr="009C7E0F">
        <w:rPr>
          <w:rFonts w:ascii="Times New Roman" w:hAnsi="Times New Roman" w:cs="Times New Roman"/>
        </w:rPr>
        <w:t>W</w:t>
      </w:r>
      <w:r w:rsidR="008F53F8" w:rsidRPr="009C7E0F">
        <w:rPr>
          <w:rFonts w:ascii="Times New Roman" w:hAnsi="Times New Roman" w:cs="Times New Roman"/>
        </w:rPr>
        <w:t xml:space="preserve">MS took no action on these items.  </w:t>
      </w:r>
    </w:p>
    <w:p w14:paraId="288884EA" w14:textId="77777777" w:rsidR="00D853E5" w:rsidRPr="009C7E0F" w:rsidRDefault="00D853E5" w:rsidP="00E0282B">
      <w:pPr>
        <w:pStyle w:val="NoSpacing"/>
        <w:jc w:val="both"/>
        <w:rPr>
          <w:rFonts w:ascii="Times New Roman" w:hAnsi="Times New Roman" w:cs="Times New Roman"/>
          <w:i/>
        </w:rPr>
      </w:pPr>
    </w:p>
    <w:p w14:paraId="2155CABE" w14:textId="77777777" w:rsidR="00B21DEB" w:rsidRPr="009C7E0F" w:rsidRDefault="00B21DEB" w:rsidP="00B21DEB">
      <w:pPr>
        <w:pStyle w:val="NoSpacing"/>
        <w:jc w:val="both"/>
        <w:rPr>
          <w:rFonts w:ascii="Times New Roman" w:hAnsi="Times New Roman" w:cs="Times New Roman"/>
          <w:i/>
        </w:rPr>
      </w:pPr>
      <w:r w:rsidRPr="009C7E0F">
        <w:rPr>
          <w:rFonts w:ascii="Times New Roman" w:hAnsi="Times New Roman" w:cs="Times New Roman"/>
          <w:i/>
        </w:rPr>
        <w:t>NPRR863, Creation of Primary Frequency Response Service Product and Revisions to Responsive Reserve</w:t>
      </w:r>
    </w:p>
    <w:p w14:paraId="3D1290B6" w14:textId="29979B44" w:rsidR="004D29F1" w:rsidRPr="004D29F1" w:rsidRDefault="00352CD6" w:rsidP="002F577C">
      <w:pPr>
        <w:pStyle w:val="NoSpacing"/>
        <w:tabs>
          <w:tab w:val="left" w:pos="7290"/>
        </w:tabs>
        <w:jc w:val="both"/>
        <w:rPr>
          <w:rFonts w:ascii="Times New Roman" w:hAnsi="Times New Roman" w:cs="Times New Roman"/>
        </w:rPr>
      </w:pPr>
      <w:r w:rsidRPr="004D29F1">
        <w:rPr>
          <w:rFonts w:ascii="Times New Roman" w:hAnsi="Times New Roman" w:cs="Times New Roman"/>
        </w:rPr>
        <w:t xml:space="preserve">Clif Lange </w:t>
      </w:r>
      <w:r w:rsidR="001B7207" w:rsidRPr="004D29F1">
        <w:rPr>
          <w:rFonts w:ascii="Times New Roman" w:hAnsi="Times New Roman" w:cs="Times New Roman"/>
        </w:rPr>
        <w:t xml:space="preserve">reviewed </w:t>
      </w:r>
      <w:r w:rsidRPr="004D29F1">
        <w:rPr>
          <w:rFonts w:ascii="Times New Roman" w:hAnsi="Times New Roman" w:cs="Times New Roman"/>
        </w:rPr>
        <w:t>the history of NPRR863</w:t>
      </w:r>
      <w:r w:rsidR="004D29F1" w:rsidRPr="004D29F1">
        <w:rPr>
          <w:rFonts w:ascii="Times New Roman" w:hAnsi="Times New Roman" w:cs="Times New Roman"/>
        </w:rPr>
        <w:t xml:space="preserve"> and the 10/1/18 STEC comments.  Market Participants debated the merits of NPRR863 and reviewed the implementation timeline.  Some Market Participants expressed concern for moving NPRR863 forward </w:t>
      </w:r>
      <w:r w:rsidR="00A732D9">
        <w:rPr>
          <w:rFonts w:ascii="Times New Roman" w:hAnsi="Times New Roman" w:cs="Times New Roman"/>
        </w:rPr>
        <w:t>without an</w:t>
      </w:r>
      <w:r w:rsidR="00F55368">
        <w:rPr>
          <w:rFonts w:ascii="Times New Roman" w:hAnsi="Times New Roman" w:cs="Times New Roman"/>
        </w:rPr>
        <w:t xml:space="preserve"> </w:t>
      </w:r>
      <w:r w:rsidR="004D29F1" w:rsidRPr="004D29F1">
        <w:rPr>
          <w:rFonts w:ascii="Times New Roman" w:hAnsi="Times New Roman" w:cs="Times New Roman"/>
        </w:rPr>
        <w:t xml:space="preserve">associated Nodal Operating Guide Revision Request (NOGRR).  </w:t>
      </w:r>
    </w:p>
    <w:p w14:paraId="03986ED2" w14:textId="77777777" w:rsidR="004D29F1" w:rsidRPr="004D29F1" w:rsidRDefault="004D29F1" w:rsidP="002F577C">
      <w:pPr>
        <w:pStyle w:val="NoSpacing"/>
        <w:tabs>
          <w:tab w:val="left" w:pos="7290"/>
        </w:tabs>
        <w:jc w:val="both"/>
        <w:rPr>
          <w:rFonts w:ascii="Times New Roman" w:hAnsi="Times New Roman" w:cs="Times New Roman"/>
        </w:rPr>
      </w:pPr>
    </w:p>
    <w:p w14:paraId="516B5FBD" w14:textId="18D0703F" w:rsidR="004D29F1" w:rsidRPr="004D29F1" w:rsidRDefault="00EA7FEE" w:rsidP="00B769BA">
      <w:pPr>
        <w:pStyle w:val="NoSpacing"/>
        <w:jc w:val="both"/>
        <w:rPr>
          <w:rFonts w:ascii="Times New Roman" w:hAnsi="Times New Roman" w:cs="Times New Roman"/>
          <w:b/>
        </w:rPr>
      </w:pPr>
      <w:r w:rsidRPr="004D29F1">
        <w:rPr>
          <w:rFonts w:ascii="Times New Roman" w:hAnsi="Times New Roman" w:cs="Times New Roman"/>
          <w:b/>
        </w:rPr>
        <w:t xml:space="preserve">Mr. Gross moved to endorse NPRR863 as amended by the </w:t>
      </w:r>
      <w:r w:rsidR="004D29F1" w:rsidRPr="004D29F1">
        <w:rPr>
          <w:rFonts w:ascii="Times New Roman" w:hAnsi="Times New Roman" w:cs="Times New Roman"/>
          <w:b/>
        </w:rPr>
        <w:t xml:space="preserve">10/1/18 </w:t>
      </w:r>
      <w:r w:rsidRPr="004D29F1">
        <w:rPr>
          <w:rFonts w:ascii="Times New Roman" w:hAnsi="Times New Roman" w:cs="Times New Roman"/>
          <w:b/>
        </w:rPr>
        <w:t xml:space="preserve">STEC comments.  </w:t>
      </w:r>
      <w:r w:rsidR="004D29F1" w:rsidRPr="004D29F1">
        <w:rPr>
          <w:rFonts w:ascii="Times New Roman" w:hAnsi="Times New Roman" w:cs="Times New Roman"/>
          <w:b/>
        </w:rPr>
        <w:t xml:space="preserve">Mr. </w:t>
      </w:r>
      <w:r w:rsidRPr="004D29F1">
        <w:rPr>
          <w:rFonts w:ascii="Times New Roman" w:hAnsi="Times New Roman" w:cs="Times New Roman"/>
          <w:b/>
        </w:rPr>
        <w:t xml:space="preserve">Greer seconded the motion.  </w:t>
      </w:r>
      <w:r w:rsidR="008D300E" w:rsidRPr="004D29F1">
        <w:rPr>
          <w:rFonts w:ascii="Times New Roman" w:hAnsi="Times New Roman" w:cs="Times New Roman"/>
          <w:b/>
        </w:rPr>
        <w:t xml:space="preserve">The motion carried </w:t>
      </w:r>
      <w:r w:rsidR="004D29F1" w:rsidRPr="004D29F1">
        <w:rPr>
          <w:rFonts w:ascii="Times New Roman" w:hAnsi="Times New Roman" w:cs="Times New Roman"/>
          <w:b/>
        </w:rPr>
        <w:t xml:space="preserve">with six abstentions </w:t>
      </w:r>
      <w:r w:rsidR="00B769BA" w:rsidRPr="004D29F1">
        <w:rPr>
          <w:rFonts w:ascii="Times New Roman" w:hAnsi="Times New Roman" w:cs="Times New Roman"/>
          <w:b/>
        </w:rPr>
        <w:t>from the Consumer</w:t>
      </w:r>
      <w:r w:rsidR="004D29F1" w:rsidRPr="004D29F1">
        <w:rPr>
          <w:rFonts w:ascii="Times New Roman" w:hAnsi="Times New Roman" w:cs="Times New Roman"/>
          <w:b/>
        </w:rPr>
        <w:t xml:space="preserve"> (2) (Dow, Nucor), Cooperative (LCRA), Independent Generator (Solar Prime), Independent Retail Electric Provider (IREP) (Direct Energy), and Municipal (BTU) Market Segments.  </w:t>
      </w:r>
    </w:p>
    <w:p w14:paraId="2BA8752B" w14:textId="77777777" w:rsidR="004D29F1" w:rsidRPr="004D29F1" w:rsidRDefault="004D29F1" w:rsidP="00B769BA">
      <w:pPr>
        <w:pStyle w:val="NoSpacing"/>
        <w:jc w:val="both"/>
        <w:rPr>
          <w:rFonts w:ascii="Times New Roman" w:hAnsi="Times New Roman" w:cs="Times New Roman"/>
          <w:b/>
        </w:rPr>
      </w:pPr>
    </w:p>
    <w:p w14:paraId="4BD6E43E" w14:textId="4E28408A" w:rsidR="009C7E0F" w:rsidRPr="00842D03" w:rsidRDefault="009C7E0F" w:rsidP="009C7E0F">
      <w:pPr>
        <w:pStyle w:val="NoSpacing"/>
        <w:jc w:val="both"/>
        <w:rPr>
          <w:rFonts w:ascii="Times New Roman" w:hAnsi="Times New Roman" w:cs="Times New Roman"/>
          <w:i/>
        </w:rPr>
      </w:pPr>
      <w:r w:rsidRPr="00842D03">
        <w:rPr>
          <w:rFonts w:ascii="Times New Roman" w:hAnsi="Times New Roman" w:cs="Times New Roman"/>
          <w:i/>
        </w:rPr>
        <w:t>NPRR884, Adjustments to Pricing and Settlement for Reliability Unit Commitments (RUCs) of On-Line Combined Cycle Generation Resources</w:t>
      </w:r>
    </w:p>
    <w:p w14:paraId="518E32CA" w14:textId="76924850" w:rsidR="009C7E0F" w:rsidRPr="00842D03" w:rsidRDefault="00842D03" w:rsidP="003D1B17">
      <w:pPr>
        <w:pStyle w:val="NoSpacing"/>
        <w:jc w:val="both"/>
        <w:rPr>
          <w:rFonts w:ascii="Times New Roman" w:hAnsi="Times New Roman" w:cs="Times New Roman"/>
          <w:b/>
        </w:rPr>
      </w:pPr>
      <w:r w:rsidRPr="00842D03">
        <w:rPr>
          <w:rFonts w:ascii="Times New Roman" w:hAnsi="Times New Roman" w:cs="Times New Roman"/>
          <w:b/>
        </w:rPr>
        <w:lastRenderedPageBreak/>
        <w:t>Mr. Barnes moved to endorse NPRR884 as submitted.  Mr. Goff seconded the motion.  The motion carried unanimously.</w:t>
      </w:r>
    </w:p>
    <w:p w14:paraId="64ED123B" w14:textId="77777777" w:rsidR="00842D03" w:rsidRPr="00842D03" w:rsidRDefault="00842D03" w:rsidP="003D1B17">
      <w:pPr>
        <w:pStyle w:val="NoSpacing"/>
        <w:jc w:val="both"/>
        <w:rPr>
          <w:rFonts w:ascii="Times New Roman" w:hAnsi="Times New Roman" w:cs="Times New Roman"/>
          <w:b/>
          <w:highlight w:val="lightGray"/>
        </w:rPr>
      </w:pPr>
    </w:p>
    <w:p w14:paraId="6235ED19" w14:textId="77777777" w:rsidR="009C7E0F" w:rsidRPr="00D340C8" w:rsidRDefault="009C7E0F" w:rsidP="009C7E0F">
      <w:pPr>
        <w:pStyle w:val="NoSpacing"/>
        <w:jc w:val="both"/>
        <w:rPr>
          <w:rFonts w:ascii="Times New Roman" w:eastAsia="Times New Roman" w:hAnsi="Times New Roman" w:cs="Times New Roman"/>
          <w:u w:val="single"/>
        </w:rPr>
      </w:pPr>
      <w:r w:rsidRPr="00D340C8">
        <w:rPr>
          <w:rFonts w:ascii="Times New Roman" w:eastAsia="Times New Roman" w:hAnsi="Times New Roman" w:cs="Times New Roman"/>
          <w:u w:val="single"/>
        </w:rPr>
        <w:t>Market Settlement Working Group (MSWG)</w:t>
      </w:r>
    </w:p>
    <w:p w14:paraId="0E1F0EC2" w14:textId="3079190A" w:rsidR="00674425" w:rsidRPr="00D340C8" w:rsidRDefault="00D340C8" w:rsidP="002C3858">
      <w:pPr>
        <w:pStyle w:val="NoSpacing"/>
        <w:jc w:val="both"/>
        <w:rPr>
          <w:rFonts w:ascii="Times New Roman" w:hAnsi="Times New Roman" w:cs="Times New Roman"/>
        </w:rPr>
      </w:pPr>
      <w:r w:rsidRPr="00D340C8">
        <w:rPr>
          <w:rFonts w:ascii="Times New Roman" w:hAnsi="Times New Roman" w:cs="Times New Roman"/>
        </w:rPr>
        <w:t xml:space="preserve">Heddie Lookadoo summarized recent MSWG activities and presented a draft Revision Request that provides resettlement to reflect proper distribution of the Congestion Revenue Rights (CRR) Balancing Account (CRRBA) for WMS consideration. </w:t>
      </w:r>
    </w:p>
    <w:p w14:paraId="242EBF99" w14:textId="77777777" w:rsidR="00D340C8" w:rsidRDefault="00D340C8" w:rsidP="002C3858">
      <w:pPr>
        <w:pStyle w:val="NoSpacing"/>
        <w:jc w:val="both"/>
        <w:rPr>
          <w:rFonts w:ascii="Times New Roman" w:hAnsi="Times New Roman" w:cs="Times New Roman"/>
        </w:rPr>
      </w:pPr>
    </w:p>
    <w:p w14:paraId="426FC9CF" w14:textId="03866547" w:rsidR="00D340C8" w:rsidRPr="00842D03" w:rsidRDefault="00D340C8" w:rsidP="00D340C8">
      <w:pPr>
        <w:pStyle w:val="NoSpacing"/>
        <w:jc w:val="both"/>
        <w:rPr>
          <w:rFonts w:ascii="Times New Roman" w:hAnsi="Times New Roman" w:cs="Times New Roman"/>
          <w:b/>
        </w:rPr>
      </w:pPr>
      <w:r w:rsidRPr="00D340C8">
        <w:rPr>
          <w:rFonts w:ascii="Times New Roman" w:hAnsi="Times New Roman" w:cs="Times New Roman"/>
          <w:b/>
        </w:rPr>
        <w:t>Sandy Morris moved to approve the MSWG draft Revision Request, CRR Balancing Account Resettlement</w:t>
      </w:r>
      <w:r w:rsidR="00ED4252">
        <w:rPr>
          <w:rFonts w:ascii="Times New Roman" w:hAnsi="Times New Roman" w:cs="Times New Roman"/>
          <w:b/>
        </w:rPr>
        <w:t>,</w:t>
      </w:r>
      <w:r w:rsidRPr="00D340C8">
        <w:rPr>
          <w:rFonts w:ascii="Times New Roman" w:hAnsi="Times New Roman" w:cs="Times New Roman"/>
          <w:b/>
        </w:rPr>
        <w:t xml:space="preserve"> for posting.  Ms. Coleman </w:t>
      </w:r>
      <w:r w:rsidRPr="00842D03">
        <w:rPr>
          <w:rFonts w:ascii="Times New Roman" w:hAnsi="Times New Roman" w:cs="Times New Roman"/>
          <w:b/>
        </w:rPr>
        <w:t>seconded the motion.  The motion carried unanimously.</w:t>
      </w:r>
    </w:p>
    <w:p w14:paraId="6797CE9D" w14:textId="14C2D0D1" w:rsidR="00D340C8" w:rsidRPr="00D340C8" w:rsidRDefault="00D340C8" w:rsidP="002C3858">
      <w:pPr>
        <w:pStyle w:val="NoSpacing"/>
        <w:jc w:val="both"/>
        <w:rPr>
          <w:rFonts w:ascii="Times New Roman" w:hAnsi="Times New Roman" w:cs="Times New Roman"/>
        </w:rPr>
      </w:pPr>
    </w:p>
    <w:p w14:paraId="30C260E9" w14:textId="77777777" w:rsidR="00D340C8" w:rsidRPr="00D340C8" w:rsidRDefault="00D340C8" w:rsidP="002C3858">
      <w:pPr>
        <w:pStyle w:val="NoSpacing"/>
        <w:jc w:val="both"/>
        <w:rPr>
          <w:rFonts w:ascii="Times New Roman" w:hAnsi="Times New Roman" w:cs="Times New Roman"/>
        </w:rPr>
      </w:pPr>
    </w:p>
    <w:p w14:paraId="0AFAC8E8" w14:textId="77777777" w:rsidR="009C7E0F" w:rsidRPr="005A5E28" w:rsidRDefault="009C7E0F" w:rsidP="009C7E0F">
      <w:pPr>
        <w:pStyle w:val="NoSpacing"/>
        <w:jc w:val="both"/>
        <w:rPr>
          <w:rFonts w:ascii="Times New Roman" w:eastAsia="Times New Roman" w:hAnsi="Times New Roman" w:cs="Times New Roman"/>
          <w:u w:val="single"/>
        </w:rPr>
      </w:pPr>
      <w:r w:rsidRPr="005A5E28">
        <w:rPr>
          <w:rFonts w:ascii="Times New Roman" w:eastAsia="Times New Roman" w:hAnsi="Times New Roman" w:cs="Times New Roman"/>
          <w:u w:val="single"/>
        </w:rPr>
        <w:t>Supply Analysis Working Group (SAWG)</w:t>
      </w:r>
    </w:p>
    <w:p w14:paraId="4D7A2F7C" w14:textId="51C8F11F" w:rsidR="00E547A7" w:rsidRPr="005A5E28" w:rsidRDefault="005A5E28" w:rsidP="005A5E28">
      <w:pPr>
        <w:pStyle w:val="NoSpacing"/>
        <w:jc w:val="both"/>
        <w:rPr>
          <w:rFonts w:ascii="Times New Roman" w:hAnsi="Times New Roman" w:cs="Times New Roman"/>
        </w:rPr>
      </w:pPr>
      <w:r w:rsidRPr="005A5E28">
        <w:rPr>
          <w:rFonts w:ascii="Times New Roman" w:hAnsi="Times New Roman" w:cs="Times New Roman"/>
        </w:rPr>
        <w:t xml:space="preserve">Bryan Sams summarized recent </w:t>
      </w:r>
      <w:r w:rsidR="00D340C8" w:rsidRPr="005A5E28">
        <w:rPr>
          <w:rFonts w:ascii="Times New Roman" w:hAnsi="Times New Roman" w:cs="Times New Roman"/>
        </w:rPr>
        <w:t xml:space="preserve">SAWG activities, including </w:t>
      </w:r>
      <w:r>
        <w:rPr>
          <w:rFonts w:ascii="Times New Roman" w:hAnsi="Times New Roman" w:cs="Times New Roman"/>
        </w:rPr>
        <w:t xml:space="preserve">review of the </w:t>
      </w:r>
      <w:r w:rsidR="00E547A7" w:rsidRPr="005A5E28">
        <w:rPr>
          <w:rFonts w:ascii="Times New Roman" w:hAnsi="Times New Roman" w:cs="Times New Roman"/>
        </w:rPr>
        <w:t>Economically Optimum Reserve Margin (EORM)</w:t>
      </w:r>
      <w:r>
        <w:rPr>
          <w:rFonts w:ascii="Times New Roman" w:hAnsi="Times New Roman" w:cs="Times New Roman"/>
        </w:rPr>
        <w:t xml:space="preserve"> and </w:t>
      </w:r>
      <w:r w:rsidR="00E547A7" w:rsidRPr="005A5E28">
        <w:rPr>
          <w:rFonts w:ascii="Times New Roman" w:hAnsi="Times New Roman" w:cs="Times New Roman"/>
        </w:rPr>
        <w:t>Market Equilibrium Reserve Margin (MERM) Study</w:t>
      </w:r>
      <w:r w:rsidR="00D340C8" w:rsidRPr="005A5E28">
        <w:rPr>
          <w:rFonts w:ascii="Times New Roman" w:hAnsi="Times New Roman" w:cs="Times New Roman"/>
        </w:rPr>
        <w:t xml:space="preserve"> and the </w:t>
      </w:r>
      <w:r w:rsidR="00E547A7" w:rsidRPr="005A5E28">
        <w:rPr>
          <w:rFonts w:ascii="Times New Roman" w:hAnsi="Times New Roman" w:cs="Times New Roman"/>
        </w:rPr>
        <w:t>Comparison of December 2017 Capacity</w:t>
      </w:r>
      <w:r>
        <w:rPr>
          <w:rFonts w:ascii="Times New Roman" w:hAnsi="Times New Roman" w:cs="Times New Roman"/>
        </w:rPr>
        <w:t xml:space="preserve">, </w:t>
      </w:r>
      <w:r w:rsidR="00E547A7" w:rsidRPr="005A5E28">
        <w:rPr>
          <w:rFonts w:ascii="Times New Roman" w:hAnsi="Times New Roman" w:cs="Times New Roman"/>
        </w:rPr>
        <w:t>Demand</w:t>
      </w:r>
      <w:r>
        <w:rPr>
          <w:rFonts w:ascii="Times New Roman" w:hAnsi="Times New Roman" w:cs="Times New Roman"/>
        </w:rPr>
        <w:t xml:space="preserve">, </w:t>
      </w:r>
      <w:r w:rsidR="00E547A7" w:rsidRPr="005A5E28">
        <w:rPr>
          <w:rFonts w:ascii="Times New Roman" w:hAnsi="Times New Roman" w:cs="Times New Roman"/>
        </w:rPr>
        <w:t>Reserve</w:t>
      </w:r>
      <w:r>
        <w:rPr>
          <w:rFonts w:ascii="Times New Roman" w:hAnsi="Times New Roman" w:cs="Times New Roman"/>
        </w:rPr>
        <w:t xml:space="preserve">s (CDR) </w:t>
      </w:r>
      <w:r w:rsidR="00E547A7" w:rsidRPr="005A5E28">
        <w:rPr>
          <w:rFonts w:ascii="Times New Roman" w:hAnsi="Times New Roman" w:cs="Times New Roman"/>
        </w:rPr>
        <w:t xml:space="preserve">Report and Final Summer Seasonal Assessment of Resources </w:t>
      </w:r>
      <w:r w:rsidRPr="005A5E28">
        <w:rPr>
          <w:rFonts w:ascii="Times New Roman" w:hAnsi="Times New Roman" w:cs="Times New Roman"/>
        </w:rPr>
        <w:t xml:space="preserve">Adequacy (SARA) Report verses </w:t>
      </w:r>
      <w:r w:rsidR="00E547A7" w:rsidRPr="005A5E28">
        <w:rPr>
          <w:rFonts w:ascii="Times New Roman" w:hAnsi="Times New Roman" w:cs="Times New Roman"/>
        </w:rPr>
        <w:t>Preliminary Summer 2018 Results</w:t>
      </w:r>
      <w:r>
        <w:rPr>
          <w:rFonts w:ascii="Times New Roman" w:hAnsi="Times New Roman" w:cs="Times New Roman"/>
        </w:rPr>
        <w:t xml:space="preserve">.  In response to Market Participant questions on inclusion of line items and verbiage to identify different data points, ERCOT Staff stated they are internally reviewing holistic changes.  </w:t>
      </w:r>
    </w:p>
    <w:p w14:paraId="0DD6B8F1" w14:textId="2B8A9AB9" w:rsidR="00E547A7" w:rsidRDefault="00E547A7" w:rsidP="005A5E28">
      <w:pPr>
        <w:pStyle w:val="NoSpacing"/>
        <w:jc w:val="both"/>
        <w:rPr>
          <w:rFonts w:ascii="Times New Roman" w:hAnsi="Times New Roman" w:cs="Times New Roman"/>
        </w:rPr>
      </w:pPr>
    </w:p>
    <w:p w14:paraId="24D713E5" w14:textId="77777777" w:rsidR="005A5E28" w:rsidRPr="005A5E28" w:rsidRDefault="005A5E28" w:rsidP="005A5E28">
      <w:pPr>
        <w:pStyle w:val="NoSpacing"/>
        <w:jc w:val="both"/>
        <w:rPr>
          <w:rFonts w:ascii="Times New Roman" w:hAnsi="Times New Roman" w:cs="Times New Roman"/>
        </w:rPr>
      </w:pPr>
    </w:p>
    <w:p w14:paraId="65F62CDA" w14:textId="62F05677" w:rsidR="009C7E0F" w:rsidRPr="00E547A7" w:rsidRDefault="009C7E0F" w:rsidP="002C3858">
      <w:pPr>
        <w:pStyle w:val="NoSpacing"/>
        <w:jc w:val="both"/>
        <w:rPr>
          <w:rFonts w:ascii="Times New Roman" w:eastAsia="Times New Roman" w:hAnsi="Times New Roman" w:cs="Times New Roman"/>
          <w:u w:val="single"/>
        </w:rPr>
      </w:pPr>
      <w:r w:rsidRPr="00E547A7">
        <w:rPr>
          <w:rFonts w:ascii="Times New Roman" w:eastAsia="Times New Roman" w:hAnsi="Times New Roman" w:cs="Times New Roman"/>
          <w:u w:val="single"/>
        </w:rPr>
        <w:t>Congestion Management Working Group (CMWG)</w:t>
      </w:r>
    </w:p>
    <w:p w14:paraId="393206B2" w14:textId="5FC88659" w:rsidR="009C7E0F" w:rsidRPr="001444E8" w:rsidRDefault="00436B5A" w:rsidP="002C3858">
      <w:pPr>
        <w:pStyle w:val="NoSpacing"/>
        <w:jc w:val="both"/>
        <w:rPr>
          <w:rFonts w:ascii="Times New Roman" w:hAnsi="Times New Roman" w:cs="Times New Roman"/>
        </w:rPr>
      </w:pPr>
      <w:r w:rsidRPr="001444E8">
        <w:rPr>
          <w:rFonts w:ascii="Times New Roman" w:hAnsi="Times New Roman" w:cs="Times New Roman"/>
        </w:rPr>
        <w:t>David Detelich summarized CMWG activities, announced the High Revenue Neutrality Allocation (RENA)</w:t>
      </w:r>
      <w:r w:rsidR="001444E8" w:rsidRPr="001444E8">
        <w:rPr>
          <w:rFonts w:ascii="Times New Roman" w:hAnsi="Times New Roman" w:cs="Times New Roman"/>
        </w:rPr>
        <w:t xml:space="preserve"> Workshop </w:t>
      </w:r>
      <w:r w:rsidRPr="001444E8">
        <w:rPr>
          <w:rFonts w:ascii="Times New Roman" w:hAnsi="Times New Roman" w:cs="Times New Roman"/>
        </w:rPr>
        <w:t xml:space="preserve">on October 12, 2018, and </w:t>
      </w:r>
      <w:r w:rsidR="001444E8">
        <w:rPr>
          <w:rFonts w:ascii="Times New Roman" w:hAnsi="Times New Roman" w:cs="Times New Roman"/>
        </w:rPr>
        <w:t xml:space="preserve">requested WMS direction on the issue of outage placeholders.  Market Participants discussed the issue and </w:t>
      </w:r>
      <w:r w:rsidR="00733797">
        <w:rPr>
          <w:rFonts w:ascii="Times New Roman" w:hAnsi="Times New Roman" w:cs="Times New Roman"/>
        </w:rPr>
        <w:t xml:space="preserve">Mr. Kee </w:t>
      </w:r>
      <w:r w:rsidR="001444E8">
        <w:rPr>
          <w:rFonts w:ascii="Times New Roman" w:hAnsi="Times New Roman" w:cs="Times New Roman"/>
        </w:rPr>
        <w:t xml:space="preserve">directed CMWG to continue to review the issue and potential solutions, including implementing the designation of “received at ERCOT outages”.  </w:t>
      </w:r>
    </w:p>
    <w:p w14:paraId="71FA868A" w14:textId="77777777" w:rsidR="001444E8" w:rsidRPr="009C7E0F" w:rsidRDefault="001444E8" w:rsidP="002C3858">
      <w:pPr>
        <w:pStyle w:val="NoSpacing"/>
        <w:jc w:val="both"/>
        <w:rPr>
          <w:rFonts w:ascii="Times New Roman" w:eastAsia="Times New Roman" w:hAnsi="Times New Roman" w:cs="Times New Roman"/>
          <w:highlight w:val="yellow"/>
          <w:u w:val="single"/>
        </w:rPr>
      </w:pPr>
    </w:p>
    <w:p w14:paraId="4F37B0FB" w14:textId="356E8552" w:rsidR="009C7E0F" w:rsidRDefault="009C7E0F" w:rsidP="002C3858">
      <w:pPr>
        <w:pStyle w:val="NoSpacing"/>
        <w:jc w:val="both"/>
        <w:rPr>
          <w:rFonts w:ascii="Times New Roman" w:eastAsia="Times New Roman" w:hAnsi="Times New Roman" w:cs="Times New Roman"/>
          <w:u w:val="single"/>
        </w:rPr>
      </w:pPr>
      <w:r w:rsidRPr="000A3230">
        <w:rPr>
          <w:rFonts w:ascii="Times New Roman" w:eastAsia="Times New Roman" w:hAnsi="Times New Roman" w:cs="Times New Roman"/>
          <w:u w:val="single"/>
        </w:rPr>
        <w:t>Market Credit Working Group (MCWG)</w:t>
      </w:r>
    </w:p>
    <w:p w14:paraId="6BFD6F75" w14:textId="57A96CE9" w:rsidR="009C7E0F" w:rsidRPr="000A3230" w:rsidRDefault="00733797" w:rsidP="002C3858">
      <w:pPr>
        <w:pStyle w:val="NoSpacing"/>
        <w:jc w:val="both"/>
        <w:rPr>
          <w:rFonts w:ascii="Times New Roman" w:hAnsi="Times New Roman" w:cs="Times New Roman"/>
        </w:rPr>
      </w:pPr>
      <w:r>
        <w:rPr>
          <w:rFonts w:ascii="Times New Roman" w:hAnsi="Times New Roman" w:cs="Times New Roman"/>
        </w:rPr>
        <w:t xml:space="preserve">Mr. </w:t>
      </w:r>
      <w:r w:rsidR="00E547A7" w:rsidRPr="000A3230">
        <w:rPr>
          <w:rFonts w:ascii="Times New Roman" w:hAnsi="Times New Roman" w:cs="Times New Roman"/>
        </w:rPr>
        <w:t xml:space="preserve">Barnes summarized MCWG activities, including a review of the Greenhat </w:t>
      </w:r>
      <w:r w:rsidR="008A5CA5">
        <w:rPr>
          <w:rFonts w:ascii="Times New Roman" w:hAnsi="Times New Roman" w:cs="Times New Roman"/>
        </w:rPr>
        <w:t xml:space="preserve">Energy, LLC default in PJM.  </w:t>
      </w:r>
      <w:r w:rsidR="00E547A7" w:rsidRPr="000A3230">
        <w:rPr>
          <w:rFonts w:ascii="Times New Roman" w:hAnsi="Times New Roman" w:cs="Times New Roman"/>
        </w:rPr>
        <w:t xml:space="preserve">Market Participants discussed the liquidation issues.  Mr. Kee requested MCWG review the liquidations procedures as they impact </w:t>
      </w:r>
      <w:r w:rsidR="000A3230" w:rsidRPr="000A3230">
        <w:rPr>
          <w:rFonts w:ascii="Times New Roman" w:hAnsi="Times New Roman" w:cs="Times New Roman"/>
        </w:rPr>
        <w:t xml:space="preserve">CRR’s and recommend potential changes.  </w:t>
      </w:r>
    </w:p>
    <w:p w14:paraId="3B98F7D5" w14:textId="77777777" w:rsidR="001B1340" w:rsidRDefault="001B1340" w:rsidP="00C276E8">
      <w:pPr>
        <w:pStyle w:val="NoSpacing"/>
        <w:jc w:val="both"/>
        <w:rPr>
          <w:rFonts w:ascii="Times New Roman" w:hAnsi="Times New Roman" w:cs="Times New Roman"/>
          <w:highlight w:val="lightGray"/>
          <w:u w:val="single"/>
        </w:rPr>
      </w:pPr>
    </w:p>
    <w:p w14:paraId="38D3E5E9" w14:textId="77777777" w:rsidR="004333FF" w:rsidRPr="00AD15AD" w:rsidRDefault="004333FF" w:rsidP="00C276E8">
      <w:pPr>
        <w:pStyle w:val="NoSpacing"/>
        <w:jc w:val="both"/>
        <w:rPr>
          <w:rFonts w:ascii="Times New Roman" w:hAnsi="Times New Roman" w:cs="Times New Roman"/>
          <w:highlight w:val="lightGray"/>
          <w:u w:val="single"/>
        </w:rPr>
      </w:pPr>
    </w:p>
    <w:p w14:paraId="2F1471E8" w14:textId="77777777" w:rsidR="009C7E0F" w:rsidRPr="004333FF" w:rsidRDefault="000902FE" w:rsidP="00C276E8">
      <w:pPr>
        <w:pStyle w:val="NoSpacing"/>
        <w:jc w:val="both"/>
        <w:rPr>
          <w:rFonts w:ascii="Times New Roman" w:hAnsi="Times New Roman" w:cs="Times New Roman"/>
          <w:u w:val="single"/>
        </w:rPr>
      </w:pPr>
      <w:r w:rsidRPr="004333FF">
        <w:rPr>
          <w:rFonts w:ascii="Times New Roman" w:hAnsi="Times New Roman" w:cs="Times New Roman"/>
          <w:u w:val="single"/>
        </w:rPr>
        <w:t>Other Business</w:t>
      </w:r>
      <w:r w:rsidR="00A2029A" w:rsidRPr="004333FF">
        <w:rPr>
          <w:rFonts w:ascii="Times New Roman" w:hAnsi="Times New Roman" w:cs="Times New Roman"/>
          <w:u w:val="single"/>
        </w:rPr>
        <w:t xml:space="preserve"> </w:t>
      </w:r>
      <w:r w:rsidR="00683B95" w:rsidRPr="004333FF">
        <w:rPr>
          <w:rFonts w:ascii="Times New Roman" w:hAnsi="Times New Roman" w:cs="Times New Roman"/>
          <w:u w:val="single"/>
        </w:rPr>
        <w:t xml:space="preserve"> </w:t>
      </w:r>
    </w:p>
    <w:p w14:paraId="65BC8A70" w14:textId="36CF0F43" w:rsidR="009C7E0F" w:rsidRDefault="009C7E0F" w:rsidP="00C276E8">
      <w:pPr>
        <w:pStyle w:val="NoSpacing"/>
        <w:jc w:val="both"/>
        <w:rPr>
          <w:rFonts w:ascii="Times New Roman" w:hAnsi="Times New Roman" w:cs="Times New Roman"/>
          <w:i/>
        </w:rPr>
      </w:pPr>
      <w:r w:rsidRPr="009C7E0F">
        <w:rPr>
          <w:rFonts w:ascii="Times New Roman" w:hAnsi="Times New Roman" w:cs="Times New Roman"/>
          <w:i/>
        </w:rPr>
        <w:t>Reliability Deployment Price Adder</w:t>
      </w:r>
    </w:p>
    <w:p w14:paraId="6589DBD2" w14:textId="7C2E9986" w:rsidR="004333FF" w:rsidRDefault="008A5CA5" w:rsidP="00C276E8">
      <w:pPr>
        <w:pStyle w:val="NoSpacing"/>
        <w:jc w:val="both"/>
        <w:rPr>
          <w:rFonts w:ascii="Times New Roman" w:hAnsi="Times New Roman" w:cs="Times New Roman"/>
        </w:rPr>
      </w:pPr>
      <w:r w:rsidRPr="008A5CA5">
        <w:rPr>
          <w:rFonts w:ascii="Times New Roman" w:hAnsi="Times New Roman" w:cs="Times New Roman"/>
        </w:rPr>
        <w:t xml:space="preserve">Mr. Barnes expressed a concern for the performance of the Reliability Deployment Price Adder during the RUC events on October 4, 2018 and requested </w:t>
      </w:r>
      <w:r w:rsidR="004333FF">
        <w:rPr>
          <w:rFonts w:ascii="Times New Roman" w:hAnsi="Times New Roman" w:cs="Times New Roman"/>
        </w:rPr>
        <w:t xml:space="preserve">ERCOT prepare a detailed analysis, </w:t>
      </w:r>
      <w:r w:rsidR="004333FF" w:rsidRPr="004333FF">
        <w:rPr>
          <w:rFonts w:ascii="Times New Roman" w:hAnsi="Times New Roman" w:cs="Times New Roman"/>
        </w:rPr>
        <w:t xml:space="preserve">specifically </w:t>
      </w:r>
      <w:r w:rsidR="004333FF">
        <w:rPr>
          <w:rFonts w:ascii="Times New Roman" w:hAnsi="Times New Roman" w:cs="Times New Roman"/>
        </w:rPr>
        <w:t xml:space="preserve">including </w:t>
      </w:r>
      <w:r w:rsidR="004333FF" w:rsidRPr="004333FF">
        <w:rPr>
          <w:rFonts w:ascii="Times New Roman" w:hAnsi="Times New Roman" w:cs="Times New Roman"/>
        </w:rPr>
        <w:t>fluctuations of the adder between zero and non-zero values that aren’t intuitive</w:t>
      </w:r>
      <w:r w:rsidR="004333FF">
        <w:rPr>
          <w:rFonts w:ascii="Times New Roman" w:hAnsi="Times New Roman" w:cs="Times New Roman"/>
        </w:rPr>
        <w:t xml:space="preserve"> to be reviewed at QMWG. </w:t>
      </w:r>
    </w:p>
    <w:p w14:paraId="028D2770" w14:textId="01230225" w:rsidR="004333FF" w:rsidRDefault="004333FF" w:rsidP="00C276E8">
      <w:pPr>
        <w:pStyle w:val="NoSpacing"/>
        <w:jc w:val="both"/>
        <w:rPr>
          <w:rFonts w:ascii="Times New Roman" w:hAnsi="Times New Roman" w:cs="Times New Roman"/>
        </w:rPr>
      </w:pPr>
      <w:r>
        <w:rPr>
          <w:rFonts w:ascii="Times New Roman" w:hAnsi="Times New Roman" w:cs="Times New Roman"/>
        </w:rPr>
        <w:t xml:space="preserve">Mr. Kee directed QMWG to review the methodology to calculate the </w:t>
      </w:r>
      <w:r w:rsidRPr="008A5CA5">
        <w:rPr>
          <w:rFonts w:ascii="Times New Roman" w:hAnsi="Times New Roman" w:cs="Times New Roman"/>
        </w:rPr>
        <w:t>Reliability Deployment Price Adder</w:t>
      </w:r>
      <w:r>
        <w:rPr>
          <w:rFonts w:ascii="Times New Roman" w:hAnsi="Times New Roman" w:cs="Times New Roman"/>
        </w:rPr>
        <w:t xml:space="preserve">.  ERCOT Staff offered to present the analysis at the November 12, 2018 QMWG meeting.  </w:t>
      </w:r>
    </w:p>
    <w:p w14:paraId="40894C64" w14:textId="3427FEB3" w:rsidR="009C7E0F" w:rsidRPr="008A5CA5" w:rsidRDefault="004333FF" w:rsidP="004333FF">
      <w:pPr>
        <w:pStyle w:val="NoSpacing"/>
        <w:jc w:val="both"/>
        <w:rPr>
          <w:rFonts w:ascii="Times New Roman" w:hAnsi="Times New Roman" w:cs="Times New Roman"/>
        </w:rPr>
      </w:pPr>
      <w:r w:rsidRPr="004333FF">
        <w:rPr>
          <w:rFonts w:ascii="Times New Roman" w:hAnsi="Times New Roman" w:cs="Times New Roman"/>
        </w:rPr>
        <w:t xml:space="preserve"> </w:t>
      </w:r>
    </w:p>
    <w:p w14:paraId="6E446401" w14:textId="54E917D1" w:rsidR="009C7E0F" w:rsidRDefault="009C7E0F" w:rsidP="00C276E8">
      <w:pPr>
        <w:pStyle w:val="NoSpacing"/>
        <w:jc w:val="both"/>
        <w:rPr>
          <w:rFonts w:ascii="Times New Roman" w:hAnsi="Times New Roman" w:cs="Times New Roman"/>
          <w:i/>
        </w:rPr>
      </w:pPr>
      <w:r w:rsidRPr="009C7E0F">
        <w:rPr>
          <w:rFonts w:ascii="Times New Roman" w:hAnsi="Times New Roman" w:cs="Times New Roman"/>
          <w:i/>
        </w:rPr>
        <w:t>2019 Meeting Calendar</w:t>
      </w:r>
    </w:p>
    <w:p w14:paraId="5C3994AA" w14:textId="3B8BFC2D" w:rsidR="00954A50" w:rsidRDefault="00954A50" w:rsidP="00954A50">
      <w:pPr>
        <w:pStyle w:val="NoSpacing"/>
        <w:jc w:val="both"/>
        <w:rPr>
          <w:rFonts w:ascii="Times New Roman" w:hAnsi="Times New Roman" w:cs="Times New Roman"/>
        </w:rPr>
      </w:pPr>
      <w:r>
        <w:rPr>
          <w:rFonts w:ascii="Times New Roman" w:hAnsi="Times New Roman" w:cs="Times New Roman"/>
        </w:rPr>
        <w:t>Market Participants revi</w:t>
      </w:r>
      <w:r w:rsidR="00733797">
        <w:rPr>
          <w:rFonts w:ascii="Times New Roman" w:hAnsi="Times New Roman" w:cs="Times New Roman"/>
        </w:rPr>
        <w:t xml:space="preserve">ewed </w:t>
      </w:r>
      <w:r>
        <w:rPr>
          <w:rFonts w:ascii="Times New Roman" w:hAnsi="Times New Roman" w:cs="Times New Roman"/>
        </w:rPr>
        <w:t xml:space="preserve">the proposed 2019 Meeting Schedule.  </w:t>
      </w:r>
    </w:p>
    <w:p w14:paraId="587F72E8" w14:textId="77777777" w:rsidR="00954A50" w:rsidRDefault="00954A50" w:rsidP="00C276E8">
      <w:pPr>
        <w:pStyle w:val="NoSpacing"/>
        <w:jc w:val="both"/>
        <w:rPr>
          <w:rFonts w:ascii="Times New Roman" w:hAnsi="Times New Roman" w:cs="Times New Roman"/>
          <w:i/>
        </w:rPr>
      </w:pPr>
    </w:p>
    <w:p w14:paraId="7424B5EE" w14:textId="77777777" w:rsidR="009C7E0F" w:rsidRDefault="009C7E0F" w:rsidP="009C7E0F">
      <w:pPr>
        <w:pStyle w:val="NoSpacing"/>
        <w:jc w:val="both"/>
        <w:rPr>
          <w:rFonts w:ascii="Times New Roman" w:hAnsi="Times New Roman" w:cs="Times New Roman"/>
          <w:i/>
        </w:rPr>
      </w:pPr>
      <w:r w:rsidRPr="009C7E0F">
        <w:rPr>
          <w:rFonts w:ascii="Times New Roman" w:hAnsi="Times New Roman" w:cs="Times New Roman"/>
          <w:i/>
        </w:rPr>
        <w:t>2019 Membership/Segment Elections</w:t>
      </w:r>
    </w:p>
    <w:p w14:paraId="7C697010" w14:textId="269234D6" w:rsidR="005A535C" w:rsidRPr="009F6E41" w:rsidRDefault="005A535C" w:rsidP="005A535C">
      <w:pPr>
        <w:pStyle w:val="NoSpacing"/>
        <w:jc w:val="both"/>
        <w:rPr>
          <w:rFonts w:ascii="Times New Roman" w:hAnsi="Times New Roman" w:cs="Times New Roman"/>
        </w:rPr>
      </w:pPr>
      <w:r>
        <w:rPr>
          <w:rFonts w:ascii="Times New Roman" w:hAnsi="Times New Roman" w:cs="Times New Roman"/>
        </w:rPr>
        <w:t xml:space="preserve">ERCOT Staff reminded Market Participants that the membership date of record is Friday, November 9, 2018 and stated that 2019 Segment Representative Elections would begin on Monday, November 12, 2018.   </w:t>
      </w:r>
    </w:p>
    <w:p w14:paraId="2C6816A8" w14:textId="77777777" w:rsidR="00954A50" w:rsidRPr="009C7E0F" w:rsidRDefault="00954A50" w:rsidP="009C7E0F">
      <w:pPr>
        <w:pStyle w:val="NoSpacing"/>
        <w:jc w:val="both"/>
        <w:rPr>
          <w:rFonts w:ascii="Times New Roman" w:hAnsi="Times New Roman" w:cs="Times New Roman"/>
          <w:i/>
        </w:rPr>
      </w:pPr>
    </w:p>
    <w:p w14:paraId="4BA32095" w14:textId="54EC24AA" w:rsidR="00AF34D0" w:rsidRPr="00263355" w:rsidRDefault="00AF34D0" w:rsidP="00C276E8">
      <w:pPr>
        <w:pStyle w:val="NoSpacing"/>
        <w:jc w:val="both"/>
        <w:rPr>
          <w:rFonts w:ascii="Times New Roman" w:hAnsi="Times New Roman" w:cs="Times New Roman"/>
          <w:i/>
        </w:rPr>
      </w:pPr>
      <w:r w:rsidRPr="00263355">
        <w:rPr>
          <w:rFonts w:ascii="Times New Roman" w:hAnsi="Times New Roman" w:cs="Times New Roman"/>
          <w:i/>
        </w:rPr>
        <w:t>Review of Open Action Items</w:t>
      </w:r>
    </w:p>
    <w:p w14:paraId="3BCE70FF" w14:textId="69A83A35" w:rsidR="00DA36A2" w:rsidRPr="0036483F" w:rsidRDefault="0036483F" w:rsidP="00CC2138">
      <w:pPr>
        <w:pStyle w:val="NoSpacing"/>
        <w:jc w:val="both"/>
        <w:rPr>
          <w:rFonts w:ascii="Times New Roman" w:hAnsi="Times New Roman" w:cs="Times New Roman"/>
        </w:rPr>
      </w:pPr>
      <w:r w:rsidRPr="0036483F">
        <w:rPr>
          <w:rFonts w:ascii="Times New Roman" w:hAnsi="Times New Roman" w:cs="Times New Roman"/>
        </w:rPr>
        <w:lastRenderedPageBreak/>
        <w:t>Mr. Kee re</w:t>
      </w:r>
      <w:r>
        <w:rPr>
          <w:rFonts w:ascii="Times New Roman" w:hAnsi="Times New Roman" w:cs="Times New Roman"/>
        </w:rPr>
        <w:t xml:space="preserve">quested </w:t>
      </w:r>
      <w:r w:rsidRPr="0036483F">
        <w:rPr>
          <w:rFonts w:ascii="Times New Roman" w:hAnsi="Times New Roman" w:cs="Times New Roman"/>
        </w:rPr>
        <w:t xml:space="preserve">WMS Working Group Leadership provide updates on Open Action Items in their monthly reports.  </w:t>
      </w:r>
      <w:r w:rsidR="00327BC6" w:rsidRPr="0036483F">
        <w:rPr>
          <w:rFonts w:ascii="Times New Roman" w:hAnsi="Times New Roman" w:cs="Times New Roman"/>
        </w:rPr>
        <w:t xml:space="preserve"> </w:t>
      </w:r>
    </w:p>
    <w:p w14:paraId="32539C0E" w14:textId="2BE23F44" w:rsidR="00C57FA5" w:rsidRPr="0036483F" w:rsidRDefault="00C57FA5" w:rsidP="00CC2138">
      <w:pPr>
        <w:pStyle w:val="NoSpacing"/>
        <w:jc w:val="both"/>
        <w:rPr>
          <w:rFonts w:ascii="Times New Roman" w:hAnsi="Times New Roman" w:cs="Times New Roman"/>
        </w:rPr>
      </w:pPr>
    </w:p>
    <w:p w14:paraId="40C831DB" w14:textId="78A1E78B" w:rsidR="00327BC6" w:rsidRPr="00217B55" w:rsidRDefault="0068433E" w:rsidP="00EB51A0">
      <w:pPr>
        <w:pStyle w:val="NoSpacing"/>
        <w:jc w:val="both"/>
        <w:rPr>
          <w:rFonts w:ascii="Times New Roman" w:hAnsi="Times New Roman" w:cs="Times New Roman"/>
          <w:i/>
        </w:rPr>
      </w:pPr>
      <w:r w:rsidRPr="00217B55">
        <w:rPr>
          <w:rFonts w:ascii="Times New Roman" w:hAnsi="Times New Roman" w:cs="Times New Roman"/>
          <w:i/>
        </w:rPr>
        <w:t>No Report</w:t>
      </w:r>
    </w:p>
    <w:p w14:paraId="20471D9B" w14:textId="77777777" w:rsidR="00217B55" w:rsidRPr="00217B55" w:rsidRDefault="00217B55" w:rsidP="00217B55">
      <w:pPr>
        <w:pStyle w:val="NoSpacing"/>
        <w:numPr>
          <w:ilvl w:val="0"/>
          <w:numId w:val="8"/>
        </w:numPr>
        <w:jc w:val="both"/>
        <w:rPr>
          <w:rFonts w:ascii="Times New Roman" w:hAnsi="Times New Roman" w:cs="Times New Roman"/>
        </w:rPr>
      </w:pPr>
      <w:r w:rsidRPr="00217B55">
        <w:rPr>
          <w:rFonts w:ascii="Times New Roman" w:hAnsi="Times New Roman" w:cs="Times New Roman"/>
        </w:rPr>
        <w:t>Demand Side Working Group (DSWG)</w:t>
      </w:r>
    </w:p>
    <w:p w14:paraId="6347792E" w14:textId="77777777" w:rsidR="00217B55" w:rsidRPr="00217B55" w:rsidRDefault="00217B55" w:rsidP="00217B55">
      <w:pPr>
        <w:pStyle w:val="NoSpacing"/>
        <w:numPr>
          <w:ilvl w:val="0"/>
          <w:numId w:val="8"/>
        </w:numPr>
        <w:jc w:val="both"/>
        <w:rPr>
          <w:rFonts w:ascii="Times New Roman" w:hAnsi="Times New Roman" w:cs="Times New Roman"/>
        </w:rPr>
      </w:pPr>
      <w:r w:rsidRPr="00217B55">
        <w:rPr>
          <w:rFonts w:ascii="Times New Roman" w:hAnsi="Times New Roman" w:cs="Times New Roman"/>
        </w:rPr>
        <w:t>Metering Working Group (MWG)</w:t>
      </w:r>
    </w:p>
    <w:p w14:paraId="4800CA8E" w14:textId="77777777" w:rsidR="00217B55" w:rsidRPr="00217B55" w:rsidRDefault="00217B55" w:rsidP="00217B55">
      <w:pPr>
        <w:pStyle w:val="NoSpacing"/>
        <w:numPr>
          <w:ilvl w:val="0"/>
          <w:numId w:val="8"/>
        </w:numPr>
        <w:jc w:val="both"/>
        <w:rPr>
          <w:rFonts w:ascii="Times New Roman" w:hAnsi="Times New Roman" w:cs="Times New Roman"/>
        </w:rPr>
      </w:pPr>
      <w:r w:rsidRPr="00217B55">
        <w:rPr>
          <w:rFonts w:ascii="Times New Roman" w:hAnsi="Times New Roman" w:cs="Times New Roman"/>
        </w:rPr>
        <w:t>Resource Cost Working Group (RCWG)</w:t>
      </w:r>
    </w:p>
    <w:p w14:paraId="61677231" w14:textId="77777777" w:rsidR="00217B55" w:rsidRPr="00AD15AD" w:rsidRDefault="00217B55" w:rsidP="00217B55">
      <w:pPr>
        <w:pStyle w:val="NoSpacing"/>
        <w:jc w:val="both"/>
        <w:rPr>
          <w:rFonts w:ascii="Times New Roman" w:hAnsi="Times New Roman" w:cs="Times New Roman"/>
          <w:i/>
          <w:highlight w:val="lightGray"/>
        </w:rPr>
      </w:pPr>
    </w:p>
    <w:p w14:paraId="0832F3CF" w14:textId="77777777" w:rsidR="00327BC6" w:rsidRPr="00AD15AD" w:rsidRDefault="00327BC6" w:rsidP="00C570AE">
      <w:pPr>
        <w:pStyle w:val="NoSpacing"/>
        <w:jc w:val="both"/>
        <w:rPr>
          <w:rFonts w:ascii="Times New Roman" w:hAnsi="Times New Roman" w:cs="Times New Roman"/>
          <w:highlight w:val="lightGray"/>
          <w:u w:val="single"/>
        </w:rPr>
      </w:pPr>
    </w:p>
    <w:p w14:paraId="3A4F7CF8" w14:textId="3265D137" w:rsidR="00123454" w:rsidRPr="00AD15AD" w:rsidRDefault="00123454" w:rsidP="00C570AE">
      <w:pPr>
        <w:pStyle w:val="NoSpacing"/>
        <w:jc w:val="both"/>
        <w:rPr>
          <w:rFonts w:ascii="Times New Roman" w:hAnsi="Times New Roman" w:cs="Times New Roman"/>
        </w:rPr>
      </w:pPr>
      <w:r w:rsidRPr="00AD15AD">
        <w:rPr>
          <w:rFonts w:ascii="Times New Roman" w:hAnsi="Times New Roman" w:cs="Times New Roman"/>
          <w:u w:val="single"/>
        </w:rPr>
        <w:t>Adjournment</w:t>
      </w:r>
    </w:p>
    <w:p w14:paraId="167A0CCA" w14:textId="146F1376" w:rsidR="00123454" w:rsidRPr="0009229F" w:rsidRDefault="00B85BF5" w:rsidP="00781E6B">
      <w:pPr>
        <w:pStyle w:val="NoSpacing"/>
        <w:jc w:val="both"/>
        <w:rPr>
          <w:rFonts w:ascii="Times New Roman" w:hAnsi="Times New Roman" w:cs="Times New Roman"/>
        </w:rPr>
      </w:pPr>
      <w:r w:rsidRPr="00AD15AD">
        <w:rPr>
          <w:rFonts w:ascii="Times New Roman" w:hAnsi="Times New Roman" w:cs="Times New Roman"/>
        </w:rPr>
        <w:t xml:space="preserve">Mr. </w:t>
      </w:r>
      <w:r w:rsidR="00604058" w:rsidRPr="00AD15AD">
        <w:rPr>
          <w:rFonts w:ascii="Times New Roman" w:hAnsi="Times New Roman" w:cs="Times New Roman"/>
        </w:rPr>
        <w:t>Kee a</w:t>
      </w:r>
      <w:r w:rsidR="00055761" w:rsidRPr="00AD15AD">
        <w:rPr>
          <w:rFonts w:ascii="Times New Roman" w:hAnsi="Times New Roman" w:cs="Times New Roman"/>
        </w:rPr>
        <w:t xml:space="preserve">djourned the </w:t>
      </w:r>
      <w:r w:rsidR="00AD15AD" w:rsidRPr="00AD15AD">
        <w:rPr>
          <w:rFonts w:ascii="Times New Roman" w:hAnsi="Times New Roman" w:cs="Times New Roman"/>
        </w:rPr>
        <w:t>October 10</w:t>
      </w:r>
      <w:r w:rsidR="005060B7" w:rsidRPr="00AD15AD">
        <w:rPr>
          <w:rFonts w:ascii="Times New Roman" w:hAnsi="Times New Roman" w:cs="Times New Roman"/>
        </w:rPr>
        <w:t xml:space="preserve">, 2018 </w:t>
      </w:r>
      <w:r w:rsidR="00123454" w:rsidRPr="00AD15AD">
        <w:rPr>
          <w:rFonts w:ascii="Times New Roman" w:hAnsi="Times New Roman" w:cs="Times New Roman"/>
        </w:rPr>
        <w:t>WMS meeting at</w:t>
      </w:r>
      <w:r w:rsidR="008A4AC1" w:rsidRPr="00AD15AD">
        <w:rPr>
          <w:rFonts w:ascii="Times New Roman" w:hAnsi="Times New Roman" w:cs="Times New Roman"/>
        </w:rPr>
        <w:t xml:space="preserve"> </w:t>
      </w:r>
      <w:r w:rsidR="007D5719" w:rsidRPr="00AD15AD">
        <w:rPr>
          <w:rFonts w:ascii="Times New Roman" w:hAnsi="Times New Roman" w:cs="Times New Roman"/>
        </w:rPr>
        <w:t>12:</w:t>
      </w:r>
      <w:r w:rsidR="00AD15AD" w:rsidRPr="00AD15AD">
        <w:rPr>
          <w:rFonts w:ascii="Times New Roman" w:hAnsi="Times New Roman" w:cs="Times New Roman"/>
        </w:rPr>
        <w:t>54</w:t>
      </w:r>
      <w:r w:rsidR="007D5719" w:rsidRPr="00AD15AD">
        <w:rPr>
          <w:rFonts w:ascii="Times New Roman" w:hAnsi="Times New Roman" w:cs="Times New Roman"/>
        </w:rPr>
        <w:t xml:space="preserve"> </w:t>
      </w:r>
      <w:r w:rsidR="0054321C" w:rsidRPr="00AD15AD">
        <w:rPr>
          <w:rFonts w:ascii="Times New Roman" w:hAnsi="Times New Roman" w:cs="Times New Roman"/>
        </w:rPr>
        <w:t>p</w:t>
      </w:r>
      <w:r w:rsidR="00550364" w:rsidRPr="00AD15AD">
        <w:rPr>
          <w:rFonts w:ascii="Times New Roman" w:hAnsi="Times New Roman" w:cs="Times New Roman"/>
        </w:rPr>
        <w:t>.m.</w:t>
      </w:r>
      <w:r w:rsidR="00550364" w:rsidRPr="00550364">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C6A9E" w14:textId="77777777" w:rsidR="00475152" w:rsidRDefault="00475152" w:rsidP="00C96B32">
      <w:pPr>
        <w:spacing w:after="0" w:line="240" w:lineRule="auto"/>
      </w:pPr>
      <w:r>
        <w:separator/>
      </w:r>
    </w:p>
  </w:endnote>
  <w:endnote w:type="continuationSeparator" w:id="0">
    <w:p w14:paraId="62A3BC62" w14:textId="77777777" w:rsidR="00475152" w:rsidRDefault="00475152"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6F011607" w:rsidR="00E547A7" w:rsidRPr="009B6C0B" w:rsidRDefault="00E547A7"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October 10, 2018 </w:t>
    </w:r>
    <w:r w:rsidRPr="009B6C0B">
      <w:rPr>
        <w:rFonts w:ascii="Times New Roman" w:hAnsi="Times New Roman"/>
        <w:b/>
        <w:sz w:val="16"/>
        <w:szCs w:val="16"/>
      </w:rPr>
      <w:t>WMS Meeting /ERCOT Public</w:t>
    </w:r>
  </w:p>
  <w:p w14:paraId="3A853408" w14:textId="77777777" w:rsidR="00E547A7" w:rsidRPr="009B6C0B" w:rsidRDefault="00E547A7"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BC2BF3">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BC2BF3">
      <w:rPr>
        <w:rFonts w:ascii="Times New Roman" w:hAnsi="Times New Roman"/>
        <w:b/>
        <w:noProof/>
        <w:sz w:val="16"/>
        <w:szCs w:val="16"/>
      </w:rPr>
      <w:t>7</w:t>
    </w:r>
    <w:r w:rsidRPr="009B6C0B">
      <w:rPr>
        <w:rFonts w:ascii="Times New Roman" w:hAnsi="Times New Roman"/>
        <w:b/>
        <w:sz w:val="16"/>
        <w:szCs w:val="16"/>
      </w:rPr>
      <w:fldChar w:fldCharType="end"/>
    </w:r>
  </w:p>
  <w:p w14:paraId="2329ED27" w14:textId="77777777" w:rsidR="00E547A7" w:rsidRDefault="00E547A7" w:rsidP="00A9222E">
    <w:pPr>
      <w:pStyle w:val="Footer"/>
    </w:pPr>
  </w:p>
  <w:p w14:paraId="1A7BA745" w14:textId="77777777" w:rsidR="00E547A7" w:rsidRDefault="00E547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DD384" w14:textId="77777777" w:rsidR="00475152" w:rsidRDefault="00475152" w:rsidP="00C96B32">
      <w:pPr>
        <w:spacing w:after="0" w:line="240" w:lineRule="auto"/>
      </w:pPr>
      <w:r>
        <w:separator/>
      </w:r>
    </w:p>
  </w:footnote>
  <w:footnote w:type="continuationSeparator" w:id="0">
    <w:p w14:paraId="631AFBD9" w14:textId="77777777" w:rsidR="00475152" w:rsidRDefault="00475152" w:rsidP="00C96B32">
      <w:pPr>
        <w:spacing w:after="0" w:line="240" w:lineRule="auto"/>
      </w:pPr>
      <w:r>
        <w:continuationSeparator/>
      </w:r>
    </w:p>
  </w:footnote>
  <w:footnote w:id="1">
    <w:p w14:paraId="21501D96" w14:textId="0BDE0E70" w:rsidR="00E547A7" w:rsidRDefault="00E547A7" w:rsidP="00FA1EEE">
      <w:pPr>
        <w:pStyle w:val="FootnoteText"/>
        <w:rPr>
          <w:rFonts w:ascii="Times New Roman" w:hAnsi="Times New Roman"/>
        </w:rPr>
      </w:pPr>
      <w:r w:rsidRPr="00385D71">
        <w:rPr>
          <w:rStyle w:val="FootnoteReference"/>
          <w:rFonts w:ascii="Times New Roman" w:hAnsi="Times New Roman"/>
          <w:i/>
        </w:rPr>
        <w:footnoteRef/>
      </w:r>
      <w:r w:rsidRPr="00385D71">
        <w:rPr>
          <w:rFonts w:ascii="Times New Roman" w:hAnsi="Times New Roman"/>
          <w:i/>
        </w:rPr>
        <w:t xml:space="preserve"> </w:t>
      </w:r>
      <w:r w:rsidRPr="00AD15AD">
        <w:rPr>
          <w:rStyle w:val="Hyperlink"/>
          <w:rFonts w:ascii="Times New Roman" w:hAnsi="Times New Roman"/>
        </w:rPr>
        <w:t>http://www.ercot.com/calendar/2018/10/10/138550-WMS</w:t>
      </w:r>
    </w:p>
    <w:p w14:paraId="5EF6B88B" w14:textId="77777777" w:rsidR="00E547A7" w:rsidRPr="00A612A7" w:rsidRDefault="00E547A7" w:rsidP="00FA1EEE">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4"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0"/>
  </w:num>
  <w:num w:numId="4">
    <w:abstractNumId w:val="1"/>
  </w:num>
  <w:num w:numId="5">
    <w:abstractNumId w:val="8"/>
  </w:num>
  <w:num w:numId="6">
    <w:abstractNumId w:val="2"/>
  </w:num>
  <w:num w:numId="7">
    <w:abstractNumId w:val="4"/>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 w:numId="12">
    <w:abstractNumId w:val="12"/>
  </w:num>
  <w:num w:numId="13">
    <w:abstractNumId w:val="11"/>
  </w:num>
  <w:num w:numId="1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4EB"/>
    <w:rsid w:val="00003600"/>
    <w:rsid w:val="00003985"/>
    <w:rsid w:val="00005403"/>
    <w:rsid w:val="00006364"/>
    <w:rsid w:val="00006444"/>
    <w:rsid w:val="0000686F"/>
    <w:rsid w:val="00007120"/>
    <w:rsid w:val="0000761C"/>
    <w:rsid w:val="00007E67"/>
    <w:rsid w:val="00010772"/>
    <w:rsid w:val="00011915"/>
    <w:rsid w:val="00011B4A"/>
    <w:rsid w:val="00011D85"/>
    <w:rsid w:val="000131A8"/>
    <w:rsid w:val="0001353E"/>
    <w:rsid w:val="000135E8"/>
    <w:rsid w:val="00013B51"/>
    <w:rsid w:val="0001434E"/>
    <w:rsid w:val="000144F2"/>
    <w:rsid w:val="000149E1"/>
    <w:rsid w:val="0001544B"/>
    <w:rsid w:val="00015664"/>
    <w:rsid w:val="00015944"/>
    <w:rsid w:val="000173F9"/>
    <w:rsid w:val="00021041"/>
    <w:rsid w:val="0002209A"/>
    <w:rsid w:val="00023FF6"/>
    <w:rsid w:val="00024253"/>
    <w:rsid w:val="000251AB"/>
    <w:rsid w:val="00025402"/>
    <w:rsid w:val="00025875"/>
    <w:rsid w:val="0002598E"/>
    <w:rsid w:val="00026179"/>
    <w:rsid w:val="0002689F"/>
    <w:rsid w:val="00027021"/>
    <w:rsid w:val="0002782F"/>
    <w:rsid w:val="00027B25"/>
    <w:rsid w:val="00030067"/>
    <w:rsid w:val="0003068E"/>
    <w:rsid w:val="00031201"/>
    <w:rsid w:val="00031E7F"/>
    <w:rsid w:val="000329A9"/>
    <w:rsid w:val="0003365A"/>
    <w:rsid w:val="00033787"/>
    <w:rsid w:val="000339AB"/>
    <w:rsid w:val="0003466B"/>
    <w:rsid w:val="00035AD5"/>
    <w:rsid w:val="00036A7D"/>
    <w:rsid w:val="00036EE7"/>
    <w:rsid w:val="000372FE"/>
    <w:rsid w:val="000409F2"/>
    <w:rsid w:val="00041EAA"/>
    <w:rsid w:val="00042180"/>
    <w:rsid w:val="00042EFA"/>
    <w:rsid w:val="00042F62"/>
    <w:rsid w:val="00043587"/>
    <w:rsid w:val="0004388C"/>
    <w:rsid w:val="00044EF1"/>
    <w:rsid w:val="000451E6"/>
    <w:rsid w:val="00046878"/>
    <w:rsid w:val="00046AFF"/>
    <w:rsid w:val="000474AF"/>
    <w:rsid w:val="00047858"/>
    <w:rsid w:val="000478A5"/>
    <w:rsid w:val="0005014F"/>
    <w:rsid w:val="00050A9C"/>
    <w:rsid w:val="00051A7F"/>
    <w:rsid w:val="000520F8"/>
    <w:rsid w:val="0005319D"/>
    <w:rsid w:val="000537DC"/>
    <w:rsid w:val="00053A0A"/>
    <w:rsid w:val="000548F2"/>
    <w:rsid w:val="00055761"/>
    <w:rsid w:val="000562F5"/>
    <w:rsid w:val="00056901"/>
    <w:rsid w:val="00056C2A"/>
    <w:rsid w:val="00057225"/>
    <w:rsid w:val="00057E89"/>
    <w:rsid w:val="00064241"/>
    <w:rsid w:val="0006466E"/>
    <w:rsid w:val="0006475E"/>
    <w:rsid w:val="00064862"/>
    <w:rsid w:val="000675EC"/>
    <w:rsid w:val="000705B4"/>
    <w:rsid w:val="000708D8"/>
    <w:rsid w:val="00070E3F"/>
    <w:rsid w:val="00071572"/>
    <w:rsid w:val="00071F13"/>
    <w:rsid w:val="00071F23"/>
    <w:rsid w:val="00073943"/>
    <w:rsid w:val="00073CFD"/>
    <w:rsid w:val="00074104"/>
    <w:rsid w:val="00074D3A"/>
    <w:rsid w:val="00074D8C"/>
    <w:rsid w:val="00075359"/>
    <w:rsid w:val="00075BD5"/>
    <w:rsid w:val="00076AD2"/>
    <w:rsid w:val="00080215"/>
    <w:rsid w:val="0008297F"/>
    <w:rsid w:val="00082EEB"/>
    <w:rsid w:val="0008391A"/>
    <w:rsid w:val="000851E6"/>
    <w:rsid w:val="000852D5"/>
    <w:rsid w:val="00085801"/>
    <w:rsid w:val="00085D94"/>
    <w:rsid w:val="000865C8"/>
    <w:rsid w:val="00086677"/>
    <w:rsid w:val="00086A97"/>
    <w:rsid w:val="000902FE"/>
    <w:rsid w:val="00090EB3"/>
    <w:rsid w:val="000915DB"/>
    <w:rsid w:val="00091641"/>
    <w:rsid w:val="00092290"/>
    <w:rsid w:val="0009229F"/>
    <w:rsid w:val="000928BD"/>
    <w:rsid w:val="00092912"/>
    <w:rsid w:val="0009296E"/>
    <w:rsid w:val="000937EF"/>
    <w:rsid w:val="00093DD8"/>
    <w:rsid w:val="00093EDC"/>
    <w:rsid w:val="00094B0C"/>
    <w:rsid w:val="0009762B"/>
    <w:rsid w:val="000A00ED"/>
    <w:rsid w:val="000A0105"/>
    <w:rsid w:val="000A076B"/>
    <w:rsid w:val="000A09C0"/>
    <w:rsid w:val="000A0DEC"/>
    <w:rsid w:val="000A17B2"/>
    <w:rsid w:val="000A250D"/>
    <w:rsid w:val="000A3230"/>
    <w:rsid w:val="000A33DF"/>
    <w:rsid w:val="000A38DB"/>
    <w:rsid w:val="000A3C78"/>
    <w:rsid w:val="000A426D"/>
    <w:rsid w:val="000A4312"/>
    <w:rsid w:val="000A4546"/>
    <w:rsid w:val="000A5CB1"/>
    <w:rsid w:val="000A6ACD"/>
    <w:rsid w:val="000B0A2E"/>
    <w:rsid w:val="000B1863"/>
    <w:rsid w:val="000B288B"/>
    <w:rsid w:val="000B2987"/>
    <w:rsid w:val="000B366C"/>
    <w:rsid w:val="000B3792"/>
    <w:rsid w:val="000B3ECC"/>
    <w:rsid w:val="000B45F3"/>
    <w:rsid w:val="000B49B1"/>
    <w:rsid w:val="000B6598"/>
    <w:rsid w:val="000B65A7"/>
    <w:rsid w:val="000B686E"/>
    <w:rsid w:val="000B69A7"/>
    <w:rsid w:val="000B6DF4"/>
    <w:rsid w:val="000B7510"/>
    <w:rsid w:val="000B755B"/>
    <w:rsid w:val="000C02D1"/>
    <w:rsid w:val="000C0EED"/>
    <w:rsid w:val="000C185E"/>
    <w:rsid w:val="000C4B6F"/>
    <w:rsid w:val="000C4F30"/>
    <w:rsid w:val="000C50BE"/>
    <w:rsid w:val="000C522E"/>
    <w:rsid w:val="000C6619"/>
    <w:rsid w:val="000C6799"/>
    <w:rsid w:val="000C68D5"/>
    <w:rsid w:val="000C7DEF"/>
    <w:rsid w:val="000D002F"/>
    <w:rsid w:val="000D1944"/>
    <w:rsid w:val="000D19E1"/>
    <w:rsid w:val="000D1CB9"/>
    <w:rsid w:val="000D2F7A"/>
    <w:rsid w:val="000D2FD6"/>
    <w:rsid w:val="000D3120"/>
    <w:rsid w:val="000D361A"/>
    <w:rsid w:val="000D3C1B"/>
    <w:rsid w:val="000D4BB2"/>
    <w:rsid w:val="000D4F31"/>
    <w:rsid w:val="000D54FB"/>
    <w:rsid w:val="000D55DC"/>
    <w:rsid w:val="000D6F93"/>
    <w:rsid w:val="000E0119"/>
    <w:rsid w:val="000E01B5"/>
    <w:rsid w:val="000E040B"/>
    <w:rsid w:val="000E0721"/>
    <w:rsid w:val="000E0860"/>
    <w:rsid w:val="000E2A41"/>
    <w:rsid w:val="000E2E6B"/>
    <w:rsid w:val="000E3757"/>
    <w:rsid w:val="000E3D4C"/>
    <w:rsid w:val="000E3D94"/>
    <w:rsid w:val="000E44D3"/>
    <w:rsid w:val="000E4974"/>
    <w:rsid w:val="000E4991"/>
    <w:rsid w:val="000E5BDE"/>
    <w:rsid w:val="000E6708"/>
    <w:rsid w:val="000E7517"/>
    <w:rsid w:val="000E76DC"/>
    <w:rsid w:val="000F0EE7"/>
    <w:rsid w:val="000F1821"/>
    <w:rsid w:val="000F2622"/>
    <w:rsid w:val="000F2C29"/>
    <w:rsid w:val="000F2DBF"/>
    <w:rsid w:val="000F3B84"/>
    <w:rsid w:val="000F44A3"/>
    <w:rsid w:val="000F4507"/>
    <w:rsid w:val="000F4AC7"/>
    <w:rsid w:val="000F5A89"/>
    <w:rsid w:val="000F6F6B"/>
    <w:rsid w:val="0010027D"/>
    <w:rsid w:val="001005CE"/>
    <w:rsid w:val="00101276"/>
    <w:rsid w:val="00101365"/>
    <w:rsid w:val="00102649"/>
    <w:rsid w:val="00102D41"/>
    <w:rsid w:val="00103205"/>
    <w:rsid w:val="001032BC"/>
    <w:rsid w:val="001036A6"/>
    <w:rsid w:val="00103A5B"/>
    <w:rsid w:val="0010402B"/>
    <w:rsid w:val="00104671"/>
    <w:rsid w:val="00105145"/>
    <w:rsid w:val="00106063"/>
    <w:rsid w:val="00106885"/>
    <w:rsid w:val="00106CBF"/>
    <w:rsid w:val="00107197"/>
    <w:rsid w:val="00107C55"/>
    <w:rsid w:val="00107E1E"/>
    <w:rsid w:val="0011024D"/>
    <w:rsid w:val="001103F2"/>
    <w:rsid w:val="001116DC"/>
    <w:rsid w:val="001119B5"/>
    <w:rsid w:val="00112107"/>
    <w:rsid w:val="001126D0"/>
    <w:rsid w:val="00112B35"/>
    <w:rsid w:val="00112B41"/>
    <w:rsid w:val="00112D86"/>
    <w:rsid w:val="0011321A"/>
    <w:rsid w:val="001132E6"/>
    <w:rsid w:val="00113399"/>
    <w:rsid w:val="0011344C"/>
    <w:rsid w:val="00113F49"/>
    <w:rsid w:val="001158D6"/>
    <w:rsid w:val="001169A0"/>
    <w:rsid w:val="00117179"/>
    <w:rsid w:val="001179D9"/>
    <w:rsid w:val="00121D23"/>
    <w:rsid w:val="00122485"/>
    <w:rsid w:val="001229CB"/>
    <w:rsid w:val="00122A1F"/>
    <w:rsid w:val="00123454"/>
    <w:rsid w:val="0012409C"/>
    <w:rsid w:val="0012716B"/>
    <w:rsid w:val="00127391"/>
    <w:rsid w:val="00131331"/>
    <w:rsid w:val="00131AA0"/>
    <w:rsid w:val="00131AE8"/>
    <w:rsid w:val="00132048"/>
    <w:rsid w:val="001323E8"/>
    <w:rsid w:val="001327C4"/>
    <w:rsid w:val="001349DF"/>
    <w:rsid w:val="00134A31"/>
    <w:rsid w:val="00135CBB"/>
    <w:rsid w:val="00135F26"/>
    <w:rsid w:val="001360EF"/>
    <w:rsid w:val="001401EA"/>
    <w:rsid w:val="00140BCB"/>
    <w:rsid w:val="00140DE5"/>
    <w:rsid w:val="001422E0"/>
    <w:rsid w:val="00142564"/>
    <w:rsid w:val="00143540"/>
    <w:rsid w:val="001444E8"/>
    <w:rsid w:val="00146CAC"/>
    <w:rsid w:val="00147D2C"/>
    <w:rsid w:val="001507ED"/>
    <w:rsid w:val="00150A88"/>
    <w:rsid w:val="00150DF6"/>
    <w:rsid w:val="0015153B"/>
    <w:rsid w:val="001516E1"/>
    <w:rsid w:val="0015237F"/>
    <w:rsid w:val="001524D2"/>
    <w:rsid w:val="001528D9"/>
    <w:rsid w:val="00153128"/>
    <w:rsid w:val="00153953"/>
    <w:rsid w:val="00153FA8"/>
    <w:rsid w:val="0015410E"/>
    <w:rsid w:val="00154471"/>
    <w:rsid w:val="001556AC"/>
    <w:rsid w:val="00155C86"/>
    <w:rsid w:val="00155D56"/>
    <w:rsid w:val="00156E02"/>
    <w:rsid w:val="00156E07"/>
    <w:rsid w:val="00156FA5"/>
    <w:rsid w:val="00157F7A"/>
    <w:rsid w:val="001602B8"/>
    <w:rsid w:val="00160716"/>
    <w:rsid w:val="001616EA"/>
    <w:rsid w:val="001618F7"/>
    <w:rsid w:val="00161AC0"/>
    <w:rsid w:val="00162171"/>
    <w:rsid w:val="001623D0"/>
    <w:rsid w:val="00162A67"/>
    <w:rsid w:val="00162FBA"/>
    <w:rsid w:val="001634B6"/>
    <w:rsid w:val="00163C4A"/>
    <w:rsid w:val="001661C8"/>
    <w:rsid w:val="0016653F"/>
    <w:rsid w:val="001667C2"/>
    <w:rsid w:val="001700D2"/>
    <w:rsid w:val="00170A6B"/>
    <w:rsid w:val="00171054"/>
    <w:rsid w:val="00172479"/>
    <w:rsid w:val="0017257F"/>
    <w:rsid w:val="0017452C"/>
    <w:rsid w:val="0017596D"/>
    <w:rsid w:val="001778D0"/>
    <w:rsid w:val="0017790F"/>
    <w:rsid w:val="001802D1"/>
    <w:rsid w:val="00181165"/>
    <w:rsid w:val="001826C6"/>
    <w:rsid w:val="00182DC1"/>
    <w:rsid w:val="00183645"/>
    <w:rsid w:val="00183870"/>
    <w:rsid w:val="00183928"/>
    <w:rsid w:val="001847AE"/>
    <w:rsid w:val="0018598D"/>
    <w:rsid w:val="00186770"/>
    <w:rsid w:val="0018696C"/>
    <w:rsid w:val="001907AC"/>
    <w:rsid w:val="00192106"/>
    <w:rsid w:val="0019248D"/>
    <w:rsid w:val="00192B9C"/>
    <w:rsid w:val="00192C1C"/>
    <w:rsid w:val="00192F83"/>
    <w:rsid w:val="0019466C"/>
    <w:rsid w:val="00194738"/>
    <w:rsid w:val="00194854"/>
    <w:rsid w:val="00195C49"/>
    <w:rsid w:val="00196A91"/>
    <w:rsid w:val="00197795"/>
    <w:rsid w:val="001A04AA"/>
    <w:rsid w:val="001A0781"/>
    <w:rsid w:val="001A1594"/>
    <w:rsid w:val="001A1928"/>
    <w:rsid w:val="001A205D"/>
    <w:rsid w:val="001A2D77"/>
    <w:rsid w:val="001A4457"/>
    <w:rsid w:val="001A4606"/>
    <w:rsid w:val="001A51F4"/>
    <w:rsid w:val="001A578E"/>
    <w:rsid w:val="001A5B2C"/>
    <w:rsid w:val="001A6244"/>
    <w:rsid w:val="001B1340"/>
    <w:rsid w:val="001B1B90"/>
    <w:rsid w:val="001B1EB7"/>
    <w:rsid w:val="001B2463"/>
    <w:rsid w:val="001B2BF2"/>
    <w:rsid w:val="001B36C3"/>
    <w:rsid w:val="001B40E6"/>
    <w:rsid w:val="001B46A0"/>
    <w:rsid w:val="001B5BAC"/>
    <w:rsid w:val="001B6705"/>
    <w:rsid w:val="001B6706"/>
    <w:rsid w:val="001B7207"/>
    <w:rsid w:val="001B72DA"/>
    <w:rsid w:val="001B7F2D"/>
    <w:rsid w:val="001C0A1B"/>
    <w:rsid w:val="001C1433"/>
    <w:rsid w:val="001C304F"/>
    <w:rsid w:val="001C3064"/>
    <w:rsid w:val="001C3C1F"/>
    <w:rsid w:val="001C40B5"/>
    <w:rsid w:val="001C46CF"/>
    <w:rsid w:val="001C4976"/>
    <w:rsid w:val="001C4C86"/>
    <w:rsid w:val="001C6D59"/>
    <w:rsid w:val="001C71D4"/>
    <w:rsid w:val="001D0706"/>
    <w:rsid w:val="001D1997"/>
    <w:rsid w:val="001D1F79"/>
    <w:rsid w:val="001D26DD"/>
    <w:rsid w:val="001D35FD"/>
    <w:rsid w:val="001D3AB0"/>
    <w:rsid w:val="001D445E"/>
    <w:rsid w:val="001D5463"/>
    <w:rsid w:val="001D57FC"/>
    <w:rsid w:val="001D5886"/>
    <w:rsid w:val="001D596F"/>
    <w:rsid w:val="001D5A47"/>
    <w:rsid w:val="001D664C"/>
    <w:rsid w:val="001D6D1D"/>
    <w:rsid w:val="001D7764"/>
    <w:rsid w:val="001D7C7E"/>
    <w:rsid w:val="001D7D48"/>
    <w:rsid w:val="001D7E76"/>
    <w:rsid w:val="001E0738"/>
    <w:rsid w:val="001E0879"/>
    <w:rsid w:val="001E1072"/>
    <w:rsid w:val="001E1383"/>
    <w:rsid w:val="001E18D9"/>
    <w:rsid w:val="001E199A"/>
    <w:rsid w:val="001E1F60"/>
    <w:rsid w:val="001E2222"/>
    <w:rsid w:val="001E3FE0"/>
    <w:rsid w:val="001E420B"/>
    <w:rsid w:val="001E497E"/>
    <w:rsid w:val="001E4F59"/>
    <w:rsid w:val="001E5148"/>
    <w:rsid w:val="001E6BB7"/>
    <w:rsid w:val="001E7288"/>
    <w:rsid w:val="001E7D7E"/>
    <w:rsid w:val="001F007C"/>
    <w:rsid w:val="001F0124"/>
    <w:rsid w:val="001F176E"/>
    <w:rsid w:val="001F2DB1"/>
    <w:rsid w:val="001F4279"/>
    <w:rsid w:val="001F43C7"/>
    <w:rsid w:val="001F50B6"/>
    <w:rsid w:val="001F53E7"/>
    <w:rsid w:val="001F5756"/>
    <w:rsid w:val="001F5D08"/>
    <w:rsid w:val="001F6790"/>
    <w:rsid w:val="001F70A2"/>
    <w:rsid w:val="001F73FC"/>
    <w:rsid w:val="001F752D"/>
    <w:rsid w:val="001F7718"/>
    <w:rsid w:val="001F7D21"/>
    <w:rsid w:val="001F7D73"/>
    <w:rsid w:val="001F7F48"/>
    <w:rsid w:val="0020019E"/>
    <w:rsid w:val="002002D7"/>
    <w:rsid w:val="002007C9"/>
    <w:rsid w:val="00200872"/>
    <w:rsid w:val="002009A6"/>
    <w:rsid w:val="00200C63"/>
    <w:rsid w:val="00202645"/>
    <w:rsid w:val="002028FB"/>
    <w:rsid w:val="0020338C"/>
    <w:rsid w:val="002058B4"/>
    <w:rsid w:val="00205F55"/>
    <w:rsid w:val="002079B8"/>
    <w:rsid w:val="00207BB9"/>
    <w:rsid w:val="00212F86"/>
    <w:rsid w:val="00214DB1"/>
    <w:rsid w:val="002153A9"/>
    <w:rsid w:val="00215C00"/>
    <w:rsid w:val="0021603B"/>
    <w:rsid w:val="00216252"/>
    <w:rsid w:val="0021771C"/>
    <w:rsid w:val="00217B55"/>
    <w:rsid w:val="00220C44"/>
    <w:rsid w:val="00220DCB"/>
    <w:rsid w:val="002210B6"/>
    <w:rsid w:val="0022113F"/>
    <w:rsid w:val="002219BC"/>
    <w:rsid w:val="00221DB3"/>
    <w:rsid w:val="0022234A"/>
    <w:rsid w:val="002228DB"/>
    <w:rsid w:val="002233E7"/>
    <w:rsid w:val="0022362B"/>
    <w:rsid w:val="00224A38"/>
    <w:rsid w:val="00225D84"/>
    <w:rsid w:val="00226469"/>
    <w:rsid w:val="0022661B"/>
    <w:rsid w:val="00227024"/>
    <w:rsid w:val="002277D8"/>
    <w:rsid w:val="0023106C"/>
    <w:rsid w:val="002311D0"/>
    <w:rsid w:val="00231C5A"/>
    <w:rsid w:val="00232290"/>
    <w:rsid w:val="00233273"/>
    <w:rsid w:val="00233743"/>
    <w:rsid w:val="00233AA1"/>
    <w:rsid w:val="00233DF8"/>
    <w:rsid w:val="0023654C"/>
    <w:rsid w:val="0023695D"/>
    <w:rsid w:val="00236AAF"/>
    <w:rsid w:val="00240079"/>
    <w:rsid w:val="00241952"/>
    <w:rsid w:val="002419FA"/>
    <w:rsid w:val="00242086"/>
    <w:rsid w:val="0024234C"/>
    <w:rsid w:val="0024268E"/>
    <w:rsid w:val="00242BB8"/>
    <w:rsid w:val="00243E0F"/>
    <w:rsid w:val="002448E5"/>
    <w:rsid w:val="00244C48"/>
    <w:rsid w:val="00245938"/>
    <w:rsid w:val="002461F5"/>
    <w:rsid w:val="002468CF"/>
    <w:rsid w:val="00246A60"/>
    <w:rsid w:val="00246FE4"/>
    <w:rsid w:val="0024759C"/>
    <w:rsid w:val="00250DCA"/>
    <w:rsid w:val="00252083"/>
    <w:rsid w:val="002520CF"/>
    <w:rsid w:val="00254C11"/>
    <w:rsid w:val="00254EEC"/>
    <w:rsid w:val="00255A82"/>
    <w:rsid w:val="00255DFC"/>
    <w:rsid w:val="00256D1D"/>
    <w:rsid w:val="00260727"/>
    <w:rsid w:val="00261690"/>
    <w:rsid w:val="002617E3"/>
    <w:rsid w:val="00261945"/>
    <w:rsid w:val="00261D4C"/>
    <w:rsid w:val="00261E54"/>
    <w:rsid w:val="00262D2A"/>
    <w:rsid w:val="00263355"/>
    <w:rsid w:val="0026464B"/>
    <w:rsid w:val="00265E6F"/>
    <w:rsid w:val="00267196"/>
    <w:rsid w:val="002675AB"/>
    <w:rsid w:val="00267E5E"/>
    <w:rsid w:val="0027062D"/>
    <w:rsid w:val="0027139B"/>
    <w:rsid w:val="0027151C"/>
    <w:rsid w:val="002716AC"/>
    <w:rsid w:val="00272465"/>
    <w:rsid w:val="00272F0B"/>
    <w:rsid w:val="00273908"/>
    <w:rsid w:val="00274460"/>
    <w:rsid w:val="0027462A"/>
    <w:rsid w:val="00274E12"/>
    <w:rsid w:val="00275328"/>
    <w:rsid w:val="0027565D"/>
    <w:rsid w:val="00275783"/>
    <w:rsid w:val="00275B18"/>
    <w:rsid w:val="002770A5"/>
    <w:rsid w:val="00281E57"/>
    <w:rsid w:val="002835C6"/>
    <w:rsid w:val="0028368B"/>
    <w:rsid w:val="002837FD"/>
    <w:rsid w:val="00284130"/>
    <w:rsid w:val="0028682E"/>
    <w:rsid w:val="002868F9"/>
    <w:rsid w:val="0029033F"/>
    <w:rsid w:val="00291D09"/>
    <w:rsid w:val="00292787"/>
    <w:rsid w:val="00292F8A"/>
    <w:rsid w:val="00293389"/>
    <w:rsid w:val="002948C9"/>
    <w:rsid w:val="00294C9F"/>
    <w:rsid w:val="00295AAC"/>
    <w:rsid w:val="00296626"/>
    <w:rsid w:val="002967DB"/>
    <w:rsid w:val="00296A4D"/>
    <w:rsid w:val="00296E1B"/>
    <w:rsid w:val="002975ED"/>
    <w:rsid w:val="002A0821"/>
    <w:rsid w:val="002A0B6A"/>
    <w:rsid w:val="002A223E"/>
    <w:rsid w:val="002A29B9"/>
    <w:rsid w:val="002A3547"/>
    <w:rsid w:val="002A3AC9"/>
    <w:rsid w:val="002A3DA9"/>
    <w:rsid w:val="002A3EEC"/>
    <w:rsid w:val="002A44A1"/>
    <w:rsid w:val="002A458B"/>
    <w:rsid w:val="002A4A6F"/>
    <w:rsid w:val="002A6317"/>
    <w:rsid w:val="002A69B4"/>
    <w:rsid w:val="002A6E74"/>
    <w:rsid w:val="002A73E9"/>
    <w:rsid w:val="002B08E9"/>
    <w:rsid w:val="002B158A"/>
    <w:rsid w:val="002B27DE"/>
    <w:rsid w:val="002B2C39"/>
    <w:rsid w:val="002B4472"/>
    <w:rsid w:val="002B47E5"/>
    <w:rsid w:val="002B4C74"/>
    <w:rsid w:val="002B4CD7"/>
    <w:rsid w:val="002B4ED6"/>
    <w:rsid w:val="002B56E5"/>
    <w:rsid w:val="002B5EA3"/>
    <w:rsid w:val="002B7377"/>
    <w:rsid w:val="002C0815"/>
    <w:rsid w:val="002C0B0E"/>
    <w:rsid w:val="002C172D"/>
    <w:rsid w:val="002C1900"/>
    <w:rsid w:val="002C1A6F"/>
    <w:rsid w:val="002C23BD"/>
    <w:rsid w:val="002C2F77"/>
    <w:rsid w:val="002C2FA5"/>
    <w:rsid w:val="002C34AB"/>
    <w:rsid w:val="002C34EF"/>
    <w:rsid w:val="002C3858"/>
    <w:rsid w:val="002C4178"/>
    <w:rsid w:val="002C4AAB"/>
    <w:rsid w:val="002C532C"/>
    <w:rsid w:val="002C5858"/>
    <w:rsid w:val="002C61B3"/>
    <w:rsid w:val="002C7E22"/>
    <w:rsid w:val="002D0329"/>
    <w:rsid w:val="002D04B8"/>
    <w:rsid w:val="002D050D"/>
    <w:rsid w:val="002D0B95"/>
    <w:rsid w:val="002D10FE"/>
    <w:rsid w:val="002D1C0A"/>
    <w:rsid w:val="002D1F31"/>
    <w:rsid w:val="002D2AA9"/>
    <w:rsid w:val="002D4041"/>
    <w:rsid w:val="002D4903"/>
    <w:rsid w:val="002D4B71"/>
    <w:rsid w:val="002D5245"/>
    <w:rsid w:val="002D528C"/>
    <w:rsid w:val="002D55CB"/>
    <w:rsid w:val="002D5831"/>
    <w:rsid w:val="002D5868"/>
    <w:rsid w:val="002D5D22"/>
    <w:rsid w:val="002D61CD"/>
    <w:rsid w:val="002D6375"/>
    <w:rsid w:val="002D63A4"/>
    <w:rsid w:val="002D7588"/>
    <w:rsid w:val="002D7CDD"/>
    <w:rsid w:val="002D7DB1"/>
    <w:rsid w:val="002E0350"/>
    <w:rsid w:val="002E1F69"/>
    <w:rsid w:val="002E23F8"/>
    <w:rsid w:val="002E2B9D"/>
    <w:rsid w:val="002E3AA2"/>
    <w:rsid w:val="002E3C50"/>
    <w:rsid w:val="002E3DA5"/>
    <w:rsid w:val="002E43FB"/>
    <w:rsid w:val="002E4D80"/>
    <w:rsid w:val="002E6369"/>
    <w:rsid w:val="002E6A93"/>
    <w:rsid w:val="002E6F90"/>
    <w:rsid w:val="002E7338"/>
    <w:rsid w:val="002E780B"/>
    <w:rsid w:val="002F0D6C"/>
    <w:rsid w:val="002F2898"/>
    <w:rsid w:val="002F2C9C"/>
    <w:rsid w:val="002F3715"/>
    <w:rsid w:val="002F3982"/>
    <w:rsid w:val="002F3A38"/>
    <w:rsid w:val="002F4869"/>
    <w:rsid w:val="002F5381"/>
    <w:rsid w:val="002F54AA"/>
    <w:rsid w:val="002F577C"/>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E2C"/>
    <w:rsid w:val="00306B95"/>
    <w:rsid w:val="00306FF9"/>
    <w:rsid w:val="00307B4E"/>
    <w:rsid w:val="00311DEE"/>
    <w:rsid w:val="003121CD"/>
    <w:rsid w:val="00313311"/>
    <w:rsid w:val="0031433D"/>
    <w:rsid w:val="003152CF"/>
    <w:rsid w:val="00316174"/>
    <w:rsid w:val="00316AD1"/>
    <w:rsid w:val="00320533"/>
    <w:rsid w:val="00320707"/>
    <w:rsid w:val="003220D2"/>
    <w:rsid w:val="00322125"/>
    <w:rsid w:val="00322259"/>
    <w:rsid w:val="00322633"/>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F14"/>
    <w:rsid w:val="00332155"/>
    <w:rsid w:val="00332251"/>
    <w:rsid w:val="00332D0F"/>
    <w:rsid w:val="00333084"/>
    <w:rsid w:val="0033318D"/>
    <w:rsid w:val="003342B5"/>
    <w:rsid w:val="003348BA"/>
    <w:rsid w:val="00334EA8"/>
    <w:rsid w:val="003351A9"/>
    <w:rsid w:val="003353D9"/>
    <w:rsid w:val="00335964"/>
    <w:rsid w:val="00335E74"/>
    <w:rsid w:val="00336604"/>
    <w:rsid w:val="00336BEB"/>
    <w:rsid w:val="00337BB5"/>
    <w:rsid w:val="00340420"/>
    <w:rsid w:val="0034121D"/>
    <w:rsid w:val="00341837"/>
    <w:rsid w:val="00343300"/>
    <w:rsid w:val="0034410B"/>
    <w:rsid w:val="00345EC1"/>
    <w:rsid w:val="00345FBC"/>
    <w:rsid w:val="0034673A"/>
    <w:rsid w:val="00346E34"/>
    <w:rsid w:val="00347219"/>
    <w:rsid w:val="003500AA"/>
    <w:rsid w:val="00350D36"/>
    <w:rsid w:val="00350DA7"/>
    <w:rsid w:val="00352CD6"/>
    <w:rsid w:val="003530CF"/>
    <w:rsid w:val="003533FC"/>
    <w:rsid w:val="00354080"/>
    <w:rsid w:val="003547A2"/>
    <w:rsid w:val="00354E6C"/>
    <w:rsid w:val="0035664F"/>
    <w:rsid w:val="003571AF"/>
    <w:rsid w:val="00357922"/>
    <w:rsid w:val="00357D4F"/>
    <w:rsid w:val="00360306"/>
    <w:rsid w:val="00360549"/>
    <w:rsid w:val="0036104D"/>
    <w:rsid w:val="003612A5"/>
    <w:rsid w:val="00361523"/>
    <w:rsid w:val="003619B2"/>
    <w:rsid w:val="00362500"/>
    <w:rsid w:val="00362B7E"/>
    <w:rsid w:val="003632CD"/>
    <w:rsid w:val="003634B9"/>
    <w:rsid w:val="00363EF1"/>
    <w:rsid w:val="00363FB6"/>
    <w:rsid w:val="0036483F"/>
    <w:rsid w:val="00365199"/>
    <w:rsid w:val="00365536"/>
    <w:rsid w:val="00365701"/>
    <w:rsid w:val="0036603D"/>
    <w:rsid w:val="00366BE8"/>
    <w:rsid w:val="003671F6"/>
    <w:rsid w:val="00367D31"/>
    <w:rsid w:val="003701F2"/>
    <w:rsid w:val="00370475"/>
    <w:rsid w:val="00370ACD"/>
    <w:rsid w:val="00370CEE"/>
    <w:rsid w:val="003710B6"/>
    <w:rsid w:val="003714CA"/>
    <w:rsid w:val="00372387"/>
    <w:rsid w:val="00372980"/>
    <w:rsid w:val="00373302"/>
    <w:rsid w:val="00373316"/>
    <w:rsid w:val="003740C6"/>
    <w:rsid w:val="00375E67"/>
    <w:rsid w:val="00377854"/>
    <w:rsid w:val="00377FA3"/>
    <w:rsid w:val="00380F2B"/>
    <w:rsid w:val="003815C3"/>
    <w:rsid w:val="0038182E"/>
    <w:rsid w:val="0038238A"/>
    <w:rsid w:val="00382418"/>
    <w:rsid w:val="00383904"/>
    <w:rsid w:val="00384265"/>
    <w:rsid w:val="00384B2C"/>
    <w:rsid w:val="003854D3"/>
    <w:rsid w:val="00385D71"/>
    <w:rsid w:val="00386533"/>
    <w:rsid w:val="00386A94"/>
    <w:rsid w:val="00386B17"/>
    <w:rsid w:val="00387BB5"/>
    <w:rsid w:val="003904DE"/>
    <w:rsid w:val="003907C8"/>
    <w:rsid w:val="00390D15"/>
    <w:rsid w:val="00390DB1"/>
    <w:rsid w:val="00391B6D"/>
    <w:rsid w:val="00391BF1"/>
    <w:rsid w:val="0039238E"/>
    <w:rsid w:val="003947B8"/>
    <w:rsid w:val="0039490F"/>
    <w:rsid w:val="003965D6"/>
    <w:rsid w:val="003968D4"/>
    <w:rsid w:val="00396CE4"/>
    <w:rsid w:val="00397F1B"/>
    <w:rsid w:val="00397FBE"/>
    <w:rsid w:val="003A08BA"/>
    <w:rsid w:val="003A1390"/>
    <w:rsid w:val="003A1469"/>
    <w:rsid w:val="003A1EA4"/>
    <w:rsid w:val="003A2C9C"/>
    <w:rsid w:val="003A396A"/>
    <w:rsid w:val="003A4328"/>
    <w:rsid w:val="003A4C08"/>
    <w:rsid w:val="003A7E02"/>
    <w:rsid w:val="003B0AF6"/>
    <w:rsid w:val="003B2165"/>
    <w:rsid w:val="003B2C30"/>
    <w:rsid w:val="003B2E8D"/>
    <w:rsid w:val="003B37C9"/>
    <w:rsid w:val="003B417A"/>
    <w:rsid w:val="003B42E7"/>
    <w:rsid w:val="003B534F"/>
    <w:rsid w:val="003B5714"/>
    <w:rsid w:val="003B5796"/>
    <w:rsid w:val="003B59D3"/>
    <w:rsid w:val="003B5B33"/>
    <w:rsid w:val="003B79E7"/>
    <w:rsid w:val="003B7D07"/>
    <w:rsid w:val="003B7EEB"/>
    <w:rsid w:val="003C0AD6"/>
    <w:rsid w:val="003C1033"/>
    <w:rsid w:val="003C1D44"/>
    <w:rsid w:val="003C240E"/>
    <w:rsid w:val="003C2DCC"/>
    <w:rsid w:val="003C385A"/>
    <w:rsid w:val="003C3FA5"/>
    <w:rsid w:val="003C4602"/>
    <w:rsid w:val="003C50D2"/>
    <w:rsid w:val="003C6EEB"/>
    <w:rsid w:val="003C7101"/>
    <w:rsid w:val="003C7BE4"/>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B4F"/>
    <w:rsid w:val="003E1EB4"/>
    <w:rsid w:val="003E1ECF"/>
    <w:rsid w:val="003E2913"/>
    <w:rsid w:val="003E3088"/>
    <w:rsid w:val="003E34C3"/>
    <w:rsid w:val="003E3868"/>
    <w:rsid w:val="003E3ED9"/>
    <w:rsid w:val="003E3FCB"/>
    <w:rsid w:val="003E432F"/>
    <w:rsid w:val="003E51FA"/>
    <w:rsid w:val="003E5399"/>
    <w:rsid w:val="003E5A0D"/>
    <w:rsid w:val="003E5B89"/>
    <w:rsid w:val="003E6840"/>
    <w:rsid w:val="003F0905"/>
    <w:rsid w:val="003F0A95"/>
    <w:rsid w:val="003F0C9E"/>
    <w:rsid w:val="003F0F02"/>
    <w:rsid w:val="003F1581"/>
    <w:rsid w:val="003F1B8A"/>
    <w:rsid w:val="003F206C"/>
    <w:rsid w:val="003F3226"/>
    <w:rsid w:val="003F3BDE"/>
    <w:rsid w:val="003F3D02"/>
    <w:rsid w:val="003F5A18"/>
    <w:rsid w:val="003F6928"/>
    <w:rsid w:val="003F6D34"/>
    <w:rsid w:val="00400D6E"/>
    <w:rsid w:val="004013C2"/>
    <w:rsid w:val="00401AAC"/>
    <w:rsid w:val="00401DC4"/>
    <w:rsid w:val="00401F9A"/>
    <w:rsid w:val="0040344A"/>
    <w:rsid w:val="00403C21"/>
    <w:rsid w:val="00403D67"/>
    <w:rsid w:val="0040423F"/>
    <w:rsid w:val="004048F7"/>
    <w:rsid w:val="00404C9D"/>
    <w:rsid w:val="00405A58"/>
    <w:rsid w:val="0040736B"/>
    <w:rsid w:val="00407401"/>
    <w:rsid w:val="00407733"/>
    <w:rsid w:val="00407A25"/>
    <w:rsid w:val="00407C30"/>
    <w:rsid w:val="00410F42"/>
    <w:rsid w:val="00411550"/>
    <w:rsid w:val="0041205F"/>
    <w:rsid w:val="00414F20"/>
    <w:rsid w:val="004150AF"/>
    <w:rsid w:val="004156D2"/>
    <w:rsid w:val="00415811"/>
    <w:rsid w:val="004158CC"/>
    <w:rsid w:val="00415C06"/>
    <w:rsid w:val="00415CEF"/>
    <w:rsid w:val="00415E5A"/>
    <w:rsid w:val="00416758"/>
    <w:rsid w:val="00416D9A"/>
    <w:rsid w:val="00417AB7"/>
    <w:rsid w:val="00417CC3"/>
    <w:rsid w:val="00420B12"/>
    <w:rsid w:val="00421BD0"/>
    <w:rsid w:val="004224C5"/>
    <w:rsid w:val="004227D4"/>
    <w:rsid w:val="0042329C"/>
    <w:rsid w:val="00423610"/>
    <w:rsid w:val="00423C6C"/>
    <w:rsid w:val="004253CC"/>
    <w:rsid w:val="00425E35"/>
    <w:rsid w:val="00425ECE"/>
    <w:rsid w:val="0042643B"/>
    <w:rsid w:val="00427399"/>
    <w:rsid w:val="0043184B"/>
    <w:rsid w:val="004333FF"/>
    <w:rsid w:val="004338B9"/>
    <w:rsid w:val="004342A3"/>
    <w:rsid w:val="00434851"/>
    <w:rsid w:val="00434D75"/>
    <w:rsid w:val="00435058"/>
    <w:rsid w:val="0043595B"/>
    <w:rsid w:val="0043664C"/>
    <w:rsid w:val="00436B5A"/>
    <w:rsid w:val="00436CB3"/>
    <w:rsid w:val="004371D2"/>
    <w:rsid w:val="00437B21"/>
    <w:rsid w:val="00437E78"/>
    <w:rsid w:val="004403CF"/>
    <w:rsid w:val="00440821"/>
    <w:rsid w:val="00440A4C"/>
    <w:rsid w:val="00441FE7"/>
    <w:rsid w:val="0044201B"/>
    <w:rsid w:val="00442628"/>
    <w:rsid w:val="00442B70"/>
    <w:rsid w:val="004458EB"/>
    <w:rsid w:val="00445E83"/>
    <w:rsid w:val="00450428"/>
    <w:rsid w:val="00450808"/>
    <w:rsid w:val="00450982"/>
    <w:rsid w:val="00452543"/>
    <w:rsid w:val="00452FC1"/>
    <w:rsid w:val="00454CBC"/>
    <w:rsid w:val="00454E49"/>
    <w:rsid w:val="00455799"/>
    <w:rsid w:val="004559E8"/>
    <w:rsid w:val="00456C02"/>
    <w:rsid w:val="00456C24"/>
    <w:rsid w:val="00456C9B"/>
    <w:rsid w:val="00456CA5"/>
    <w:rsid w:val="004570F8"/>
    <w:rsid w:val="004570FC"/>
    <w:rsid w:val="00460204"/>
    <w:rsid w:val="004606DD"/>
    <w:rsid w:val="00460D7B"/>
    <w:rsid w:val="00461967"/>
    <w:rsid w:val="0046468F"/>
    <w:rsid w:val="00465430"/>
    <w:rsid w:val="004658C0"/>
    <w:rsid w:val="004658C3"/>
    <w:rsid w:val="0047075D"/>
    <w:rsid w:val="004709C1"/>
    <w:rsid w:val="00470AB0"/>
    <w:rsid w:val="00471689"/>
    <w:rsid w:val="00471E95"/>
    <w:rsid w:val="004738E5"/>
    <w:rsid w:val="00475152"/>
    <w:rsid w:val="00475DAB"/>
    <w:rsid w:val="00476833"/>
    <w:rsid w:val="00477885"/>
    <w:rsid w:val="00480276"/>
    <w:rsid w:val="00481968"/>
    <w:rsid w:val="00482755"/>
    <w:rsid w:val="004828C6"/>
    <w:rsid w:val="00484E89"/>
    <w:rsid w:val="00486326"/>
    <w:rsid w:val="00487973"/>
    <w:rsid w:val="00487F91"/>
    <w:rsid w:val="00491BC3"/>
    <w:rsid w:val="00492BB6"/>
    <w:rsid w:val="00493352"/>
    <w:rsid w:val="004937F7"/>
    <w:rsid w:val="004940BA"/>
    <w:rsid w:val="00495013"/>
    <w:rsid w:val="0049572A"/>
    <w:rsid w:val="0049684D"/>
    <w:rsid w:val="00496AA2"/>
    <w:rsid w:val="00497817"/>
    <w:rsid w:val="004A0264"/>
    <w:rsid w:val="004A071B"/>
    <w:rsid w:val="004A0E08"/>
    <w:rsid w:val="004A16E0"/>
    <w:rsid w:val="004A199E"/>
    <w:rsid w:val="004A2B5F"/>
    <w:rsid w:val="004A302D"/>
    <w:rsid w:val="004A3ED4"/>
    <w:rsid w:val="004A63A9"/>
    <w:rsid w:val="004A64BC"/>
    <w:rsid w:val="004A69C6"/>
    <w:rsid w:val="004A7834"/>
    <w:rsid w:val="004B04DE"/>
    <w:rsid w:val="004B0F6C"/>
    <w:rsid w:val="004B1217"/>
    <w:rsid w:val="004B217E"/>
    <w:rsid w:val="004B2E98"/>
    <w:rsid w:val="004B3069"/>
    <w:rsid w:val="004B306A"/>
    <w:rsid w:val="004B573A"/>
    <w:rsid w:val="004B5816"/>
    <w:rsid w:val="004B6548"/>
    <w:rsid w:val="004B67CF"/>
    <w:rsid w:val="004C0400"/>
    <w:rsid w:val="004C05B2"/>
    <w:rsid w:val="004C0EB1"/>
    <w:rsid w:val="004C2083"/>
    <w:rsid w:val="004C237A"/>
    <w:rsid w:val="004C2A2C"/>
    <w:rsid w:val="004C2CD4"/>
    <w:rsid w:val="004C3AA4"/>
    <w:rsid w:val="004C414B"/>
    <w:rsid w:val="004C4558"/>
    <w:rsid w:val="004C4E6E"/>
    <w:rsid w:val="004C56D4"/>
    <w:rsid w:val="004C5B49"/>
    <w:rsid w:val="004C6C6A"/>
    <w:rsid w:val="004C781F"/>
    <w:rsid w:val="004D0DE2"/>
    <w:rsid w:val="004D0E4E"/>
    <w:rsid w:val="004D0F47"/>
    <w:rsid w:val="004D1709"/>
    <w:rsid w:val="004D225E"/>
    <w:rsid w:val="004D29F1"/>
    <w:rsid w:val="004D30C5"/>
    <w:rsid w:val="004D4426"/>
    <w:rsid w:val="004D5086"/>
    <w:rsid w:val="004D5422"/>
    <w:rsid w:val="004D5960"/>
    <w:rsid w:val="004D5CA9"/>
    <w:rsid w:val="004D6C1F"/>
    <w:rsid w:val="004D70D4"/>
    <w:rsid w:val="004D761F"/>
    <w:rsid w:val="004E0492"/>
    <w:rsid w:val="004E052C"/>
    <w:rsid w:val="004E093F"/>
    <w:rsid w:val="004E1D1E"/>
    <w:rsid w:val="004E262F"/>
    <w:rsid w:val="004E29D7"/>
    <w:rsid w:val="004E3F02"/>
    <w:rsid w:val="004E5486"/>
    <w:rsid w:val="004E71DD"/>
    <w:rsid w:val="004F0456"/>
    <w:rsid w:val="004F20E4"/>
    <w:rsid w:val="004F2758"/>
    <w:rsid w:val="004F3BC2"/>
    <w:rsid w:val="004F5611"/>
    <w:rsid w:val="004F5B99"/>
    <w:rsid w:val="004F5EFC"/>
    <w:rsid w:val="004F6BDD"/>
    <w:rsid w:val="004F6CE5"/>
    <w:rsid w:val="004F75E8"/>
    <w:rsid w:val="004F761E"/>
    <w:rsid w:val="004F7DB3"/>
    <w:rsid w:val="005013EF"/>
    <w:rsid w:val="0050334C"/>
    <w:rsid w:val="0050345D"/>
    <w:rsid w:val="0050442B"/>
    <w:rsid w:val="00504F4F"/>
    <w:rsid w:val="0050581B"/>
    <w:rsid w:val="005060B7"/>
    <w:rsid w:val="00506121"/>
    <w:rsid w:val="0050621A"/>
    <w:rsid w:val="00506256"/>
    <w:rsid w:val="00506C02"/>
    <w:rsid w:val="00510178"/>
    <w:rsid w:val="00510662"/>
    <w:rsid w:val="005132C8"/>
    <w:rsid w:val="0051379B"/>
    <w:rsid w:val="00513DC4"/>
    <w:rsid w:val="00516F26"/>
    <w:rsid w:val="00521495"/>
    <w:rsid w:val="005225C7"/>
    <w:rsid w:val="00522757"/>
    <w:rsid w:val="00522761"/>
    <w:rsid w:val="00524237"/>
    <w:rsid w:val="00524567"/>
    <w:rsid w:val="00524B3A"/>
    <w:rsid w:val="00524F21"/>
    <w:rsid w:val="00526523"/>
    <w:rsid w:val="00527477"/>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400D2"/>
    <w:rsid w:val="00540294"/>
    <w:rsid w:val="005409EA"/>
    <w:rsid w:val="00540DEE"/>
    <w:rsid w:val="00541385"/>
    <w:rsid w:val="00542040"/>
    <w:rsid w:val="00542F36"/>
    <w:rsid w:val="0054310D"/>
    <w:rsid w:val="0054321C"/>
    <w:rsid w:val="0054334B"/>
    <w:rsid w:val="00543641"/>
    <w:rsid w:val="005442DC"/>
    <w:rsid w:val="005448A7"/>
    <w:rsid w:val="00545FFE"/>
    <w:rsid w:val="00546004"/>
    <w:rsid w:val="00546E79"/>
    <w:rsid w:val="00547443"/>
    <w:rsid w:val="00547617"/>
    <w:rsid w:val="00550364"/>
    <w:rsid w:val="00550633"/>
    <w:rsid w:val="00551A25"/>
    <w:rsid w:val="005522DA"/>
    <w:rsid w:val="0055281B"/>
    <w:rsid w:val="0055297D"/>
    <w:rsid w:val="005529C6"/>
    <w:rsid w:val="005530CA"/>
    <w:rsid w:val="00553891"/>
    <w:rsid w:val="00553D6C"/>
    <w:rsid w:val="005543B8"/>
    <w:rsid w:val="00554DB6"/>
    <w:rsid w:val="005567C4"/>
    <w:rsid w:val="00556B7F"/>
    <w:rsid w:val="005571A1"/>
    <w:rsid w:val="005572CD"/>
    <w:rsid w:val="00557713"/>
    <w:rsid w:val="00557EE5"/>
    <w:rsid w:val="00560356"/>
    <w:rsid w:val="00560590"/>
    <w:rsid w:val="00560CD1"/>
    <w:rsid w:val="00560CE9"/>
    <w:rsid w:val="00561127"/>
    <w:rsid w:val="0056130C"/>
    <w:rsid w:val="0056177C"/>
    <w:rsid w:val="00562529"/>
    <w:rsid w:val="005642EE"/>
    <w:rsid w:val="00564928"/>
    <w:rsid w:val="00566B94"/>
    <w:rsid w:val="00566B96"/>
    <w:rsid w:val="00566BBA"/>
    <w:rsid w:val="005676AB"/>
    <w:rsid w:val="00567EB9"/>
    <w:rsid w:val="00570B46"/>
    <w:rsid w:val="00570E81"/>
    <w:rsid w:val="00571153"/>
    <w:rsid w:val="00571F12"/>
    <w:rsid w:val="00572678"/>
    <w:rsid w:val="00573554"/>
    <w:rsid w:val="00573A2E"/>
    <w:rsid w:val="005743B7"/>
    <w:rsid w:val="00575079"/>
    <w:rsid w:val="005750F0"/>
    <w:rsid w:val="00575510"/>
    <w:rsid w:val="005762A6"/>
    <w:rsid w:val="0057654E"/>
    <w:rsid w:val="00576B12"/>
    <w:rsid w:val="00577751"/>
    <w:rsid w:val="00577E82"/>
    <w:rsid w:val="00580786"/>
    <w:rsid w:val="00581753"/>
    <w:rsid w:val="00581E2E"/>
    <w:rsid w:val="0058274B"/>
    <w:rsid w:val="00583C9A"/>
    <w:rsid w:val="00584534"/>
    <w:rsid w:val="00584FDD"/>
    <w:rsid w:val="00585A69"/>
    <w:rsid w:val="00585B5F"/>
    <w:rsid w:val="00586028"/>
    <w:rsid w:val="005861D0"/>
    <w:rsid w:val="0058638D"/>
    <w:rsid w:val="005864BB"/>
    <w:rsid w:val="005868ED"/>
    <w:rsid w:val="0058701D"/>
    <w:rsid w:val="0058708E"/>
    <w:rsid w:val="0059019D"/>
    <w:rsid w:val="005914F6"/>
    <w:rsid w:val="00592CEF"/>
    <w:rsid w:val="00592E72"/>
    <w:rsid w:val="00593A84"/>
    <w:rsid w:val="00593F90"/>
    <w:rsid w:val="00594901"/>
    <w:rsid w:val="005A0212"/>
    <w:rsid w:val="005A032C"/>
    <w:rsid w:val="005A08C7"/>
    <w:rsid w:val="005A186A"/>
    <w:rsid w:val="005A195D"/>
    <w:rsid w:val="005A1AE2"/>
    <w:rsid w:val="005A2460"/>
    <w:rsid w:val="005A2463"/>
    <w:rsid w:val="005A28E7"/>
    <w:rsid w:val="005A28ED"/>
    <w:rsid w:val="005A2D87"/>
    <w:rsid w:val="005A2DC0"/>
    <w:rsid w:val="005A423E"/>
    <w:rsid w:val="005A4640"/>
    <w:rsid w:val="005A535C"/>
    <w:rsid w:val="005A5E28"/>
    <w:rsid w:val="005A6221"/>
    <w:rsid w:val="005A67DB"/>
    <w:rsid w:val="005A6E9A"/>
    <w:rsid w:val="005B26DD"/>
    <w:rsid w:val="005B3EAB"/>
    <w:rsid w:val="005B43CC"/>
    <w:rsid w:val="005B54EA"/>
    <w:rsid w:val="005B580C"/>
    <w:rsid w:val="005B7091"/>
    <w:rsid w:val="005B719E"/>
    <w:rsid w:val="005B75CF"/>
    <w:rsid w:val="005C1193"/>
    <w:rsid w:val="005C1A3A"/>
    <w:rsid w:val="005C214C"/>
    <w:rsid w:val="005C243F"/>
    <w:rsid w:val="005C254E"/>
    <w:rsid w:val="005C2D9F"/>
    <w:rsid w:val="005C3315"/>
    <w:rsid w:val="005C40E1"/>
    <w:rsid w:val="005C4260"/>
    <w:rsid w:val="005C4B70"/>
    <w:rsid w:val="005C59D7"/>
    <w:rsid w:val="005C5C5F"/>
    <w:rsid w:val="005C5E2F"/>
    <w:rsid w:val="005C63EC"/>
    <w:rsid w:val="005C66C9"/>
    <w:rsid w:val="005C7228"/>
    <w:rsid w:val="005D0B76"/>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F0BD3"/>
    <w:rsid w:val="005F12B3"/>
    <w:rsid w:val="005F1905"/>
    <w:rsid w:val="005F1F07"/>
    <w:rsid w:val="005F56C8"/>
    <w:rsid w:val="005F65DC"/>
    <w:rsid w:val="005F686A"/>
    <w:rsid w:val="005F6B55"/>
    <w:rsid w:val="0060039F"/>
    <w:rsid w:val="00600B72"/>
    <w:rsid w:val="00601821"/>
    <w:rsid w:val="00601CD9"/>
    <w:rsid w:val="00601E38"/>
    <w:rsid w:val="0060309C"/>
    <w:rsid w:val="006034E8"/>
    <w:rsid w:val="00604040"/>
    <w:rsid w:val="00604058"/>
    <w:rsid w:val="00604E0C"/>
    <w:rsid w:val="00605180"/>
    <w:rsid w:val="00605E94"/>
    <w:rsid w:val="00606C5F"/>
    <w:rsid w:val="00606DC6"/>
    <w:rsid w:val="0060778B"/>
    <w:rsid w:val="006112BB"/>
    <w:rsid w:val="006113F7"/>
    <w:rsid w:val="00612375"/>
    <w:rsid w:val="006129CD"/>
    <w:rsid w:val="006142C8"/>
    <w:rsid w:val="0061449F"/>
    <w:rsid w:val="00614535"/>
    <w:rsid w:val="00614B92"/>
    <w:rsid w:val="00614C84"/>
    <w:rsid w:val="00614FF9"/>
    <w:rsid w:val="006155D8"/>
    <w:rsid w:val="00615B6C"/>
    <w:rsid w:val="00615D17"/>
    <w:rsid w:val="0061605C"/>
    <w:rsid w:val="0061638B"/>
    <w:rsid w:val="00617717"/>
    <w:rsid w:val="006201A3"/>
    <w:rsid w:val="00620CAA"/>
    <w:rsid w:val="00621591"/>
    <w:rsid w:val="00621A34"/>
    <w:rsid w:val="00622493"/>
    <w:rsid w:val="006233A0"/>
    <w:rsid w:val="00624AFE"/>
    <w:rsid w:val="00624E85"/>
    <w:rsid w:val="0062592A"/>
    <w:rsid w:val="00627710"/>
    <w:rsid w:val="00627CFE"/>
    <w:rsid w:val="0063016C"/>
    <w:rsid w:val="006303AD"/>
    <w:rsid w:val="00630B4A"/>
    <w:rsid w:val="00631A34"/>
    <w:rsid w:val="00631C53"/>
    <w:rsid w:val="00631DF8"/>
    <w:rsid w:val="00633523"/>
    <w:rsid w:val="0063430F"/>
    <w:rsid w:val="00634B4B"/>
    <w:rsid w:val="0063612D"/>
    <w:rsid w:val="00640274"/>
    <w:rsid w:val="006404EF"/>
    <w:rsid w:val="00640524"/>
    <w:rsid w:val="006431CE"/>
    <w:rsid w:val="00643E16"/>
    <w:rsid w:val="00643F0D"/>
    <w:rsid w:val="006440D0"/>
    <w:rsid w:val="0064415F"/>
    <w:rsid w:val="006448A0"/>
    <w:rsid w:val="006475AC"/>
    <w:rsid w:val="00647D57"/>
    <w:rsid w:val="0065023B"/>
    <w:rsid w:val="0065069E"/>
    <w:rsid w:val="006508A3"/>
    <w:rsid w:val="006513CC"/>
    <w:rsid w:val="00651422"/>
    <w:rsid w:val="00652BBF"/>
    <w:rsid w:val="00652E7E"/>
    <w:rsid w:val="006534A4"/>
    <w:rsid w:val="006535BA"/>
    <w:rsid w:val="0065425B"/>
    <w:rsid w:val="006557A1"/>
    <w:rsid w:val="00655AA5"/>
    <w:rsid w:val="0065676F"/>
    <w:rsid w:val="006603DC"/>
    <w:rsid w:val="00660727"/>
    <w:rsid w:val="0066080B"/>
    <w:rsid w:val="0066266B"/>
    <w:rsid w:val="00663716"/>
    <w:rsid w:val="006642A5"/>
    <w:rsid w:val="00664909"/>
    <w:rsid w:val="00664D35"/>
    <w:rsid w:val="006655C3"/>
    <w:rsid w:val="00665A31"/>
    <w:rsid w:val="00665BDE"/>
    <w:rsid w:val="00667C08"/>
    <w:rsid w:val="00671D76"/>
    <w:rsid w:val="00672420"/>
    <w:rsid w:val="00674425"/>
    <w:rsid w:val="0067465E"/>
    <w:rsid w:val="00675557"/>
    <w:rsid w:val="00675E17"/>
    <w:rsid w:val="00676A99"/>
    <w:rsid w:val="00677845"/>
    <w:rsid w:val="00677A63"/>
    <w:rsid w:val="00677E3E"/>
    <w:rsid w:val="00681854"/>
    <w:rsid w:val="0068227F"/>
    <w:rsid w:val="00682898"/>
    <w:rsid w:val="00682F55"/>
    <w:rsid w:val="006839A6"/>
    <w:rsid w:val="00683B42"/>
    <w:rsid w:val="00683B95"/>
    <w:rsid w:val="0068432C"/>
    <w:rsid w:val="0068433E"/>
    <w:rsid w:val="006843E2"/>
    <w:rsid w:val="0068532A"/>
    <w:rsid w:val="0069073A"/>
    <w:rsid w:val="006909CD"/>
    <w:rsid w:val="00691127"/>
    <w:rsid w:val="00691820"/>
    <w:rsid w:val="00691BF2"/>
    <w:rsid w:val="00692320"/>
    <w:rsid w:val="00692483"/>
    <w:rsid w:val="00692637"/>
    <w:rsid w:val="00693DA1"/>
    <w:rsid w:val="0069731D"/>
    <w:rsid w:val="006A039F"/>
    <w:rsid w:val="006A04CF"/>
    <w:rsid w:val="006A0AB3"/>
    <w:rsid w:val="006A1144"/>
    <w:rsid w:val="006A15CD"/>
    <w:rsid w:val="006A1B52"/>
    <w:rsid w:val="006A1FF5"/>
    <w:rsid w:val="006A2A04"/>
    <w:rsid w:val="006A316D"/>
    <w:rsid w:val="006A43B5"/>
    <w:rsid w:val="006A43D5"/>
    <w:rsid w:val="006A4733"/>
    <w:rsid w:val="006A4F4F"/>
    <w:rsid w:val="006A53FE"/>
    <w:rsid w:val="006B03EA"/>
    <w:rsid w:val="006B093F"/>
    <w:rsid w:val="006B1161"/>
    <w:rsid w:val="006B133D"/>
    <w:rsid w:val="006B13F7"/>
    <w:rsid w:val="006B1525"/>
    <w:rsid w:val="006B1C61"/>
    <w:rsid w:val="006B2F63"/>
    <w:rsid w:val="006B35B6"/>
    <w:rsid w:val="006B4DDF"/>
    <w:rsid w:val="006B5A34"/>
    <w:rsid w:val="006B74CC"/>
    <w:rsid w:val="006B777A"/>
    <w:rsid w:val="006B7EFA"/>
    <w:rsid w:val="006C2138"/>
    <w:rsid w:val="006C29D1"/>
    <w:rsid w:val="006C31FF"/>
    <w:rsid w:val="006C32D0"/>
    <w:rsid w:val="006C35A6"/>
    <w:rsid w:val="006C38E1"/>
    <w:rsid w:val="006C43C3"/>
    <w:rsid w:val="006C44C4"/>
    <w:rsid w:val="006C4515"/>
    <w:rsid w:val="006C5314"/>
    <w:rsid w:val="006C558F"/>
    <w:rsid w:val="006C582C"/>
    <w:rsid w:val="006C6B8B"/>
    <w:rsid w:val="006D0ACF"/>
    <w:rsid w:val="006D0C29"/>
    <w:rsid w:val="006D0E13"/>
    <w:rsid w:val="006D19F7"/>
    <w:rsid w:val="006D1D73"/>
    <w:rsid w:val="006D2B6F"/>
    <w:rsid w:val="006D2CFB"/>
    <w:rsid w:val="006D3199"/>
    <w:rsid w:val="006D48D4"/>
    <w:rsid w:val="006D4AAD"/>
    <w:rsid w:val="006D4B76"/>
    <w:rsid w:val="006D5D0D"/>
    <w:rsid w:val="006D6D4F"/>
    <w:rsid w:val="006D7FEE"/>
    <w:rsid w:val="006E1AEC"/>
    <w:rsid w:val="006E1AF1"/>
    <w:rsid w:val="006E2AFA"/>
    <w:rsid w:val="006E3A58"/>
    <w:rsid w:val="006E47A2"/>
    <w:rsid w:val="006E4A81"/>
    <w:rsid w:val="006E5FB6"/>
    <w:rsid w:val="006E65A4"/>
    <w:rsid w:val="006E66B1"/>
    <w:rsid w:val="006E7F86"/>
    <w:rsid w:val="006F185D"/>
    <w:rsid w:val="006F20B8"/>
    <w:rsid w:val="006F28DB"/>
    <w:rsid w:val="006F329E"/>
    <w:rsid w:val="006F35F4"/>
    <w:rsid w:val="006F52E8"/>
    <w:rsid w:val="006F5D6F"/>
    <w:rsid w:val="006F62F1"/>
    <w:rsid w:val="006F6373"/>
    <w:rsid w:val="006F758B"/>
    <w:rsid w:val="006F7B06"/>
    <w:rsid w:val="00700210"/>
    <w:rsid w:val="00700ABD"/>
    <w:rsid w:val="007029FE"/>
    <w:rsid w:val="00703100"/>
    <w:rsid w:val="0070335E"/>
    <w:rsid w:val="00703C3C"/>
    <w:rsid w:val="00703C48"/>
    <w:rsid w:val="00704DA4"/>
    <w:rsid w:val="00704DEC"/>
    <w:rsid w:val="00705127"/>
    <w:rsid w:val="00706E80"/>
    <w:rsid w:val="00707558"/>
    <w:rsid w:val="00710080"/>
    <w:rsid w:val="007129A5"/>
    <w:rsid w:val="00712EDD"/>
    <w:rsid w:val="007133FE"/>
    <w:rsid w:val="00713F0E"/>
    <w:rsid w:val="00714BA8"/>
    <w:rsid w:val="00715F85"/>
    <w:rsid w:val="00716729"/>
    <w:rsid w:val="00716A41"/>
    <w:rsid w:val="00717688"/>
    <w:rsid w:val="00720DDD"/>
    <w:rsid w:val="00722857"/>
    <w:rsid w:val="00723E7C"/>
    <w:rsid w:val="00723EA9"/>
    <w:rsid w:val="0072476F"/>
    <w:rsid w:val="0072536C"/>
    <w:rsid w:val="00725420"/>
    <w:rsid w:val="00725431"/>
    <w:rsid w:val="0072581E"/>
    <w:rsid w:val="00726576"/>
    <w:rsid w:val="00726EE5"/>
    <w:rsid w:val="007273C7"/>
    <w:rsid w:val="00727B9B"/>
    <w:rsid w:val="00731369"/>
    <w:rsid w:val="00732BDF"/>
    <w:rsid w:val="00733797"/>
    <w:rsid w:val="00734681"/>
    <w:rsid w:val="007356DD"/>
    <w:rsid w:val="00735E1D"/>
    <w:rsid w:val="00735F0E"/>
    <w:rsid w:val="00735FFE"/>
    <w:rsid w:val="0073690C"/>
    <w:rsid w:val="00736E79"/>
    <w:rsid w:val="007400F1"/>
    <w:rsid w:val="00741657"/>
    <w:rsid w:val="00741887"/>
    <w:rsid w:val="00741C6B"/>
    <w:rsid w:val="007421CB"/>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ADF"/>
    <w:rsid w:val="0075309A"/>
    <w:rsid w:val="00754713"/>
    <w:rsid w:val="00756571"/>
    <w:rsid w:val="00756A9C"/>
    <w:rsid w:val="00757A95"/>
    <w:rsid w:val="007601F8"/>
    <w:rsid w:val="00761331"/>
    <w:rsid w:val="00761F27"/>
    <w:rsid w:val="00762F05"/>
    <w:rsid w:val="00762F3F"/>
    <w:rsid w:val="007630B3"/>
    <w:rsid w:val="00763E2E"/>
    <w:rsid w:val="00764666"/>
    <w:rsid w:val="007647FF"/>
    <w:rsid w:val="007659A1"/>
    <w:rsid w:val="00766BB4"/>
    <w:rsid w:val="0076793D"/>
    <w:rsid w:val="00767D29"/>
    <w:rsid w:val="007707D8"/>
    <w:rsid w:val="00771436"/>
    <w:rsid w:val="00771CBB"/>
    <w:rsid w:val="00771D14"/>
    <w:rsid w:val="00773D67"/>
    <w:rsid w:val="00773F65"/>
    <w:rsid w:val="00774237"/>
    <w:rsid w:val="0077423B"/>
    <w:rsid w:val="00774941"/>
    <w:rsid w:val="0077580D"/>
    <w:rsid w:val="0077582C"/>
    <w:rsid w:val="00775E08"/>
    <w:rsid w:val="0077685C"/>
    <w:rsid w:val="00777142"/>
    <w:rsid w:val="00777563"/>
    <w:rsid w:val="0077773A"/>
    <w:rsid w:val="007778B2"/>
    <w:rsid w:val="00777B73"/>
    <w:rsid w:val="00781B4B"/>
    <w:rsid w:val="00781E6B"/>
    <w:rsid w:val="007821CD"/>
    <w:rsid w:val="007824F2"/>
    <w:rsid w:val="007828C6"/>
    <w:rsid w:val="00785496"/>
    <w:rsid w:val="0078575C"/>
    <w:rsid w:val="00785FE4"/>
    <w:rsid w:val="00787BF3"/>
    <w:rsid w:val="007912A9"/>
    <w:rsid w:val="007916E5"/>
    <w:rsid w:val="0079176D"/>
    <w:rsid w:val="007917EE"/>
    <w:rsid w:val="00792552"/>
    <w:rsid w:val="0079343F"/>
    <w:rsid w:val="00793F04"/>
    <w:rsid w:val="00794047"/>
    <w:rsid w:val="007961D9"/>
    <w:rsid w:val="00797811"/>
    <w:rsid w:val="00797ABE"/>
    <w:rsid w:val="007A0117"/>
    <w:rsid w:val="007A0397"/>
    <w:rsid w:val="007A0652"/>
    <w:rsid w:val="007A0732"/>
    <w:rsid w:val="007A1C25"/>
    <w:rsid w:val="007A2394"/>
    <w:rsid w:val="007A3136"/>
    <w:rsid w:val="007A31C4"/>
    <w:rsid w:val="007A4568"/>
    <w:rsid w:val="007A49D5"/>
    <w:rsid w:val="007A49F8"/>
    <w:rsid w:val="007A5223"/>
    <w:rsid w:val="007A5B51"/>
    <w:rsid w:val="007A615C"/>
    <w:rsid w:val="007A6F07"/>
    <w:rsid w:val="007A79E1"/>
    <w:rsid w:val="007A7AB6"/>
    <w:rsid w:val="007A7BA6"/>
    <w:rsid w:val="007A7D9E"/>
    <w:rsid w:val="007A7E0C"/>
    <w:rsid w:val="007B0A64"/>
    <w:rsid w:val="007B0C30"/>
    <w:rsid w:val="007B0D64"/>
    <w:rsid w:val="007B1CBE"/>
    <w:rsid w:val="007B1EDB"/>
    <w:rsid w:val="007B242F"/>
    <w:rsid w:val="007B27A5"/>
    <w:rsid w:val="007B2B11"/>
    <w:rsid w:val="007B2E1D"/>
    <w:rsid w:val="007B3054"/>
    <w:rsid w:val="007B31AD"/>
    <w:rsid w:val="007B3F80"/>
    <w:rsid w:val="007B40AA"/>
    <w:rsid w:val="007B429C"/>
    <w:rsid w:val="007B462B"/>
    <w:rsid w:val="007B47BA"/>
    <w:rsid w:val="007B57B6"/>
    <w:rsid w:val="007B6006"/>
    <w:rsid w:val="007B6115"/>
    <w:rsid w:val="007B7D69"/>
    <w:rsid w:val="007B7E30"/>
    <w:rsid w:val="007B7EEE"/>
    <w:rsid w:val="007C082B"/>
    <w:rsid w:val="007C0C81"/>
    <w:rsid w:val="007C19DE"/>
    <w:rsid w:val="007C19ED"/>
    <w:rsid w:val="007C1C67"/>
    <w:rsid w:val="007C3672"/>
    <w:rsid w:val="007C4573"/>
    <w:rsid w:val="007C6A9E"/>
    <w:rsid w:val="007C6AD1"/>
    <w:rsid w:val="007C7307"/>
    <w:rsid w:val="007C733D"/>
    <w:rsid w:val="007C74C6"/>
    <w:rsid w:val="007C7834"/>
    <w:rsid w:val="007D014F"/>
    <w:rsid w:val="007D03C0"/>
    <w:rsid w:val="007D0D3F"/>
    <w:rsid w:val="007D215D"/>
    <w:rsid w:val="007D2981"/>
    <w:rsid w:val="007D38F2"/>
    <w:rsid w:val="007D39EA"/>
    <w:rsid w:val="007D565B"/>
    <w:rsid w:val="007D5719"/>
    <w:rsid w:val="007D5F86"/>
    <w:rsid w:val="007D6CD0"/>
    <w:rsid w:val="007D767B"/>
    <w:rsid w:val="007D773B"/>
    <w:rsid w:val="007D77FF"/>
    <w:rsid w:val="007D7E66"/>
    <w:rsid w:val="007E042C"/>
    <w:rsid w:val="007E0C5E"/>
    <w:rsid w:val="007E25E3"/>
    <w:rsid w:val="007E2B8E"/>
    <w:rsid w:val="007E3B8C"/>
    <w:rsid w:val="007E4D11"/>
    <w:rsid w:val="007E4EBD"/>
    <w:rsid w:val="007E5587"/>
    <w:rsid w:val="007E5735"/>
    <w:rsid w:val="007E59A8"/>
    <w:rsid w:val="007E63A1"/>
    <w:rsid w:val="007E682A"/>
    <w:rsid w:val="007E6B5D"/>
    <w:rsid w:val="007E6DC2"/>
    <w:rsid w:val="007E7978"/>
    <w:rsid w:val="007F1772"/>
    <w:rsid w:val="007F2920"/>
    <w:rsid w:val="007F2CFF"/>
    <w:rsid w:val="007F36ED"/>
    <w:rsid w:val="007F393F"/>
    <w:rsid w:val="007F4130"/>
    <w:rsid w:val="007F4C24"/>
    <w:rsid w:val="007F51CA"/>
    <w:rsid w:val="007F7FC5"/>
    <w:rsid w:val="008002C1"/>
    <w:rsid w:val="00802746"/>
    <w:rsid w:val="00803841"/>
    <w:rsid w:val="008038A1"/>
    <w:rsid w:val="008040B9"/>
    <w:rsid w:val="00804148"/>
    <w:rsid w:val="00804B09"/>
    <w:rsid w:val="00804D3C"/>
    <w:rsid w:val="00804D7D"/>
    <w:rsid w:val="00805A49"/>
    <w:rsid w:val="00806117"/>
    <w:rsid w:val="008064A2"/>
    <w:rsid w:val="00806FB6"/>
    <w:rsid w:val="00807E94"/>
    <w:rsid w:val="008104C5"/>
    <w:rsid w:val="00810617"/>
    <w:rsid w:val="00810729"/>
    <w:rsid w:val="00810B6E"/>
    <w:rsid w:val="008112D3"/>
    <w:rsid w:val="00811826"/>
    <w:rsid w:val="00812A7A"/>
    <w:rsid w:val="0081380D"/>
    <w:rsid w:val="0081425E"/>
    <w:rsid w:val="008155FB"/>
    <w:rsid w:val="00815869"/>
    <w:rsid w:val="00815EEA"/>
    <w:rsid w:val="00816412"/>
    <w:rsid w:val="008168BC"/>
    <w:rsid w:val="008169B5"/>
    <w:rsid w:val="00816FB8"/>
    <w:rsid w:val="0081704E"/>
    <w:rsid w:val="0081728F"/>
    <w:rsid w:val="00817B4B"/>
    <w:rsid w:val="00820458"/>
    <w:rsid w:val="00820568"/>
    <w:rsid w:val="00820665"/>
    <w:rsid w:val="00820BF0"/>
    <w:rsid w:val="00820C33"/>
    <w:rsid w:val="008216D7"/>
    <w:rsid w:val="00821E3F"/>
    <w:rsid w:val="0082213F"/>
    <w:rsid w:val="00822437"/>
    <w:rsid w:val="00822B8B"/>
    <w:rsid w:val="00822E8A"/>
    <w:rsid w:val="00825F14"/>
    <w:rsid w:val="008263D9"/>
    <w:rsid w:val="008264F6"/>
    <w:rsid w:val="00826D98"/>
    <w:rsid w:val="00826EDE"/>
    <w:rsid w:val="00827198"/>
    <w:rsid w:val="0082747D"/>
    <w:rsid w:val="00830CF6"/>
    <w:rsid w:val="008331AF"/>
    <w:rsid w:val="00834FC3"/>
    <w:rsid w:val="00835D87"/>
    <w:rsid w:val="00836434"/>
    <w:rsid w:val="0083643E"/>
    <w:rsid w:val="00836738"/>
    <w:rsid w:val="00836D74"/>
    <w:rsid w:val="00836F3C"/>
    <w:rsid w:val="0083709B"/>
    <w:rsid w:val="008375DC"/>
    <w:rsid w:val="00837FA5"/>
    <w:rsid w:val="0084007B"/>
    <w:rsid w:val="00842A3C"/>
    <w:rsid w:val="00842D03"/>
    <w:rsid w:val="00843127"/>
    <w:rsid w:val="0084320C"/>
    <w:rsid w:val="008432C9"/>
    <w:rsid w:val="00843687"/>
    <w:rsid w:val="008437A8"/>
    <w:rsid w:val="0084429E"/>
    <w:rsid w:val="00844A3B"/>
    <w:rsid w:val="00845714"/>
    <w:rsid w:val="0084583D"/>
    <w:rsid w:val="00845E9B"/>
    <w:rsid w:val="0084736D"/>
    <w:rsid w:val="00847999"/>
    <w:rsid w:val="00847DFE"/>
    <w:rsid w:val="00852D45"/>
    <w:rsid w:val="0085307C"/>
    <w:rsid w:val="008545C6"/>
    <w:rsid w:val="00854C11"/>
    <w:rsid w:val="0085610D"/>
    <w:rsid w:val="008567C6"/>
    <w:rsid w:val="00856DBD"/>
    <w:rsid w:val="00856E9F"/>
    <w:rsid w:val="008571E4"/>
    <w:rsid w:val="00857B73"/>
    <w:rsid w:val="00860432"/>
    <w:rsid w:val="00860884"/>
    <w:rsid w:val="0086200D"/>
    <w:rsid w:val="00862782"/>
    <w:rsid w:val="00862B63"/>
    <w:rsid w:val="00863429"/>
    <w:rsid w:val="008637E0"/>
    <w:rsid w:val="008639A4"/>
    <w:rsid w:val="00863C2A"/>
    <w:rsid w:val="00864442"/>
    <w:rsid w:val="00865884"/>
    <w:rsid w:val="008675C2"/>
    <w:rsid w:val="008676F4"/>
    <w:rsid w:val="00867978"/>
    <w:rsid w:val="00867EC1"/>
    <w:rsid w:val="0087030A"/>
    <w:rsid w:val="00870D4A"/>
    <w:rsid w:val="00871954"/>
    <w:rsid w:val="008724FE"/>
    <w:rsid w:val="008727E2"/>
    <w:rsid w:val="008728E3"/>
    <w:rsid w:val="00872DE7"/>
    <w:rsid w:val="00873050"/>
    <w:rsid w:val="00873152"/>
    <w:rsid w:val="00873E2C"/>
    <w:rsid w:val="00876597"/>
    <w:rsid w:val="00876746"/>
    <w:rsid w:val="00876AA7"/>
    <w:rsid w:val="0087731A"/>
    <w:rsid w:val="00881323"/>
    <w:rsid w:val="0088140D"/>
    <w:rsid w:val="00881630"/>
    <w:rsid w:val="00882155"/>
    <w:rsid w:val="00882182"/>
    <w:rsid w:val="008828D4"/>
    <w:rsid w:val="008830ED"/>
    <w:rsid w:val="00883310"/>
    <w:rsid w:val="008843FE"/>
    <w:rsid w:val="008848D9"/>
    <w:rsid w:val="008863A1"/>
    <w:rsid w:val="008866EC"/>
    <w:rsid w:val="00887530"/>
    <w:rsid w:val="0088772E"/>
    <w:rsid w:val="0088779D"/>
    <w:rsid w:val="00891373"/>
    <w:rsid w:val="00891A8E"/>
    <w:rsid w:val="00891BFF"/>
    <w:rsid w:val="00891E61"/>
    <w:rsid w:val="00891FF0"/>
    <w:rsid w:val="0089311A"/>
    <w:rsid w:val="00893CFE"/>
    <w:rsid w:val="008945D4"/>
    <w:rsid w:val="008954F6"/>
    <w:rsid w:val="0089566D"/>
    <w:rsid w:val="00895903"/>
    <w:rsid w:val="008A2597"/>
    <w:rsid w:val="008A2EFC"/>
    <w:rsid w:val="008A2FB1"/>
    <w:rsid w:val="008A3363"/>
    <w:rsid w:val="008A3460"/>
    <w:rsid w:val="008A3699"/>
    <w:rsid w:val="008A3ABF"/>
    <w:rsid w:val="008A430C"/>
    <w:rsid w:val="008A4AC1"/>
    <w:rsid w:val="008A543F"/>
    <w:rsid w:val="008A5C1E"/>
    <w:rsid w:val="008A5CA5"/>
    <w:rsid w:val="008A6918"/>
    <w:rsid w:val="008A6968"/>
    <w:rsid w:val="008A6A20"/>
    <w:rsid w:val="008A7972"/>
    <w:rsid w:val="008B1286"/>
    <w:rsid w:val="008B16ED"/>
    <w:rsid w:val="008B1FFF"/>
    <w:rsid w:val="008B2A5C"/>
    <w:rsid w:val="008B2D9A"/>
    <w:rsid w:val="008B59E3"/>
    <w:rsid w:val="008B5CF9"/>
    <w:rsid w:val="008B65B2"/>
    <w:rsid w:val="008B69E9"/>
    <w:rsid w:val="008B7252"/>
    <w:rsid w:val="008B7CBD"/>
    <w:rsid w:val="008C104E"/>
    <w:rsid w:val="008C12E7"/>
    <w:rsid w:val="008C19A5"/>
    <w:rsid w:val="008C2618"/>
    <w:rsid w:val="008C2A1E"/>
    <w:rsid w:val="008C2C41"/>
    <w:rsid w:val="008C3382"/>
    <w:rsid w:val="008C380A"/>
    <w:rsid w:val="008C3B1E"/>
    <w:rsid w:val="008C44D4"/>
    <w:rsid w:val="008C50A4"/>
    <w:rsid w:val="008C56F6"/>
    <w:rsid w:val="008C5721"/>
    <w:rsid w:val="008C5DE1"/>
    <w:rsid w:val="008C6B7F"/>
    <w:rsid w:val="008D03CB"/>
    <w:rsid w:val="008D05A1"/>
    <w:rsid w:val="008D0B89"/>
    <w:rsid w:val="008D16C7"/>
    <w:rsid w:val="008D1733"/>
    <w:rsid w:val="008D2A3E"/>
    <w:rsid w:val="008D300E"/>
    <w:rsid w:val="008D3025"/>
    <w:rsid w:val="008D3A8A"/>
    <w:rsid w:val="008D3F42"/>
    <w:rsid w:val="008D47A9"/>
    <w:rsid w:val="008D4A0A"/>
    <w:rsid w:val="008D5950"/>
    <w:rsid w:val="008D59E8"/>
    <w:rsid w:val="008D5AB3"/>
    <w:rsid w:val="008D5D3A"/>
    <w:rsid w:val="008D630C"/>
    <w:rsid w:val="008E0031"/>
    <w:rsid w:val="008E01A4"/>
    <w:rsid w:val="008E037C"/>
    <w:rsid w:val="008E10C2"/>
    <w:rsid w:val="008E1BD9"/>
    <w:rsid w:val="008E3AC2"/>
    <w:rsid w:val="008E3DF0"/>
    <w:rsid w:val="008E41CD"/>
    <w:rsid w:val="008E4710"/>
    <w:rsid w:val="008F1433"/>
    <w:rsid w:val="008F1C84"/>
    <w:rsid w:val="008F2947"/>
    <w:rsid w:val="008F3450"/>
    <w:rsid w:val="008F3A2F"/>
    <w:rsid w:val="008F50D9"/>
    <w:rsid w:val="008F52B3"/>
    <w:rsid w:val="008F53F8"/>
    <w:rsid w:val="008F634A"/>
    <w:rsid w:val="008F66EB"/>
    <w:rsid w:val="008F67FB"/>
    <w:rsid w:val="008F74A4"/>
    <w:rsid w:val="008F7D45"/>
    <w:rsid w:val="00900E44"/>
    <w:rsid w:val="009011A5"/>
    <w:rsid w:val="00901C63"/>
    <w:rsid w:val="00904040"/>
    <w:rsid w:val="0090495F"/>
    <w:rsid w:val="009055D7"/>
    <w:rsid w:val="009058E3"/>
    <w:rsid w:val="0090616C"/>
    <w:rsid w:val="0090641A"/>
    <w:rsid w:val="00911B7C"/>
    <w:rsid w:val="0091262D"/>
    <w:rsid w:val="00912669"/>
    <w:rsid w:val="00913A91"/>
    <w:rsid w:val="00913E4F"/>
    <w:rsid w:val="00914D74"/>
    <w:rsid w:val="00916FD6"/>
    <w:rsid w:val="009229BF"/>
    <w:rsid w:val="0092476E"/>
    <w:rsid w:val="00925121"/>
    <w:rsid w:val="00925C11"/>
    <w:rsid w:val="00925EF8"/>
    <w:rsid w:val="00926E41"/>
    <w:rsid w:val="00927662"/>
    <w:rsid w:val="00927D11"/>
    <w:rsid w:val="00927F98"/>
    <w:rsid w:val="0093015B"/>
    <w:rsid w:val="00931442"/>
    <w:rsid w:val="00931647"/>
    <w:rsid w:val="00931C5F"/>
    <w:rsid w:val="00931D91"/>
    <w:rsid w:val="00931F64"/>
    <w:rsid w:val="00932F33"/>
    <w:rsid w:val="0093303C"/>
    <w:rsid w:val="009333DA"/>
    <w:rsid w:val="00933B8D"/>
    <w:rsid w:val="009347B3"/>
    <w:rsid w:val="0093537F"/>
    <w:rsid w:val="00935E45"/>
    <w:rsid w:val="00936BB6"/>
    <w:rsid w:val="00937A59"/>
    <w:rsid w:val="00937DAF"/>
    <w:rsid w:val="009418AD"/>
    <w:rsid w:val="0094301A"/>
    <w:rsid w:val="00943872"/>
    <w:rsid w:val="00944512"/>
    <w:rsid w:val="009449DF"/>
    <w:rsid w:val="00945B20"/>
    <w:rsid w:val="00945ED0"/>
    <w:rsid w:val="009472D5"/>
    <w:rsid w:val="00947802"/>
    <w:rsid w:val="00950559"/>
    <w:rsid w:val="00951226"/>
    <w:rsid w:val="009517AE"/>
    <w:rsid w:val="00951F46"/>
    <w:rsid w:val="00952CBB"/>
    <w:rsid w:val="00953780"/>
    <w:rsid w:val="00953B6F"/>
    <w:rsid w:val="00954262"/>
    <w:rsid w:val="00954A50"/>
    <w:rsid w:val="009556E9"/>
    <w:rsid w:val="00955BAB"/>
    <w:rsid w:val="00956BB5"/>
    <w:rsid w:val="00960428"/>
    <w:rsid w:val="009608F8"/>
    <w:rsid w:val="0096166F"/>
    <w:rsid w:val="009626A6"/>
    <w:rsid w:val="00963351"/>
    <w:rsid w:val="009655CE"/>
    <w:rsid w:val="0096569A"/>
    <w:rsid w:val="00965C47"/>
    <w:rsid w:val="00965E18"/>
    <w:rsid w:val="00966012"/>
    <w:rsid w:val="00967B52"/>
    <w:rsid w:val="009707FD"/>
    <w:rsid w:val="00970D01"/>
    <w:rsid w:val="00971526"/>
    <w:rsid w:val="009718DE"/>
    <w:rsid w:val="00972084"/>
    <w:rsid w:val="00973F4A"/>
    <w:rsid w:val="00975BB4"/>
    <w:rsid w:val="0097632A"/>
    <w:rsid w:val="0097704B"/>
    <w:rsid w:val="00977921"/>
    <w:rsid w:val="00977B9C"/>
    <w:rsid w:val="00977D39"/>
    <w:rsid w:val="00977E04"/>
    <w:rsid w:val="00977ECB"/>
    <w:rsid w:val="009819C7"/>
    <w:rsid w:val="00981A4A"/>
    <w:rsid w:val="00981B50"/>
    <w:rsid w:val="00981BDB"/>
    <w:rsid w:val="00981C1F"/>
    <w:rsid w:val="00982BA7"/>
    <w:rsid w:val="00983909"/>
    <w:rsid w:val="00983934"/>
    <w:rsid w:val="0098443B"/>
    <w:rsid w:val="009848F1"/>
    <w:rsid w:val="00984C8C"/>
    <w:rsid w:val="00985D57"/>
    <w:rsid w:val="00986316"/>
    <w:rsid w:val="00986F46"/>
    <w:rsid w:val="00987990"/>
    <w:rsid w:val="009904EE"/>
    <w:rsid w:val="00990DE9"/>
    <w:rsid w:val="00991074"/>
    <w:rsid w:val="00991770"/>
    <w:rsid w:val="00992C87"/>
    <w:rsid w:val="00992F80"/>
    <w:rsid w:val="009931D6"/>
    <w:rsid w:val="009939C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DDB"/>
    <w:rsid w:val="009B0A31"/>
    <w:rsid w:val="009B11DC"/>
    <w:rsid w:val="009B131F"/>
    <w:rsid w:val="009B2AAC"/>
    <w:rsid w:val="009B309A"/>
    <w:rsid w:val="009B31F3"/>
    <w:rsid w:val="009B3255"/>
    <w:rsid w:val="009B3374"/>
    <w:rsid w:val="009B3515"/>
    <w:rsid w:val="009B3743"/>
    <w:rsid w:val="009B4676"/>
    <w:rsid w:val="009B4F48"/>
    <w:rsid w:val="009B58E6"/>
    <w:rsid w:val="009B6417"/>
    <w:rsid w:val="009B6DD8"/>
    <w:rsid w:val="009B6E57"/>
    <w:rsid w:val="009B7287"/>
    <w:rsid w:val="009B7AC6"/>
    <w:rsid w:val="009C146B"/>
    <w:rsid w:val="009C38CA"/>
    <w:rsid w:val="009C3948"/>
    <w:rsid w:val="009C4E9F"/>
    <w:rsid w:val="009C568A"/>
    <w:rsid w:val="009C575B"/>
    <w:rsid w:val="009C5797"/>
    <w:rsid w:val="009C5C43"/>
    <w:rsid w:val="009C61CB"/>
    <w:rsid w:val="009C68B2"/>
    <w:rsid w:val="009C7A74"/>
    <w:rsid w:val="009C7E0F"/>
    <w:rsid w:val="009D2D2B"/>
    <w:rsid w:val="009D311A"/>
    <w:rsid w:val="009D4E24"/>
    <w:rsid w:val="009D50D8"/>
    <w:rsid w:val="009D55CE"/>
    <w:rsid w:val="009D5E84"/>
    <w:rsid w:val="009D5ED8"/>
    <w:rsid w:val="009D63DC"/>
    <w:rsid w:val="009D6572"/>
    <w:rsid w:val="009D6D0D"/>
    <w:rsid w:val="009D7555"/>
    <w:rsid w:val="009D7DE4"/>
    <w:rsid w:val="009D7E05"/>
    <w:rsid w:val="009E0299"/>
    <w:rsid w:val="009E058B"/>
    <w:rsid w:val="009E077A"/>
    <w:rsid w:val="009E13B7"/>
    <w:rsid w:val="009E26B8"/>
    <w:rsid w:val="009E354C"/>
    <w:rsid w:val="009E3601"/>
    <w:rsid w:val="009E3BBC"/>
    <w:rsid w:val="009E44ED"/>
    <w:rsid w:val="009E4C35"/>
    <w:rsid w:val="009E5527"/>
    <w:rsid w:val="009E68BE"/>
    <w:rsid w:val="009E721D"/>
    <w:rsid w:val="009E7C82"/>
    <w:rsid w:val="009F1FD3"/>
    <w:rsid w:val="009F33C9"/>
    <w:rsid w:val="009F343B"/>
    <w:rsid w:val="009F3604"/>
    <w:rsid w:val="009F4639"/>
    <w:rsid w:val="009F487C"/>
    <w:rsid w:val="009F4E10"/>
    <w:rsid w:val="009F638C"/>
    <w:rsid w:val="009F68F2"/>
    <w:rsid w:val="009F6B0E"/>
    <w:rsid w:val="009F6E41"/>
    <w:rsid w:val="009F720B"/>
    <w:rsid w:val="00A0007D"/>
    <w:rsid w:val="00A00387"/>
    <w:rsid w:val="00A012CE"/>
    <w:rsid w:val="00A0182A"/>
    <w:rsid w:val="00A020F6"/>
    <w:rsid w:val="00A0272F"/>
    <w:rsid w:val="00A03294"/>
    <w:rsid w:val="00A05249"/>
    <w:rsid w:val="00A057F1"/>
    <w:rsid w:val="00A05EE8"/>
    <w:rsid w:val="00A063EE"/>
    <w:rsid w:val="00A10233"/>
    <w:rsid w:val="00A1182D"/>
    <w:rsid w:val="00A119BA"/>
    <w:rsid w:val="00A11C6E"/>
    <w:rsid w:val="00A12281"/>
    <w:rsid w:val="00A13836"/>
    <w:rsid w:val="00A1419B"/>
    <w:rsid w:val="00A1638C"/>
    <w:rsid w:val="00A1657B"/>
    <w:rsid w:val="00A16BD1"/>
    <w:rsid w:val="00A17D23"/>
    <w:rsid w:val="00A20090"/>
    <w:rsid w:val="00A20261"/>
    <w:rsid w:val="00A2027C"/>
    <w:rsid w:val="00A2029A"/>
    <w:rsid w:val="00A20C64"/>
    <w:rsid w:val="00A210A5"/>
    <w:rsid w:val="00A21629"/>
    <w:rsid w:val="00A23127"/>
    <w:rsid w:val="00A2344E"/>
    <w:rsid w:val="00A235FC"/>
    <w:rsid w:val="00A23EE3"/>
    <w:rsid w:val="00A24500"/>
    <w:rsid w:val="00A24D30"/>
    <w:rsid w:val="00A258E9"/>
    <w:rsid w:val="00A26D16"/>
    <w:rsid w:val="00A27710"/>
    <w:rsid w:val="00A27993"/>
    <w:rsid w:val="00A30E7B"/>
    <w:rsid w:val="00A3194C"/>
    <w:rsid w:val="00A3213E"/>
    <w:rsid w:val="00A33A94"/>
    <w:rsid w:val="00A33DD4"/>
    <w:rsid w:val="00A34238"/>
    <w:rsid w:val="00A344E4"/>
    <w:rsid w:val="00A35468"/>
    <w:rsid w:val="00A35EDF"/>
    <w:rsid w:val="00A361BB"/>
    <w:rsid w:val="00A362F3"/>
    <w:rsid w:val="00A36F69"/>
    <w:rsid w:val="00A40035"/>
    <w:rsid w:val="00A403D3"/>
    <w:rsid w:val="00A407A8"/>
    <w:rsid w:val="00A41D58"/>
    <w:rsid w:val="00A42D67"/>
    <w:rsid w:val="00A433E6"/>
    <w:rsid w:val="00A43F23"/>
    <w:rsid w:val="00A43F5F"/>
    <w:rsid w:val="00A448A3"/>
    <w:rsid w:val="00A46429"/>
    <w:rsid w:val="00A4658D"/>
    <w:rsid w:val="00A4694F"/>
    <w:rsid w:val="00A46951"/>
    <w:rsid w:val="00A46A9C"/>
    <w:rsid w:val="00A46AFC"/>
    <w:rsid w:val="00A476C1"/>
    <w:rsid w:val="00A47836"/>
    <w:rsid w:val="00A47D56"/>
    <w:rsid w:val="00A47DC1"/>
    <w:rsid w:val="00A50816"/>
    <w:rsid w:val="00A50F6E"/>
    <w:rsid w:val="00A515AE"/>
    <w:rsid w:val="00A5184F"/>
    <w:rsid w:val="00A51AC7"/>
    <w:rsid w:val="00A51B7D"/>
    <w:rsid w:val="00A52871"/>
    <w:rsid w:val="00A53C0F"/>
    <w:rsid w:val="00A54479"/>
    <w:rsid w:val="00A54CBD"/>
    <w:rsid w:val="00A54CF1"/>
    <w:rsid w:val="00A54E01"/>
    <w:rsid w:val="00A56161"/>
    <w:rsid w:val="00A571B5"/>
    <w:rsid w:val="00A57B39"/>
    <w:rsid w:val="00A60410"/>
    <w:rsid w:val="00A614DC"/>
    <w:rsid w:val="00A62CE4"/>
    <w:rsid w:val="00A67790"/>
    <w:rsid w:val="00A67D48"/>
    <w:rsid w:val="00A704FE"/>
    <w:rsid w:val="00A70FB4"/>
    <w:rsid w:val="00A715E7"/>
    <w:rsid w:val="00A732D9"/>
    <w:rsid w:val="00A73A63"/>
    <w:rsid w:val="00A74AD5"/>
    <w:rsid w:val="00A74E73"/>
    <w:rsid w:val="00A7502D"/>
    <w:rsid w:val="00A75319"/>
    <w:rsid w:val="00A756B3"/>
    <w:rsid w:val="00A75AB1"/>
    <w:rsid w:val="00A75F2D"/>
    <w:rsid w:val="00A809EB"/>
    <w:rsid w:val="00A815CF"/>
    <w:rsid w:val="00A819CB"/>
    <w:rsid w:val="00A826A0"/>
    <w:rsid w:val="00A82A0F"/>
    <w:rsid w:val="00A82A5F"/>
    <w:rsid w:val="00A833E8"/>
    <w:rsid w:val="00A84026"/>
    <w:rsid w:val="00A8498C"/>
    <w:rsid w:val="00A851FD"/>
    <w:rsid w:val="00A86285"/>
    <w:rsid w:val="00A86393"/>
    <w:rsid w:val="00A86B76"/>
    <w:rsid w:val="00A86F59"/>
    <w:rsid w:val="00A87F3C"/>
    <w:rsid w:val="00A90B31"/>
    <w:rsid w:val="00A913E7"/>
    <w:rsid w:val="00A91DC6"/>
    <w:rsid w:val="00A9222E"/>
    <w:rsid w:val="00A9257D"/>
    <w:rsid w:val="00A92B18"/>
    <w:rsid w:val="00A940EA"/>
    <w:rsid w:val="00A944BE"/>
    <w:rsid w:val="00A94C40"/>
    <w:rsid w:val="00A953F4"/>
    <w:rsid w:val="00A95ECD"/>
    <w:rsid w:val="00A96451"/>
    <w:rsid w:val="00A96D56"/>
    <w:rsid w:val="00A97B3E"/>
    <w:rsid w:val="00AA0761"/>
    <w:rsid w:val="00AA1668"/>
    <w:rsid w:val="00AA1677"/>
    <w:rsid w:val="00AA1794"/>
    <w:rsid w:val="00AA2330"/>
    <w:rsid w:val="00AA27A0"/>
    <w:rsid w:val="00AA3088"/>
    <w:rsid w:val="00AA3851"/>
    <w:rsid w:val="00AA3A2B"/>
    <w:rsid w:val="00AA4A38"/>
    <w:rsid w:val="00AA5104"/>
    <w:rsid w:val="00AA588A"/>
    <w:rsid w:val="00AA7250"/>
    <w:rsid w:val="00AA7ABD"/>
    <w:rsid w:val="00AB1549"/>
    <w:rsid w:val="00AB1B08"/>
    <w:rsid w:val="00AB299B"/>
    <w:rsid w:val="00AB2C79"/>
    <w:rsid w:val="00AB3BFA"/>
    <w:rsid w:val="00AB4A48"/>
    <w:rsid w:val="00AB4B98"/>
    <w:rsid w:val="00AB5D52"/>
    <w:rsid w:val="00AB6FEB"/>
    <w:rsid w:val="00AC0052"/>
    <w:rsid w:val="00AC06B9"/>
    <w:rsid w:val="00AC0B54"/>
    <w:rsid w:val="00AC1D49"/>
    <w:rsid w:val="00AC1F5F"/>
    <w:rsid w:val="00AC2C2F"/>
    <w:rsid w:val="00AC3517"/>
    <w:rsid w:val="00AC3C5B"/>
    <w:rsid w:val="00AC3EA5"/>
    <w:rsid w:val="00AC4AF2"/>
    <w:rsid w:val="00AC5474"/>
    <w:rsid w:val="00AC55C4"/>
    <w:rsid w:val="00AC5E7F"/>
    <w:rsid w:val="00AC75D3"/>
    <w:rsid w:val="00AD00AD"/>
    <w:rsid w:val="00AD0583"/>
    <w:rsid w:val="00AD15AD"/>
    <w:rsid w:val="00AD1C69"/>
    <w:rsid w:val="00AD1E5A"/>
    <w:rsid w:val="00AD2DCF"/>
    <w:rsid w:val="00AD37C7"/>
    <w:rsid w:val="00AD3965"/>
    <w:rsid w:val="00AD3B1D"/>
    <w:rsid w:val="00AD415C"/>
    <w:rsid w:val="00AD46B0"/>
    <w:rsid w:val="00AD59C2"/>
    <w:rsid w:val="00AD5E22"/>
    <w:rsid w:val="00AD5EF0"/>
    <w:rsid w:val="00AD6B09"/>
    <w:rsid w:val="00AD751F"/>
    <w:rsid w:val="00AE11EE"/>
    <w:rsid w:val="00AE1B8A"/>
    <w:rsid w:val="00AE1CCC"/>
    <w:rsid w:val="00AE215E"/>
    <w:rsid w:val="00AE294F"/>
    <w:rsid w:val="00AE3537"/>
    <w:rsid w:val="00AE55AF"/>
    <w:rsid w:val="00AE5D1C"/>
    <w:rsid w:val="00AE61DD"/>
    <w:rsid w:val="00AE64B8"/>
    <w:rsid w:val="00AE6DBE"/>
    <w:rsid w:val="00AE6F36"/>
    <w:rsid w:val="00AE732C"/>
    <w:rsid w:val="00AE734F"/>
    <w:rsid w:val="00AF06C1"/>
    <w:rsid w:val="00AF0F67"/>
    <w:rsid w:val="00AF14D3"/>
    <w:rsid w:val="00AF1CB9"/>
    <w:rsid w:val="00AF2FF7"/>
    <w:rsid w:val="00AF34D0"/>
    <w:rsid w:val="00AF3C7F"/>
    <w:rsid w:val="00AF485C"/>
    <w:rsid w:val="00AF5980"/>
    <w:rsid w:val="00AF5F41"/>
    <w:rsid w:val="00AF787E"/>
    <w:rsid w:val="00AF78A0"/>
    <w:rsid w:val="00B00E4F"/>
    <w:rsid w:val="00B01BCB"/>
    <w:rsid w:val="00B02A13"/>
    <w:rsid w:val="00B02AFA"/>
    <w:rsid w:val="00B02C67"/>
    <w:rsid w:val="00B03D13"/>
    <w:rsid w:val="00B04013"/>
    <w:rsid w:val="00B045B7"/>
    <w:rsid w:val="00B0469E"/>
    <w:rsid w:val="00B04F7A"/>
    <w:rsid w:val="00B05184"/>
    <w:rsid w:val="00B054D1"/>
    <w:rsid w:val="00B05741"/>
    <w:rsid w:val="00B06A45"/>
    <w:rsid w:val="00B07064"/>
    <w:rsid w:val="00B07516"/>
    <w:rsid w:val="00B07704"/>
    <w:rsid w:val="00B0784E"/>
    <w:rsid w:val="00B109D5"/>
    <w:rsid w:val="00B10B0A"/>
    <w:rsid w:val="00B12244"/>
    <w:rsid w:val="00B13393"/>
    <w:rsid w:val="00B138D2"/>
    <w:rsid w:val="00B13ABE"/>
    <w:rsid w:val="00B13C52"/>
    <w:rsid w:val="00B13DDB"/>
    <w:rsid w:val="00B14383"/>
    <w:rsid w:val="00B14391"/>
    <w:rsid w:val="00B14CC5"/>
    <w:rsid w:val="00B15755"/>
    <w:rsid w:val="00B158DB"/>
    <w:rsid w:val="00B16444"/>
    <w:rsid w:val="00B16F79"/>
    <w:rsid w:val="00B20086"/>
    <w:rsid w:val="00B20B6A"/>
    <w:rsid w:val="00B21B46"/>
    <w:rsid w:val="00B21DEB"/>
    <w:rsid w:val="00B2252B"/>
    <w:rsid w:val="00B22FEB"/>
    <w:rsid w:val="00B238B0"/>
    <w:rsid w:val="00B24982"/>
    <w:rsid w:val="00B2543A"/>
    <w:rsid w:val="00B259F7"/>
    <w:rsid w:val="00B2624C"/>
    <w:rsid w:val="00B26962"/>
    <w:rsid w:val="00B26A85"/>
    <w:rsid w:val="00B30778"/>
    <w:rsid w:val="00B30DEC"/>
    <w:rsid w:val="00B31516"/>
    <w:rsid w:val="00B31F43"/>
    <w:rsid w:val="00B337FB"/>
    <w:rsid w:val="00B338E2"/>
    <w:rsid w:val="00B34D44"/>
    <w:rsid w:val="00B35587"/>
    <w:rsid w:val="00B36F44"/>
    <w:rsid w:val="00B37C53"/>
    <w:rsid w:val="00B40C5C"/>
    <w:rsid w:val="00B40DFF"/>
    <w:rsid w:val="00B41896"/>
    <w:rsid w:val="00B41A8A"/>
    <w:rsid w:val="00B41E65"/>
    <w:rsid w:val="00B422F8"/>
    <w:rsid w:val="00B424C5"/>
    <w:rsid w:val="00B42A48"/>
    <w:rsid w:val="00B4342B"/>
    <w:rsid w:val="00B437D8"/>
    <w:rsid w:val="00B444E9"/>
    <w:rsid w:val="00B45115"/>
    <w:rsid w:val="00B45271"/>
    <w:rsid w:val="00B45792"/>
    <w:rsid w:val="00B45E3A"/>
    <w:rsid w:val="00B461C5"/>
    <w:rsid w:val="00B46BB9"/>
    <w:rsid w:val="00B47AB3"/>
    <w:rsid w:val="00B47DCA"/>
    <w:rsid w:val="00B50204"/>
    <w:rsid w:val="00B509FD"/>
    <w:rsid w:val="00B50C8F"/>
    <w:rsid w:val="00B516C1"/>
    <w:rsid w:val="00B51702"/>
    <w:rsid w:val="00B5175C"/>
    <w:rsid w:val="00B518A5"/>
    <w:rsid w:val="00B52AAB"/>
    <w:rsid w:val="00B52EB4"/>
    <w:rsid w:val="00B5326B"/>
    <w:rsid w:val="00B532AC"/>
    <w:rsid w:val="00B53B5B"/>
    <w:rsid w:val="00B550C2"/>
    <w:rsid w:val="00B555FA"/>
    <w:rsid w:val="00B55BDF"/>
    <w:rsid w:val="00B561B9"/>
    <w:rsid w:val="00B57587"/>
    <w:rsid w:val="00B57D54"/>
    <w:rsid w:val="00B60310"/>
    <w:rsid w:val="00B60770"/>
    <w:rsid w:val="00B60D05"/>
    <w:rsid w:val="00B611D5"/>
    <w:rsid w:val="00B62D38"/>
    <w:rsid w:val="00B63BAE"/>
    <w:rsid w:val="00B63FF2"/>
    <w:rsid w:val="00B64908"/>
    <w:rsid w:val="00B64B28"/>
    <w:rsid w:val="00B6556E"/>
    <w:rsid w:val="00B65DFE"/>
    <w:rsid w:val="00B663F5"/>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9BA"/>
    <w:rsid w:val="00B76ACF"/>
    <w:rsid w:val="00B77961"/>
    <w:rsid w:val="00B80110"/>
    <w:rsid w:val="00B80A75"/>
    <w:rsid w:val="00B8132B"/>
    <w:rsid w:val="00B813F8"/>
    <w:rsid w:val="00B8260B"/>
    <w:rsid w:val="00B82E80"/>
    <w:rsid w:val="00B83EC1"/>
    <w:rsid w:val="00B8420E"/>
    <w:rsid w:val="00B84BB3"/>
    <w:rsid w:val="00B854D9"/>
    <w:rsid w:val="00B85BF5"/>
    <w:rsid w:val="00B85C11"/>
    <w:rsid w:val="00B85CD6"/>
    <w:rsid w:val="00B86229"/>
    <w:rsid w:val="00B864BD"/>
    <w:rsid w:val="00B87F00"/>
    <w:rsid w:val="00B907B5"/>
    <w:rsid w:val="00B91222"/>
    <w:rsid w:val="00B91D91"/>
    <w:rsid w:val="00B92110"/>
    <w:rsid w:val="00B93391"/>
    <w:rsid w:val="00B938F1"/>
    <w:rsid w:val="00B94DD9"/>
    <w:rsid w:val="00B97259"/>
    <w:rsid w:val="00B979D0"/>
    <w:rsid w:val="00BA0678"/>
    <w:rsid w:val="00BA0AB3"/>
    <w:rsid w:val="00BA0EC5"/>
    <w:rsid w:val="00BA1D73"/>
    <w:rsid w:val="00BA3957"/>
    <w:rsid w:val="00BA413F"/>
    <w:rsid w:val="00BA4A4A"/>
    <w:rsid w:val="00BA5FC2"/>
    <w:rsid w:val="00BA6189"/>
    <w:rsid w:val="00BA667F"/>
    <w:rsid w:val="00BA742E"/>
    <w:rsid w:val="00BA753C"/>
    <w:rsid w:val="00BA7C56"/>
    <w:rsid w:val="00BB0320"/>
    <w:rsid w:val="00BB1A8D"/>
    <w:rsid w:val="00BB1C42"/>
    <w:rsid w:val="00BB1FCE"/>
    <w:rsid w:val="00BB272C"/>
    <w:rsid w:val="00BB2BE2"/>
    <w:rsid w:val="00BB4455"/>
    <w:rsid w:val="00BB44AF"/>
    <w:rsid w:val="00BB4B50"/>
    <w:rsid w:val="00BB4F8A"/>
    <w:rsid w:val="00BB4FE3"/>
    <w:rsid w:val="00BB6D9F"/>
    <w:rsid w:val="00BB7096"/>
    <w:rsid w:val="00BB70FA"/>
    <w:rsid w:val="00BB71C9"/>
    <w:rsid w:val="00BB7B16"/>
    <w:rsid w:val="00BB7D56"/>
    <w:rsid w:val="00BB7DF4"/>
    <w:rsid w:val="00BB7E81"/>
    <w:rsid w:val="00BC00C0"/>
    <w:rsid w:val="00BC0DF1"/>
    <w:rsid w:val="00BC2950"/>
    <w:rsid w:val="00BC2BF3"/>
    <w:rsid w:val="00BC2E07"/>
    <w:rsid w:val="00BC353F"/>
    <w:rsid w:val="00BC439B"/>
    <w:rsid w:val="00BC5458"/>
    <w:rsid w:val="00BC5A04"/>
    <w:rsid w:val="00BC62E3"/>
    <w:rsid w:val="00BC639A"/>
    <w:rsid w:val="00BC79F1"/>
    <w:rsid w:val="00BC7B19"/>
    <w:rsid w:val="00BD0099"/>
    <w:rsid w:val="00BD083C"/>
    <w:rsid w:val="00BD0AC6"/>
    <w:rsid w:val="00BD19A0"/>
    <w:rsid w:val="00BD2801"/>
    <w:rsid w:val="00BD3390"/>
    <w:rsid w:val="00BD38FC"/>
    <w:rsid w:val="00BD41AE"/>
    <w:rsid w:val="00BD44C8"/>
    <w:rsid w:val="00BD4521"/>
    <w:rsid w:val="00BD4779"/>
    <w:rsid w:val="00BD47CF"/>
    <w:rsid w:val="00BD69ED"/>
    <w:rsid w:val="00BD7E15"/>
    <w:rsid w:val="00BE087B"/>
    <w:rsid w:val="00BE0AD5"/>
    <w:rsid w:val="00BE0C80"/>
    <w:rsid w:val="00BE1B77"/>
    <w:rsid w:val="00BE1FE1"/>
    <w:rsid w:val="00BE25A0"/>
    <w:rsid w:val="00BE28F1"/>
    <w:rsid w:val="00BE3485"/>
    <w:rsid w:val="00BE37AF"/>
    <w:rsid w:val="00BE4099"/>
    <w:rsid w:val="00BE53BF"/>
    <w:rsid w:val="00BE699B"/>
    <w:rsid w:val="00BE7219"/>
    <w:rsid w:val="00BF0AD9"/>
    <w:rsid w:val="00BF0E9E"/>
    <w:rsid w:val="00BF100A"/>
    <w:rsid w:val="00BF264B"/>
    <w:rsid w:val="00BF2D9B"/>
    <w:rsid w:val="00BF350F"/>
    <w:rsid w:val="00BF36A0"/>
    <w:rsid w:val="00BF3E6B"/>
    <w:rsid w:val="00BF4711"/>
    <w:rsid w:val="00BF50B8"/>
    <w:rsid w:val="00BF5739"/>
    <w:rsid w:val="00BF66DD"/>
    <w:rsid w:val="00C002E5"/>
    <w:rsid w:val="00C00337"/>
    <w:rsid w:val="00C00644"/>
    <w:rsid w:val="00C006C1"/>
    <w:rsid w:val="00C00C28"/>
    <w:rsid w:val="00C00D69"/>
    <w:rsid w:val="00C01815"/>
    <w:rsid w:val="00C0285E"/>
    <w:rsid w:val="00C03061"/>
    <w:rsid w:val="00C03179"/>
    <w:rsid w:val="00C037A3"/>
    <w:rsid w:val="00C03858"/>
    <w:rsid w:val="00C03C42"/>
    <w:rsid w:val="00C043C0"/>
    <w:rsid w:val="00C0533E"/>
    <w:rsid w:val="00C05587"/>
    <w:rsid w:val="00C06130"/>
    <w:rsid w:val="00C063D0"/>
    <w:rsid w:val="00C069A2"/>
    <w:rsid w:val="00C07414"/>
    <w:rsid w:val="00C078D5"/>
    <w:rsid w:val="00C10752"/>
    <w:rsid w:val="00C1137B"/>
    <w:rsid w:val="00C12DA1"/>
    <w:rsid w:val="00C132B2"/>
    <w:rsid w:val="00C13DDF"/>
    <w:rsid w:val="00C14410"/>
    <w:rsid w:val="00C14F77"/>
    <w:rsid w:val="00C155C4"/>
    <w:rsid w:val="00C15601"/>
    <w:rsid w:val="00C170BF"/>
    <w:rsid w:val="00C177E5"/>
    <w:rsid w:val="00C17B27"/>
    <w:rsid w:val="00C204F4"/>
    <w:rsid w:val="00C210CB"/>
    <w:rsid w:val="00C2181B"/>
    <w:rsid w:val="00C22B0D"/>
    <w:rsid w:val="00C23C8B"/>
    <w:rsid w:val="00C23F04"/>
    <w:rsid w:val="00C248BB"/>
    <w:rsid w:val="00C263E7"/>
    <w:rsid w:val="00C26FD4"/>
    <w:rsid w:val="00C27203"/>
    <w:rsid w:val="00C276E8"/>
    <w:rsid w:val="00C31280"/>
    <w:rsid w:val="00C31CA4"/>
    <w:rsid w:val="00C31FA4"/>
    <w:rsid w:val="00C323FF"/>
    <w:rsid w:val="00C32522"/>
    <w:rsid w:val="00C32DB2"/>
    <w:rsid w:val="00C330F1"/>
    <w:rsid w:val="00C33174"/>
    <w:rsid w:val="00C3410F"/>
    <w:rsid w:val="00C3486C"/>
    <w:rsid w:val="00C348EE"/>
    <w:rsid w:val="00C34D89"/>
    <w:rsid w:val="00C3519F"/>
    <w:rsid w:val="00C35241"/>
    <w:rsid w:val="00C35363"/>
    <w:rsid w:val="00C3549B"/>
    <w:rsid w:val="00C35555"/>
    <w:rsid w:val="00C360C9"/>
    <w:rsid w:val="00C365F2"/>
    <w:rsid w:val="00C3746E"/>
    <w:rsid w:val="00C3793D"/>
    <w:rsid w:val="00C3798D"/>
    <w:rsid w:val="00C41387"/>
    <w:rsid w:val="00C41971"/>
    <w:rsid w:val="00C41A76"/>
    <w:rsid w:val="00C42556"/>
    <w:rsid w:val="00C42FBE"/>
    <w:rsid w:val="00C4324E"/>
    <w:rsid w:val="00C43308"/>
    <w:rsid w:val="00C4331B"/>
    <w:rsid w:val="00C43FED"/>
    <w:rsid w:val="00C44B3B"/>
    <w:rsid w:val="00C451FD"/>
    <w:rsid w:val="00C45317"/>
    <w:rsid w:val="00C455B7"/>
    <w:rsid w:val="00C45778"/>
    <w:rsid w:val="00C465B7"/>
    <w:rsid w:val="00C46615"/>
    <w:rsid w:val="00C46681"/>
    <w:rsid w:val="00C473A3"/>
    <w:rsid w:val="00C47F69"/>
    <w:rsid w:val="00C50717"/>
    <w:rsid w:val="00C508C4"/>
    <w:rsid w:val="00C50CB0"/>
    <w:rsid w:val="00C51A82"/>
    <w:rsid w:val="00C51B7A"/>
    <w:rsid w:val="00C52CE9"/>
    <w:rsid w:val="00C5320B"/>
    <w:rsid w:val="00C536F4"/>
    <w:rsid w:val="00C540D7"/>
    <w:rsid w:val="00C54622"/>
    <w:rsid w:val="00C54CD7"/>
    <w:rsid w:val="00C5652B"/>
    <w:rsid w:val="00C56C9B"/>
    <w:rsid w:val="00C570AE"/>
    <w:rsid w:val="00C5786F"/>
    <w:rsid w:val="00C57CB8"/>
    <w:rsid w:val="00C57FA5"/>
    <w:rsid w:val="00C62C82"/>
    <w:rsid w:val="00C63134"/>
    <w:rsid w:val="00C65555"/>
    <w:rsid w:val="00C6566E"/>
    <w:rsid w:val="00C663CB"/>
    <w:rsid w:val="00C670AC"/>
    <w:rsid w:val="00C67859"/>
    <w:rsid w:val="00C67B57"/>
    <w:rsid w:val="00C70B1A"/>
    <w:rsid w:val="00C71440"/>
    <w:rsid w:val="00C71699"/>
    <w:rsid w:val="00C716E8"/>
    <w:rsid w:val="00C7209C"/>
    <w:rsid w:val="00C72476"/>
    <w:rsid w:val="00C72996"/>
    <w:rsid w:val="00C7418C"/>
    <w:rsid w:val="00C744F6"/>
    <w:rsid w:val="00C74A0F"/>
    <w:rsid w:val="00C751D4"/>
    <w:rsid w:val="00C7655B"/>
    <w:rsid w:val="00C76576"/>
    <w:rsid w:val="00C76FA6"/>
    <w:rsid w:val="00C770B3"/>
    <w:rsid w:val="00C77F72"/>
    <w:rsid w:val="00C80C09"/>
    <w:rsid w:val="00C813C9"/>
    <w:rsid w:val="00C8184B"/>
    <w:rsid w:val="00C828CB"/>
    <w:rsid w:val="00C82AC6"/>
    <w:rsid w:val="00C82C72"/>
    <w:rsid w:val="00C8364A"/>
    <w:rsid w:val="00C8426A"/>
    <w:rsid w:val="00C84956"/>
    <w:rsid w:val="00C84B1B"/>
    <w:rsid w:val="00C85609"/>
    <w:rsid w:val="00C85A88"/>
    <w:rsid w:val="00C85F83"/>
    <w:rsid w:val="00C86521"/>
    <w:rsid w:val="00C86797"/>
    <w:rsid w:val="00C867A3"/>
    <w:rsid w:val="00C8768F"/>
    <w:rsid w:val="00C90FDF"/>
    <w:rsid w:val="00C925C1"/>
    <w:rsid w:val="00C93372"/>
    <w:rsid w:val="00C93754"/>
    <w:rsid w:val="00C93EE3"/>
    <w:rsid w:val="00C94E90"/>
    <w:rsid w:val="00C953CC"/>
    <w:rsid w:val="00C95F00"/>
    <w:rsid w:val="00C96B32"/>
    <w:rsid w:val="00C972CC"/>
    <w:rsid w:val="00CA15E1"/>
    <w:rsid w:val="00CA1D05"/>
    <w:rsid w:val="00CA2066"/>
    <w:rsid w:val="00CA2771"/>
    <w:rsid w:val="00CA28FA"/>
    <w:rsid w:val="00CA3FE1"/>
    <w:rsid w:val="00CA6125"/>
    <w:rsid w:val="00CA663D"/>
    <w:rsid w:val="00CA6C8B"/>
    <w:rsid w:val="00CA6FF9"/>
    <w:rsid w:val="00CA7687"/>
    <w:rsid w:val="00CB023D"/>
    <w:rsid w:val="00CB04E4"/>
    <w:rsid w:val="00CB07EB"/>
    <w:rsid w:val="00CB0C3C"/>
    <w:rsid w:val="00CB0C51"/>
    <w:rsid w:val="00CB0FCE"/>
    <w:rsid w:val="00CB1121"/>
    <w:rsid w:val="00CB1D41"/>
    <w:rsid w:val="00CB209B"/>
    <w:rsid w:val="00CB3179"/>
    <w:rsid w:val="00CB33D6"/>
    <w:rsid w:val="00CB353A"/>
    <w:rsid w:val="00CB36CD"/>
    <w:rsid w:val="00CB3A05"/>
    <w:rsid w:val="00CB5195"/>
    <w:rsid w:val="00CB5396"/>
    <w:rsid w:val="00CB56A2"/>
    <w:rsid w:val="00CB5849"/>
    <w:rsid w:val="00CB6375"/>
    <w:rsid w:val="00CB76AE"/>
    <w:rsid w:val="00CB78BD"/>
    <w:rsid w:val="00CC00B4"/>
    <w:rsid w:val="00CC2138"/>
    <w:rsid w:val="00CC2516"/>
    <w:rsid w:val="00CC394C"/>
    <w:rsid w:val="00CC3BF0"/>
    <w:rsid w:val="00CC3E03"/>
    <w:rsid w:val="00CC4740"/>
    <w:rsid w:val="00CC4D85"/>
    <w:rsid w:val="00CC4DEB"/>
    <w:rsid w:val="00CC51D3"/>
    <w:rsid w:val="00CC56B3"/>
    <w:rsid w:val="00CC5C04"/>
    <w:rsid w:val="00CC7E5A"/>
    <w:rsid w:val="00CD04DF"/>
    <w:rsid w:val="00CD080E"/>
    <w:rsid w:val="00CD134B"/>
    <w:rsid w:val="00CD1CCE"/>
    <w:rsid w:val="00CD2320"/>
    <w:rsid w:val="00CD365F"/>
    <w:rsid w:val="00CD3A0C"/>
    <w:rsid w:val="00CD47C3"/>
    <w:rsid w:val="00CD67D7"/>
    <w:rsid w:val="00CD7008"/>
    <w:rsid w:val="00CD7031"/>
    <w:rsid w:val="00CE25AE"/>
    <w:rsid w:val="00CE2EE6"/>
    <w:rsid w:val="00CE3CD8"/>
    <w:rsid w:val="00CE4274"/>
    <w:rsid w:val="00CE4763"/>
    <w:rsid w:val="00CE5E69"/>
    <w:rsid w:val="00CE6C9D"/>
    <w:rsid w:val="00CE6DC8"/>
    <w:rsid w:val="00CE7670"/>
    <w:rsid w:val="00CE7B84"/>
    <w:rsid w:val="00CF01F2"/>
    <w:rsid w:val="00CF07A9"/>
    <w:rsid w:val="00CF11B0"/>
    <w:rsid w:val="00CF17E7"/>
    <w:rsid w:val="00CF1AFB"/>
    <w:rsid w:val="00CF1D17"/>
    <w:rsid w:val="00CF1D7C"/>
    <w:rsid w:val="00CF2EBC"/>
    <w:rsid w:val="00CF445E"/>
    <w:rsid w:val="00CF4557"/>
    <w:rsid w:val="00CF4E04"/>
    <w:rsid w:val="00CF5F3D"/>
    <w:rsid w:val="00CF642B"/>
    <w:rsid w:val="00CF7537"/>
    <w:rsid w:val="00CF7A34"/>
    <w:rsid w:val="00D00281"/>
    <w:rsid w:val="00D0132B"/>
    <w:rsid w:val="00D016E8"/>
    <w:rsid w:val="00D01AE0"/>
    <w:rsid w:val="00D020B8"/>
    <w:rsid w:val="00D035B0"/>
    <w:rsid w:val="00D03C3F"/>
    <w:rsid w:val="00D0411C"/>
    <w:rsid w:val="00D042C8"/>
    <w:rsid w:val="00D043B5"/>
    <w:rsid w:val="00D04553"/>
    <w:rsid w:val="00D049AD"/>
    <w:rsid w:val="00D056BC"/>
    <w:rsid w:val="00D05762"/>
    <w:rsid w:val="00D05A70"/>
    <w:rsid w:val="00D06407"/>
    <w:rsid w:val="00D06AF1"/>
    <w:rsid w:val="00D10366"/>
    <w:rsid w:val="00D10873"/>
    <w:rsid w:val="00D1098D"/>
    <w:rsid w:val="00D127D2"/>
    <w:rsid w:val="00D12B85"/>
    <w:rsid w:val="00D13055"/>
    <w:rsid w:val="00D14821"/>
    <w:rsid w:val="00D14FE8"/>
    <w:rsid w:val="00D15D36"/>
    <w:rsid w:val="00D164C7"/>
    <w:rsid w:val="00D1686F"/>
    <w:rsid w:val="00D17DA6"/>
    <w:rsid w:val="00D202A9"/>
    <w:rsid w:val="00D2062E"/>
    <w:rsid w:val="00D20822"/>
    <w:rsid w:val="00D20905"/>
    <w:rsid w:val="00D21603"/>
    <w:rsid w:val="00D21F1D"/>
    <w:rsid w:val="00D232F0"/>
    <w:rsid w:val="00D23655"/>
    <w:rsid w:val="00D239A4"/>
    <w:rsid w:val="00D241F9"/>
    <w:rsid w:val="00D246B9"/>
    <w:rsid w:val="00D249FE"/>
    <w:rsid w:val="00D24DB0"/>
    <w:rsid w:val="00D25803"/>
    <w:rsid w:val="00D25891"/>
    <w:rsid w:val="00D25C93"/>
    <w:rsid w:val="00D26148"/>
    <w:rsid w:val="00D272DD"/>
    <w:rsid w:val="00D27803"/>
    <w:rsid w:val="00D27FAD"/>
    <w:rsid w:val="00D3030B"/>
    <w:rsid w:val="00D307FC"/>
    <w:rsid w:val="00D30D04"/>
    <w:rsid w:val="00D32268"/>
    <w:rsid w:val="00D327B6"/>
    <w:rsid w:val="00D32B7E"/>
    <w:rsid w:val="00D33CD9"/>
    <w:rsid w:val="00D340C8"/>
    <w:rsid w:val="00D3486E"/>
    <w:rsid w:val="00D36B9A"/>
    <w:rsid w:val="00D4147C"/>
    <w:rsid w:val="00D41799"/>
    <w:rsid w:val="00D428C2"/>
    <w:rsid w:val="00D429A2"/>
    <w:rsid w:val="00D42CC1"/>
    <w:rsid w:val="00D432B7"/>
    <w:rsid w:val="00D445FE"/>
    <w:rsid w:val="00D44CD2"/>
    <w:rsid w:val="00D45489"/>
    <w:rsid w:val="00D45CA3"/>
    <w:rsid w:val="00D45D12"/>
    <w:rsid w:val="00D46740"/>
    <w:rsid w:val="00D469A3"/>
    <w:rsid w:val="00D47688"/>
    <w:rsid w:val="00D5099C"/>
    <w:rsid w:val="00D509A5"/>
    <w:rsid w:val="00D50A70"/>
    <w:rsid w:val="00D52B52"/>
    <w:rsid w:val="00D5335C"/>
    <w:rsid w:val="00D539BD"/>
    <w:rsid w:val="00D53ACD"/>
    <w:rsid w:val="00D54602"/>
    <w:rsid w:val="00D54908"/>
    <w:rsid w:val="00D54DC1"/>
    <w:rsid w:val="00D55101"/>
    <w:rsid w:val="00D5673B"/>
    <w:rsid w:val="00D56C0B"/>
    <w:rsid w:val="00D56D3E"/>
    <w:rsid w:val="00D57392"/>
    <w:rsid w:val="00D573D4"/>
    <w:rsid w:val="00D6062C"/>
    <w:rsid w:val="00D60CAC"/>
    <w:rsid w:val="00D61EF0"/>
    <w:rsid w:val="00D62123"/>
    <w:rsid w:val="00D6236B"/>
    <w:rsid w:val="00D62694"/>
    <w:rsid w:val="00D629A1"/>
    <w:rsid w:val="00D6307D"/>
    <w:rsid w:val="00D6360A"/>
    <w:rsid w:val="00D63DD9"/>
    <w:rsid w:val="00D645F4"/>
    <w:rsid w:val="00D647C9"/>
    <w:rsid w:val="00D64903"/>
    <w:rsid w:val="00D64AB7"/>
    <w:rsid w:val="00D65004"/>
    <w:rsid w:val="00D651C5"/>
    <w:rsid w:val="00D6563E"/>
    <w:rsid w:val="00D6643B"/>
    <w:rsid w:val="00D667C7"/>
    <w:rsid w:val="00D66D61"/>
    <w:rsid w:val="00D66FF4"/>
    <w:rsid w:val="00D6723E"/>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80E8C"/>
    <w:rsid w:val="00D813A4"/>
    <w:rsid w:val="00D82AA2"/>
    <w:rsid w:val="00D82E4A"/>
    <w:rsid w:val="00D84153"/>
    <w:rsid w:val="00D84317"/>
    <w:rsid w:val="00D845D5"/>
    <w:rsid w:val="00D84E90"/>
    <w:rsid w:val="00D85175"/>
    <w:rsid w:val="00D853E5"/>
    <w:rsid w:val="00D86BD0"/>
    <w:rsid w:val="00D86BE5"/>
    <w:rsid w:val="00D86CD4"/>
    <w:rsid w:val="00D86DA2"/>
    <w:rsid w:val="00D870A9"/>
    <w:rsid w:val="00D87C1F"/>
    <w:rsid w:val="00D87E8F"/>
    <w:rsid w:val="00D910C5"/>
    <w:rsid w:val="00D9198E"/>
    <w:rsid w:val="00D9213D"/>
    <w:rsid w:val="00D93196"/>
    <w:rsid w:val="00D93779"/>
    <w:rsid w:val="00D939DE"/>
    <w:rsid w:val="00D93A24"/>
    <w:rsid w:val="00D93F65"/>
    <w:rsid w:val="00D94D87"/>
    <w:rsid w:val="00D95341"/>
    <w:rsid w:val="00D95782"/>
    <w:rsid w:val="00D9587D"/>
    <w:rsid w:val="00D95AA3"/>
    <w:rsid w:val="00D95B2C"/>
    <w:rsid w:val="00DA02EA"/>
    <w:rsid w:val="00DA10D6"/>
    <w:rsid w:val="00DA3352"/>
    <w:rsid w:val="00DA36A2"/>
    <w:rsid w:val="00DA3D43"/>
    <w:rsid w:val="00DA4633"/>
    <w:rsid w:val="00DA4C67"/>
    <w:rsid w:val="00DA5E0A"/>
    <w:rsid w:val="00DA63C0"/>
    <w:rsid w:val="00DA63C4"/>
    <w:rsid w:val="00DA68B2"/>
    <w:rsid w:val="00DA68CF"/>
    <w:rsid w:val="00DA6B5A"/>
    <w:rsid w:val="00DA7C82"/>
    <w:rsid w:val="00DB3190"/>
    <w:rsid w:val="00DB3536"/>
    <w:rsid w:val="00DB4621"/>
    <w:rsid w:val="00DB48F5"/>
    <w:rsid w:val="00DB55BE"/>
    <w:rsid w:val="00DB64B0"/>
    <w:rsid w:val="00DB6A82"/>
    <w:rsid w:val="00DB6E4D"/>
    <w:rsid w:val="00DB7499"/>
    <w:rsid w:val="00DB7658"/>
    <w:rsid w:val="00DB7ACB"/>
    <w:rsid w:val="00DB7E92"/>
    <w:rsid w:val="00DC0039"/>
    <w:rsid w:val="00DC03B6"/>
    <w:rsid w:val="00DC06BA"/>
    <w:rsid w:val="00DC17A7"/>
    <w:rsid w:val="00DC2823"/>
    <w:rsid w:val="00DC2C3E"/>
    <w:rsid w:val="00DC2CFA"/>
    <w:rsid w:val="00DC376F"/>
    <w:rsid w:val="00DC5773"/>
    <w:rsid w:val="00DC7CC3"/>
    <w:rsid w:val="00DD092E"/>
    <w:rsid w:val="00DD12FD"/>
    <w:rsid w:val="00DD26A8"/>
    <w:rsid w:val="00DD29F9"/>
    <w:rsid w:val="00DD487D"/>
    <w:rsid w:val="00DD4A95"/>
    <w:rsid w:val="00DD5163"/>
    <w:rsid w:val="00DD5A18"/>
    <w:rsid w:val="00DD606E"/>
    <w:rsid w:val="00DD71F2"/>
    <w:rsid w:val="00DD7B12"/>
    <w:rsid w:val="00DE0DB3"/>
    <w:rsid w:val="00DE1516"/>
    <w:rsid w:val="00DE1B0B"/>
    <w:rsid w:val="00DE2174"/>
    <w:rsid w:val="00DE23E0"/>
    <w:rsid w:val="00DE2EB0"/>
    <w:rsid w:val="00DE32B4"/>
    <w:rsid w:val="00DE44B3"/>
    <w:rsid w:val="00DE4950"/>
    <w:rsid w:val="00DE5072"/>
    <w:rsid w:val="00DE7AA6"/>
    <w:rsid w:val="00DF0292"/>
    <w:rsid w:val="00DF0DF0"/>
    <w:rsid w:val="00DF38A5"/>
    <w:rsid w:val="00DF3E27"/>
    <w:rsid w:val="00DF45E2"/>
    <w:rsid w:val="00DF5BC9"/>
    <w:rsid w:val="00DF5FB2"/>
    <w:rsid w:val="00DF62EA"/>
    <w:rsid w:val="00DF6461"/>
    <w:rsid w:val="00DF7548"/>
    <w:rsid w:val="00E012A3"/>
    <w:rsid w:val="00E0154A"/>
    <w:rsid w:val="00E01DCD"/>
    <w:rsid w:val="00E0282B"/>
    <w:rsid w:val="00E02AC4"/>
    <w:rsid w:val="00E033A1"/>
    <w:rsid w:val="00E03923"/>
    <w:rsid w:val="00E04FFD"/>
    <w:rsid w:val="00E05047"/>
    <w:rsid w:val="00E056D6"/>
    <w:rsid w:val="00E05BB4"/>
    <w:rsid w:val="00E05C7A"/>
    <w:rsid w:val="00E0623A"/>
    <w:rsid w:val="00E06346"/>
    <w:rsid w:val="00E06798"/>
    <w:rsid w:val="00E10761"/>
    <w:rsid w:val="00E10848"/>
    <w:rsid w:val="00E10D27"/>
    <w:rsid w:val="00E11397"/>
    <w:rsid w:val="00E1171A"/>
    <w:rsid w:val="00E11D5E"/>
    <w:rsid w:val="00E130A9"/>
    <w:rsid w:val="00E1393B"/>
    <w:rsid w:val="00E13DF3"/>
    <w:rsid w:val="00E1443C"/>
    <w:rsid w:val="00E14B65"/>
    <w:rsid w:val="00E14BB4"/>
    <w:rsid w:val="00E15761"/>
    <w:rsid w:val="00E16CDF"/>
    <w:rsid w:val="00E17D8D"/>
    <w:rsid w:val="00E21500"/>
    <w:rsid w:val="00E21D37"/>
    <w:rsid w:val="00E22E42"/>
    <w:rsid w:val="00E23C00"/>
    <w:rsid w:val="00E24174"/>
    <w:rsid w:val="00E25763"/>
    <w:rsid w:val="00E259BC"/>
    <w:rsid w:val="00E25A6C"/>
    <w:rsid w:val="00E2661C"/>
    <w:rsid w:val="00E26FB8"/>
    <w:rsid w:val="00E2703E"/>
    <w:rsid w:val="00E275EC"/>
    <w:rsid w:val="00E27ACA"/>
    <w:rsid w:val="00E27E9E"/>
    <w:rsid w:val="00E30518"/>
    <w:rsid w:val="00E30D79"/>
    <w:rsid w:val="00E30DC6"/>
    <w:rsid w:val="00E3116C"/>
    <w:rsid w:val="00E327D1"/>
    <w:rsid w:val="00E344FD"/>
    <w:rsid w:val="00E348D9"/>
    <w:rsid w:val="00E34D0A"/>
    <w:rsid w:val="00E34E05"/>
    <w:rsid w:val="00E359DF"/>
    <w:rsid w:val="00E35AEB"/>
    <w:rsid w:val="00E35B97"/>
    <w:rsid w:val="00E36291"/>
    <w:rsid w:val="00E365A6"/>
    <w:rsid w:val="00E3690F"/>
    <w:rsid w:val="00E37079"/>
    <w:rsid w:val="00E40384"/>
    <w:rsid w:val="00E408BF"/>
    <w:rsid w:val="00E4136D"/>
    <w:rsid w:val="00E41B6B"/>
    <w:rsid w:val="00E42BC3"/>
    <w:rsid w:val="00E43F85"/>
    <w:rsid w:val="00E440D8"/>
    <w:rsid w:val="00E44671"/>
    <w:rsid w:val="00E45906"/>
    <w:rsid w:val="00E462FE"/>
    <w:rsid w:val="00E467EF"/>
    <w:rsid w:val="00E46958"/>
    <w:rsid w:val="00E4725D"/>
    <w:rsid w:val="00E47EB0"/>
    <w:rsid w:val="00E50A2D"/>
    <w:rsid w:val="00E510D9"/>
    <w:rsid w:val="00E513AF"/>
    <w:rsid w:val="00E520E3"/>
    <w:rsid w:val="00E52133"/>
    <w:rsid w:val="00E524D4"/>
    <w:rsid w:val="00E52829"/>
    <w:rsid w:val="00E53200"/>
    <w:rsid w:val="00E5384F"/>
    <w:rsid w:val="00E538FD"/>
    <w:rsid w:val="00E53A1B"/>
    <w:rsid w:val="00E547A7"/>
    <w:rsid w:val="00E5481D"/>
    <w:rsid w:val="00E5487F"/>
    <w:rsid w:val="00E55796"/>
    <w:rsid w:val="00E55D0B"/>
    <w:rsid w:val="00E56947"/>
    <w:rsid w:val="00E56BA2"/>
    <w:rsid w:val="00E57272"/>
    <w:rsid w:val="00E57747"/>
    <w:rsid w:val="00E57DF5"/>
    <w:rsid w:val="00E60647"/>
    <w:rsid w:val="00E610BF"/>
    <w:rsid w:val="00E62404"/>
    <w:rsid w:val="00E62678"/>
    <w:rsid w:val="00E632E6"/>
    <w:rsid w:val="00E633EE"/>
    <w:rsid w:val="00E63B1C"/>
    <w:rsid w:val="00E65241"/>
    <w:rsid w:val="00E65D6B"/>
    <w:rsid w:val="00E70018"/>
    <w:rsid w:val="00E721AD"/>
    <w:rsid w:val="00E736EF"/>
    <w:rsid w:val="00E73C22"/>
    <w:rsid w:val="00E7457D"/>
    <w:rsid w:val="00E7498E"/>
    <w:rsid w:val="00E75B62"/>
    <w:rsid w:val="00E760AA"/>
    <w:rsid w:val="00E76B94"/>
    <w:rsid w:val="00E773BD"/>
    <w:rsid w:val="00E77D18"/>
    <w:rsid w:val="00E82000"/>
    <w:rsid w:val="00E822BA"/>
    <w:rsid w:val="00E82B87"/>
    <w:rsid w:val="00E82E05"/>
    <w:rsid w:val="00E83765"/>
    <w:rsid w:val="00E83872"/>
    <w:rsid w:val="00E843BD"/>
    <w:rsid w:val="00E845FB"/>
    <w:rsid w:val="00E85038"/>
    <w:rsid w:val="00E850BE"/>
    <w:rsid w:val="00E857E4"/>
    <w:rsid w:val="00E86E0A"/>
    <w:rsid w:val="00E86E33"/>
    <w:rsid w:val="00E90030"/>
    <w:rsid w:val="00E90431"/>
    <w:rsid w:val="00E90439"/>
    <w:rsid w:val="00E9130C"/>
    <w:rsid w:val="00E919AE"/>
    <w:rsid w:val="00E91A19"/>
    <w:rsid w:val="00E923A0"/>
    <w:rsid w:val="00E92FDA"/>
    <w:rsid w:val="00E93B4D"/>
    <w:rsid w:val="00E93C5F"/>
    <w:rsid w:val="00E9417B"/>
    <w:rsid w:val="00E95595"/>
    <w:rsid w:val="00E95BCE"/>
    <w:rsid w:val="00E96D92"/>
    <w:rsid w:val="00E9787E"/>
    <w:rsid w:val="00EA114F"/>
    <w:rsid w:val="00EA1906"/>
    <w:rsid w:val="00EA21AD"/>
    <w:rsid w:val="00EA2488"/>
    <w:rsid w:val="00EA2C57"/>
    <w:rsid w:val="00EA3967"/>
    <w:rsid w:val="00EA3E51"/>
    <w:rsid w:val="00EA49A7"/>
    <w:rsid w:val="00EA55B0"/>
    <w:rsid w:val="00EA619A"/>
    <w:rsid w:val="00EA70E6"/>
    <w:rsid w:val="00EA7FEE"/>
    <w:rsid w:val="00EB1532"/>
    <w:rsid w:val="00EB2383"/>
    <w:rsid w:val="00EB27EB"/>
    <w:rsid w:val="00EB2C09"/>
    <w:rsid w:val="00EB35B5"/>
    <w:rsid w:val="00EB3E40"/>
    <w:rsid w:val="00EB4A0A"/>
    <w:rsid w:val="00EB51A0"/>
    <w:rsid w:val="00EB5A3E"/>
    <w:rsid w:val="00EB5EEF"/>
    <w:rsid w:val="00EB5F8A"/>
    <w:rsid w:val="00EB5FA1"/>
    <w:rsid w:val="00EB635F"/>
    <w:rsid w:val="00EB6CF3"/>
    <w:rsid w:val="00EB6F0A"/>
    <w:rsid w:val="00EB748E"/>
    <w:rsid w:val="00EB783A"/>
    <w:rsid w:val="00EC0D3E"/>
    <w:rsid w:val="00EC1480"/>
    <w:rsid w:val="00EC1F7C"/>
    <w:rsid w:val="00EC2245"/>
    <w:rsid w:val="00EC24C7"/>
    <w:rsid w:val="00EC2FA8"/>
    <w:rsid w:val="00EC3197"/>
    <w:rsid w:val="00EC35FB"/>
    <w:rsid w:val="00EC3B0F"/>
    <w:rsid w:val="00EC3FE6"/>
    <w:rsid w:val="00EC4593"/>
    <w:rsid w:val="00EC47BA"/>
    <w:rsid w:val="00EC4DE4"/>
    <w:rsid w:val="00EC5BF0"/>
    <w:rsid w:val="00EC5D43"/>
    <w:rsid w:val="00EC627C"/>
    <w:rsid w:val="00EC7725"/>
    <w:rsid w:val="00EC7BCD"/>
    <w:rsid w:val="00ED01BD"/>
    <w:rsid w:val="00ED05CE"/>
    <w:rsid w:val="00ED0C84"/>
    <w:rsid w:val="00ED0D5D"/>
    <w:rsid w:val="00ED1413"/>
    <w:rsid w:val="00ED1C58"/>
    <w:rsid w:val="00ED2222"/>
    <w:rsid w:val="00ED22C4"/>
    <w:rsid w:val="00ED22F2"/>
    <w:rsid w:val="00ED26DB"/>
    <w:rsid w:val="00ED3250"/>
    <w:rsid w:val="00ED3BF8"/>
    <w:rsid w:val="00ED4252"/>
    <w:rsid w:val="00ED4CF6"/>
    <w:rsid w:val="00ED684F"/>
    <w:rsid w:val="00ED6B55"/>
    <w:rsid w:val="00ED6EC6"/>
    <w:rsid w:val="00ED7FBE"/>
    <w:rsid w:val="00EE050B"/>
    <w:rsid w:val="00EE07F7"/>
    <w:rsid w:val="00EE0AB6"/>
    <w:rsid w:val="00EE0B90"/>
    <w:rsid w:val="00EE0FE4"/>
    <w:rsid w:val="00EE15D3"/>
    <w:rsid w:val="00EE21C2"/>
    <w:rsid w:val="00EE3752"/>
    <w:rsid w:val="00EE3A82"/>
    <w:rsid w:val="00EE44EC"/>
    <w:rsid w:val="00EE521A"/>
    <w:rsid w:val="00EE5262"/>
    <w:rsid w:val="00EE535D"/>
    <w:rsid w:val="00EE59F7"/>
    <w:rsid w:val="00EE69D6"/>
    <w:rsid w:val="00EE748C"/>
    <w:rsid w:val="00EF0DF6"/>
    <w:rsid w:val="00EF2F22"/>
    <w:rsid w:val="00EF3410"/>
    <w:rsid w:val="00EF3658"/>
    <w:rsid w:val="00EF49C8"/>
    <w:rsid w:val="00EF4CAA"/>
    <w:rsid w:val="00EF51BD"/>
    <w:rsid w:val="00EF55A6"/>
    <w:rsid w:val="00EF62C7"/>
    <w:rsid w:val="00EF6D47"/>
    <w:rsid w:val="00EF6FBF"/>
    <w:rsid w:val="00EF757D"/>
    <w:rsid w:val="00F00B2D"/>
    <w:rsid w:val="00F01BED"/>
    <w:rsid w:val="00F01C21"/>
    <w:rsid w:val="00F0254A"/>
    <w:rsid w:val="00F030E3"/>
    <w:rsid w:val="00F03883"/>
    <w:rsid w:val="00F03936"/>
    <w:rsid w:val="00F04190"/>
    <w:rsid w:val="00F06033"/>
    <w:rsid w:val="00F07254"/>
    <w:rsid w:val="00F07AB3"/>
    <w:rsid w:val="00F10705"/>
    <w:rsid w:val="00F11910"/>
    <w:rsid w:val="00F11DE2"/>
    <w:rsid w:val="00F12304"/>
    <w:rsid w:val="00F12A40"/>
    <w:rsid w:val="00F13904"/>
    <w:rsid w:val="00F14CCA"/>
    <w:rsid w:val="00F14E8C"/>
    <w:rsid w:val="00F158A2"/>
    <w:rsid w:val="00F15D27"/>
    <w:rsid w:val="00F15F2A"/>
    <w:rsid w:val="00F16DE8"/>
    <w:rsid w:val="00F17742"/>
    <w:rsid w:val="00F17B30"/>
    <w:rsid w:val="00F20768"/>
    <w:rsid w:val="00F20F84"/>
    <w:rsid w:val="00F22F26"/>
    <w:rsid w:val="00F2339B"/>
    <w:rsid w:val="00F25AF0"/>
    <w:rsid w:val="00F2625C"/>
    <w:rsid w:val="00F2660A"/>
    <w:rsid w:val="00F27905"/>
    <w:rsid w:val="00F27E1E"/>
    <w:rsid w:val="00F3059C"/>
    <w:rsid w:val="00F305AB"/>
    <w:rsid w:val="00F30C3D"/>
    <w:rsid w:val="00F32445"/>
    <w:rsid w:val="00F33C8D"/>
    <w:rsid w:val="00F3470A"/>
    <w:rsid w:val="00F375A5"/>
    <w:rsid w:val="00F408B7"/>
    <w:rsid w:val="00F40932"/>
    <w:rsid w:val="00F40AB9"/>
    <w:rsid w:val="00F42633"/>
    <w:rsid w:val="00F43088"/>
    <w:rsid w:val="00F43093"/>
    <w:rsid w:val="00F4339C"/>
    <w:rsid w:val="00F43798"/>
    <w:rsid w:val="00F44BE9"/>
    <w:rsid w:val="00F44DAA"/>
    <w:rsid w:val="00F45812"/>
    <w:rsid w:val="00F45F19"/>
    <w:rsid w:val="00F4691B"/>
    <w:rsid w:val="00F471E0"/>
    <w:rsid w:val="00F47F27"/>
    <w:rsid w:val="00F50806"/>
    <w:rsid w:val="00F519F4"/>
    <w:rsid w:val="00F53B4A"/>
    <w:rsid w:val="00F55149"/>
    <w:rsid w:val="00F55368"/>
    <w:rsid w:val="00F5536F"/>
    <w:rsid w:val="00F55AAD"/>
    <w:rsid w:val="00F5762B"/>
    <w:rsid w:val="00F57A04"/>
    <w:rsid w:val="00F60161"/>
    <w:rsid w:val="00F601E4"/>
    <w:rsid w:val="00F60532"/>
    <w:rsid w:val="00F60861"/>
    <w:rsid w:val="00F611D1"/>
    <w:rsid w:val="00F620E0"/>
    <w:rsid w:val="00F626A7"/>
    <w:rsid w:val="00F63CE5"/>
    <w:rsid w:val="00F64DBF"/>
    <w:rsid w:val="00F657B5"/>
    <w:rsid w:val="00F65C44"/>
    <w:rsid w:val="00F65D2D"/>
    <w:rsid w:val="00F65ECF"/>
    <w:rsid w:val="00F66F21"/>
    <w:rsid w:val="00F678DD"/>
    <w:rsid w:val="00F679B6"/>
    <w:rsid w:val="00F67CA1"/>
    <w:rsid w:val="00F67DF1"/>
    <w:rsid w:val="00F70227"/>
    <w:rsid w:val="00F70531"/>
    <w:rsid w:val="00F70E58"/>
    <w:rsid w:val="00F712CF"/>
    <w:rsid w:val="00F719FC"/>
    <w:rsid w:val="00F73D06"/>
    <w:rsid w:val="00F74223"/>
    <w:rsid w:val="00F743DE"/>
    <w:rsid w:val="00F748A2"/>
    <w:rsid w:val="00F748A4"/>
    <w:rsid w:val="00F75756"/>
    <w:rsid w:val="00F75C48"/>
    <w:rsid w:val="00F76434"/>
    <w:rsid w:val="00F7646E"/>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61E6"/>
    <w:rsid w:val="00F86D71"/>
    <w:rsid w:val="00F8795C"/>
    <w:rsid w:val="00F87ABD"/>
    <w:rsid w:val="00F87F63"/>
    <w:rsid w:val="00F909E1"/>
    <w:rsid w:val="00F90E09"/>
    <w:rsid w:val="00F90FDA"/>
    <w:rsid w:val="00F91343"/>
    <w:rsid w:val="00F913B2"/>
    <w:rsid w:val="00F913F7"/>
    <w:rsid w:val="00F91AFF"/>
    <w:rsid w:val="00F92EAE"/>
    <w:rsid w:val="00F94447"/>
    <w:rsid w:val="00F9462D"/>
    <w:rsid w:val="00F94B76"/>
    <w:rsid w:val="00F96272"/>
    <w:rsid w:val="00F97219"/>
    <w:rsid w:val="00F975B4"/>
    <w:rsid w:val="00F9793E"/>
    <w:rsid w:val="00FA07FF"/>
    <w:rsid w:val="00FA1AE7"/>
    <w:rsid w:val="00FA1E3B"/>
    <w:rsid w:val="00FA1EEE"/>
    <w:rsid w:val="00FA3928"/>
    <w:rsid w:val="00FA42BF"/>
    <w:rsid w:val="00FA4502"/>
    <w:rsid w:val="00FA611C"/>
    <w:rsid w:val="00FA6D2B"/>
    <w:rsid w:val="00FA7166"/>
    <w:rsid w:val="00FA71B3"/>
    <w:rsid w:val="00FB0564"/>
    <w:rsid w:val="00FB1CBF"/>
    <w:rsid w:val="00FB33C0"/>
    <w:rsid w:val="00FB40FB"/>
    <w:rsid w:val="00FB43B9"/>
    <w:rsid w:val="00FB4487"/>
    <w:rsid w:val="00FB55E4"/>
    <w:rsid w:val="00FB5F07"/>
    <w:rsid w:val="00FB5FC4"/>
    <w:rsid w:val="00FB5FF3"/>
    <w:rsid w:val="00FB646C"/>
    <w:rsid w:val="00FB7400"/>
    <w:rsid w:val="00FB7486"/>
    <w:rsid w:val="00FB78FB"/>
    <w:rsid w:val="00FB7AC0"/>
    <w:rsid w:val="00FC115C"/>
    <w:rsid w:val="00FC17FE"/>
    <w:rsid w:val="00FC3EDC"/>
    <w:rsid w:val="00FC4C9B"/>
    <w:rsid w:val="00FC4F16"/>
    <w:rsid w:val="00FC521A"/>
    <w:rsid w:val="00FC58CD"/>
    <w:rsid w:val="00FC5908"/>
    <w:rsid w:val="00FC59F5"/>
    <w:rsid w:val="00FC5EA9"/>
    <w:rsid w:val="00FC63DA"/>
    <w:rsid w:val="00FC6465"/>
    <w:rsid w:val="00FC6A5B"/>
    <w:rsid w:val="00FC7103"/>
    <w:rsid w:val="00FC71F1"/>
    <w:rsid w:val="00FD08ED"/>
    <w:rsid w:val="00FD400A"/>
    <w:rsid w:val="00FD52F1"/>
    <w:rsid w:val="00FD5B69"/>
    <w:rsid w:val="00FD5F4D"/>
    <w:rsid w:val="00FD60AE"/>
    <w:rsid w:val="00FD6D80"/>
    <w:rsid w:val="00FD6EBC"/>
    <w:rsid w:val="00FD6F62"/>
    <w:rsid w:val="00FD70A2"/>
    <w:rsid w:val="00FD743D"/>
    <w:rsid w:val="00FD78E9"/>
    <w:rsid w:val="00FE0011"/>
    <w:rsid w:val="00FE079D"/>
    <w:rsid w:val="00FE11A4"/>
    <w:rsid w:val="00FE2152"/>
    <w:rsid w:val="00FE36B2"/>
    <w:rsid w:val="00FE3869"/>
    <w:rsid w:val="00FE45F3"/>
    <w:rsid w:val="00FE6AD9"/>
    <w:rsid w:val="00FE7387"/>
    <w:rsid w:val="00FE752D"/>
    <w:rsid w:val="00FE7E17"/>
    <w:rsid w:val="00FF0724"/>
    <w:rsid w:val="00FF0B9F"/>
    <w:rsid w:val="00FF11BB"/>
    <w:rsid w:val="00FF126F"/>
    <w:rsid w:val="00FF14F3"/>
    <w:rsid w:val="00FF17B4"/>
    <w:rsid w:val="00FF17C4"/>
    <w:rsid w:val="00FF1F60"/>
    <w:rsid w:val="00FF59DC"/>
    <w:rsid w:val="00FF6C29"/>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99"/>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6A78E-D797-4C40-80C5-0BC3C71AD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2093</Words>
  <Characters>11934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3</cp:revision>
  <cp:lastPrinted>2016-08-15T23:02:00Z</cp:lastPrinted>
  <dcterms:created xsi:type="dcterms:W3CDTF">2018-10-25T16:58:00Z</dcterms:created>
  <dcterms:modified xsi:type="dcterms:W3CDTF">2018-10-25T17:02:00Z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